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2022.05.23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ՀՀՎԱ-ԷԱՃԱՇՁԲ-22/44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Սփյուռքի գործերի գլխավոր հանձնակատարի գրասենյակի կարիքների համար պատվերով տպագրվող նյութերի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7E15A7" w:rsidRPr="00ED6341" w:rsidRDefault="00496E1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7E15A7" w:rsidRPr="00ED6341">
        <w:rPr>
          <w:rFonts w:asciiTheme="minorHAnsi" w:hAnsiTheme="minorHAnsi" w:cstheme="minorHAnsi"/>
          <w:i w:val="0"/>
          <w:lang w:val="af-ZA"/>
        </w:rPr>
        <w:t xml:space="preserve">հրավերը </w:t>
      </w:r>
      <w:r w:rsidR="00A20B69" w:rsidRPr="00ED6341">
        <w:rPr>
          <w:rFonts w:asciiTheme="minorHAnsi" w:hAnsiTheme="minorHAnsi" w:cstheme="minorHAnsi"/>
          <w:i w:val="0"/>
          <w:lang w:val="af-ZA"/>
        </w:rPr>
        <w:t xml:space="preserve">թղթային </w:t>
      </w:r>
      <w:r w:rsidR="007E15A7" w:rsidRPr="00ED6341">
        <w:rPr>
          <w:rFonts w:asciiTheme="minorHAnsi" w:hAnsiTheme="minorHAnsi" w:cstheme="minorHAnsi"/>
          <w:i w:val="0"/>
          <w:lang w:val="af-ZA"/>
        </w:rPr>
        <w:t xml:space="preserve">ստանալու համար անհրաժեշտ է դիմել պատվիրատուին։ Ընդ որում, </w:t>
      </w:r>
      <w:r w:rsidR="00A20B69" w:rsidRPr="00ED6341">
        <w:rPr>
          <w:rFonts w:asciiTheme="minorHAnsi" w:hAnsiTheme="minorHAnsi" w:cstheme="minorHAnsi"/>
          <w:i w:val="0"/>
          <w:lang w:val="af-ZA"/>
        </w:rPr>
        <w:t xml:space="preserve">թղթային </w:t>
      </w:r>
      <w:r w:rsidR="007E15A7" w:rsidRPr="00ED6341">
        <w:rPr>
          <w:rFonts w:asciiTheme="minorHAnsi" w:hAnsiTheme="minorHAnsi" w:cstheme="minorHAns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1C38DE" w:rsidRPr="00ED6341">
        <w:rPr>
          <w:rFonts w:asciiTheme="minorHAnsi" w:hAnsiTheme="minorHAnsi" w:cstheme="minorHAnsi"/>
          <w:i w:val="0"/>
          <w:lang w:val="af-ZA"/>
        </w:rPr>
        <w:t xml:space="preserve"> </w:t>
      </w:r>
      <w:r w:rsidR="007E15A7" w:rsidRPr="00ED6341">
        <w:rPr>
          <w:rFonts w:asciiTheme="minorHAnsi" w:hAnsiTheme="minorHAnsi" w:cstheme="minorHAnsi"/>
          <w:i w:val="0"/>
          <w:lang w:val="af-ZA"/>
        </w:rPr>
        <w:t xml:space="preserve">այդպիսի պահանջ ստանալուն հաջորդող </w:t>
      </w:r>
      <w:r w:rsidR="00E20B3E" w:rsidRPr="00ED6341">
        <w:rPr>
          <w:rFonts w:asciiTheme="minorHAnsi" w:hAnsiTheme="minorHAnsi" w:cstheme="minorHAnsi"/>
          <w:i w:val="0"/>
          <w:lang w:val="af-ZA"/>
        </w:rPr>
        <w:t xml:space="preserve">առաջին </w:t>
      </w:r>
      <w:r w:rsidR="007E15A7" w:rsidRPr="00ED6341">
        <w:rPr>
          <w:rFonts w:asciiTheme="minorHAnsi" w:hAnsiTheme="minorHAnsi" w:cstheme="minorHAnsi"/>
          <w:i w:val="0"/>
          <w:lang w:val="af-ZA"/>
        </w:rPr>
        <w:t>աշխատանքային օրը</w:t>
      </w:r>
      <w:r w:rsidR="00834451" w:rsidRPr="00ED6341">
        <w:rPr>
          <w:rFonts w:asciiTheme="minorHAnsi" w:hAnsiTheme="minorHAnsi" w:cstheme="minorHAnsi"/>
          <w:i w:val="0"/>
          <w:lang w:val="af-ZA"/>
        </w:rPr>
        <w:t>:</w:t>
      </w:r>
      <w:r w:rsidR="007E15A7"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67579A" w:rsidRPr="00ED6341" w:rsidRDefault="00363E9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Հ</w:t>
      </w:r>
      <w:r w:rsidR="0067579A" w:rsidRPr="00ED6341">
        <w:rPr>
          <w:rFonts w:asciiTheme="minorHAnsi" w:hAnsiTheme="minorHAnsi" w:cstheme="minorHAnsi"/>
          <w:i w:val="0"/>
          <w:lang w:val="af-ZA"/>
        </w:rPr>
        <w:t>րավեր չստանալը չի սահմանափակում մասնակցի` սույն ընթացակարգին մասնակցելու իրավունքը</w:t>
      </w:r>
      <w:r w:rsidR="004D5671" w:rsidRPr="00ED6341">
        <w:rPr>
          <w:rFonts w:asciiTheme="minorHAnsi" w:hAnsiTheme="minorHAnsi" w:cstheme="minorHAnsi"/>
          <w:i w:val="0"/>
          <w:lang w:val="af-ZA"/>
        </w:rPr>
        <w:t>։</w:t>
      </w:r>
      <w:r w:rsidR="0067579A"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7</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7</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12:00</w:t>
      </w:r>
      <w:r w:rsidR="004E2FC6" w:rsidRPr="00ED6341">
        <w:rPr>
          <w:rFonts w:asciiTheme="minorHAnsi" w:hAnsiTheme="minorHAnsi" w:cstheme="minorHAnsi"/>
          <w:i w:val="0"/>
          <w:lang w:val="af-ZA"/>
        </w:rPr>
        <w:t xml:space="preserve">-ին։ </w:t>
      </w:r>
    </w:p>
    <w:p w:rsidR="00357D48" w:rsidRPr="00ED6341" w:rsidRDefault="001305C6"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w:t>
      </w:r>
      <w:r w:rsidR="00357D48" w:rsidRPr="00ED6341">
        <w:rPr>
          <w:rFonts w:asciiTheme="minorHAnsi" w:hAnsiTheme="minorHAnsi" w:cstheme="minorHAnsi"/>
          <w:i w:val="0"/>
          <w:lang w:val="af-ZA"/>
        </w:rPr>
        <w:t xml:space="preserve"> ընթացակար</w:t>
      </w:r>
      <w:r w:rsidR="00347499" w:rsidRPr="00ED6341">
        <w:rPr>
          <w:rFonts w:asciiTheme="minorHAnsi" w:hAnsiTheme="minorHAnsi" w:cstheme="minorHAnsi"/>
          <w:i w:val="0"/>
          <w:lang w:val="af-ZA"/>
        </w:rPr>
        <w:t>գ</w:t>
      </w:r>
      <w:r w:rsidR="00357D48" w:rsidRPr="00ED6341">
        <w:rPr>
          <w:rFonts w:asciiTheme="minorHAnsi" w:hAnsiTheme="minorHAnsi" w:cstheme="minorHAnsi"/>
          <w:i w:val="0"/>
          <w:lang w:val="af-ZA"/>
        </w:rPr>
        <w:t>ի վերաբերյալ բողոքները</w:t>
      </w:r>
      <w:r w:rsidR="00BE439E" w:rsidRPr="00ED6341">
        <w:rPr>
          <w:rFonts w:asciiTheme="minorHAnsi" w:hAnsiTheme="minorHAnsi" w:cstheme="minorHAnsi"/>
          <w:i w:val="0"/>
          <w:lang w:val="af-ZA"/>
        </w:rPr>
        <w:t xml:space="preserve"> </w:t>
      </w:r>
      <w:r w:rsidRPr="00ED6341">
        <w:rPr>
          <w:rFonts w:asciiTheme="minorHAnsi" w:hAnsiTheme="minorHAnsi" w:cstheme="minorHAnsi"/>
          <w:i w:val="0"/>
          <w:lang w:val="af-ZA"/>
        </w:rPr>
        <w:t>պետք է</w:t>
      </w:r>
      <w:r w:rsidR="0060526C" w:rsidRPr="00ED6341">
        <w:rPr>
          <w:rFonts w:asciiTheme="minorHAnsi" w:hAnsiTheme="minorHAnsi" w:cstheme="minorHAnsi"/>
          <w:i w:val="0"/>
          <w:lang w:val="af-ZA"/>
        </w:rPr>
        <w:t xml:space="preserve"> </w:t>
      </w:r>
      <w:r w:rsidRPr="00ED6341">
        <w:rPr>
          <w:rFonts w:asciiTheme="minorHAnsi" w:hAnsiTheme="minorHAnsi" w:cstheme="minorHAnsi"/>
          <w:i w:val="0"/>
          <w:lang w:val="af-ZA"/>
        </w:rPr>
        <w:t>ներկայացնել</w:t>
      </w:r>
      <w:r w:rsidR="00357D48" w:rsidRPr="00ED6341">
        <w:rPr>
          <w:rFonts w:asciiTheme="minorHAnsi" w:hAnsiTheme="minorHAnsi" w:cstheme="minorHAnsi"/>
          <w:i w:val="0"/>
          <w:lang w:val="af-ZA"/>
        </w:rPr>
        <w:t xml:space="preserve"> </w:t>
      </w:r>
      <w:r w:rsidR="00776E6C" w:rsidRPr="00ED6341">
        <w:rPr>
          <w:rFonts w:asciiTheme="minorHAnsi" w:hAnsiTheme="minorHAnsi" w:cstheme="minorHAnsi"/>
          <w:i w:val="0"/>
          <w:lang w:val="af-ZA"/>
        </w:rPr>
        <w:t>գնումների հետ կապված բողոքներ քննող անձին</w:t>
      </w:r>
      <w:r w:rsidR="00357D48" w:rsidRPr="00ED6341">
        <w:rPr>
          <w:rFonts w:asciiTheme="minorHAnsi" w:hAnsiTheme="minorHAnsi" w:cstheme="minorHAnsi"/>
          <w:i w:val="0"/>
          <w:lang w:val="af-ZA"/>
        </w:rPr>
        <w:t xml:space="preserve">` ք. Երևան, </w:t>
      </w:r>
      <w:r w:rsidR="000076A1" w:rsidRPr="00ED6341">
        <w:rPr>
          <w:rFonts w:asciiTheme="minorHAnsi" w:hAnsiTheme="minorHAnsi" w:cstheme="minorHAnsi"/>
          <w:i w:val="0"/>
          <w:lang w:val="af-ZA"/>
        </w:rPr>
        <w:t>Մելիք-Ադամյան փող</w:t>
      </w:r>
      <w:r w:rsidR="00E327B8" w:rsidRPr="00ED6341">
        <w:rPr>
          <w:rFonts w:asciiTheme="minorHAnsi" w:hAnsiTheme="minorHAnsi" w:cstheme="minorHAnsi"/>
          <w:i w:val="0"/>
          <w:lang w:val="af-ZA"/>
        </w:rPr>
        <w:t>.</w:t>
      </w:r>
      <w:r w:rsidR="00677658" w:rsidRPr="00ED6341">
        <w:rPr>
          <w:rFonts w:asciiTheme="minorHAnsi" w:hAnsiTheme="minorHAnsi" w:cstheme="minorHAnsi"/>
          <w:i w:val="0"/>
          <w:lang w:val="af-ZA"/>
        </w:rPr>
        <w:t xml:space="preserve"> </w:t>
      </w:r>
      <w:r w:rsidR="000076A1" w:rsidRPr="00ED6341">
        <w:rPr>
          <w:rFonts w:asciiTheme="minorHAnsi" w:hAnsiTheme="minorHAnsi" w:cstheme="minorHAnsi"/>
          <w:i w:val="0"/>
          <w:lang w:val="af-ZA"/>
        </w:rPr>
        <w:t xml:space="preserve">1 </w:t>
      </w:r>
      <w:r w:rsidR="00357D48" w:rsidRPr="00ED6341">
        <w:rPr>
          <w:rFonts w:asciiTheme="minorHAnsi" w:hAnsiTheme="minorHAnsi" w:cstheme="minorHAnsi"/>
          <w:i w:val="0"/>
          <w:lang w:val="af-ZA"/>
        </w:rPr>
        <w:t xml:space="preserve"> հասցեով</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Բողոքարկումն իր</w:t>
      </w:r>
      <w:r w:rsidR="00EE73A8" w:rsidRPr="00ED6341">
        <w:rPr>
          <w:rFonts w:asciiTheme="minorHAnsi" w:hAnsiTheme="minorHAnsi" w:cstheme="minorHAnsi"/>
          <w:i w:val="0"/>
          <w:lang w:val="af-ZA"/>
        </w:rPr>
        <w:t>ա</w:t>
      </w:r>
      <w:r w:rsidRPr="00ED6341">
        <w:rPr>
          <w:rFonts w:asciiTheme="minorHAnsi" w:hAnsiTheme="minorHAnsi" w:cstheme="minorHAnsi"/>
          <w:i w:val="0"/>
          <w:lang w:val="af-ZA"/>
        </w:rPr>
        <w:t xml:space="preserve">կանացվում է սույն </w:t>
      </w:r>
      <w:r w:rsidR="00834451" w:rsidRPr="00ED6341">
        <w:rPr>
          <w:rFonts w:asciiTheme="minorHAnsi" w:hAnsiTheme="minorHAnsi" w:cstheme="minorHAnsi"/>
          <w:i w:val="0"/>
          <w:lang w:val="af-ZA"/>
        </w:rPr>
        <w:t xml:space="preserve">ընթացակարգի </w:t>
      </w:r>
      <w:r w:rsidRPr="00ED6341">
        <w:rPr>
          <w:rFonts w:asciiTheme="minorHAnsi" w:hAnsiTheme="minorHAnsi" w:cstheme="minorHAnsi"/>
          <w:i w:val="0"/>
          <w:lang w:val="af-ZA"/>
        </w:rPr>
        <w:t>հրավեր</w:t>
      </w:r>
      <w:r w:rsidR="00677658" w:rsidRPr="00ED6341">
        <w:rPr>
          <w:rFonts w:asciiTheme="minorHAnsi" w:hAnsiTheme="minorHAnsi" w:cstheme="minorHAnsi"/>
          <w:i w:val="0"/>
          <w:lang w:val="af-ZA"/>
        </w:rPr>
        <w:t xml:space="preserve">ով </w:t>
      </w:r>
      <w:r w:rsidRPr="00ED6341">
        <w:rPr>
          <w:rFonts w:asciiTheme="minorHAnsi" w:hAnsiTheme="minorHAnsi" w:cstheme="minorHAnsi"/>
          <w:i w:val="0"/>
          <w:lang w:val="af-ZA"/>
        </w:rPr>
        <w:t>սահմանված կարգով</w:t>
      </w:r>
      <w:r w:rsidR="004D5671" w:rsidRPr="00ED6341">
        <w:rPr>
          <w:rFonts w:asciiTheme="minorHAnsi" w:hAnsiTheme="minorHAnsi" w:cstheme="minorHAnsi"/>
          <w:i w:val="0"/>
          <w:lang w:val="af-ZA"/>
        </w:rPr>
        <w:t>։</w:t>
      </w:r>
      <w:r w:rsidR="006E35A0" w:rsidRPr="00ED6341">
        <w:rPr>
          <w:rFonts w:asciiTheme="minorHAnsi" w:hAnsiTheme="minorHAnsi" w:cstheme="minorHAns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ED6341">
        <w:rPr>
          <w:rFonts w:asciiTheme="minorHAnsi" w:hAnsiTheme="minorHAnsi" w:cstheme="minorHAnsi"/>
          <w:i w:val="0"/>
          <w:lang w:val="af-ZA"/>
        </w:rPr>
        <w:t xml:space="preserve">«900008000482» </w:t>
      </w:r>
      <w:r w:rsidR="006E35A0" w:rsidRPr="00ED6341">
        <w:rPr>
          <w:rFonts w:asciiTheme="minorHAnsi" w:hAnsiTheme="minorHAnsi" w:cstheme="minorHAnsi"/>
          <w:i w:val="0"/>
          <w:lang w:val="af-ZA"/>
        </w:rPr>
        <w:t xml:space="preserve">գանձապետական հաշվեհամարին: </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lastRenderedPageBreak/>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ՀՀՎԱ-ԷԱՃԱՇՁԲ-22/44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2022.05.23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Սփյուռքի գործերի գլխավոր հանձնակատարի գրասենյակի կարիքների համար 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2" w:author="User" w:date="2022-05-03T07:07:00Z">
            <w:rPr/>
          </w:rPrChange>
        </w:rPr>
        <w:instrText xml:space="preserve"> HYPERLINK "http://www.armeps.am" </w:instrText>
      </w:r>
      <w:r w:rsidR="00504113">
        <w:fldChar w:fldCharType="separate"/>
      </w:r>
      <w:r w:rsidRPr="00ED6341">
        <w:rPr>
          <w:rFonts w:asciiTheme="minorHAnsi" w:hAnsiTheme="minorHAnsi" w:cstheme="minorHAnsi"/>
          <w:i/>
          <w:sz w:val="22"/>
          <w:szCs w:val="22"/>
          <w:lang w:val="af-ZA"/>
        </w:rPr>
        <w:t>www.armeps.am</w:t>
      </w:r>
      <w:r w:rsidR="00504113">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3" w:author="User" w:date="2022-05-03T07:07:00Z">
            <w:rPr/>
          </w:rPrChange>
        </w:rPr>
        <w:instrText xml:space="preserve"> HYPERLINK "http://www.procurement.am" </w:instrText>
      </w:r>
      <w:r w:rsidR="00504113">
        <w:fldChar w:fldCharType="separate"/>
      </w:r>
      <w:r w:rsidRPr="00ED6341">
        <w:rPr>
          <w:rFonts w:asciiTheme="minorHAnsi" w:hAnsiTheme="minorHAnsi" w:cstheme="minorHAnsi"/>
          <w:i/>
          <w:sz w:val="22"/>
          <w:szCs w:val="22"/>
          <w:lang w:val="af-ZA"/>
        </w:rPr>
        <w:t>www.procurement.am</w:t>
      </w:r>
      <w:r w:rsidR="00504113">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4" w:author="User" w:date="2022-05-03T07:07:00Z">
            <w:rPr/>
          </w:rPrChange>
        </w:rPr>
        <w:instrText xml:space="preserve"> HYPERLINK "http://gnumner.am/website/images/original/e97e36cf.docx" </w:instrText>
      </w:r>
      <w:r w:rsidR="00504113">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504113">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5" w:author="User" w:date="2022-05-03T07:07:00Z">
            <w:rPr/>
          </w:rPrChange>
        </w:rPr>
        <w:instrText xml:space="preserve"> HYPERLINK "http://gnumner.am/hy/page/ughecuycner:dzernarkner/" </w:instrText>
      </w:r>
      <w:r w:rsidR="00504113">
        <w:fldChar w:fldCharType="separate"/>
      </w:r>
      <w:r w:rsidRPr="00ED6341">
        <w:rPr>
          <w:rFonts w:asciiTheme="minorHAnsi" w:hAnsiTheme="minorHAnsi" w:cstheme="minorHAnsi"/>
          <w:sz w:val="22"/>
          <w:szCs w:val="22"/>
          <w:lang w:val="af-ZA"/>
        </w:rPr>
        <w:t>http://gnumner.am/hy/page/ughecuycner:dzernarkner/</w:t>
      </w:r>
      <w:r w:rsidR="00504113">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504113">
        <w:fldChar w:fldCharType="begin"/>
      </w:r>
      <w:r w:rsidR="00504113" w:rsidRPr="00CD104F">
        <w:rPr>
          <w:lang w:val="af-ZA"/>
          <w:rPrChange w:id="6" w:author="User" w:date="2022-05-03T07:07:00Z">
            <w:rPr/>
          </w:rPrChange>
        </w:rPr>
        <w:instrText xml:space="preserve"> HYPERLINK "http://www.procurement.am" </w:instrText>
      </w:r>
      <w:r w:rsidR="00504113">
        <w:fldChar w:fldCharType="separate"/>
      </w:r>
      <w:r w:rsidR="00F60C5F" w:rsidRPr="00ED6341">
        <w:rPr>
          <w:rFonts w:asciiTheme="minorHAnsi" w:hAnsiTheme="minorHAnsi" w:cstheme="minorHAnsi"/>
          <w:i/>
          <w:sz w:val="22"/>
          <w:szCs w:val="22"/>
          <w:lang w:val="af-ZA"/>
        </w:rPr>
        <w:t>www.procurement.am</w:t>
      </w:r>
      <w:r w:rsidR="00504113">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504113">
        <w:fldChar w:fldCharType="begin"/>
      </w:r>
      <w:r w:rsidR="00504113" w:rsidRPr="00CD104F">
        <w:rPr>
          <w:lang w:val="af-ZA"/>
          <w:rPrChange w:id="7" w:author="User" w:date="2022-05-03T07:07:00Z">
            <w:rPr/>
          </w:rPrChange>
        </w:rPr>
        <w:instrText xml:space="preserve"> HYPERLINK "http://gnumner.am/websit</w:instrText>
      </w:r>
      <w:r w:rsidR="00504113" w:rsidRPr="00CD104F">
        <w:rPr>
          <w:lang w:val="af-ZA"/>
          <w:rPrChange w:id="8" w:author="User" w:date="2022-05-03T07:07:00Z">
            <w:rPr/>
          </w:rPrChange>
        </w:rPr>
        <w:instrText xml:space="preserve">e/images/original/%D5%88%D5%92%D5%82%D4%B5%D5%91%D5%88%D5%92%D5%85%D5%91.docx" </w:instrText>
      </w:r>
      <w:r w:rsidR="00504113">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504113">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504113">
        <w:fldChar w:fldCharType="begin"/>
      </w:r>
      <w:r w:rsidR="00504113" w:rsidRPr="00CD104F">
        <w:rPr>
          <w:lang w:val="af-ZA"/>
          <w:rPrChange w:id="9" w:author="User" w:date="2022-05-03T07:07:00Z">
            <w:rPr/>
          </w:rPrChange>
        </w:rPr>
        <w:instrText xml:space="preserve"> HYPERLINK "http://gnumner.am/hy/page/ughecuycner:dzernarkner/" </w:instrText>
      </w:r>
      <w:r w:rsidR="00504113">
        <w:fldChar w:fldCharType="separate"/>
      </w:r>
      <w:r w:rsidRPr="00ED6341">
        <w:rPr>
          <w:rFonts w:asciiTheme="minorHAnsi" w:hAnsiTheme="minorHAnsi" w:cstheme="minorHAnsi"/>
          <w:i/>
          <w:sz w:val="22"/>
          <w:szCs w:val="22"/>
          <w:lang w:val="af-ZA"/>
        </w:rPr>
        <w:t>http://gnumner.am/hy/page/ughecuycner:dzernarkner/</w:t>
      </w:r>
      <w:r w:rsidR="00504113">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10"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10"/>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Սփյուռքի գործերի գլխավոր հանձնակատարի գրասենյակի կարիքների համար 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ՀՀՎԱ-ԷԱՃԱՇՁԲ-22/44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Սփյուռքի գործերի գլխավոր հանձնակատարի գրասենյակի կարիքների համար 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7</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5D5B">
      <w:pPr>
        <w:tabs>
          <w:tab w:val="left" w:pos="7200"/>
        </w:tabs>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2)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հարկային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վերահսկվող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եկամուտների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գծով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իրենց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ներկայացրած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առաջարկի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մինչև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մեկ</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բայց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ոչ</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հազար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Հայաստանի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Հանրապետության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դրամը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գերազանցող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ժամկետանց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պարտավորություններ</w:t>
      </w:r>
      <w:r w:rsidRPr="00ED6341">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վերաբերյալ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ներկայացվելու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մեկ</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առկա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կայացված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անբողոքարկելի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վարչական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ակտ</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ոլորտում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հակամրցակցային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գերիշխող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դիրքի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չարաշահման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990561" w:rsidRPr="00ED6341" w:rsidRDefault="00990561"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ED6341" w:rsidRDefault="00555770" w:rsidP="00EF3662">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BA3554" w:rsidRPr="00ED6341" w:rsidRDefault="00BA3554"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D5674E" w:rsidRPr="00ED6341" w:rsidRDefault="00D5674E" w:rsidP="00EF3662">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ED6341" w:rsidRDefault="00555770" w:rsidP="003E093F">
      <w:pPr>
        <w:ind w:firstLine="567"/>
        <w:jc w:val="both"/>
        <w:rPr>
          <w:rFonts w:asciiTheme="minorHAnsi" w:hAnsiTheme="minorHAnsi" w:cstheme="minorHAns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6A451F">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r w:rsidR="00504113">
        <w:fldChar w:fldCharType="begin"/>
      </w:r>
      <w:r w:rsidR="00504113" w:rsidRPr="00CD104F">
        <w:rPr>
          <w:lang w:val="hy-AM"/>
          <w:rPrChange w:id="12" w:author="User" w:date="2022-05-03T07:07:00Z">
            <w:rPr/>
          </w:rPrChange>
        </w:rPr>
        <w:instrText xml:space="preserve"> HYPERLINK "https://ru.wikipedia.org/wiki/Standard_%26_Poor%E2%80%99s" \t "_blank" </w:instrText>
      </w:r>
      <w:r w:rsidR="00504113">
        <w:fldChar w:fldCharType="separate"/>
      </w:r>
      <w:r w:rsidRPr="00555770">
        <w:rPr>
          <w:rFonts w:ascii="Calibri" w:hAnsi="Calibri" w:cs="Calibri"/>
          <w:sz w:val="20"/>
          <w:lang w:val="hy-AM"/>
        </w:rPr>
        <w:t>Standard &amp; Poor’s</w:t>
      </w:r>
      <w:r w:rsidR="00504113">
        <w:rPr>
          <w:rFonts w:ascii="Calibri" w:hAnsi="Calibri" w:cs="Calibri"/>
          <w:sz w:val="20"/>
          <w:lang w:val="hy-AM"/>
        </w:rPr>
        <w:fldChar w:fldCharType="end"/>
      </w:r>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ED6341" w:rsidRDefault="000A6B75" w:rsidP="00EF3662">
      <w:pPr>
        <w:pStyle w:val="norm"/>
        <w:spacing w:line="240" w:lineRule="auto"/>
        <w:ind w:firstLine="540"/>
        <w:rPr>
          <w:rFonts w:asciiTheme="minorHAnsi" w:hAnsiTheme="minorHAnsi" w:cstheme="minorHAnsi"/>
          <w:sz w:val="20"/>
          <w:szCs w:val="24"/>
          <w:lang w:val="af-ZA" w:eastAsia="en-US"/>
        </w:rPr>
      </w:pPr>
      <w:r w:rsidRPr="00ED6341">
        <w:rPr>
          <w:rFonts w:asciiTheme="minorHAnsi" w:hAnsiTheme="minorHAnsi" w:cstheme="minorHAnsi"/>
          <w:sz w:val="20"/>
          <w:szCs w:val="24"/>
          <w:lang w:val="hy-AM" w:eastAsia="en-US"/>
        </w:rPr>
        <w:t>2.</w:t>
      </w:r>
      <w:r w:rsidR="00AE5E4B" w:rsidRPr="00ED6341">
        <w:rPr>
          <w:rFonts w:asciiTheme="minorHAnsi" w:hAnsiTheme="minorHAnsi" w:cstheme="minorHAnsi"/>
          <w:sz w:val="20"/>
          <w:szCs w:val="24"/>
          <w:lang w:val="hy-AM" w:eastAsia="en-US"/>
        </w:rPr>
        <w:t xml:space="preserve">5 </w:t>
      </w:r>
      <w:r w:rsidRPr="00ED6341">
        <w:rPr>
          <w:rFonts w:asciiTheme="minorHAnsi" w:hAnsiTheme="minorHAnsi" w:cstheme="minorHAnsi"/>
          <w:sz w:val="20"/>
          <w:szCs w:val="24"/>
          <w:lang w:val="hy-AM" w:eastAsia="en-US"/>
        </w:rPr>
        <w:t>Սույն ընթացակարգի շրջանակում կնքվելիք պայմանագիրը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կարող</w:t>
      </w:r>
      <w:r w:rsidRPr="00ED6341">
        <w:rPr>
          <w:rFonts w:asciiTheme="minorHAnsi" w:hAnsiTheme="minorHAnsi" w:cstheme="minorHAnsi"/>
          <w:sz w:val="20"/>
          <w:szCs w:val="24"/>
          <w:lang w:val="af-ZA" w:eastAsia="en-US"/>
        </w:rPr>
        <w:t xml:space="preserve"> է </w:t>
      </w:r>
      <w:r w:rsidRPr="00ED6341">
        <w:rPr>
          <w:rFonts w:asciiTheme="minorHAnsi" w:hAnsiTheme="minorHAnsi" w:cstheme="minorHAnsi"/>
          <w:sz w:val="20"/>
          <w:szCs w:val="24"/>
          <w:lang w:val="hy-AM" w:eastAsia="en-US"/>
        </w:rPr>
        <w:t>իրականացվել</w:t>
      </w:r>
      <w:r w:rsidRPr="00ED6341">
        <w:rPr>
          <w:rFonts w:asciiTheme="minorHAnsi" w:hAnsiTheme="minorHAnsi" w:cstheme="minorHAnsi"/>
          <w:sz w:val="20"/>
          <w:szCs w:val="24"/>
          <w:lang w:val="af-ZA" w:eastAsia="en-US"/>
        </w:rPr>
        <w:t xml:space="preserve"> </w:t>
      </w:r>
      <w:r w:rsidR="006D163C" w:rsidRPr="00ED6341">
        <w:rPr>
          <w:rFonts w:asciiTheme="minorHAnsi" w:hAnsiTheme="minorHAnsi" w:cstheme="minorHAnsi"/>
          <w:sz w:val="20"/>
          <w:szCs w:val="24"/>
          <w:lang w:val="af-ZA" w:eastAsia="en-US"/>
        </w:rPr>
        <w:t xml:space="preserve">ենթակապալի </w:t>
      </w:r>
      <w:r w:rsidRPr="00ED6341">
        <w:rPr>
          <w:rFonts w:asciiTheme="minorHAnsi" w:hAnsiTheme="minorHAnsi" w:cstheme="minorHAnsi"/>
          <w:sz w:val="20"/>
          <w:szCs w:val="24"/>
          <w:lang w:val="hy-AM" w:eastAsia="en-US"/>
        </w:rPr>
        <w:t>պայմանագիր</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կնքելու</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միջոցով։</w:t>
      </w:r>
      <w:r w:rsidRPr="00ED6341">
        <w:rPr>
          <w:rFonts w:asciiTheme="minorHAnsi" w:hAnsiTheme="minorHAnsi" w:cstheme="minorHAnsi"/>
          <w:sz w:val="20"/>
          <w:szCs w:val="24"/>
          <w:lang w:val="af-ZA" w:eastAsia="en-US"/>
        </w:rPr>
        <w:t xml:space="preserve"> </w:t>
      </w:r>
      <w:r w:rsidR="006D163C" w:rsidRPr="00ED6341">
        <w:rPr>
          <w:rFonts w:asciiTheme="minorHAnsi" w:hAnsiTheme="minorHAnsi" w:cstheme="minorHAnsi"/>
          <w:sz w:val="20"/>
          <w:szCs w:val="24"/>
          <w:lang w:val="af-ZA" w:eastAsia="en-US"/>
        </w:rPr>
        <w:t xml:space="preserve">Ենթակապալի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կողմ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չի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կարող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հանդիսանալ</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սույն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ընթացակարգին</w:t>
      </w:r>
      <w:r w:rsidRPr="00ED6341">
        <w:rPr>
          <w:rFonts w:asciiTheme="minorHAnsi" w:hAnsiTheme="minorHAnsi" w:cstheme="minorHAnsi"/>
          <w:sz w:val="20"/>
          <w:szCs w:val="24"/>
          <w:lang w:val="af-ZA" w:eastAsia="en-US"/>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szCs w:val="24"/>
          <w:lang w:eastAsia="en-US"/>
        </w:rPr>
        <w:t>մասնակցելու</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նպատակով</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հայտ</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ներկայացրած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մասնակիցը</w:t>
      </w:r>
      <w:r w:rsidRPr="00ED6341">
        <w:rPr>
          <w:rFonts w:asciiTheme="minorHAnsi" w:hAnsiTheme="minorHAnsi" w:cstheme="minorHAnsi"/>
          <w:sz w:val="20"/>
          <w:szCs w:val="24"/>
          <w:lang w:val="af-ZA" w:eastAsia="en-US"/>
        </w:rPr>
        <w:t xml:space="preserve">: </w:t>
      </w:r>
    </w:p>
    <w:p w:rsidR="000A6B75" w:rsidRPr="00ED6341" w:rsidRDefault="000A6B75" w:rsidP="00EF3662">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երեք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7</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3"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0356CC" w:rsidRPr="00ED6341">
        <w:rPr>
          <w:rFonts w:asciiTheme="minorHAnsi" w:hAnsiTheme="minorHAnsi" w:cstheme="minorHAnsi"/>
          <w:szCs w:val="24"/>
          <w:lang w:val="hy-AM"/>
        </w:rPr>
        <w:t xml:space="preserve">հավաստում </w:t>
      </w:r>
      <w:r w:rsidRPr="00ED6341">
        <w:rPr>
          <w:rFonts w:asciiTheme="minorHAnsi" w:hAnsiTheme="minorHAnsi" w:cstheme="minorHAnsi"/>
          <w:szCs w:val="24"/>
          <w:lang w:val="hy-AM"/>
        </w:rPr>
        <w:t>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C63E1C" w:rsidRPr="00ED6341" w:rsidRDefault="00E16912" w:rsidP="00972668">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C63E1C" w:rsidRPr="00ED6341">
        <w:rPr>
          <w:rFonts w:asciiTheme="minorHAnsi" w:hAnsiTheme="minorHAnsi" w:cstheme="minorHAnsi"/>
          <w:sz w:val="20"/>
          <w:lang w:val="hy-AM"/>
        </w:rPr>
        <w:t xml:space="preserve"> </w:t>
      </w:r>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bookmarkStart w:id="14" w:name="_Hlk9261892"/>
      <w:bookmarkEnd w:id="13"/>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6D78AE" w:rsidRDefault="00766A78" w:rsidP="00766A78">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766A78" w:rsidRPr="006D78AE" w:rsidRDefault="00766A78" w:rsidP="00766A78">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lastRenderedPageBreak/>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4"/>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5"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5"/>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458.98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7.81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485.74</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բողոքններ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քննող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անձի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2022.05.31. 12:00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B2113" w:rsidRPr="00D0127B"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w:t>
      </w:r>
      <w:r w:rsidR="009B2113" w:rsidRPr="00ED6341">
        <w:rPr>
          <w:rFonts w:asciiTheme="minorHAnsi" w:hAnsiTheme="minorHAnsi" w:cstheme="minorHAnsi"/>
          <w:szCs w:val="24"/>
        </w:rPr>
        <w:t xml:space="preserve">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997F33" w:rsidRPr="00ED6341" w:rsidRDefault="00997F33" w:rsidP="00997F33">
      <w:pPr>
        <w:ind w:firstLine="567"/>
        <w:jc w:val="both"/>
        <w:rPr>
          <w:rFonts w:asciiTheme="minorHAnsi" w:hAnsiTheme="minorHAnsi" w:cstheme="minorHAnsi"/>
          <w:sz w:val="20"/>
          <w:lang w:val="af-ZA"/>
        </w:rPr>
      </w:pP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չափաբաժինների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քանակը</w:t>
      </w:r>
      <w:r w:rsidRPr="00ED6341">
        <w:rPr>
          <w:rFonts w:asciiTheme="minorHAnsi" w:hAnsiTheme="minorHAnsi" w:cstheme="minorHAnsi"/>
          <w:sz w:val="20"/>
          <w:lang w:val="af-ZA"/>
        </w:rPr>
        <w:t xml:space="preserve"> </w:t>
      </w:r>
      <w:r w:rsidRPr="00ED6341">
        <w:rPr>
          <w:rFonts w:asciiTheme="minorHAnsi" w:hAnsiTheme="minorHAnsi" w:cstheme="minorHAnsi"/>
          <w:sz w:val="20"/>
        </w:rPr>
        <w:t>յոթանասունհինգը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չգերազանցելու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004C145B" w:rsidRPr="00ED6341">
        <w:rPr>
          <w:rFonts w:asciiTheme="minorHAnsi" w:hAnsiTheme="minorHAnsi" w:cstheme="minorHAnsi"/>
          <w:sz w:val="20"/>
          <w:lang w:val="af-ZA"/>
        </w:rPr>
        <w:t xml:space="preserve">առաջին տեղը զբաղեցրած մասնակցի </w:t>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գնահատումն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իրականացվում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004C145B" w:rsidRPr="00ED6341">
        <w:rPr>
          <w:rFonts w:asciiTheme="minorHAnsi" w:hAnsiTheme="minorHAnsi" w:cstheme="minorHAnsi"/>
          <w:sz w:val="20"/>
          <w:lang w:val="af-ZA"/>
        </w:rPr>
        <w:t>գնահատող հանձնաժողովի հրավիրված նիստ</w:t>
      </w:r>
      <w:r w:rsidR="00761497" w:rsidRPr="00ED6341">
        <w:rPr>
          <w:rFonts w:asciiTheme="minorHAnsi" w:hAnsiTheme="minorHAnsi" w:cstheme="minorHAnsi"/>
          <w:sz w:val="20"/>
          <w:lang w:val="af-ZA"/>
        </w:rPr>
        <w:t xml:space="preserve">ժը սկսելու </w:t>
      </w:r>
      <w:r w:rsidRPr="00ED6341">
        <w:rPr>
          <w:rFonts w:asciiTheme="minorHAnsi" w:hAnsiTheme="minorHAnsi" w:cstheme="minorHAnsi"/>
          <w:sz w:val="20"/>
        </w:rPr>
        <w:t>օրվանից</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տաս</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գերազանցելու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տասնհինգ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ընթացքում</w:t>
      </w:r>
      <w:r w:rsidRPr="00ED6341">
        <w:rPr>
          <w:rFonts w:asciiTheme="minorHAnsi" w:hAnsiTheme="minorHAnsi" w:cstheme="minorHAnsi"/>
          <w:sz w:val="20"/>
          <w:lang w:val="af-ZA"/>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6D2383" w:rsidRPr="006D2383" w:rsidRDefault="006D2383" w:rsidP="006D2383">
      <w:pPr>
        <w:pStyle w:val="norm"/>
        <w:spacing w:line="240" w:lineRule="auto"/>
        <w:ind w:firstLine="567"/>
        <w:rPr>
          <w:rFonts w:asciiTheme="minorHAnsi" w:hAnsiTheme="minorHAnsi" w:cstheme="minorHAnsi"/>
          <w:sz w:val="20"/>
          <w:szCs w:val="24"/>
          <w:lang w:val="af-ZA" w:eastAsia="en-US"/>
        </w:rPr>
      </w:pPr>
      <w:r w:rsidRPr="006D2383">
        <w:rPr>
          <w:rFonts w:asciiTheme="minorHAnsi" w:hAnsiTheme="minorHAnsi" w:cstheme="minorHAns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280203" w:rsidRPr="00ED6341" w:rsidRDefault="006D2383" w:rsidP="00280203">
      <w:pPr>
        <w:pStyle w:val="norm"/>
        <w:spacing w:line="240" w:lineRule="auto"/>
        <w:ind w:firstLine="567"/>
        <w:rPr>
          <w:rFonts w:asciiTheme="minorHAnsi" w:hAnsiTheme="minorHAnsi" w:cstheme="minorHAnsi"/>
          <w:sz w:val="20"/>
          <w:szCs w:val="24"/>
          <w:lang w:val="hy-AM" w:eastAsia="en-US"/>
        </w:rPr>
      </w:pPr>
      <w:r w:rsidRPr="006D2383">
        <w:rPr>
          <w:rFonts w:asciiTheme="minorHAnsi" w:hAnsiTheme="minorHAnsi" w:cstheme="minorHAnsi"/>
          <w:sz w:val="20"/>
          <w:szCs w:val="24"/>
          <w:lang w:val="af-ZA" w:eastAsia="en-US"/>
        </w:rPr>
        <w:t>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w:t>
      </w:r>
      <w:r w:rsidR="00280203" w:rsidRPr="006D2383">
        <w:rPr>
          <w:rFonts w:asciiTheme="minorHAnsi" w:hAnsiTheme="minorHAnsi" w:cstheme="minorHAnsi"/>
          <w:sz w:val="20"/>
          <w:szCs w:val="24"/>
          <w:lang w:val="af-ZA" w:eastAsia="en-US"/>
        </w:rPr>
        <w:t xml:space="preserve">  </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3D4374" w:rsidRPr="00ED6341" w:rsidRDefault="008769B4" w:rsidP="00EF3662">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A150A9" w:rsidRPr="00ED6341">
        <w:rPr>
          <w:rFonts w:asciiTheme="minorHAnsi" w:hAnsiTheme="minorHAnsi" w:cstheme="minorHAnsi"/>
          <w:sz w:val="20"/>
          <w:lang w:val="af-ZA"/>
        </w:rPr>
        <w:t>8</w:t>
      </w:r>
      <w:r w:rsidR="0036230B" w:rsidRPr="00ED6341">
        <w:rPr>
          <w:rFonts w:asciiTheme="minorHAnsi" w:hAnsiTheme="minorHAnsi" w:cstheme="minorHAnsi"/>
          <w:sz w:val="20"/>
          <w:lang w:val="af-ZA"/>
        </w:rPr>
        <w:t>.</w:t>
      </w:r>
      <w:r w:rsidR="009D03A4" w:rsidRPr="00ED6341">
        <w:rPr>
          <w:rFonts w:asciiTheme="minorHAnsi" w:hAnsiTheme="minorHAnsi" w:cstheme="minorHAnsi"/>
          <w:sz w:val="20"/>
          <w:lang w:val="af-ZA"/>
        </w:rPr>
        <w:t>1</w:t>
      </w:r>
      <w:r w:rsidR="00BE6351" w:rsidRPr="00ED6341">
        <w:rPr>
          <w:rFonts w:asciiTheme="minorHAnsi" w:hAnsiTheme="minorHAnsi" w:cstheme="minorHAnsi"/>
          <w:sz w:val="20"/>
          <w:lang w:val="af-ZA"/>
        </w:rPr>
        <w:t>5</w:t>
      </w:r>
      <w:r w:rsidR="009D03A4"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Օրենքի</w:t>
      </w:r>
      <w:r w:rsidR="0036230B" w:rsidRPr="00ED6341">
        <w:rPr>
          <w:rFonts w:asciiTheme="minorHAnsi" w:hAnsiTheme="minorHAnsi" w:cstheme="minorHAnsi"/>
          <w:sz w:val="20"/>
          <w:lang w:val="af-ZA"/>
        </w:rPr>
        <w:t xml:space="preserve"> 6-</w:t>
      </w:r>
      <w:r w:rsidR="0036230B" w:rsidRPr="00ED6341">
        <w:rPr>
          <w:rFonts w:asciiTheme="minorHAnsi" w:hAnsiTheme="minorHAnsi" w:cstheme="minorHAnsi"/>
          <w:sz w:val="20"/>
        </w:rPr>
        <w:t>րդ</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հոդվածի</w:t>
      </w:r>
      <w:r w:rsidR="0036230B" w:rsidRPr="00ED6341">
        <w:rPr>
          <w:rFonts w:asciiTheme="minorHAnsi" w:hAnsiTheme="minorHAnsi" w:cstheme="minorHAnsi"/>
          <w:sz w:val="20"/>
          <w:lang w:val="af-ZA"/>
        </w:rPr>
        <w:t xml:space="preserve"> 1-</w:t>
      </w:r>
      <w:r w:rsidR="0036230B" w:rsidRPr="00ED6341">
        <w:rPr>
          <w:rFonts w:asciiTheme="minorHAnsi" w:hAnsiTheme="minorHAnsi" w:cstheme="minorHAnsi"/>
          <w:sz w:val="20"/>
        </w:rPr>
        <w:t>ին</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մասի</w:t>
      </w:r>
      <w:r w:rsidR="0036230B" w:rsidRPr="00ED6341">
        <w:rPr>
          <w:rFonts w:asciiTheme="minorHAnsi" w:hAnsiTheme="minorHAnsi" w:cstheme="minorHAnsi"/>
          <w:sz w:val="20"/>
          <w:lang w:val="af-ZA"/>
        </w:rPr>
        <w:t xml:space="preserve"> 6-</w:t>
      </w:r>
      <w:r w:rsidR="0036230B" w:rsidRPr="00ED6341">
        <w:rPr>
          <w:rFonts w:asciiTheme="minorHAnsi" w:hAnsiTheme="minorHAnsi" w:cstheme="minorHAnsi"/>
          <w:sz w:val="20"/>
        </w:rPr>
        <w:t>րդ</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կետով</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նախատեսված</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հիմքերն</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ի</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հայտ</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գալու</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օրվան</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հաջորդող</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հինգ</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աշխատանքային</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օրվա</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ընթացքում</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պատվիրատուն</w:t>
      </w:r>
      <w:r w:rsidR="0036230B" w:rsidRPr="00ED6341">
        <w:rPr>
          <w:rFonts w:asciiTheme="minorHAnsi" w:hAnsiTheme="minorHAnsi" w:cstheme="minorHAnsi"/>
          <w:sz w:val="20"/>
          <w:lang w:val="af-ZA"/>
        </w:rPr>
        <w:t xml:space="preserve"> </w:t>
      </w:r>
      <w:r w:rsidR="00BE6351" w:rsidRPr="00ED6341">
        <w:rPr>
          <w:rFonts w:asciiTheme="minorHAnsi" w:hAnsiTheme="minorHAnsi" w:cstheme="minorHAnsi"/>
          <w:sz w:val="20"/>
          <w:lang w:val="af-ZA"/>
        </w:rPr>
        <w:t xml:space="preserve">առաջին տեղը զբաղեցրած </w:t>
      </w:r>
      <w:r w:rsidR="00C806B2" w:rsidRPr="00ED6341">
        <w:rPr>
          <w:rFonts w:asciiTheme="minorHAnsi" w:hAnsiTheme="minorHAnsi" w:cstheme="minorHAnsi"/>
          <w:sz w:val="20"/>
        </w:rPr>
        <w:t>մ</w:t>
      </w:r>
      <w:r w:rsidR="0036230B" w:rsidRPr="00ED6341">
        <w:rPr>
          <w:rFonts w:asciiTheme="minorHAnsi" w:hAnsiTheme="minorHAnsi" w:cstheme="minorHAnsi"/>
          <w:sz w:val="20"/>
        </w:rPr>
        <w:t>ասնակցի</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տվյալները</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համապատասխան</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հիմքերով</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գրավոր</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ուղարկում</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է</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լիազորված</w:t>
      </w:r>
      <w:r w:rsidR="0036230B" w:rsidRPr="00ED6341">
        <w:rPr>
          <w:rFonts w:asciiTheme="minorHAnsi" w:hAnsiTheme="minorHAnsi" w:cstheme="minorHAnsi"/>
          <w:sz w:val="20"/>
          <w:lang w:val="af-ZA"/>
        </w:rPr>
        <w:t xml:space="preserve"> </w:t>
      </w:r>
      <w:r w:rsidR="0036230B" w:rsidRPr="00ED6341">
        <w:rPr>
          <w:rFonts w:asciiTheme="minorHAnsi" w:hAnsiTheme="minorHAnsi" w:cstheme="minorHAnsi"/>
          <w:sz w:val="20"/>
        </w:rPr>
        <w:t>մարմին</w:t>
      </w:r>
      <w:r w:rsidR="00881C05" w:rsidRPr="00ED6341">
        <w:rPr>
          <w:rFonts w:asciiTheme="minorHAnsi" w:hAnsiTheme="minorHAnsi" w:cstheme="minorHAnsi"/>
          <w:sz w:val="20"/>
          <w:lang w:val="hy-AM"/>
        </w:rPr>
        <w:t xml:space="preserve">, </w:t>
      </w:r>
      <w:r w:rsidR="00881C05" w:rsidRPr="00ED6341">
        <w:rPr>
          <w:rFonts w:asciiTheme="minorHAnsi" w:hAnsiTheme="minorHAnsi" w:cstheme="minorHAnsi"/>
          <w:sz w:val="20"/>
        </w:rPr>
        <w:t>որը</w:t>
      </w:r>
      <w:r w:rsidR="00881C05" w:rsidRPr="00ED6341">
        <w:rPr>
          <w:rFonts w:asciiTheme="minorHAnsi" w:hAnsiTheme="minorHAnsi" w:cstheme="minorHAnsi"/>
          <w:sz w:val="20"/>
          <w:lang w:val="af-ZA"/>
        </w:rPr>
        <w:t xml:space="preserve"> </w:t>
      </w:r>
      <w:r w:rsidR="00881C05" w:rsidRPr="00ED6341">
        <w:rPr>
          <w:rFonts w:asciiTheme="minorHAnsi" w:hAnsiTheme="minorHAnsi" w:cstheme="minorHAnsi"/>
          <w:sz w:val="20"/>
        </w:rPr>
        <w:t>դրանք</w:t>
      </w:r>
      <w:r w:rsidR="00881C05" w:rsidRPr="00ED6341">
        <w:rPr>
          <w:rFonts w:asciiTheme="minorHAnsi" w:hAnsiTheme="minorHAnsi" w:cstheme="minorHAnsi"/>
          <w:sz w:val="20"/>
          <w:lang w:val="af-ZA"/>
        </w:rPr>
        <w:t xml:space="preserve"> </w:t>
      </w:r>
      <w:r w:rsidR="00881C05" w:rsidRPr="00ED6341">
        <w:rPr>
          <w:rFonts w:asciiTheme="minorHAnsi" w:hAnsiTheme="minorHAnsi" w:cstheme="minorHAnsi"/>
          <w:sz w:val="20"/>
        </w:rPr>
        <w:t>ստանալուն</w:t>
      </w:r>
      <w:r w:rsidR="00881C05" w:rsidRPr="00ED6341">
        <w:rPr>
          <w:rFonts w:asciiTheme="minorHAnsi" w:hAnsiTheme="minorHAnsi" w:cstheme="minorHAnsi"/>
          <w:sz w:val="20"/>
          <w:lang w:val="af-ZA"/>
        </w:rPr>
        <w:t xml:space="preserve"> </w:t>
      </w:r>
      <w:r w:rsidR="00881C05" w:rsidRPr="00ED6341">
        <w:rPr>
          <w:rFonts w:asciiTheme="minorHAnsi" w:hAnsiTheme="minorHAnsi" w:cstheme="minorHAnsi"/>
          <w:sz w:val="20"/>
        </w:rPr>
        <w:t>հաջորդող</w:t>
      </w:r>
      <w:r w:rsidR="00881C05" w:rsidRPr="00ED6341">
        <w:rPr>
          <w:rFonts w:asciiTheme="minorHAnsi" w:hAnsiTheme="minorHAnsi" w:cstheme="minorHAnsi"/>
          <w:sz w:val="20"/>
          <w:lang w:val="af-ZA"/>
        </w:rPr>
        <w:t xml:space="preserve"> </w:t>
      </w:r>
      <w:r w:rsidR="00881C05" w:rsidRPr="00ED6341">
        <w:rPr>
          <w:rFonts w:asciiTheme="minorHAnsi" w:hAnsiTheme="minorHAnsi" w:cstheme="minorHAnsi"/>
          <w:sz w:val="20"/>
        </w:rPr>
        <w:t>հինգ</w:t>
      </w:r>
      <w:r w:rsidR="00881C05" w:rsidRPr="00ED6341">
        <w:rPr>
          <w:rFonts w:asciiTheme="minorHAnsi" w:hAnsiTheme="minorHAnsi" w:cstheme="minorHAnsi"/>
          <w:sz w:val="20"/>
          <w:lang w:val="af-ZA"/>
        </w:rPr>
        <w:t xml:space="preserve"> </w:t>
      </w:r>
      <w:r w:rsidR="00881C05" w:rsidRPr="00ED6341">
        <w:rPr>
          <w:rFonts w:asciiTheme="minorHAnsi" w:hAnsiTheme="minorHAnsi" w:cstheme="minorHAnsi"/>
          <w:sz w:val="20"/>
        </w:rPr>
        <w:t>աշխատանքային</w:t>
      </w:r>
      <w:r w:rsidR="00881C05" w:rsidRPr="00ED6341">
        <w:rPr>
          <w:rFonts w:asciiTheme="minorHAnsi" w:hAnsiTheme="minorHAnsi" w:cstheme="minorHAnsi"/>
          <w:sz w:val="20"/>
          <w:lang w:val="af-ZA"/>
        </w:rPr>
        <w:t xml:space="preserve"> </w:t>
      </w:r>
      <w:r w:rsidR="00881C05" w:rsidRPr="00ED6341">
        <w:rPr>
          <w:rFonts w:asciiTheme="minorHAnsi" w:hAnsiTheme="minorHAnsi" w:cstheme="minorHAnsi"/>
          <w:sz w:val="20"/>
        </w:rPr>
        <w:t>օրվա</w:t>
      </w:r>
      <w:r w:rsidR="00881C05" w:rsidRPr="00ED6341">
        <w:rPr>
          <w:rFonts w:asciiTheme="minorHAnsi" w:hAnsiTheme="minorHAnsi" w:cstheme="minorHAnsi"/>
          <w:sz w:val="20"/>
          <w:lang w:val="af-ZA"/>
        </w:rPr>
        <w:t xml:space="preserve"> </w:t>
      </w:r>
      <w:r w:rsidR="00881C05" w:rsidRPr="00ED6341">
        <w:rPr>
          <w:rFonts w:asciiTheme="minorHAnsi" w:hAnsiTheme="minorHAnsi" w:cstheme="minorHAnsi"/>
          <w:sz w:val="20"/>
        </w:rPr>
        <w:t>ընթացքում</w:t>
      </w:r>
      <w:r w:rsidR="00881C05" w:rsidRPr="00ED6341">
        <w:rPr>
          <w:rFonts w:asciiTheme="minorHAnsi" w:hAnsiTheme="minorHAnsi" w:cstheme="minorHAnsi"/>
          <w:sz w:val="20"/>
          <w:lang w:val="af-ZA"/>
        </w:rPr>
        <w:t xml:space="preserve"> </w:t>
      </w:r>
      <w:bookmarkStart w:id="16" w:name="_Hlk9262748"/>
      <w:r w:rsidR="00A31A12" w:rsidRPr="00ED6341">
        <w:rPr>
          <w:rFonts w:asciiTheme="minorHAnsi" w:hAnsiTheme="minorHAnsi" w:cstheme="minorHAnsi"/>
          <w:sz w:val="20"/>
        </w:rPr>
        <w:t>նախաձեռնում</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է</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տվյալ</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մասնակցին</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գնումների</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գործընթացին</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մասնակցելու</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իրավունք</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չունեցող</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մասնակիցների</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ցուցակում</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ներառելու</w:t>
      </w:r>
      <w:r w:rsidR="00A31A12" w:rsidRPr="00ED6341">
        <w:rPr>
          <w:rFonts w:asciiTheme="minorHAnsi" w:hAnsiTheme="minorHAnsi" w:cstheme="minorHAnsi"/>
          <w:sz w:val="20"/>
          <w:lang w:val="af-ZA"/>
        </w:rPr>
        <w:t xml:space="preserve"> </w:t>
      </w:r>
      <w:r w:rsidR="00A31A12" w:rsidRPr="00ED6341">
        <w:rPr>
          <w:rFonts w:asciiTheme="minorHAnsi" w:hAnsiTheme="minorHAnsi" w:cstheme="minorHAnsi"/>
          <w:sz w:val="20"/>
        </w:rPr>
        <w:t>ընթացակարգ</w:t>
      </w:r>
      <w:bookmarkEnd w:id="16"/>
      <w:r w:rsidR="0036230B"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Ընդ</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որում</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եթե</w:t>
      </w:r>
      <w:r w:rsidR="00B54F63" w:rsidRPr="00ED6341">
        <w:rPr>
          <w:rFonts w:asciiTheme="minorHAnsi" w:hAnsiTheme="minorHAnsi" w:cstheme="minorHAnsi"/>
          <w:sz w:val="20"/>
          <w:lang w:val="af-ZA"/>
        </w:rPr>
        <w:t xml:space="preserve"> </w:t>
      </w:r>
      <w:r w:rsidR="00BE6351" w:rsidRPr="00ED6341">
        <w:rPr>
          <w:rFonts w:asciiTheme="minorHAnsi" w:hAnsiTheme="minorHAnsi" w:cstheme="minorHAnsi"/>
          <w:sz w:val="20"/>
          <w:lang w:val="af-ZA"/>
        </w:rPr>
        <w:t xml:space="preserve">առաջին տեղը զբաղեցրած </w:t>
      </w:r>
      <w:r w:rsidR="00B54F63" w:rsidRPr="00ED6341">
        <w:rPr>
          <w:rFonts w:asciiTheme="minorHAnsi" w:hAnsiTheme="minorHAnsi" w:cstheme="minorHAnsi"/>
          <w:sz w:val="20"/>
        </w:rPr>
        <w:t>մասնակցի</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գնումներին</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մասնակցելու</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իրավունք</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ունենալու</w:t>
      </w:r>
      <w:r w:rsidR="§3661" w:rsidRPr="00ED6341">
        <w:rPr>
          <w:rFonts w:asciiTheme="minorHAnsi" w:hAnsiTheme="minorHAnsi" w:cstheme="minorHAnsi"/>
          <w:sz w:val="20"/>
          <w:lang w:val="hy-AM"/>
        </w:rPr>
        <w:t xml:space="preserve"> մասին հավաստումը</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որակվում</w:t>
      </w:r>
      <w:r w:rsidR="00B54F63" w:rsidRPr="00ED6341">
        <w:rPr>
          <w:rFonts w:asciiTheme="minorHAnsi" w:hAnsiTheme="minorHAnsi" w:cstheme="minorHAnsi"/>
          <w:sz w:val="20"/>
          <w:lang w:val="af-ZA"/>
        </w:rPr>
        <w:t xml:space="preserve"> </w:t>
      </w:r>
      <w:r w:rsidR="§3661" w:rsidRPr="00ED6341">
        <w:rPr>
          <w:rFonts w:asciiTheme="minorHAnsi" w:hAnsiTheme="minorHAnsi" w:cstheme="minorHAnsi"/>
          <w:sz w:val="20"/>
          <w:lang w:val="hy-AM"/>
        </w:rPr>
        <w:t>է</w:t>
      </w:r>
      <w:r w:rsidR="§3661"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որպես</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իրականությանը</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չհամապատասխանող</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կամ</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մասնակիցը</w:t>
      </w:r>
      <w:r w:rsidR="00B54F63" w:rsidRPr="00ED6341">
        <w:rPr>
          <w:rFonts w:asciiTheme="minorHAnsi" w:hAnsiTheme="minorHAnsi" w:cstheme="minorHAnsi"/>
          <w:sz w:val="20"/>
          <w:lang w:val="af-ZA"/>
        </w:rPr>
        <w:t xml:space="preserve"> </w:t>
      </w:r>
      <w:r w:rsidR="00862B55" w:rsidRPr="00ED6341">
        <w:rPr>
          <w:rFonts w:asciiTheme="minorHAnsi" w:hAnsiTheme="minorHAnsi" w:cstheme="minorHAnsi"/>
          <w:sz w:val="20"/>
          <w:lang w:val="af-ZA"/>
        </w:rPr>
        <w:t xml:space="preserve">սույն </w:t>
      </w:r>
      <w:r w:rsidR="00B54F63" w:rsidRPr="00ED6341">
        <w:rPr>
          <w:rFonts w:asciiTheme="minorHAnsi" w:hAnsiTheme="minorHAnsi" w:cstheme="minorHAnsi"/>
          <w:sz w:val="20"/>
        </w:rPr>
        <w:t>հրավերով</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սահմանված</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կարգով</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և</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ժամկետներում</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չի</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ներկայացնում</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հրավերով</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նախատեսված</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փաստաթղթերը</w:t>
      </w:r>
      <w:r w:rsidR="00B54F63" w:rsidRPr="00ED6341">
        <w:rPr>
          <w:rFonts w:asciiTheme="minorHAnsi" w:hAnsiTheme="minorHAnsi" w:cstheme="minorHAnsi"/>
          <w:sz w:val="20"/>
          <w:lang w:val="af-ZA"/>
        </w:rPr>
        <w:t>,</w:t>
      </w:r>
      <w:r w:rsidR="§3661" w:rsidRPr="00ED6341">
        <w:rPr>
          <w:rFonts w:asciiTheme="minorHAnsi" w:hAnsiTheme="minorHAnsi" w:cstheme="minorHAnsi"/>
          <w:sz w:val="20"/>
          <w:lang w:val="af-ZA"/>
        </w:rPr>
        <w:t xml:space="preserve"> </w:t>
      </w:r>
      <w:r w:rsidR="§3661" w:rsidRPr="00ED6341">
        <w:rPr>
          <w:rFonts w:asciiTheme="minorHAnsi" w:hAnsiTheme="minorHAnsi" w:cstheme="minorHAnsi"/>
          <w:sz w:val="20"/>
        </w:rPr>
        <w:t>կամ</w:t>
      </w:r>
      <w:r w:rsidR="§3661" w:rsidRPr="00ED6341">
        <w:rPr>
          <w:rFonts w:asciiTheme="minorHAnsi" w:hAnsiTheme="minorHAnsi" w:cstheme="minorHAnsi"/>
          <w:sz w:val="20"/>
          <w:lang w:val="af-ZA"/>
        </w:rPr>
        <w:t xml:space="preserve"> </w:t>
      </w:r>
      <w:r w:rsidR="§3661" w:rsidRPr="00ED6341">
        <w:rPr>
          <w:rFonts w:asciiTheme="minorHAnsi" w:hAnsiTheme="minorHAnsi" w:cstheme="minorHAnsi"/>
          <w:sz w:val="20"/>
        </w:rPr>
        <w:t>ընտրված</w:t>
      </w:r>
      <w:r w:rsidR="§3661" w:rsidRPr="00ED6341">
        <w:rPr>
          <w:rFonts w:asciiTheme="minorHAnsi" w:hAnsiTheme="minorHAnsi" w:cstheme="minorHAnsi"/>
          <w:sz w:val="20"/>
          <w:lang w:val="af-ZA"/>
        </w:rPr>
        <w:t xml:space="preserve"> </w:t>
      </w:r>
      <w:r w:rsidR="§3661" w:rsidRPr="00ED6341">
        <w:rPr>
          <w:rFonts w:asciiTheme="minorHAnsi" w:hAnsiTheme="minorHAnsi" w:cstheme="minorHAnsi"/>
          <w:sz w:val="20"/>
        </w:rPr>
        <w:t>մասնակիցը</w:t>
      </w:r>
      <w:r w:rsidR="§3661" w:rsidRPr="00ED6341">
        <w:rPr>
          <w:rFonts w:asciiTheme="minorHAnsi" w:hAnsiTheme="minorHAnsi" w:cstheme="minorHAnsi"/>
          <w:sz w:val="20"/>
          <w:lang w:val="af-ZA"/>
        </w:rPr>
        <w:t xml:space="preserve"> </w:t>
      </w:r>
      <w:r w:rsidR="§3661" w:rsidRPr="00ED6341">
        <w:rPr>
          <w:rFonts w:asciiTheme="minorHAnsi" w:hAnsiTheme="minorHAnsi" w:cstheme="minorHAnsi"/>
          <w:sz w:val="20"/>
        </w:rPr>
        <w:t>չի</w:t>
      </w:r>
      <w:r w:rsidR="§3661" w:rsidRPr="00ED6341">
        <w:rPr>
          <w:rFonts w:asciiTheme="minorHAnsi" w:hAnsiTheme="minorHAnsi" w:cstheme="minorHAnsi"/>
          <w:sz w:val="20"/>
          <w:lang w:val="af-ZA"/>
        </w:rPr>
        <w:t xml:space="preserve"> </w:t>
      </w:r>
      <w:r w:rsidR="§3661" w:rsidRPr="00ED6341">
        <w:rPr>
          <w:rFonts w:asciiTheme="minorHAnsi" w:hAnsiTheme="minorHAnsi" w:cstheme="minorHAnsi"/>
          <w:sz w:val="20"/>
        </w:rPr>
        <w:t>ներկայացնում</w:t>
      </w:r>
      <w:r w:rsidR="§3661" w:rsidRPr="00ED6341">
        <w:rPr>
          <w:rFonts w:asciiTheme="minorHAnsi" w:hAnsiTheme="minorHAnsi" w:cstheme="minorHAnsi"/>
          <w:sz w:val="20"/>
          <w:lang w:val="af-ZA"/>
        </w:rPr>
        <w:t xml:space="preserve"> </w:t>
      </w:r>
      <w:r w:rsidR="§3661" w:rsidRPr="00ED6341">
        <w:rPr>
          <w:rFonts w:asciiTheme="minorHAnsi" w:hAnsiTheme="minorHAnsi" w:cstheme="minorHAnsi"/>
          <w:sz w:val="20"/>
        </w:rPr>
        <w:t>որակավորման</w:t>
      </w:r>
      <w:r w:rsidR="§3661" w:rsidRPr="00ED6341">
        <w:rPr>
          <w:rFonts w:asciiTheme="minorHAnsi" w:hAnsiTheme="minorHAnsi" w:cstheme="minorHAnsi"/>
          <w:sz w:val="20"/>
          <w:lang w:val="af-ZA"/>
        </w:rPr>
        <w:t xml:space="preserve"> </w:t>
      </w:r>
      <w:r w:rsidR="§3661" w:rsidRPr="00ED6341">
        <w:rPr>
          <w:rFonts w:asciiTheme="minorHAnsi" w:hAnsiTheme="minorHAnsi" w:cstheme="minorHAnsi"/>
          <w:sz w:val="20"/>
        </w:rPr>
        <w:t>ապահովումը</w:t>
      </w:r>
      <w:r w:rsidR="§3661" w:rsidRPr="00ED6341">
        <w:rPr>
          <w:rFonts w:asciiTheme="minorHAnsi" w:hAnsiTheme="minorHAnsi" w:cstheme="minorHAnsi"/>
          <w:sz w:val="20"/>
          <w:lang w:val="af-ZA"/>
        </w:rPr>
        <w:t>,</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ապա</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այդ</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հանգամանքը</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համարվում</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է</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որպես</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գնման</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գործընթացի</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շրջանակում</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ստանձնված</w:t>
      </w:r>
      <w:r w:rsidR="00B54F63" w:rsidRPr="00ED6341">
        <w:rPr>
          <w:rFonts w:asciiTheme="minorHAnsi" w:hAnsiTheme="minorHAnsi" w:cstheme="minorHAnsi"/>
          <w:sz w:val="20"/>
          <w:lang w:val="af-ZA"/>
        </w:rPr>
        <w:t xml:space="preserve"> </w:t>
      </w:r>
      <w:r w:rsidR="00B54F63" w:rsidRPr="00ED6341">
        <w:rPr>
          <w:rFonts w:asciiTheme="minorHAnsi" w:hAnsiTheme="minorHAnsi" w:cstheme="minorHAnsi"/>
          <w:sz w:val="20"/>
        </w:rPr>
        <w:t>պարտավորության</w:t>
      </w:r>
      <w:r w:rsidR="00B54F63" w:rsidRPr="00ED6341">
        <w:rPr>
          <w:rFonts w:asciiTheme="minorHAnsi" w:hAnsiTheme="minorHAnsi" w:cstheme="minorHAnsi"/>
          <w:sz w:val="20"/>
          <w:lang w:val="af-ZA"/>
        </w:rPr>
        <w:t xml:space="preserve"> </w:t>
      </w:r>
      <w:r w:rsidR="00564FB7" w:rsidRPr="00ED6341">
        <w:rPr>
          <w:rFonts w:asciiTheme="minorHAnsi" w:hAnsiTheme="minorHAnsi" w:cstheme="minorHAnsi"/>
          <w:sz w:val="20"/>
          <w:lang w:val="af-ZA"/>
        </w:rPr>
        <w:t xml:space="preserve">խախտում: </w:t>
      </w:r>
    </w:p>
    <w:p w:rsidR="00B54F63" w:rsidRPr="00ED6341" w:rsidRDefault="00B97D91" w:rsidP="00EF3662">
      <w:pPr>
        <w:ind w:firstLine="375"/>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w:t>
      </w:r>
      <w:r w:rsidR="00E17B5D" w:rsidRPr="00ED6341">
        <w:rPr>
          <w:rFonts w:asciiTheme="minorHAnsi" w:hAnsiTheme="minorHAnsi" w:cstheme="minorHAnsi"/>
          <w:sz w:val="20"/>
          <w:szCs w:val="20"/>
          <w:lang w:val="af-ZA"/>
        </w:rPr>
        <w:t>8.1</w:t>
      </w:r>
      <w:r w:rsidR="00BE6351" w:rsidRPr="00ED6341">
        <w:rPr>
          <w:rFonts w:asciiTheme="minorHAnsi" w:hAnsiTheme="minorHAnsi" w:cstheme="minorHAnsi"/>
          <w:sz w:val="20"/>
          <w:szCs w:val="20"/>
          <w:lang w:val="af-ZA"/>
        </w:rPr>
        <w:t>6</w:t>
      </w:r>
      <w:r w:rsidR="00E17B5D" w:rsidRPr="00ED6341">
        <w:rPr>
          <w:rFonts w:asciiTheme="minorHAnsi" w:hAnsiTheme="minorHAnsi" w:cstheme="minorHAnsi"/>
          <w:sz w:val="20"/>
          <w:szCs w:val="20"/>
          <w:lang w:val="af-ZA"/>
        </w:rPr>
        <w:t xml:space="preserve"> </w:t>
      </w:r>
      <w:r w:rsidR="003A377C" w:rsidRPr="00ED6341">
        <w:rPr>
          <w:rFonts w:asciiTheme="minorHAnsi" w:hAnsiTheme="minorHAnsi" w:cstheme="minorHAnsi"/>
          <w:sz w:val="20"/>
          <w:szCs w:val="20"/>
        </w:rPr>
        <w:t>Ե</w:t>
      </w:r>
      <w:r w:rsidR="003D4374" w:rsidRPr="00ED6341">
        <w:rPr>
          <w:rFonts w:asciiTheme="minorHAnsi" w:hAnsiTheme="minorHAnsi" w:cstheme="minorHAnsi"/>
          <w:sz w:val="20"/>
          <w:szCs w:val="20"/>
          <w:lang w:val="hy-AM"/>
        </w:rPr>
        <w:t>թե մասնակից</w:t>
      </w:r>
      <w:r w:rsidR="00955CC1" w:rsidRPr="00ED6341">
        <w:rPr>
          <w:rFonts w:asciiTheme="minorHAnsi" w:hAnsiTheme="minorHAnsi" w:cstheme="minorHAnsi"/>
          <w:sz w:val="20"/>
          <w:szCs w:val="20"/>
        </w:rPr>
        <w:t>ն</w:t>
      </w:r>
      <w:r w:rsidR="003D4374" w:rsidRPr="00ED6341">
        <w:rPr>
          <w:rFonts w:asciiTheme="minorHAnsi" w:hAnsiTheme="minorHAnsi" w:cstheme="minorHAnsi"/>
          <w:sz w:val="20"/>
          <w:szCs w:val="20"/>
          <w:lang w:val="hy-AM"/>
        </w:rPr>
        <w:t xml:space="preserve"> </w:t>
      </w:r>
      <w:r w:rsidR="00955CC1" w:rsidRPr="00ED6341">
        <w:rPr>
          <w:rFonts w:asciiTheme="minorHAnsi" w:hAnsiTheme="minorHAnsi" w:cstheme="minorHAnsi"/>
          <w:sz w:val="20"/>
          <w:szCs w:val="20"/>
        </w:rPr>
        <w:t>Օ</w:t>
      </w:r>
      <w:r w:rsidR="003D4374" w:rsidRPr="00ED6341">
        <w:rPr>
          <w:rFonts w:asciiTheme="minorHAnsi" w:hAnsiTheme="minorHAnsi" w:cstheme="minorHAnsi"/>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D6341">
        <w:rPr>
          <w:rFonts w:asciiTheme="minorHAnsi" w:hAnsiTheme="minorHAnsi" w:cstheme="minorHAnsi"/>
          <w:sz w:val="20"/>
          <w:szCs w:val="20"/>
          <w:lang w:val="af-ZA"/>
        </w:rPr>
        <w:t>:</w:t>
      </w:r>
    </w:p>
    <w:p w:rsidR="007A5810" w:rsidRPr="00ED6341" w:rsidRDefault="004306D6" w:rsidP="00955CC1">
      <w:pPr>
        <w:pStyle w:val="norm"/>
        <w:spacing w:line="240" w:lineRule="auto"/>
        <w:ind w:firstLine="706"/>
        <w:rPr>
          <w:rFonts w:asciiTheme="minorHAnsi" w:hAnsiTheme="minorHAnsi" w:cstheme="minorHAnsi"/>
          <w:sz w:val="20"/>
          <w:szCs w:val="24"/>
          <w:lang w:val="af-ZA" w:eastAsia="en-US"/>
        </w:rPr>
      </w:pPr>
      <w:r w:rsidRPr="00ED6341">
        <w:rPr>
          <w:rFonts w:asciiTheme="minorHAnsi" w:hAnsiTheme="minorHAnsi" w:cstheme="minorHAnsi"/>
          <w:sz w:val="20"/>
          <w:szCs w:val="24"/>
          <w:lang w:val="af-ZA" w:eastAsia="en-US"/>
        </w:rPr>
        <w:t>8</w:t>
      </w:r>
      <w:r w:rsidR="00EF2159" w:rsidRPr="00ED6341">
        <w:rPr>
          <w:rFonts w:asciiTheme="minorHAnsi" w:hAnsiTheme="minorHAnsi" w:cstheme="minorHAnsi"/>
          <w:sz w:val="20"/>
          <w:szCs w:val="24"/>
          <w:lang w:val="af-ZA" w:eastAsia="en-US"/>
        </w:rPr>
        <w:t>.</w:t>
      </w:r>
      <w:r w:rsidRPr="00ED6341">
        <w:rPr>
          <w:rFonts w:asciiTheme="minorHAnsi" w:hAnsiTheme="minorHAnsi" w:cstheme="minorHAnsi"/>
          <w:sz w:val="20"/>
          <w:szCs w:val="24"/>
          <w:lang w:val="af-ZA" w:eastAsia="en-US"/>
        </w:rPr>
        <w:t>1</w:t>
      </w:r>
      <w:r w:rsidR="00BE6351" w:rsidRPr="00ED6341">
        <w:rPr>
          <w:rFonts w:asciiTheme="minorHAnsi" w:hAnsiTheme="minorHAnsi" w:cstheme="minorHAnsi"/>
          <w:sz w:val="20"/>
          <w:szCs w:val="24"/>
          <w:lang w:val="af-ZA" w:eastAsia="en-US"/>
        </w:rPr>
        <w:t>7</w:t>
      </w:r>
      <w:r w:rsidRPr="00ED6341">
        <w:rPr>
          <w:rFonts w:asciiTheme="minorHAnsi" w:hAnsiTheme="minorHAnsi" w:cstheme="minorHAnsi"/>
          <w:sz w:val="20"/>
          <w:szCs w:val="24"/>
          <w:lang w:val="af-ZA" w:eastAsia="en-US"/>
        </w:rPr>
        <w:t xml:space="preserve"> </w:t>
      </w:r>
      <w:r w:rsidR="007A5810" w:rsidRPr="00ED6341">
        <w:rPr>
          <w:rFonts w:asciiTheme="minorHAnsi" w:hAnsiTheme="minorHAnsi" w:cstheme="minorHAnsi"/>
          <w:sz w:val="20"/>
          <w:szCs w:val="24"/>
          <w:lang w:val="ru-RU" w:eastAsia="en-US"/>
        </w:rPr>
        <w:t>Սույն</w:t>
      </w:r>
      <w:r w:rsidR="007A5810"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հրավերի</w:t>
      </w:r>
      <w:r w:rsidRPr="00ED6341">
        <w:rPr>
          <w:rFonts w:asciiTheme="minorHAnsi" w:hAnsiTheme="minorHAnsi" w:cstheme="minorHAnsi"/>
          <w:sz w:val="20"/>
          <w:szCs w:val="24"/>
          <w:lang w:val="af-ZA" w:eastAsia="en-US"/>
        </w:rPr>
        <w:t xml:space="preserve"> 1-</w:t>
      </w:r>
      <w:r w:rsidRPr="00ED6341">
        <w:rPr>
          <w:rFonts w:asciiTheme="minorHAnsi" w:hAnsiTheme="minorHAnsi" w:cstheme="minorHAnsi"/>
          <w:sz w:val="20"/>
          <w:szCs w:val="24"/>
          <w:lang w:val="ru-RU" w:eastAsia="en-US"/>
        </w:rPr>
        <w:t>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մասի</w:t>
      </w:r>
      <w:r w:rsidRPr="00ED6341">
        <w:rPr>
          <w:rFonts w:asciiTheme="minorHAnsi" w:hAnsiTheme="minorHAnsi" w:cstheme="minorHAnsi"/>
          <w:sz w:val="20"/>
          <w:szCs w:val="24"/>
          <w:lang w:val="af-ZA" w:eastAsia="en-US"/>
        </w:rPr>
        <w:t xml:space="preserve"> </w:t>
      </w:r>
      <w:r w:rsidR="00441D04" w:rsidRPr="00ED6341">
        <w:rPr>
          <w:rFonts w:asciiTheme="minorHAnsi" w:hAnsiTheme="minorHAnsi" w:cstheme="minorHAnsi"/>
          <w:sz w:val="20"/>
          <w:szCs w:val="24"/>
          <w:lang w:val="af-ZA" w:eastAsia="en-US"/>
        </w:rPr>
        <w:t>8.</w:t>
      </w:r>
      <w:r w:rsidR="00BE6351" w:rsidRPr="00ED6341">
        <w:rPr>
          <w:rFonts w:asciiTheme="minorHAnsi" w:hAnsiTheme="minorHAnsi" w:cstheme="minorHAnsi"/>
          <w:sz w:val="20"/>
          <w:szCs w:val="24"/>
          <w:lang w:val="af-ZA" w:eastAsia="en-US"/>
        </w:rPr>
        <w:t>11</w:t>
      </w:r>
      <w:r w:rsidR="00441D04" w:rsidRPr="00ED6341">
        <w:rPr>
          <w:rFonts w:asciiTheme="minorHAnsi" w:hAnsiTheme="minorHAnsi" w:cstheme="minorHAnsi"/>
          <w:sz w:val="20"/>
          <w:szCs w:val="24"/>
          <w:lang w:val="af-ZA" w:eastAsia="en-US"/>
        </w:rPr>
        <w:t xml:space="preserve"> և</w:t>
      </w:r>
      <w:r w:rsidRPr="00ED6341">
        <w:rPr>
          <w:rFonts w:asciiTheme="minorHAnsi" w:hAnsiTheme="minorHAnsi" w:cstheme="minorHAnsi"/>
          <w:sz w:val="20"/>
          <w:szCs w:val="24"/>
          <w:lang w:val="af-ZA" w:eastAsia="en-US"/>
        </w:rPr>
        <w:t xml:space="preserve"> 8</w:t>
      </w:r>
      <w:r w:rsidR="00BE6351" w:rsidRPr="00ED6341">
        <w:rPr>
          <w:rFonts w:asciiTheme="minorHAnsi" w:hAnsiTheme="minorHAnsi" w:cstheme="minorHAnsi"/>
          <w:sz w:val="20"/>
          <w:szCs w:val="24"/>
          <w:lang w:val="af-ZA" w:eastAsia="en-US"/>
        </w:rPr>
        <w:t>.12</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կետ</w:t>
      </w:r>
      <w:r w:rsidR="00441D04" w:rsidRPr="00ED6341">
        <w:rPr>
          <w:rFonts w:asciiTheme="minorHAnsi" w:hAnsiTheme="minorHAnsi" w:cstheme="minorHAnsi"/>
          <w:sz w:val="20"/>
          <w:szCs w:val="24"/>
          <w:lang w:eastAsia="en-US"/>
        </w:rPr>
        <w:t>եր</w:t>
      </w:r>
      <w:r w:rsidRPr="00ED6341">
        <w:rPr>
          <w:rFonts w:asciiTheme="minorHAnsi" w:hAnsiTheme="minorHAnsi" w:cstheme="minorHAnsi"/>
          <w:sz w:val="20"/>
          <w:szCs w:val="24"/>
          <w:lang w:val="ru-RU" w:eastAsia="en-US"/>
        </w:rPr>
        <w:t>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նշված</w:t>
      </w:r>
      <w:r w:rsidRPr="00ED6341">
        <w:rPr>
          <w:rFonts w:asciiTheme="minorHAnsi" w:hAnsiTheme="minorHAnsi" w:cstheme="minorHAnsi"/>
          <w:sz w:val="20"/>
          <w:szCs w:val="24"/>
          <w:lang w:val="af-ZA" w:eastAsia="en-US"/>
        </w:rPr>
        <w:t xml:space="preserve"> </w:t>
      </w:r>
      <w:r w:rsidR="007A5810" w:rsidRPr="00ED6341">
        <w:rPr>
          <w:rFonts w:asciiTheme="minorHAnsi" w:hAnsiTheme="minorHAnsi" w:cstheme="minorHAnsi"/>
          <w:sz w:val="20"/>
          <w:szCs w:val="24"/>
          <w:lang w:val="ru-RU" w:eastAsia="en-US"/>
        </w:rPr>
        <w:t>փաստաթղթերը</w:t>
      </w:r>
      <w:r w:rsidR="00D371A7" w:rsidRPr="00ED6341">
        <w:rPr>
          <w:rFonts w:asciiTheme="minorHAnsi" w:hAnsiTheme="minorHAnsi" w:cstheme="minorHAnsi"/>
          <w:sz w:val="20"/>
          <w:szCs w:val="24"/>
          <w:lang w:val="af-ZA" w:eastAsia="en-US"/>
        </w:rPr>
        <w:t xml:space="preserve"> </w:t>
      </w:r>
      <w:r w:rsidR="00BE6351" w:rsidRPr="00ED6341">
        <w:rPr>
          <w:rFonts w:asciiTheme="minorHAnsi" w:hAnsiTheme="minorHAnsi" w:cstheme="minorHAnsi"/>
          <w:sz w:val="20"/>
          <w:szCs w:val="24"/>
          <w:lang w:val="af-ZA" w:eastAsia="en-US"/>
        </w:rPr>
        <w:t xml:space="preserve">առաջին տեղը զբաղեցրած </w:t>
      </w:r>
      <w:r w:rsidR="00EF2159" w:rsidRPr="00ED6341">
        <w:rPr>
          <w:rFonts w:asciiTheme="minorHAnsi" w:hAnsiTheme="minorHAnsi" w:cstheme="minorHAnsi"/>
          <w:sz w:val="20"/>
          <w:szCs w:val="24"/>
          <w:lang w:val="af-ZA" w:eastAsia="en-US"/>
        </w:rPr>
        <w:t xml:space="preserve">մասնակիցը </w:t>
      </w:r>
      <w:r w:rsidR="00D371A7" w:rsidRPr="00ED6341">
        <w:rPr>
          <w:rFonts w:asciiTheme="minorHAnsi" w:hAnsiTheme="minorHAnsi" w:cstheme="minorHAnsi"/>
          <w:sz w:val="20"/>
          <w:szCs w:val="24"/>
          <w:lang w:eastAsia="en-US"/>
        </w:rPr>
        <w:t>սահմանված</w:t>
      </w:r>
      <w:r w:rsidR="00D371A7" w:rsidRPr="00ED6341">
        <w:rPr>
          <w:rFonts w:asciiTheme="minorHAnsi" w:hAnsiTheme="minorHAnsi" w:cstheme="minorHAnsi"/>
          <w:sz w:val="20"/>
          <w:szCs w:val="24"/>
          <w:lang w:val="af-ZA" w:eastAsia="en-US"/>
        </w:rPr>
        <w:t xml:space="preserve"> </w:t>
      </w:r>
      <w:r w:rsidR="00D371A7" w:rsidRPr="00ED6341">
        <w:rPr>
          <w:rFonts w:asciiTheme="minorHAnsi" w:hAnsiTheme="minorHAnsi" w:cstheme="minorHAnsi"/>
          <w:sz w:val="20"/>
          <w:szCs w:val="24"/>
          <w:lang w:eastAsia="en-US"/>
        </w:rPr>
        <w:t>ժամկետում</w:t>
      </w:r>
      <w:r w:rsidR="007A5810" w:rsidRPr="00ED6341">
        <w:rPr>
          <w:rFonts w:asciiTheme="minorHAnsi" w:hAnsiTheme="minorHAnsi" w:cstheme="minorHAnsi"/>
          <w:sz w:val="20"/>
          <w:szCs w:val="24"/>
          <w:lang w:val="af-ZA" w:eastAsia="en-US"/>
        </w:rPr>
        <w:t xml:space="preserve"> </w:t>
      </w:r>
      <w:r w:rsidR="007A5810" w:rsidRPr="00ED6341">
        <w:rPr>
          <w:rFonts w:asciiTheme="minorHAnsi" w:hAnsiTheme="minorHAnsi" w:cstheme="minorHAnsi"/>
          <w:sz w:val="20"/>
          <w:szCs w:val="24"/>
          <w:lang w:val="ru-RU" w:eastAsia="en-US"/>
        </w:rPr>
        <w:t>ներկայաց</w:t>
      </w:r>
      <w:r w:rsidR="00EF2159" w:rsidRPr="00ED6341">
        <w:rPr>
          <w:rFonts w:asciiTheme="minorHAnsi" w:hAnsiTheme="minorHAnsi" w:cstheme="minorHAnsi"/>
          <w:sz w:val="20"/>
          <w:szCs w:val="24"/>
          <w:lang w:eastAsia="en-US"/>
        </w:rPr>
        <w:t>ն</w:t>
      </w:r>
      <w:r w:rsidR="007A5810" w:rsidRPr="00ED6341">
        <w:rPr>
          <w:rFonts w:asciiTheme="minorHAnsi" w:hAnsiTheme="minorHAnsi" w:cstheme="minorHAnsi"/>
          <w:sz w:val="20"/>
          <w:szCs w:val="24"/>
          <w:lang w:val="ru-RU" w:eastAsia="en-US"/>
        </w:rPr>
        <w:t>ում</w:t>
      </w:r>
      <w:r w:rsidR="007A5810" w:rsidRPr="00ED6341">
        <w:rPr>
          <w:rFonts w:asciiTheme="minorHAnsi" w:hAnsiTheme="minorHAnsi" w:cstheme="minorHAnsi"/>
          <w:sz w:val="20"/>
          <w:szCs w:val="24"/>
          <w:lang w:val="af-ZA" w:eastAsia="en-US"/>
        </w:rPr>
        <w:t xml:space="preserve"> </w:t>
      </w:r>
      <w:r w:rsidR="00EF2159" w:rsidRPr="00ED6341">
        <w:rPr>
          <w:rFonts w:asciiTheme="minorHAnsi" w:hAnsiTheme="minorHAnsi" w:cstheme="minorHAnsi"/>
          <w:sz w:val="20"/>
          <w:szCs w:val="24"/>
          <w:lang w:eastAsia="en-US"/>
        </w:rPr>
        <w:t>է</w:t>
      </w:r>
      <w:r w:rsidR="007A5810" w:rsidRPr="00ED6341">
        <w:rPr>
          <w:rFonts w:asciiTheme="minorHAnsi" w:hAnsiTheme="minorHAnsi" w:cstheme="minorHAnsi"/>
          <w:sz w:val="20"/>
          <w:szCs w:val="24"/>
          <w:lang w:val="af-ZA" w:eastAsia="en-US"/>
        </w:rPr>
        <w:t xml:space="preserve"> </w:t>
      </w:r>
      <w:r w:rsidR="00BE6351" w:rsidRPr="00ED6341">
        <w:rPr>
          <w:rFonts w:asciiTheme="minorHAnsi" w:hAnsiTheme="minorHAnsi" w:cstheme="minorHAnsi"/>
          <w:sz w:val="20"/>
          <w:szCs w:val="24"/>
          <w:lang w:val="af-ZA" w:eastAsia="en-US"/>
        </w:rPr>
        <w:t>համակարգի միջոցով</w:t>
      </w:r>
      <w:r w:rsidR="00815783" w:rsidRPr="00ED6341">
        <w:rPr>
          <w:rFonts w:asciiTheme="minorHAnsi" w:hAnsiTheme="minorHAnsi" w:cstheme="minorHAnsi"/>
          <w:sz w:val="20"/>
          <w:szCs w:val="24"/>
          <w:lang w:val="af-ZA" w:eastAsia="en-US"/>
        </w:rPr>
        <w:t>:</w:t>
      </w:r>
      <w:r w:rsidR="00BF3005" w:rsidRPr="00ED6341">
        <w:rPr>
          <w:rFonts w:asciiTheme="minorHAnsi" w:hAnsiTheme="minorHAnsi" w:cstheme="minorHAnsi"/>
          <w:sz w:val="20"/>
          <w:szCs w:val="24"/>
          <w:lang w:val="af-ZA" w:eastAsia="en-US"/>
        </w:rPr>
        <w:t xml:space="preserve"> Մ</w:t>
      </w:r>
      <w:r w:rsidR="00BF3005" w:rsidRPr="00ED6341">
        <w:rPr>
          <w:rFonts w:asciiTheme="minorHAnsi" w:hAnsiTheme="minorHAnsi" w:cstheme="minorHAnsi"/>
          <w:sz w:val="20"/>
          <w:szCs w:val="24"/>
          <w:lang w:val="hy-AM" w:eastAsia="en-US"/>
        </w:rPr>
        <w:t>ասնակցի</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val="hy-AM" w:eastAsia="en-US"/>
        </w:rPr>
        <w:t>կողմից</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val="hy-AM" w:eastAsia="en-US"/>
        </w:rPr>
        <w:t>ներկայացվող</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val="hy-AM" w:eastAsia="en-US"/>
        </w:rPr>
        <w:t>փաստաթղթեր</w:t>
      </w:r>
      <w:r w:rsidR="00BF3005" w:rsidRPr="00ED6341">
        <w:rPr>
          <w:rFonts w:asciiTheme="minorHAnsi" w:hAnsiTheme="minorHAnsi" w:cstheme="minorHAnsi"/>
          <w:sz w:val="20"/>
          <w:szCs w:val="24"/>
          <w:lang w:eastAsia="en-US"/>
        </w:rPr>
        <w:t>ը</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համակարգը</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ավտոմատ</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եղանակող</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միաժամանակ</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ուղարկում</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է</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գնահատող</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հանձնաժողովի</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անդամներին</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և</w:t>
      </w:r>
      <w:r w:rsidR="00BF3005" w:rsidRPr="00ED6341">
        <w:rPr>
          <w:rFonts w:asciiTheme="minorHAnsi" w:hAnsiTheme="minorHAnsi" w:cstheme="minorHAnsi"/>
          <w:sz w:val="20"/>
          <w:szCs w:val="24"/>
          <w:lang w:val="af-ZA" w:eastAsia="en-US"/>
        </w:rPr>
        <w:t xml:space="preserve"> </w:t>
      </w:r>
      <w:r w:rsidR="00BF3005" w:rsidRPr="00ED6341">
        <w:rPr>
          <w:rFonts w:asciiTheme="minorHAnsi" w:hAnsiTheme="minorHAnsi" w:cstheme="minorHAnsi"/>
          <w:sz w:val="20"/>
          <w:szCs w:val="24"/>
          <w:lang w:eastAsia="en-US"/>
        </w:rPr>
        <w:t>քարտուղարին</w:t>
      </w:r>
      <w:r w:rsidR="00BF3005" w:rsidRPr="00ED6341">
        <w:rPr>
          <w:rFonts w:asciiTheme="minorHAnsi" w:hAnsiTheme="minorHAnsi" w:cstheme="minorHAnsi"/>
          <w:sz w:val="20"/>
          <w:szCs w:val="24"/>
          <w:lang w:val="af-ZA" w:eastAsia="en-US"/>
        </w:rPr>
        <w:t>:</w:t>
      </w:r>
      <w:r w:rsidR="007A5810" w:rsidRPr="00ED6341">
        <w:rPr>
          <w:rFonts w:asciiTheme="minorHAnsi" w:hAnsiTheme="minorHAnsi" w:cstheme="minorHAnsi"/>
          <w:sz w:val="20"/>
          <w:szCs w:val="24"/>
          <w:lang w:val="af-ZA" w:eastAsia="en-US"/>
        </w:rPr>
        <w:t xml:space="preserve"> </w:t>
      </w:r>
    </w:p>
    <w:p w:rsidR="002B121D"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B121D" w:rsidRPr="00ED6341">
        <w:rPr>
          <w:rFonts w:asciiTheme="minorHAnsi" w:hAnsiTheme="minorHAnsi" w:cstheme="minorHAnsi"/>
          <w:szCs w:val="24"/>
        </w:rPr>
        <w:t>.</w:t>
      </w:r>
      <w:r w:rsidR="00161FE4" w:rsidRPr="00ED6341">
        <w:rPr>
          <w:rFonts w:asciiTheme="minorHAnsi" w:hAnsiTheme="minorHAnsi" w:cstheme="minorHAnsi"/>
          <w:szCs w:val="24"/>
        </w:rPr>
        <w:t>1</w:t>
      </w:r>
      <w:r w:rsidR="00815783" w:rsidRPr="00ED6341">
        <w:rPr>
          <w:rFonts w:asciiTheme="minorHAnsi" w:hAnsiTheme="minorHAnsi" w:cstheme="minorHAnsi"/>
          <w:szCs w:val="24"/>
        </w:rPr>
        <w:t>8</w:t>
      </w:r>
      <w:r w:rsidR="003F288F"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Մասնակիցները</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և</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նրանց</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ներկայացուցիչները</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կարող</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են</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ներկա</w:t>
      </w:r>
      <w:r w:rsidR="002B121D" w:rsidRPr="00ED6341">
        <w:rPr>
          <w:rFonts w:asciiTheme="minorHAnsi" w:hAnsiTheme="minorHAnsi" w:cstheme="minorHAnsi"/>
          <w:szCs w:val="24"/>
        </w:rPr>
        <w:t xml:space="preserve"> </w:t>
      </w:r>
      <w:r w:rsidR="006D4E1D" w:rsidRPr="00ED6341">
        <w:rPr>
          <w:rFonts w:asciiTheme="minorHAnsi" w:hAnsiTheme="minorHAnsi" w:cstheme="minorHAnsi"/>
          <w:szCs w:val="24"/>
        </w:rPr>
        <w:t xml:space="preserve">լինել  </w:t>
      </w:r>
      <w:r w:rsidR="002B121D" w:rsidRPr="00ED6341">
        <w:rPr>
          <w:rFonts w:asciiTheme="minorHAnsi" w:hAnsiTheme="minorHAnsi" w:cstheme="minorHAnsi"/>
          <w:szCs w:val="24"/>
          <w:lang w:val="ru-RU"/>
        </w:rPr>
        <w:t>հանձնաժողովի</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նիստերին։</w:t>
      </w:r>
      <w:r w:rsidR="002B121D" w:rsidRPr="00ED6341">
        <w:rPr>
          <w:rFonts w:asciiTheme="minorHAnsi" w:hAnsiTheme="minorHAnsi" w:cstheme="minorHAnsi"/>
          <w:szCs w:val="24"/>
        </w:rPr>
        <w:t xml:space="preserve"> </w:t>
      </w:r>
      <w:r w:rsidR="006D4E1D" w:rsidRPr="00ED6341">
        <w:rPr>
          <w:rFonts w:asciiTheme="minorHAnsi" w:hAnsiTheme="minorHAnsi" w:cstheme="minorHAnsi"/>
          <w:szCs w:val="24"/>
          <w:lang w:val="ru-RU"/>
        </w:rPr>
        <w:t>Մասնակիցները</w:t>
      </w:r>
      <w:r w:rsidR="006D4E1D" w:rsidRPr="00ED6341">
        <w:rPr>
          <w:rFonts w:asciiTheme="minorHAnsi" w:hAnsiTheme="minorHAnsi" w:cstheme="minorHAnsi"/>
          <w:szCs w:val="24"/>
        </w:rPr>
        <w:t xml:space="preserve"> կամ </w:t>
      </w:r>
      <w:r w:rsidR="006D4E1D" w:rsidRPr="00ED6341">
        <w:rPr>
          <w:rFonts w:asciiTheme="minorHAnsi" w:hAnsiTheme="minorHAnsi" w:cstheme="minorHAnsi"/>
          <w:szCs w:val="24"/>
          <w:lang w:val="ru-RU"/>
        </w:rPr>
        <w:t>նրանց</w:t>
      </w:r>
      <w:r w:rsidR="006D4E1D" w:rsidRPr="00ED6341">
        <w:rPr>
          <w:rFonts w:asciiTheme="minorHAnsi" w:hAnsiTheme="minorHAnsi" w:cstheme="minorHAnsi"/>
          <w:szCs w:val="24"/>
        </w:rPr>
        <w:t xml:space="preserve"> </w:t>
      </w:r>
      <w:r w:rsidR="006D4E1D" w:rsidRPr="00ED6341">
        <w:rPr>
          <w:rFonts w:asciiTheme="minorHAnsi" w:hAnsiTheme="minorHAnsi" w:cstheme="minorHAnsi"/>
          <w:szCs w:val="24"/>
          <w:lang w:val="ru-RU"/>
        </w:rPr>
        <w:t>ներկայացուցիչները</w:t>
      </w:r>
      <w:r w:rsidR="006D4E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կարող</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են</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պահանջել</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հանձնաժողովի</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նիստերի</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արձանագրությունների</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պատճենները</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որոնք</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տրամադրվում</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են</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մեկ</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օրացուցային</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օրվա</w:t>
      </w:r>
      <w:r w:rsidR="002B121D" w:rsidRPr="00ED6341">
        <w:rPr>
          <w:rFonts w:asciiTheme="minorHAnsi" w:hAnsiTheme="minorHAnsi" w:cstheme="minorHAnsi"/>
          <w:szCs w:val="24"/>
        </w:rPr>
        <w:t xml:space="preserve"> </w:t>
      </w:r>
      <w:r w:rsidR="002B121D" w:rsidRPr="00ED6341">
        <w:rPr>
          <w:rFonts w:asciiTheme="minorHAnsi" w:hAnsiTheme="minorHAnsi" w:cstheme="minorHAnsi"/>
          <w:szCs w:val="24"/>
          <w:lang w:val="ru-RU"/>
        </w:rPr>
        <w:t>ընթացքում։</w:t>
      </w:r>
    </w:p>
    <w:p w:rsidR="00265D18" w:rsidRPr="00ED6341" w:rsidRDefault="007152A5" w:rsidP="00EF3662">
      <w:pPr>
        <w:ind w:firstLine="567"/>
        <w:jc w:val="both"/>
        <w:rPr>
          <w:rFonts w:asciiTheme="minorHAnsi" w:hAnsiTheme="minorHAnsi" w:cstheme="minorHAnsi"/>
          <w:sz w:val="20"/>
          <w:szCs w:val="20"/>
          <w:lang w:val="af-ZA" w:eastAsia="x-none"/>
        </w:rPr>
      </w:pPr>
      <w:r w:rsidRPr="00ED6341">
        <w:rPr>
          <w:rFonts w:asciiTheme="minorHAnsi" w:hAnsiTheme="minorHAnsi" w:cstheme="minorHAnsi"/>
          <w:sz w:val="20"/>
          <w:szCs w:val="20"/>
          <w:lang w:val="af-ZA" w:eastAsia="x-none"/>
        </w:rPr>
        <w:lastRenderedPageBreak/>
        <w:t xml:space="preserve">8.19 </w:t>
      </w:r>
      <w:r w:rsidR="00265D18" w:rsidRPr="00ED6341">
        <w:rPr>
          <w:rFonts w:asciiTheme="minorHAnsi" w:hAnsiTheme="minorHAnsi" w:cstheme="minorHAnsi"/>
          <w:sz w:val="20"/>
          <w:szCs w:val="20"/>
          <w:lang w:val="af-ZA" w:eastAsia="x-none"/>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eastAsia="x-none"/>
        </w:rPr>
        <w:t xml:space="preserve">մասնակիցը </w:t>
      </w:r>
      <w:r w:rsidR="00E43E9C" w:rsidRPr="00ED6341">
        <w:rPr>
          <w:rFonts w:asciiTheme="minorHAnsi" w:hAnsiTheme="minorHAnsi" w:cstheme="minorHAnsi"/>
          <w:sz w:val="20"/>
          <w:szCs w:val="20"/>
          <w:lang w:val="af-ZA" w:eastAsia="x-none"/>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eastAsia="x-none"/>
        </w:rPr>
        <w:t xml:space="preserve">էլեկտրոնային թվային ստորագրությամբ,  </w:t>
      </w:r>
      <w:r w:rsidR="00F74984" w:rsidRPr="00ED6341">
        <w:rPr>
          <w:rFonts w:asciiTheme="minorHAnsi" w:hAnsiTheme="minorHAnsi" w:cstheme="minorHAnsi"/>
          <w:sz w:val="20"/>
          <w:szCs w:val="20"/>
          <w:lang w:val="af-ZA" w:eastAsia="x-none"/>
        </w:rPr>
        <w:t xml:space="preserve">որի </w:t>
      </w:r>
      <w:r w:rsidR="00265D18" w:rsidRPr="00ED6341">
        <w:rPr>
          <w:rFonts w:asciiTheme="minorHAnsi" w:hAnsiTheme="minorHAnsi" w:cstheme="minorHAnsi"/>
          <w:sz w:val="20"/>
          <w:szCs w:val="20"/>
          <w:lang w:val="af-ZA" w:eastAsia="x-none"/>
        </w:rPr>
        <w:t>հավաստագիրը</w:t>
      </w:r>
      <w:r w:rsidR="00F74984" w:rsidRPr="00ED6341">
        <w:rPr>
          <w:rFonts w:asciiTheme="minorHAnsi" w:hAnsiTheme="minorHAnsi" w:cstheme="minorHAnsi"/>
          <w:sz w:val="20"/>
          <w:szCs w:val="20"/>
          <w:lang w:val="af-ZA" w:eastAsia="x-none"/>
        </w:rPr>
        <w:t>ը պետք է</w:t>
      </w:r>
      <w:r w:rsidR="00265D18" w:rsidRPr="00ED6341">
        <w:rPr>
          <w:rFonts w:asciiTheme="minorHAnsi" w:hAnsiTheme="minorHAnsi" w:cstheme="minorHAnsi"/>
          <w:sz w:val="20"/>
          <w:szCs w:val="20"/>
          <w:lang w:val="af-ZA" w:eastAsia="x-none"/>
        </w:rPr>
        <w:t xml:space="preserve"> զետեղված</w:t>
      </w:r>
      <w:r w:rsidR="00F74984" w:rsidRPr="00ED6341">
        <w:rPr>
          <w:rFonts w:asciiTheme="minorHAnsi" w:hAnsiTheme="minorHAnsi" w:cstheme="minorHAnsi"/>
          <w:sz w:val="20"/>
          <w:szCs w:val="20"/>
          <w:lang w:val="af-ZA" w:eastAsia="x-none"/>
        </w:rPr>
        <w:t xml:space="preserve"> լինի</w:t>
      </w:r>
      <w:r w:rsidR="00265D18" w:rsidRPr="00ED6341">
        <w:rPr>
          <w:rFonts w:asciiTheme="minorHAnsi" w:hAnsiTheme="minorHAnsi" w:cstheme="minorHAns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eastAsia="x-none"/>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eastAsia="x-none"/>
        </w:rPr>
        <w:t>փաստաթղթեր</w:t>
      </w:r>
      <w:r w:rsidR="00E43E9C" w:rsidRPr="00ED6341">
        <w:rPr>
          <w:rFonts w:asciiTheme="minorHAnsi" w:hAnsiTheme="minorHAnsi" w:cstheme="minorHAnsi"/>
          <w:sz w:val="20"/>
          <w:szCs w:val="20"/>
          <w:lang w:val="af-ZA" w:eastAsia="x-none"/>
        </w:rPr>
        <w:t xml:space="preserve">ն </w:t>
      </w:r>
      <w:r w:rsidR="00265D18" w:rsidRPr="00ED6341">
        <w:rPr>
          <w:rFonts w:asciiTheme="minorHAnsi" w:hAnsiTheme="minorHAnsi" w:cstheme="minorHAnsi"/>
          <w:sz w:val="20"/>
          <w:szCs w:val="20"/>
          <w:lang w:val="af-ZA" w:eastAsia="x-none"/>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eastAsia="x-none"/>
        </w:rPr>
        <w:t xml:space="preserve">ընթեռնելի </w:t>
      </w:r>
      <w:r w:rsidR="00265D18" w:rsidRPr="00ED6341">
        <w:rPr>
          <w:rFonts w:asciiTheme="minorHAnsi" w:hAnsiTheme="minorHAnsi" w:cstheme="minorHAnsi"/>
          <w:sz w:val="20"/>
          <w:szCs w:val="20"/>
          <w:lang w:val="af-ZA" w:eastAsia="x-none"/>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583092" w:rsidRPr="00ED6341" w:rsidRDefault="00583092" w:rsidP="00EF3662">
      <w:pPr>
        <w:pStyle w:val="BodyTextIndent2"/>
        <w:spacing w:line="240" w:lineRule="auto"/>
        <w:ind w:firstLine="567"/>
        <w:rPr>
          <w:rFonts w:asciiTheme="minorHAnsi" w:hAnsiTheme="minorHAnsi" w:cstheme="minorHAnsi"/>
          <w: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Անգործության ժամկետը կիրառելի չէ, եթե միայն մեկ </w:t>
      </w:r>
      <w:r w:rsidR="004B383E" w:rsidRPr="00ED6341">
        <w:rPr>
          <w:rFonts w:asciiTheme="minorHAnsi" w:hAnsiTheme="minorHAnsi" w:cstheme="minorHAnsi"/>
          <w:lang w:val="es-ES"/>
        </w:rPr>
        <w:t>մ</w:t>
      </w:r>
      <w:r w:rsidRPr="00ED6341">
        <w:rPr>
          <w:rFonts w:asciiTheme="minorHAnsi" w:hAnsiTheme="minorHAnsi" w:cstheme="minorHAnsi"/>
          <w:lang w:val="es-ES"/>
        </w:rPr>
        <w:t>ասնակից</w:t>
      </w:r>
      <w:r w:rsidR="00E45ACA" w:rsidRPr="00ED6341">
        <w:rPr>
          <w:rFonts w:asciiTheme="minorHAnsi" w:hAnsiTheme="minorHAnsi" w:cstheme="minorHAnsi"/>
          <w:lang w:val="es-ES"/>
        </w:rPr>
        <w:t xml:space="preserve"> է հայտ ներկայացրել</w:t>
      </w:r>
      <w:r w:rsidRPr="00ED6341">
        <w:rPr>
          <w:rFonts w:asciiTheme="minorHAnsi" w:hAnsiTheme="minorHAnsi" w:cstheme="minorHAnsi"/>
          <w:i/>
          <w:lang w:val="es-ES"/>
        </w:rPr>
        <w:t>,</w:t>
      </w:r>
      <w:r w:rsidRPr="00ED6341">
        <w:rPr>
          <w:rFonts w:asciiTheme="minorHAnsi" w:hAnsiTheme="minorHAnsi" w:cstheme="minorHAnsi"/>
          <w:lang w:val="es-ES"/>
        </w:rPr>
        <w:t xml:space="preserve"> որի հետ կնքվում է պայմանագիր:</w:t>
      </w:r>
    </w:p>
    <w:p w:rsidR="00583092" w:rsidRDefault="00583092" w:rsidP="00EF3662">
      <w:pPr>
        <w:pStyle w:val="BodyTextIndent2"/>
        <w:spacing w:line="240" w:lineRule="auto"/>
        <w:ind w:firstLine="567"/>
        <w:rPr>
          <w:ins w:id="17" w:author="User" w:date="2022-05-03T07:09:00Z"/>
          <w:rFonts w:asciiTheme="minorHAnsi" w:hAnsiTheme="minorHAnsi" w:cstheme="minorHAnsi"/>
          <w:szCs w:val="24"/>
          <w:lang w:val="ru-RU"/>
        </w:rPr>
      </w:pPr>
      <w:r w:rsidRPr="00ED6341">
        <w:rPr>
          <w:rFonts w:asciiTheme="minorHAnsi" w:hAnsiTheme="minorHAnsi" w:cstheme="minorHAnsi"/>
          <w:szCs w:val="24"/>
          <w:lang w:val="ru-RU"/>
        </w:rPr>
        <w:t>Պատվիրատուն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կնքում</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կետով</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անգործության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ժամկետում</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որևէ</w:t>
      </w:r>
      <w:r w:rsidRPr="00ED6341">
        <w:rPr>
          <w:rFonts w:asciiTheme="minorHAnsi" w:hAnsiTheme="minorHAnsi" w:cstheme="minorHAnsi"/>
          <w:szCs w:val="24"/>
          <w:lang w:val="es-ES"/>
        </w:rPr>
        <w:t xml:space="preserve"> </w:t>
      </w:r>
      <w:r w:rsidR="004B383E" w:rsidRPr="00ED6341">
        <w:rPr>
          <w:rFonts w:asciiTheme="minorHAnsi" w:hAnsiTheme="minorHAnsi" w:cstheme="minorHAnsi"/>
          <w:szCs w:val="24"/>
          <w:lang w:val="es-ES"/>
        </w:rPr>
        <w:t>մ</w:t>
      </w:r>
      <w:r w:rsidRPr="00ED6341">
        <w:rPr>
          <w:rFonts w:asciiTheme="minorHAnsi" w:hAnsiTheme="minorHAnsi" w:cstheme="minorHAnsi"/>
          <w:szCs w:val="24"/>
          <w:lang w:val="ru-RU"/>
        </w:rPr>
        <w:t>ասնակից</w:t>
      </w:r>
      <w:r w:rsidRPr="00ED6341">
        <w:rPr>
          <w:rFonts w:asciiTheme="minorHAnsi" w:hAnsiTheme="minorHAnsi" w:cstheme="minorHAnsi"/>
          <w:szCs w:val="24"/>
          <w:lang w:val="es-ES"/>
        </w:rPr>
        <w:t xml:space="preserve"> </w:t>
      </w:r>
      <w:r w:rsidR="0032071C" w:rsidRPr="00ED6341">
        <w:rPr>
          <w:rFonts w:asciiTheme="minorHAnsi" w:hAnsiTheme="minorHAnsi" w:cstheme="minorHAnsi"/>
        </w:rPr>
        <w:t>գնումների հետ կապված բողոքներ քննող անձին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չի</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բողոքարկում</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պայմանագիր</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կնքելու</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որոշումը։</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Մինչև</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անգործության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ժամկետը</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լրանալը</w:t>
      </w:r>
      <w:r w:rsidRPr="00ED6341">
        <w:rPr>
          <w:rFonts w:asciiTheme="minorHAnsi" w:hAnsiTheme="minorHAnsi" w:cstheme="minorHAnsi"/>
          <w:szCs w:val="24"/>
          <w:lang w:val="es-ES"/>
        </w:rPr>
        <w:t xml:space="preserve"> </w:t>
      </w:r>
      <w:r w:rsidR="008A120F" w:rsidRPr="00ED6341">
        <w:rPr>
          <w:rFonts w:asciiTheme="minorHAnsi" w:hAnsiTheme="minorHAnsi" w:cstheme="minorHAnsi"/>
          <w:szCs w:val="24"/>
          <w:lang w:val="ru-RU"/>
        </w:rPr>
        <w:t>կամ</w:t>
      </w:r>
      <w:r w:rsidR="008A120F" w:rsidRPr="00ED6341">
        <w:rPr>
          <w:rFonts w:asciiTheme="minorHAnsi" w:hAnsiTheme="minorHAnsi" w:cstheme="minorHAnsi"/>
          <w:szCs w:val="24"/>
          <w:lang w:val="es-ES"/>
        </w:rPr>
        <w:t xml:space="preserve"> </w:t>
      </w:r>
      <w:r w:rsidR="008A120F" w:rsidRPr="00ED6341">
        <w:rPr>
          <w:rFonts w:asciiTheme="minorHAnsi" w:hAnsiTheme="minorHAnsi" w:cstheme="minorHAnsi"/>
          <w:szCs w:val="24"/>
          <w:lang w:val="ru-RU"/>
        </w:rPr>
        <w:t>առանց</w:t>
      </w:r>
      <w:r w:rsidR="008A120F" w:rsidRPr="00ED6341">
        <w:rPr>
          <w:rFonts w:asciiTheme="minorHAnsi" w:hAnsiTheme="minorHAnsi" w:cstheme="minorHAnsi"/>
          <w:szCs w:val="24"/>
          <w:lang w:val="es-ES"/>
        </w:rPr>
        <w:t xml:space="preserve"> </w:t>
      </w:r>
      <w:r w:rsidR="008A120F" w:rsidRPr="00ED6341">
        <w:rPr>
          <w:rFonts w:asciiTheme="minorHAnsi" w:hAnsiTheme="minorHAnsi" w:cstheme="minorHAnsi"/>
          <w:szCs w:val="24"/>
          <w:lang w:val="ru-RU"/>
        </w:rPr>
        <w:t>պայմանագիր</w:t>
      </w:r>
      <w:r w:rsidR="008A120F" w:rsidRPr="00ED6341">
        <w:rPr>
          <w:rFonts w:asciiTheme="minorHAnsi" w:hAnsiTheme="minorHAnsi" w:cstheme="minorHAnsi"/>
          <w:szCs w:val="24"/>
          <w:lang w:val="es-ES"/>
        </w:rPr>
        <w:t xml:space="preserve"> </w:t>
      </w:r>
      <w:r w:rsidR="008A120F" w:rsidRPr="00ED6341">
        <w:rPr>
          <w:rFonts w:asciiTheme="minorHAnsi" w:hAnsiTheme="minorHAnsi" w:cstheme="minorHAnsi"/>
          <w:szCs w:val="24"/>
          <w:lang w:val="ru-RU"/>
        </w:rPr>
        <w:t>կնքելու</w:t>
      </w:r>
      <w:r w:rsidR="008A120F" w:rsidRPr="00ED6341">
        <w:rPr>
          <w:rFonts w:asciiTheme="minorHAnsi" w:hAnsiTheme="minorHAnsi" w:cstheme="minorHAnsi"/>
          <w:szCs w:val="24"/>
          <w:lang w:val="es-ES"/>
        </w:rPr>
        <w:t xml:space="preserve"> </w:t>
      </w:r>
      <w:r w:rsidR="008A120F" w:rsidRPr="00ED6341">
        <w:rPr>
          <w:rFonts w:asciiTheme="minorHAnsi" w:hAnsiTheme="minorHAnsi" w:cstheme="minorHAnsi"/>
          <w:szCs w:val="24"/>
          <w:lang w:val="ru-RU"/>
        </w:rPr>
        <w:t>մասին</w:t>
      </w:r>
      <w:r w:rsidR="008A120F" w:rsidRPr="00ED6341">
        <w:rPr>
          <w:rFonts w:asciiTheme="minorHAnsi" w:hAnsiTheme="minorHAnsi" w:cstheme="minorHAnsi"/>
          <w:szCs w:val="24"/>
          <w:lang w:val="es-ES"/>
        </w:rPr>
        <w:t xml:space="preserve"> </w:t>
      </w:r>
      <w:r w:rsidR="008A120F" w:rsidRPr="00ED6341">
        <w:rPr>
          <w:rFonts w:asciiTheme="minorHAnsi" w:hAnsiTheme="minorHAnsi" w:cstheme="minorHAnsi"/>
          <w:szCs w:val="24"/>
          <w:lang w:val="ru-RU"/>
        </w:rPr>
        <w:t>հայտարարության</w:t>
      </w:r>
      <w:r w:rsidR="008A120F" w:rsidRPr="00ED6341">
        <w:rPr>
          <w:rFonts w:asciiTheme="minorHAnsi" w:hAnsiTheme="minorHAnsi" w:cstheme="minorHAnsi"/>
          <w:szCs w:val="24"/>
          <w:lang w:val="es-ES"/>
        </w:rPr>
        <w:t xml:space="preserve"> </w:t>
      </w:r>
      <w:r w:rsidR="008A120F" w:rsidRPr="00ED6341">
        <w:rPr>
          <w:rFonts w:asciiTheme="minorHAnsi" w:hAnsiTheme="minorHAnsi" w:cstheme="minorHAnsi"/>
          <w:szCs w:val="24"/>
          <w:lang w:val="ru-RU"/>
        </w:rPr>
        <w:t>հրապարակման</w:t>
      </w:r>
      <w:r w:rsidR="008A120F"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կնք</w:t>
      </w:r>
      <w:r w:rsidR="008A120F" w:rsidRPr="00ED6341">
        <w:rPr>
          <w:rFonts w:asciiTheme="minorHAnsi" w:hAnsiTheme="minorHAnsi" w:cstheme="minorHAnsi"/>
          <w:szCs w:val="24"/>
          <w:lang w:val="en-US"/>
        </w:rPr>
        <w:t>վ</w:t>
      </w:r>
      <w:r w:rsidRPr="00ED6341">
        <w:rPr>
          <w:rFonts w:asciiTheme="minorHAnsi" w:hAnsiTheme="minorHAnsi" w:cstheme="minorHAnsi"/>
          <w:szCs w:val="24"/>
          <w:lang w:val="ru-RU"/>
        </w:rPr>
        <w:t>ած</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պայմանագիրն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առ</w:t>
      </w:r>
      <w:r w:rsidR="008A120F"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ոչինչ</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է։</w:t>
      </w:r>
    </w:p>
    <w:p w:rsidR="00CD104F" w:rsidRDefault="00CD104F" w:rsidP="00EF3662">
      <w:pPr>
        <w:pStyle w:val="BodyTextIndent2"/>
        <w:spacing w:line="240" w:lineRule="auto"/>
        <w:ind w:firstLine="567"/>
        <w:rPr>
          <w:ins w:id="18" w:author="User" w:date="2022-05-03T07:09:00Z"/>
          <w:rFonts w:asciiTheme="minorHAnsi" w:hAnsiTheme="minorHAnsi" w:cstheme="minorHAnsi"/>
        </w:rPr>
      </w:pPr>
      <w:ins w:id="19" w:author="User" w:date="2022-05-03T07:09:00Z">
        <w:r w:rsidRPr="00CD104F">
          <w:rPr>
            <w:rFonts w:asciiTheme="minorHAnsi" w:hAnsiTheme="minorHAnsi" w:cstheme="minorHAnsi"/>
            <w:rPrChange w:id="20" w:author="User" w:date="2022-05-03T07:09:00Z">
              <w:rPr>
                <w:rFonts w:ascii="GHEA Grapalat" w:hAnsi="GHEA Grapalat" w:cs="Sylfaen"/>
                <w:lang w:val="hy-AM"/>
              </w:rPr>
            </w:rPrChange>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ins>
    </w:p>
    <w:p w:rsidR="00CD104F" w:rsidRPr="00CD104F" w:rsidRDefault="00CD104F" w:rsidP="00EF3662">
      <w:pPr>
        <w:pStyle w:val="BodyTextIndent2"/>
        <w:spacing w:line="240" w:lineRule="auto"/>
        <w:ind w:firstLine="567"/>
        <w:rPr>
          <w:rFonts w:asciiTheme="minorHAnsi" w:hAnsiTheme="minorHAnsi" w:cstheme="minorHAnsi"/>
          <w:rPrChange w:id="21" w:author="User" w:date="2022-05-03T07:09:00Z">
            <w:rPr>
              <w:rFonts w:asciiTheme="minorHAnsi" w:hAnsiTheme="minorHAnsi" w:cstheme="minorHAnsi"/>
              <w:szCs w:val="24"/>
              <w:lang w:val="es-ES"/>
            </w:rPr>
          </w:rPrChange>
        </w:rPr>
      </w:pP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չորս աշխատանքային օրվա ընթացքում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ED6341"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9.3 Եթե ընտրված մասնակիցը պայմանագիր կնքելու մասին ծանուցումը և պայմանագրի նախագիծն ստանալուց հետո` 10 աշխատանքային օրվա ընթացքում չի ստորագրում պայմանագիրը և պատվիրատուին ներկայացնում որակավորման և պայմանագրի ապահովումը, ապա նա զրկվում է պայմանագիրը ստորագրելու իրավունքից։ Պայմանագրով կանխավճար նախատեսվելու դեպքում սույն կետով նախատեսված ժամկետը սահմանվում է 15 աշխատանքային օր:</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lastRenderedPageBreak/>
        <w:t xml:space="preserve">1) ՀՀ ռեզիդենտ է, ապա պայմանագրի նախագիծը հաստատում է </w:t>
      </w:r>
      <w:r w:rsidRPr="00ED6341">
        <w:rPr>
          <w:rFonts w:asciiTheme="minorHAnsi" w:hAnsiTheme="minorHAnsi" w:cstheme="minorHAnsi"/>
          <w:lang w:eastAsia="x-none"/>
        </w:rPr>
        <w:t xml:space="preserve">էլեկտրոնային թվային </w:t>
      </w:r>
      <w:r w:rsidRPr="00ED6341">
        <w:rPr>
          <w:rFonts w:asciiTheme="minorHAnsi" w:hAnsiTheme="minorHAnsi" w:cstheme="minorHAns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51785E" w:rsidRDefault="0051785E" w:rsidP="0051785E">
      <w:pPr>
        <w:pStyle w:val="BodyTextIndent"/>
        <w:spacing w:line="240" w:lineRule="auto"/>
        <w:ind w:firstLine="567"/>
        <w:rPr>
          <w:rFonts w:asciiTheme="minorHAnsi" w:hAnsiTheme="minorHAnsi" w:cstheme="minorHAnsi"/>
          <w:i w:val="0"/>
          <w:lang w:val="af-ZA"/>
        </w:rPr>
      </w:pPr>
      <w:r w:rsidRPr="0051785E">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ED6341" w:rsidRDefault="00D10346" w:rsidP="00671C5B">
      <w:pPr>
        <w:ind w:firstLine="567"/>
        <w:jc w:val="both"/>
        <w:rPr>
          <w:rFonts w:asciiTheme="minorHAnsi" w:hAnsiTheme="minorHAnsi" w:cstheme="minorHAns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ED6341">
        <w:rPr>
          <w:rFonts w:asciiTheme="minorHAnsi" w:hAnsiTheme="minorHAnsi" w:cstheme="minorHAnsi"/>
          <w:sz w:val="20"/>
          <w:lang w:val="af-ZA"/>
        </w:rPr>
        <w:t xml:space="preserve"> </w:t>
      </w: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  </w:t>
      </w:r>
      <w:r w:rsidRPr="00ED6341">
        <w:rPr>
          <w:rFonts w:asciiTheme="minorHAnsi" w:hAnsiTheme="minorHAnsi" w:cstheme="minorHAnsi"/>
          <w:sz w:val="20"/>
          <w:szCs w:val="20"/>
          <w:lang w:val="ru-RU"/>
        </w:rPr>
        <w:t>Յուրաքանչյուր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բողոքարկելու</w:t>
      </w:r>
      <w:r w:rsidRPr="00ED6341">
        <w:rPr>
          <w:rFonts w:asciiTheme="minorHAnsi" w:hAnsiTheme="minorHAnsi" w:cstheme="minorHAnsi"/>
          <w:sz w:val="20"/>
          <w:szCs w:val="20"/>
          <w:lang w:val="af-ZA"/>
        </w:rPr>
        <w:t xml:space="preserve"> 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հանձնաժողովի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գործողությունները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անգործությունը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որոշումները։</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12.2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թվում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հարաբերությունները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վարչական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հարաբերություններ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չեն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դրանք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կարգավորվում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Հայաստանի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Հանարապետության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քաղաքացիաիրավական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հարաբերությունները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կարգավորող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օրենսդրությամբ։</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12.3  </w:t>
      </w:r>
      <w:r w:rsidRPr="00ED6341">
        <w:rPr>
          <w:rFonts w:asciiTheme="minorHAnsi" w:hAnsiTheme="minorHAnsi" w:cstheme="minorHAnsi"/>
          <w:sz w:val="20"/>
          <w:szCs w:val="20"/>
          <w:lang w:val="ru-RU"/>
        </w:rPr>
        <w:t>Յուրաքանչյուր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Օրենքի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համաձայն</w:t>
      </w:r>
      <w:r w:rsidRPr="00ED6341">
        <w:rPr>
          <w:rFonts w:asciiTheme="minorHAnsi" w:hAnsiTheme="minorHAnsi" w:cstheme="minorHAnsi"/>
          <w:sz w:val="20"/>
          <w:szCs w:val="20"/>
          <w:lang w:val="af-ZA"/>
        </w:rPr>
        <w:t>`</w:t>
      </w:r>
    </w:p>
    <w:p w:rsidR="00B027EF"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 </w:t>
      </w:r>
      <w:r w:rsidRPr="00ED6341">
        <w:rPr>
          <w:rFonts w:asciiTheme="minorHAnsi" w:hAnsiTheme="minorHAnsi" w:cstheme="minorHAnsi"/>
          <w:sz w:val="20"/>
          <w:szCs w:val="20"/>
          <w:lang w:val="ru-RU"/>
        </w:rPr>
        <w:t>նախքան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պայմանագրի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կնքումը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բողոքարկելու</w:t>
      </w:r>
      <w:r w:rsidRPr="00ED6341">
        <w:rPr>
          <w:rFonts w:asciiTheme="minorHAnsi" w:hAnsiTheme="minorHAnsi" w:cstheme="minorHAnsi"/>
          <w:sz w:val="20"/>
          <w:szCs w:val="20"/>
          <w:lang w:val="af-ZA"/>
        </w:rPr>
        <w:t xml:space="preserve"> 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հանձնաժողովի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գործողությունները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անգործությունը</w:t>
      </w:r>
      <w:r w:rsidRPr="00ED6341">
        <w:rPr>
          <w:rFonts w:asciiTheme="minorHAnsi" w:hAnsiTheme="minorHAnsi" w:cstheme="minorHAnsi"/>
          <w:sz w:val="20"/>
          <w:szCs w:val="20"/>
          <w:lang w:val="af-ZA"/>
        </w:rPr>
        <w:t xml:space="preserve">) և </w:t>
      </w:r>
      <w:r w:rsidRPr="00ED6341">
        <w:rPr>
          <w:rFonts w:asciiTheme="minorHAnsi" w:hAnsiTheme="minorHAnsi" w:cstheme="minorHAnsi"/>
          <w:sz w:val="20"/>
          <w:szCs w:val="20"/>
          <w:lang w:val="ru-RU"/>
        </w:rPr>
        <w:t>որոշումները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00B027EF" w:rsidRPr="00ED6341">
        <w:rPr>
          <w:rFonts w:asciiTheme="minorHAnsi" w:hAnsiTheme="minorHAnsi" w:cstheme="minorHAnsi"/>
          <w:sz w:val="20"/>
          <w:szCs w:val="20"/>
          <w:lang w:val="af-ZA"/>
        </w:rPr>
        <w:t>:</w:t>
      </w:r>
    </w:p>
    <w:p w:rsidR="00B027EF" w:rsidRPr="00ED6341" w:rsidRDefault="00B027EF" w:rsidP="00B027EF">
      <w:pPr>
        <w:ind w:firstLine="567"/>
        <w:jc w:val="both"/>
        <w:rPr>
          <w:rFonts w:asciiTheme="minorHAnsi" w:hAnsiTheme="minorHAnsi" w:cstheme="minorHAnsi"/>
          <w:sz w:val="20"/>
          <w:szCs w:val="20"/>
          <w:lang w:val="af-ZA"/>
        </w:rPr>
      </w:pPr>
      <w:bookmarkStart w:id="22" w:name="_Hlk9264573"/>
      <w:r w:rsidRPr="00ED6341">
        <w:rPr>
          <w:rFonts w:asciiTheme="minorHAnsi" w:hAnsiTheme="minorHAnsi" w:cstheme="minorHAns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22"/>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lastRenderedPageBreak/>
        <w:t xml:space="preserve">2) </w:t>
      </w:r>
      <w:r w:rsidRPr="00ED6341">
        <w:rPr>
          <w:rFonts w:asciiTheme="minorHAnsi" w:hAnsiTheme="minorHAnsi" w:cstheme="minorHAnsi"/>
          <w:sz w:val="20"/>
          <w:szCs w:val="20"/>
          <w:lang w:val="ru-RU"/>
        </w:rPr>
        <w:t>դատական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կարգով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հանձնաժողովի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գործողությունները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անգործությունը</w:t>
      </w:r>
      <w:r w:rsidRPr="00ED6341">
        <w:rPr>
          <w:rFonts w:asciiTheme="minorHAnsi" w:hAnsiTheme="minorHAnsi" w:cstheme="minorHAnsi"/>
          <w:sz w:val="20"/>
          <w:szCs w:val="20"/>
          <w:lang w:val="af-ZA"/>
        </w:rPr>
        <w:t xml:space="preserve">) և </w:t>
      </w:r>
      <w:r w:rsidRPr="00ED6341">
        <w:rPr>
          <w:rFonts w:asciiTheme="minorHAnsi" w:hAnsiTheme="minorHAnsi" w:cstheme="minorHAnsi"/>
          <w:sz w:val="20"/>
          <w:szCs w:val="20"/>
          <w:lang w:val="ru-RU"/>
        </w:rPr>
        <w:t>որոշումները։</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12.4  </w:t>
      </w:r>
      <w:r w:rsidRPr="00ED6341">
        <w:rPr>
          <w:rFonts w:asciiTheme="minorHAnsi" w:hAnsiTheme="minorHAnsi" w:cstheme="minorHAnsi"/>
          <w:sz w:val="20"/>
          <w:szCs w:val="20"/>
          <w:lang w:val="ru-RU"/>
        </w:rPr>
        <w:t>Եթե</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w:t>
      </w:r>
    </w:p>
    <w:p w:rsidR="00996C19" w:rsidRPr="00ED6341" w:rsidRDefault="00B42C90" w:rsidP="00996C19">
      <w:pPr>
        <w:ind w:firstLine="567"/>
        <w:jc w:val="both"/>
        <w:rPr>
          <w:rFonts w:asciiTheme="minorHAnsi" w:hAnsiTheme="minorHAnsi" w:cstheme="minorHAnsi"/>
          <w:sz w:val="20"/>
          <w:szCs w:val="20"/>
          <w:lang w:val="af-ZA"/>
        </w:rPr>
      </w:pPr>
      <w:r w:rsidRPr="006A451F">
        <w:rPr>
          <w:rFonts w:asciiTheme="minorHAnsi" w:hAnsiTheme="minorHAnsi" w:cstheme="minorHAnsi"/>
          <w:sz w:val="20"/>
          <w:szCs w:val="20"/>
          <w:lang w:val="af-ZA"/>
        </w:rPr>
        <w:t xml:space="preserve">1) </w:t>
      </w:r>
      <w:r w:rsidRPr="00B42C90">
        <w:rPr>
          <w:rFonts w:asciiTheme="minorHAnsi" w:hAnsiTheme="minorHAnsi" w:cstheme="minorHAnsi"/>
          <w:sz w:val="20"/>
          <w:szCs w:val="20"/>
          <w:lang w:val="ru-RU"/>
        </w:rPr>
        <w:t>պայմանագիր</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կնքելու</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որոշումը</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ապա</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բողոքը</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ներկայացնում</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է</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սույն</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հրավերի</w:t>
      </w:r>
      <w:r w:rsidRPr="006A451F">
        <w:rPr>
          <w:rFonts w:asciiTheme="minorHAnsi" w:hAnsiTheme="minorHAnsi" w:cstheme="minorHAnsi"/>
          <w:sz w:val="20"/>
          <w:szCs w:val="20"/>
          <w:lang w:val="af-ZA"/>
        </w:rPr>
        <w:t xml:space="preserve"> 1-</w:t>
      </w:r>
      <w:r w:rsidRPr="00B42C90">
        <w:rPr>
          <w:rFonts w:asciiTheme="minorHAnsi" w:hAnsiTheme="minorHAnsi" w:cstheme="minorHAnsi"/>
          <w:sz w:val="20"/>
          <w:szCs w:val="20"/>
          <w:lang w:val="ru-RU"/>
        </w:rPr>
        <w:t>ին</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մասի</w:t>
      </w:r>
      <w:r w:rsidRPr="006A451F">
        <w:rPr>
          <w:rFonts w:asciiTheme="minorHAnsi" w:hAnsiTheme="minorHAnsi" w:cstheme="minorHAnsi"/>
          <w:sz w:val="20"/>
          <w:szCs w:val="20"/>
          <w:lang w:val="af-ZA"/>
        </w:rPr>
        <w:t xml:space="preserve"> 8.25-</w:t>
      </w:r>
      <w:r w:rsidRPr="00B42C90">
        <w:rPr>
          <w:rFonts w:asciiTheme="minorHAnsi" w:hAnsiTheme="minorHAnsi" w:cstheme="minorHAnsi"/>
          <w:sz w:val="20"/>
          <w:szCs w:val="20"/>
          <w:lang w:val="ru-RU"/>
        </w:rPr>
        <w:t>րդ</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կետով</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նախատեսված</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անգործության</w:t>
      </w:r>
      <w:r w:rsidRPr="006A451F">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ժամանակահատվածում</w:t>
      </w:r>
      <w:r w:rsidRPr="006A451F">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առարկայի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բնութագրերը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հրավերի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ապա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w:t>
      </w:r>
      <w:r w:rsidRPr="00ED6341">
        <w:rPr>
          <w:rFonts w:asciiTheme="minorHAnsi" w:hAnsiTheme="minorHAnsi" w:cstheme="minorHAnsi"/>
          <w:sz w:val="20"/>
          <w:szCs w:val="20"/>
        </w:rPr>
        <w:t>ն</w:t>
      </w:r>
      <w:r w:rsidRPr="00ED6341">
        <w:rPr>
          <w:rFonts w:asciiTheme="minorHAnsi" w:hAnsiTheme="minorHAnsi" w:cstheme="minorHAnsi"/>
          <w:sz w:val="20"/>
          <w:szCs w:val="20"/>
          <w:lang w:val="ru-RU"/>
        </w:rPr>
        <w:t>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մինչև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վերջնաժամկետը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լրանալը</w:t>
      </w:r>
      <w:r w:rsidRPr="00ED6341">
        <w:rPr>
          <w:rFonts w:asciiTheme="minorHAnsi" w:hAnsiTheme="minorHAnsi" w:cstheme="minorHAnsi"/>
          <w:sz w:val="20"/>
          <w:szCs w:val="20"/>
          <w:lang w:val="af-ZA"/>
        </w:rPr>
        <w:t xml:space="preserve">:  </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12.5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գրավոր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ստորագրված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դրանում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ներառելով</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անվանումը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ազգանունը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հաստատող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պատճենը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հասցեն</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2) 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անվանումը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հասցեն</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3) </w:t>
      </w:r>
      <w:r w:rsidRPr="00ED6341">
        <w:rPr>
          <w:rFonts w:asciiTheme="minorHAnsi" w:hAnsiTheme="minorHAnsi" w:cstheme="minorHAnsi"/>
          <w:sz w:val="20"/>
          <w:szCs w:val="20"/>
          <w:lang w:val="ru-RU"/>
        </w:rPr>
        <w:t>բողոքարկվող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ընթացակարգի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ծածկագիրը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առարկան</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4) </w:t>
      </w:r>
      <w:r w:rsidRPr="00ED6341">
        <w:rPr>
          <w:rFonts w:asciiTheme="minorHAnsi" w:hAnsiTheme="minorHAnsi" w:cstheme="minorHAnsi"/>
          <w:sz w:val="20"/>
          <w:szCs w:val="20"/>
          <w:lang w:val="ru-RU"/>
        </w:rPr>
        <w:t>վեճի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առարկան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պահանջը</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5)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փաստացի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հիմքերը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ապացույցները</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eastAsia="ru-RU"/>
        </w:rPr>
      </w:pPr>
      <w:r w:rsidRPr="00ED6341">
        <w:rPr>
          <w:rFonts w:asciiTheme="minorHAnsi" w:hAnsiTheme="minorHAnsi" w:cstheme="minorHAnsi"/>
          <w:sz w:val="20"/>
          <w:szCs w:val="20"/>
          <w:lang w:val="af-ZA"/>
        </w:rPr>
        <w:t xml:space="preserve">6) </w:t>
      </w:r>
      <w:r w:rsidRPr="00ED6341">
        <w:rPr>
          <w:rFonts w:asciiTheme="minorHAnsi" w:hAnsiTheme="minorHAnsi" w:cstheme="minorHAnsi"/>
          <w:sz w:val="20"/>
          <w:szCs w:val="20"/>
          <w:lang w:val="ru-RU"/>
        </w:rPr>
        <w:t>բողոքարկման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կատարած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լինելը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հիմնավորող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պատճենը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w:t>
      </w:r>
      <w:r w:rsidRPr="00ED6341">
        <w:rPr>
          <w:rFonts w:asciiTheme="minorHAnsi" w:hAnsiTheme="minorHAnsi" w:cstheme="minorHAnsi"/>
          <w:sz w:val="20"/>
          <w:szCs w:val="20"/>
          <w:lang w:val="ru-RU"/>
        </w:rPr>
        <w:t>նդ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չափը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կազմում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30 </w:t>
      </w:r>
      <w:r w:rsidRPr="00ED6341">
        <w:rPr>
          <w:rFonts w:asciiTheme="minorHAnsi" w:hAnsiTheme="minorHAnsi" w:cstheme="minorHAnsi"/>
          <w:sz w:val="20"/>
          <w:szCs w:val="20"/>
          <w:lang w:val="ru-RU"/>
        </w:rPr>
        <w:t>հազար</w:t>
      </w:r>
      <w:r w:rsidRPr="00ED6341">
        <w:rPr>
          <w:rFonts w:asciiTheme="minorHAnsi" w:hAnsiTheme="minorHAnsi" w:cstheme="minorHAnsi"/>
          <w:sz w:val="20"/>
          <w:szCs w:val="20"/>
          <w:lang w:val="af-ZA"/>
        </w:rPr>
        <w:t xml:space="preserve"> ՀՀ </w:t>
      </w:r>
      <w:r w:rsidRPr="00ED6341">
        <w:rPr>
          <w:rFonts w:asciiTheme="minorHAnsi" w:hAnsiTheme="minorHAnsi" w:cstheme="minorHAnsi"/>
          <w:sz w:val="20"/>
          <w:szCs w:val="20"/>
          <w:lang w:val="ru-RU"/>
        </w:rPr>
        <w:t>դրամ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ՀՀ</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պետական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բյուջե</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նպատակով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լիազորված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մարմնի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բացված</w:t>
      </w:r>
      <w:r w:rsidRPr="00ED6341">
        <w:rPr>
          <w:rFonts w:asciiTheme="minorHAnsi" w:hAnsiTheme="minorHAnsi" w:cstheme="minorHAnsi"/>
          <w:sz w:val="20"/>
          <w:szCs w:val="20"/>
          <w:lang w:val="af-ZA"/>
        </w:rPr>
        <w:t xml:space="preserve"> «900008000482» </w:t>
      </w:r>
      <w:r w:rsidRPr="00ED6341">
        <w:rPr>
          <w:rFonts w:asciiTheme="minorHAnsi" w:hAnsiTheme="minorHAnsi" w:cstheme="minorHAnsi"/>
          <w:sz w:val="20"/>
          <w:szCs w:val="20"/>
          <w:lang w:val="ru-RU"/>
        </w:rPr>
        <w:t>գանձապետական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հաշվին</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af-ZA" w:eastAsia="ru-RU"/>
        </w:rPr>
        <w:t xml:space="preserve"> </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7)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բանկի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անվանումը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հաշվեհամարը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որի</w:t>
      </w:r>
      <w:r w:rsidRPr="00ED6341">
        <w:rPr>
          <w:rFonts w:asciiTheme="minorHAnsi" w:hAnsiTheme="minorHAnsi" w:cstheme="minorHAnsi"/>
          <w:sz w:val="20"/>
          <w:szCs w:val="20"/>
        </w:rPr>
        <w:t>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բավարարվելու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պետք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փոխանցվի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վճարը</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 </w:t>
      </w:r>
      <w:r w:rsidRPr="00ED6341">
        <w:rPr>
          <w:rFonts w:asciiTheme="minorHAnsi" w:hAnsiTheme="minorHAnsi" w:cstheme="minorHAnsi"/>
          <w:sz w:val="20"/>
          <w:szCs w:val="20"/>
          <w:lang w:val="ru-RU"/>
        </w:rPr>
        <w:t>այլ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անհրաժեշտ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տեղեկություններ։</w:t>
      </w:r>
    </w:p>
    <w:p w:rsidR="00671C5B" w:rsidRPr="00ED6341" w:rsidRDefault="00B027EF"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ED6341">
        <w:rPr>
          <w:rFonts w:asciiTheme="minorHAnsi" w:hAnsiTheme="minorHAnsi" w:cstheme="minorHAnsi"/>
          <w:sz w:val="20"/>
          <w:szCs w:val="20"/>
          <w:lang w:val="af-ZA"/>
        </w:rPr>
        <w:t xml:space="preserve">ընթեռնելի </w:t>
      </w:r>
      <w:r w:rsidRPr="00ED6341">
        <w:rPr>
          <w:rFonts w:asciiTheme="minorHAnsi" w:hAnsiTheme="minorHAnsi" w:cstheme="minorHAnsi"/>
          <w:sz w:val="20"/>
          <w:szCs w:val="20"/>
          <w:lang w:val="af-ZA"/>
        </w:rPr>
        <w:t xml:space="preserve">տաբերակը secretariat@minfin.am հասցեով էլեկտրոնային փոստին ուղարկելու միջոցով:  </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w:t>
      </w:r>
      <w:r w:rsidR="00B027EF" w:rsidRPr="00ED6341">
        <w:rPr>
          <w:rFonts w:asciiTheme="minorHAnsi" w:hAnsiTheme="minorHAnsi" w:cstheme="minorHAnsi"/>
          <w:sz w:val="20"/>
          <w:szCs w:val="20"/>
          <w:lang w:val="af-ZA"/>
        </w:rPr>
        <w:t>7</w:t>
      </w:r>
      <w:r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Բողոքը</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այդ</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թվում</w:t>
      </w:r>
      <w:r w:rsidR="00B37250" w:rsidRPr="00ED6341">
        <w:rPr>
          <w:rFonts w:asciiTheme="minorHAnsi" w:hAnsiTheme="minorHAnsi" w:cstheme="minorHAnsi"/>
          <w:sz w:val="20"/>
          <w:szCs w:val="20"/>
        </w:rPr>
        <w:t>՝</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մասնակի</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բավարարվելու</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մասին</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rPr>
        <w:t>բողոքներ</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rPr>
        <w:t>քննող</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rPr>
        <w:t>անձի</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կողմից</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կայացված</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որոշումը</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տեղեկագրում</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հրապարակվելուն</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հաջորդող</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աշխատանքային</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օրը</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տվյալ</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բողոքը</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քննած</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և</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որոշում</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կայացրած</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rPr>
        <w:t>բողոքներ</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rPr>
        <w:t>քննող</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rPr>
        <w:t>անձը</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գրավոր</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լիազորված</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մարմնին</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է</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տրամադրում</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բողոքարկման</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վճարը</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կատարած</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լինելը</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հավաստող</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փաստաթղթի</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պատճենը</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և</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այն</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բանկի</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անվանումը</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և</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հաշվեհամարը</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որին</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պետք</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է</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փոխանցվի</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հետ</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վերադարձվող</w:t>
      </w:r>
      <w:r w:rsidR="00B37250" w:rsidRPr="00ED6341">
        <w:rPr>
          <w:rFonts w:asciiTheme="minorHAnsi" w:hAnsiTheme="minorHAnsi" w:cstheme="minorHAnsi"/>
          <w:sz w:val="20"/>
          <w:szCs w:val="20"/>
          <w:lang w:val="af-ZA"/>
        </w:rPr>
        <w:t xml:space="preserve"> </w:t>
      </w:r>
      <w:r w:rsidR="00B37250" w:rsidRPr="00ED6341">
        <w:rPr>
          <w:rFonts w:asciiTheme="minorHAnsi" w:hAnsiTheme="minorHAnsi" w:cstheme="minorHAnsi"/>
          <w:sz w:val="20"/>
          <w:szCs w:val="20"/>
          <w:lang w:val="ru-RU"/>
        </w:rPr>
        <w:t>գումարը</w:t>
      </w:r>
      <w:r w:rsidR="00B37250" w:rsidRPr="00ED6341">
        <w:rPr>
          <w:rFonts w:asciiTheme="minorHAnsi" w:hAnsiTheme="minorHAnsi" w:cstheme="minorHAnsi"/>
          <w:sz w:val="20"/>
          <w:szCs w:val="20"/>
          <w:lang w:val="af-ZA"/>
        </w:rPr>
        <w:t>:</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Լ</w:t>
      </w:r>
      <w:r w:rsidRPr="00ED6341">
        <w:rPr>
          <w:rFonts w:asciiTheme="minorHAnsi" w:hAnsiTheme="minorHAnsi" w:cstheme="minorHAnsi"/>
          <w:sz w:val="20"/>
          <w:szCs w:val="20"/>
          <w:lang w:val="ru-RU"/>
        </w:rPr>
        <w:t>իազորված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մարմինը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պատճենը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ստանալու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հաջորդող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հինգ</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փոխանցում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բանկային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հաշվին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փոխանցելու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միջոցով</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w:t>
      </w:r>
      <w:r w:rsidR="00B027EF" w:rsidRPr="00ED6341">
        <w:rPr>
          <w:rFonts w:asciiTheme="minorHAnsi" w:hAnsiTheme="minorHAnsi" w:cstheme="minorHAnsi"/>
          <w:sz w:val="20"/>
          <w:szCs w:val="20"/>
          <w:lang w:val="af-ZA"/>
        </w:rPr>
        <w:t>8</w:t>
      </w:r>
      <w:r w:rsidRPr="00ED6341">
        <w:rPr>
          <w:rFonts w:asciiTheme="minorHAnsi" w:hAnsiTheme="minorHAnsi" w:cstheme="minorHAnsi"/>
          <w:sz w:val="20"/>
          <w:szCs w:val="20"/>
          <w:lang w:val="af-ZA"/>
        </w:rPr>
        <w:t xml:space="preserve"> </w:t>
      </w:r>
      <w:bookmarkStart w:id="23" w:name="_Hlk9264773"/>
      <w:r w:rsidR="00B027EF" w:rsidRPr="00ED6341">
        <w:rPr>
          <w:rFonts w:asciiTheme="minorHAnsi" w:hAnsiTheme="minorHAnsi" w:cstheme="minorHAns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ED6341">
        <w:rPr>
          <w:rFonts w:asciiTheme="minorHAnsi" w:hAnsiTheme="minorHAnsi" w:cstheme="minorHAnsi"/>
          <w:sz w:val="20"/>
          <w:szCs w:val="20"/>
          <w:lang w:val="af-ZA"/>
        </w:rPr>
        <w:t xml:space="preserve">ընթեռնելի </w:t>
      </w:r>
      <w:r w:rsidR="00B027EF" w:rsidRPr="00ED6341">
        <w:rPr>
          <w:rFonts w:asciiTheme="minorHAnsi" w:hAnsiTheme="minorHAnsi" w:cstheme="minorHAnsi"/>
          <w:sz w:val="20"/>
          <w:szCs w:val="20"/>
          <w:lang w:val="af-ZA"/>
        </w:rPr>
        <w:t xml:space="preserve">տարբերակը ուղարկում է նաև բողոքում նշված էլեկտրոնային փոստի հասցեին: </w:t>
      </w:r>
      <w:bookmarkEnd w:id="23"/>
      <w:r w:rsidRPr="00ED6341">
        <w:rPr>
          <w:rFonts w:asciiTheme="minorHAnsi" w:hAnsiTheme="minorHAnsi" w:cstheme="minorHAnsi"/>
          <w:sz w:val="20"/>
          <w:szCs w:val="20"/>
          <w:lang w:val="ru-RU"/>
        </w:rPr>
        <w:t>Ընդ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եթե</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հրավերի</w:t>
      </w:r>
      <w:r w:rsidRPr="00ED6341">
        <w:rPr>
          <w:rFonts w:asciiTheme="minorHAnsi" w:hAnsiTheme="minorHAnsi" w:cstheme="minorHAnsi"/>
          <w:sz w:val="20"/>
          <w:szCs w:val="20"/>
          <w:lang w:val="af-ZA"/>
        </w:rPr>
        <w:t xml:space="preserve"> 1-</w:t>
      </w:r>
      <w:r w:rsidRPr="00ED6341">
        <w:rPr>
          <w:rFonts w:asciiTheme="minorHAnsi" w:hAnsiTheme="minorHAnsi" w:cstheme="minorHAnsi"/>
          <w:sz w:val="20"/>
          <w:szCs w:val="20"/>
        </w:rPr>
        <w:t>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մասի</w:t>
      </w:r>
      <w:r w:rsidRPr="00ED6341">
        <w:rPr>
          <w:rFonts w:asciiTheme="minorHAnsi" w:hAnsiTheme="minorHAnsi" w:cstheme="minorHAnsi"/>
          <w:sz w:val="20"/>
          <w:szCs w:val="20"/>
          <w:lang w:val="af-ZA"/>
        </w:rPr>
        <w:t xml:space="preserve"> 12.4 </w:t>
      </w:r>
      <w:r w:rsidRPr="00ED6341">
        <w:rPr>
          <w:rFonts w:asciiTheme="minorHAnsi" w:hAnsiTheme="minorHAnsi" w:cstheme="minorHAnsi"/>
          <w:sz w:val="20"/>
          <w:szCs w:val="20"/>
          <w:lang w:val="ru-RU"/>
        </w:rPr>
        <w:t>կետի</w:t>
      </w:r>
      <w:r w:rsidRPr="00ED6341">
        <w:rPr>
          <w:rFonts w:asciiTheme="minorHAnsi" w:hAnsiTheme="minorHAnsi" w:cstheme="minorHAnsi"/>
          <w:sz w:val="20"/>
          <w:szCs w:val="20"/>
          <w:lang w:val="af-ZA"/>
        </w:rPr>
        <w:t xml:space="preserve"> 2-</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ենթակետով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ժամկետում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չի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բավարարել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Օրենքի</w:t>
      </w:r>
      <w:r w:rsidRPr="00ED6341">
        <w:rPr>
          <w:rFonts w:asciiTheme="minorHAnsi" w:hAnsiTheme="minorHAnsi" w:cstheme="minorHAnsi"/>
          <w:sz w:val="20"/>
          <w:szCs w:val="20"/>
          <w:lang w:val="af-ZA"/>
        </w:rPr>
        <w:t xml:space="preserve"> 50-</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հոդվածի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ապա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կետով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ժամկետում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շտկված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համարվում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ժամկետում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ներկայացված</w:t>
      </w:r>
      <w:r w:rsidRPr="00ED6341">
        <w:rPr>
          <w:rFonts w:asciiTheme="minorHAnsi" w:hAnsiTheme="minorHAnsi" w:cstheme="minorHAnsi"/>
          <w:sz w:val="20"/>
          <w:szCs w:val="20"/>
          <w:lang w:val="af-ZA"/>
        </w:rPr>
        <w:t>:</w:t>
      </w:r>
    </w:p>
    <w:p w:rsidR="000952D8" w:rsidRPr="00ED6341" w:rsidRDefault="000952D8" w:rsidP="000952D8">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12.9</w:t>
      </w:r>
      <w:bookmarkStart w:id="24" w:name="_Hlk9264833"/>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վարույթ</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ընդունելու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մեկ</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դրա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հայտարարությունը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տեղեկագրում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հայտարարության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մեջ</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նշվում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նպատակով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հրավիրվող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նիստերին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առցանց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հետևելու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համացանցային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հղումը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համարվում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վարույթ</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ընդունված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արձանագրված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թերությունների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վերացման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հրավերի</w:t>
      </w:r>
      <w:r w:rsidRPr="00ED6341">
        <w:rPr>
          <w:rFonts w:asciiTheme="minorHAnsi" w:hAnsiTheme="minorHAnsi" w:cstheme="minorHAnsi"/>
          <w:sz w:val="20"/>
          <w:szCs w:val="20"/>
          <w:lang w:val="af-ZA"/>
        </w:rPr>
        <w:t xml:space="preserve"> 12.</w:t>
      </w:r>
      <w:r w:rsidR="00AF4C36" w:rsidRPr="00ED6341">
        <w:rPr>
          <w:rFonts w:asciiTheme="minorHAnsi" w:hAnsiTheme="minorHAnsi" w:cstheme="minorHAnsi"/>
          <w:sz w:val="20"/>
          <w:szCs w:val="20"/>
          <w:lang w:val="af-ZA"/>
        </w:rPr>
        <w:t>8</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կետով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նախատեսված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ժամկետը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լրանալու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իսկ</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թերությունները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տրամադրվելու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w:t>
      </w:r>
    </w:p>
    <w:p w:rsidR="000952D8" w:rsidRPr="00ED6341" w:rsidRDefault="000952D8" w:rsidP="000952D8">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12.10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վարույթ</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ընդունվելու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երկու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գրությամբ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դիմում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պատվիրատուին՝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գրավոր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դիրքորոշում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ինչպես</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նաև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անհրաժեշտ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գրությամբ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կցելով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պատճենը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առկայության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դիրքորոշումը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փաստաթղթեր</w:t>
      </w:r>
      <w:r w:rsidRPr="00ED6341">
        <w:rPr>
          <w:rFonts w:asciiTheme="minorHAnsi" w:hAnsiTheme="minorHAnsi" w:cstheme="minorHAnsi"/>
          <w:sz w:val="20"/>
          <w:szCs w:val="20"/>
        </w:rPr>
        <w:t>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w:t>
      </w:r>
      <w:r w:rsidRPr="00ED6341">
        <w:rPr>
          <w:rFonts w:asciiTheme="minorHAnsi" w:hAnsiTheme="minorHAnsi" w:cstheme="minorHAnsi"/>
          <w:sz w:val="20"/>
          <w:szCs w:val="20"/>
          <w:lang w:val="ru-RU"/>
        </w:rPr>
        <w:t>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գրավոր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դրանց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բնօրինակից</w:t>
      </w:r>
      <w:r w:rsidRPr="00ED6341">
        <w:rPr>
          <w:rFonts w:asciiTheme="minorHAnsi" w:hAnsiTheme="minorHAnsi" w:cstheme="minorHAnsi"/>
          <w:sz w:val="20"/>
          <w:szCs w:val="20"/>
          <w:lang w:val="af-ZA"/>
        </w:rPr>
        <w:t xml:space="preserve"> </w:t>
      </w:r>
      <w:r w:rsidR="00491769" w:rsidRPr="00ED6341">
        <w:rPr>
          <w:rFonts w:asciiTheme="minorHAnsi" w:hAnsiTheme="minorHAnsi" w:cstheme="minorHAnsi"/>
          <w:sz w:val="20"/>
          <w:szCs w:val="20"/>
          <w:lang w:val="af-ZA"/>
        </w:rPr>
        <w:t xml:space="preserve">ընթեռնելի </w:t>
      </w:r>
      <w:r w:rsidRPr="00ED6341">
        <w:rPr>
          <w:rFonts w:asciiTheme="minorHAnsi" w:hAnsiTheme="minorHAnsi" w:cstheme="minorHAnsi"/>
          <w:sz w:val="20"/>
          <w:szCs w:val="20"/>
          <w:lang w:val="ru-RU"/>
        </w:rPr>
        <w:t>արտատպված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սկանավորված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ձևով</w:t>
      </w:r>
      <w:r w:rsidRPr="00ED6341">
        <w:rPr>
          <w:rFonts w:asciiTheme="minorHAnsi" w:hAnsiTheme="minorHAnsi" w:cstheme="minorHAnsi"/>
          <w:sz w:val="20"/>
          <w:szCs w:val="20"/>
        </w:rPr>
        <w:t>՝</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հրավերի</w:t>
      </w:r>
      <w:r w:rsidRPr="00ED6341">
        <w:rPr>
          <w:rFonts w:asciiTheme="minorHAnsi" w:hAnsiTheme="minorHAnsi" w:cstheme="minorHAnsi"/>
          <w:sz w:val="20"/>
          <w:szCs w:val="20"/>
          <w:lang w:val="af-ZA"/>
        </w:rPr>
        <w:t xml:space="preserve"> 12.5 </w:t>
      </w:r>
      <w:r w:rsidRPr="00ED6341">
        <w:rPr>
          <w:rFonts w:asciiTheme="minorHAnsi" w:hAnsiTheme="minorHAnsi" w:cstheme="minorHAnsi"/>
          <w:sz w:val="20"/>
          <w:szCs w:val="20"/>
        </w:rPr>
        <w:t>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փոստին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ուղարկվելու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միջոցով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պ</w:t>
      </w:r>
      <w:r w:rsidRPr="00ED6341">
        <w:rPr>
          <w:rFonts w:asciiTheme="minorHAnsi" w:hAnsiTheme="minorHAnsi" w:cstheme="minorHAnsi"/>
          <w:sz w:val="20"/>
          <w:szCs w:val="20"/>
          <w:lang w:val="ru-RU"/>
        </w:rPr>
        <w:t>ատվիրատուն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ստանալու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երկու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w:t>
      </w:r>
    </w:p>
    <w:bookmarkEnd w:id="24"/>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w:t>
      </w:r>
      <w:r w:rsidR="007A2E3D" w:rsidRPr="00ED6341">
        <w:rPr>
          <w:rFonts w:asciiTheme="minorHAnsi" w:hAnsiTheme="minorHAnsi" w:cstheme="minorHAnsi"/>
          <w:sz w:val="20"/>
          <w:szCs w:val="20"/>
          <w:lang w:val="af-ZA"/>
        </w:rPr>
        <w:t>11</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այնպիսի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ընթացակարգով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համաձայն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պ</w:t>
      </w:r>
      <w:r w:rsidRPr="00ED6341">
        <w:rPr>
          <w:rFonts w:asciiTheme="minorHAnsi" w:hAnsiTheme="minorHAnsi" w:cstheme="minorHAnsi"/>
          <w:sz w:val="20"/>
          <w:szCs w:val="20"/>
          <w:lang w:val="ru-RU"/>
        </w:rPr>
        <w:t>ատվիրատուն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ներգրավված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բոլոր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կողմերն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ունենան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w:t>
      </w:r>
      <w:r w:rsidRPr="00ED6341">
        <w:rPr>
          <w:rFonts w:asciiTheme="minorHAnsi" w:hAnsiTheme="minorHAnsi" w:cstheme="minorHAnsi"/>
          <w:sz w:val="20"/>
          <w:szCs w:val="20"/>
          <w:lang w:val="af-ZA"/>
        </w:rPr>
        <w:t xml:space="preserve"> լինելու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նպատակով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հրավիրված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նիստերին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իրենց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տեսակետները։</w:t>
      </w:r>
    </w:p>
    <w:p w:rsidR="007A2E3D" w:rsidRPr="00ED6341" w:rsidRDefault="00996C19" w:rsidP="007A2E3D">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12.1</w:t>
      </w:r>
      <w:r w:rsidR="007A2E3D" w:rsidRPr="00ED6341">
        <w:rPr>
          <w:rFonts w:asciiTheme="minorHAnsi" w:hAnsiTheme="minorHAnsi" w:cstheme="minorHAnsi"/>
          <w:sz w:val="20"/>
          <w:szCs w:val="20"/>
          <w:lang w:val="af-ZA"/>
        </w:rPr>
        <w:t>2</w:t>
      </w:r>
      <w:r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Բողոքի</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քննությունն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իրականացվում</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և</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որոշումը</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կայացվում</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է</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բողոքը</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վարույթն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ընդունվելու</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օրվանից</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ոչ</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ուշ</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քան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քսան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օրացուցային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օրվա</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ընթացքում</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Նշված</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ժամկետը</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կարող</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է</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երկարաձգվել</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մեկ</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անգամ՝</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մինչև</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տասն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օր</w:t>
      </w:r>
      <w:r w:rsidR="007A2E3D" w:rsidRPr="00ED6341">
        <w:rPr>
          <w:rFonts w:asciiTheme="minorHAnsi" w:hAnsiTheme="minorHAnsi" w:cstheme="minorHAnsi"/>
          <w:sz w:val="20"/>
          <w:szCs w:val="20"/>
        </w:rPr>
        <w:t>ա</w:t>
      </w:r>
      <w:r w:rsidR="007A2E3D" w:rsidRPr="00ED6341">
        <w:rPr>
          <w:rFonts w:asciiTheme="minorHAnsi" w:hAnsiTheme="minorHAnsi" w:cstheme="minorHAnsi"/>
          <w:sz w:val="20"/>
          <w:szCs w:val="20"/>
          <w:lang w:val="ru-RU"/>
        </w:rPr>
        <w:t>ցուցային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օրով՝</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գնումների</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հետ</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կապված</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բողոքներ</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քննող</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ա</w:t>
      </w:r>
      <w:r w:rsidR="007A2E3D" w:rsidRPr="00ED6341">
        <w:rPr>
          <w:rFonts w:asciiTheme="minorHAnsi" w:hAnsiTheme="minorHAnsi" w:cstheme="minorHAnsi"/>
          <w:sz w:val="20"/>
          <w:szCs w:val="20"/>
          <w:lang w:val="ru-RU"/>
        </w:rPr>
        <w:t>նձի</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պատճառաբանված</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միջանկյալ</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որոշմամբ</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Ընդ</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որում</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միջանկյալ</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որոշումը</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կայացնելու</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օրը</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գնումների</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հետ</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կապված</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բողոքներ</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քննող</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rPr>
        <w:t>ա</w:t>
      </w:r>
      <w:r w:rsidR="007A2E3D" w:rsidRPr="00ED6341">
        <w:rPr>
          <w:rFonts w:asciiTheme="minorHAnsi" w:hAnsiTheme="minorHAnsi" w:cstheme="minorHAnsi"/>
          <w:sz w:val="20"/>
          <w:szCs w:val="20"/>
          <w:lang w:val="ru-RU"/>
        </w:rPr>
        <w:t>նձն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ապահովում</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է</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դրա</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մասին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համապատասխան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հայտարարության</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հրապարակումը</w:t>
      </w:r>
      <w:r w:rsidR="007A2E3D" w:rsidRPr="00ED6341">
        <w:rPr>
          <w:rFonts w:asciiTheme="minorHAnsi" w:hAnsiTheme="minorHAnsi" w:cstheme="minorHAnsi"/>
          <w:sz w:val="20"/>
          <w:szCs w:val="20"/>
          <w:lang w:val="af-ZA"/>
        </w:rPr>
        <w:t xml:space="preserve"> </w:t>
      </w:r>
      <w:r w:rsidR="007A2E3D" w:rsidRPr="00ED6341">
        <w:rPr>
          <w:rFonts w:asciiTheme="minorHAnsi" w:hAnsiTheme="minorHAnsi" w:cstheme="minorHAnsi"/>
          <w:sz w:val="20"/>
          <w:szCs w:val="20"/>
          <w:lang w:val="ru-RU"/>
        </w:rPr>
        <w:t>տեղեկագրում</w:t>
      </w:r>
      <w:r w:rsidR="007A2E3D"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ru-RU"/>
        </w:rPr>
        <w:lastRenderedPageBreak/>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իրավապարտադիր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փոփոխվել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վերացվել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թվում՝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մասնակի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դատարանի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կողմից</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12.1</w:t>
      </w:r>
      <w:r w:rsidR="007A2E3D" w:rsidRPr="00ED6341">
        <w:rPr>
          <w:rFonts w:asciiTheme="minorHAnsi" w:hAnsiTheme="minorHAnsi" w:cstheme="minorHAnsi"/>
          <w:sz w:val="20"/>
          <w:szCs w:val="20"/>
          <w:lang w:val="af-ZA"/>
        </w:rPr>
        <w:t>3</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w:t>
      </w:r>
    </w:p>
    <w:p w:rsidR="00996C19" w:rsidRPr="00ED6341" w:rsidRDefault="00996C19" w:rsidP="00996C19">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ունի</w:t>
      </w:r>
      <w:r w:rsidRPr="00ED6341" w:rsidDel="00B90C4B">
        <w:rPr>
          <w:rFonts w:asciiTheme="minorHAnsi" w:hAnsiTheme="minorHAnsi" w:cstheme="minorHAnsi"/>
          <w:sz w:val="20"/>
          <w:szCs w:val="20"/>
          <w:lang w:val="af-ZA"/>
        </w:rPr>
        <w:t xml:space="preserve"> </w:t>
      </w:r>
      <w:r w:rsidRPr="00ED6341">
        <w:rPr>
          <w:rFonts w:asciiTheme="minorHAnsi" w:hAnsiTheme="minorHAnsi" w:cstheme="minorHAnsi"/>
          <w:sz w:val="20"/>
          <w:szCs w:val="20"/>
        </w:rPr>
        <w:t>պատվիրատուի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հանձնաժողովի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գործողությունների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անգործության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ընդունելու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հետևյալ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որոշումները</w:t>
      </w:r>
      <w:r w:rsidRPr="00ED6341">
        <w:rPr>
          <w:rFonts w:asciiTheme="minorHAnsi" w:hAnsiTheme="minorHAnsi" w:cstheme="minorHAnsi"/>
          <w:sz w:val="20"/>
          <w:szCs w:val="20"/>
          <w:lang w:val="af-ZA"/>
        </w:rPr>
        <w:t>.</w:t>
      </w:r>
    </w:p>
    <w:p w:rsidR="00996C19" w:rsidRPr="00ED6341" w:rsidRDefault="00996C19" w:rsidP="00996C19">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rPr>
        <w:t>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արգելելու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որոշակի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գործողություններ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ընդունել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որոշումներ</w:t>
      </w:r>
      <w:r w:rsidRPr="00ED6341">
        <w:rPr>
          <w:rFonts w:asciiTheme="minorHAnsi" w:hAnsiTheme="minorHAnsi" w:cstheme="minorHAnsi"/>
          <w:sz w:val="20"/>
          <w:szCs w:val="20"/>
          <w:lang w:val="af-ZA"/>
        </w:rPr>
        <w:t>,</w:t>
      </w:r>
    </w:p>
    <w:p w:rsidR="00996C19" w:rsidRPr="00ED6341" w:rsidRDefault="00996C19" w:rsidP="00996C19">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rPr>
        <w:t>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պարտավորեցնելու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ընդունել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համապատասխան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որոշումներ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ներառյալ՝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չկայացած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հայտարարելու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ընթացակարգը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պայմանագիրը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անվավեր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ճանաչելու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որոշման</w:t>
      </w:r>
      <w:r w:rsidRPr="00ED6341">
        <w:rPr>
          <w:rFonts w:asciiTheme="minorHAnsi" w:hAnsiTheme="minorHAnsi" w:cstheme="minorHAnsi"/>
          <w:sz w:val="20"/>
          <w:szCs w:val="20"/>
          <w:lang w:val="af-ZA"/>
        </w:rPr>
        <w:t>.</w:t>
      </w:r>
    </w:p>
    <w:p w:rsidR="00996C19" w:rsidRPr="00ED6341" w:rsidRDefault="00996C19" w:rsidP="00996C19">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 </w:t>
      </w:r>
      <w:r w:rsidRPr="00ED6341">
        <w:rPr>
          <w:rFonts w:asciiTheme="minorHAnsi" w:hAnsiTheme="minorHAnsi" w:cstheme="minorHAnsi"/>
          <w:sz w:val="20"/>
          <w:szCs w:val="20"/>
        </w:rPr>
        <w:t>որոշում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կայացնում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մասնակցին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ներառելու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af-ZA"/>
        </w:rPr>
        <w:t>.</w:t>
      </w:r>
    </w:p>
    <w:p w:rsidR="00996C19" w:rsidRPr="00ED6341" w:rsidRDefault="00996C19" w:rsidP="00996C19">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3) </w:t>
      </w:r>
      <w:r w:rsidRPr="00ED6341">
        <w:rPr>
          <w:rFonts w:asciiTheme="minorHAnsi" w:hAnsiTheme="minorHAnsi" w:cstheme="minorHAnsi"/>
          <w:sz w:val="20"/>
          <w:szCs w:val="20"/>
        </w:rPr>
        <w:t>հաշվառում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ընդունված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որոշումները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դրանց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նկատմամբ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իրականացնում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հսկողություն</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12.1</w:t>
      </w:r>
      <w:r w:rsidR="007A2E3D" w:rsidRPr="00ED6341">
        <w:rPr>
          <w:rFonts w:asciiTheme="minorHAnsi" w:hAnsiTheme="minorHAnsi" w:cstheme="minorHAnsi"/>
          <w:sz w:val="20"/>
          <w:szCs w:val="20"/>
          <w:lang w:val="af-ZA"/>
        </w:rPr>
        <w:t>4</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կողմից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բավարարվելու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պ</w:t>
      </w:r>
      <w:r w:rsidRPr="00ED6341">
        <w:rPr>
          <w:rFonts w:asciiTheme="minorHAnsi" w:hAnsiTheme="minorHAnsi" w:cstheme="minorHAnsi"/>
          <w:sz w:val="20"/>
          <w:szCs w:val="20"/>
          <w:lang w:val="ru-RU"/>
        </w:rPr>
        <w:t>ատվիրատուն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պատասխանատվություն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պատճառված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կարգով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հիմնավորված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վնասի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հատուցման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համար։</w:t>
      </w:r>
    </w:p>
    <w:p w:rsidR="00714C96" w:rsidRPr="00ED6341" w:rsidRDefault="00996C19" w:rsidP="00714C96">
      <w:pPr>
        <w:pStyle w:val="NormalWeb"/>
        <w:shd w:val="clear" w:color="auto" w:fill="FFFFFF"/>
        <w:spacing w:before="0" w:beforeAutospacing="0" w:after="0" w:afterAutospacing="0"/>
        <w:ind w:firstLine="567"/>
        <w:jc w:val="both"/>
        <w:rPr>
          <w:rFonts w:asciiTheme="minorHAnsi" w:hAnsiTheme="minorHAnsi" w:cstheme="minorHAnsi"/>
          <w:sz w:val="21"/>
          <w:szCs w:val="21"/>
          <w:lang w:val="af-ZA"/>
        </w:rPr>
      </w:pPr>
      <w:r w:rsidRPr="00ED6341">
        <w:rPr>
          <w:rFonts w:asciiTheme="minorHAnsi" w:hAnsiTheme="minorHAnsi" w:cstheme="minorHAnsi"/>
          <w:sz w:val="20"/>
          <w:szCs w:val="20"/>
          <w:lang w:val="af-ZA"/>
        </w:rPr>
        <w:t>12.1</w:t>
      </w:r>
      <w:r w:rsidR="007A2E3D" w:rsidRPr="00ED6341">
        <w:rPr>
          <w:rFonts w:asciiTheme="minorHAnsi" w:hAnsiTheme="minorHAnsi" w:cstheme="minorHAnsi"/>
          <w:sz w:val="20"/>
          <w:szCs w:val="20"/>
          <w:lang w:val="af-ZA"/>
        </w:rPr>
        <w:t>5</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քննությունը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հանրության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համար</w:t>
      </w:r>
      <w:r w:rsidR="00714C96" w:rsidRPr="00ED6341">
        <w:rPr>
          <w:rFonts w:asciiTheme="minorHAnsi" w:hAnsiTheme="minorHAnsi" w:cstheme="minorHAnsi"/>
          <w:sz w:val="20"/>
          <w:szCs w:val="20"/>
          <w:lang w:val="af-ZA"/>
        </w:rPr>
        <w:t xml:space="preserve">: </w:t>
      </w:r>
      <w:bookmarkStart w:id="25" w:name="_Hlk9265079"/>
      <w:r w:rsidR="00714C96" w:rsidRPr="00ED6341">
        <w:rPr>
          <w:rFonts w:asciiTheme="minorHAnsi" w:hAnsiTheme="minorHAnsi" w:cstheme="minorHAnsi"/>
          <w:sz w:val="20"/>
          <w:szCs w:val="20"/>
          <w:lang w:val="ru-RU"/>
        </w:rPr>
        <w:t>Բողոքի</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քննությունն</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իրականացվում</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է</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նիստերի</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միջոցով</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Նիստերը</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ձայնագրվում</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են</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և</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բողոքի</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վերաբերյալ</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կայացված</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որոշման</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հետ</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մեկտեղ</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հրապարակվում</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են</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տեղեկագրում</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Ձայնագրման</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անհնարինության</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դեպքում</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նիստերը</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սղագրվում</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Նիստերը</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առցանց</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հեռարձակվում</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են</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նաև</w:t>
      </w:r>
      <w:r w:rsidR="00714C96" w:rsidRPr="00ED6341">
        <w:rPr>
          <w:rFonts w:asciiTheme="minorHAnsi" w:hAnsiTheme="minorHAnsi" w:cstheme="minorHAnsi"/>
          <w:sz w:val="20"/>
          <w:szCs w:val="20"/>
          <w:lang w:val="af-ZA"/>
        </w:rPr>
        <w:t xml:space="preserve"> </w:t>
      </w:r>
      <w:r w:rsidR="00714C96" w:rsidRPr="00ED6341">
        <w:rPr>
          <w:rFonts w:asciiTheme="minorHAnsi" w:hAnsiTheme="minorHAnsi" w:cstheme="minorHAnsi"/>
          <w:sz w:val="20"/>
          <w:szCs w:val="20"/>
          <w:lang w:val="ru-RU"/>
        </w:rPr>
        <w:t>համացանցում</w:t>
      </w:r>
      <w:r w:rsidR="00714C96" w:rsidRPr="00ED6341">
        <w:rPr>
          <w:rFonts w:asciiTheme="minorHAnsi" w:hAnsiTheme="minorHAnsi" w:cstheme="minorHAnsi"/>
          <w:sz w:val="20"/>
          <w:szCs w:val="20"/>
          <w:lang w:val="af-ZA"/>
        </w:rPr>
        <w:t>:</w:t>
      </w:r>
    </w:p>
    <w:bookmarkEnd w:id="25"/>
    <w:p w:rsidR="00996C19" w:rsidRPr="00ED6341" w:rsidRDefault="00714C96" w:rsidP="00996C19">
      <w:pPr>
        <w:ind w:firstLine="567"/>
        <w:jc w:val="both"/>
        <w:rPr>
          <w:rFonts w:asciiTheme="minorHAnsi" w:hAnsiTheme="minorHAnsi" w:cstheme="minorHAnsi"/>
          <w:sz w:val="20"/>
          <w:szCs w:val="20"/>
          <w:lang w:val="af-ZA"/>
        </w:rPr>
      </w:pPr>
      <w:r w:rsidRPr="00ED6341" w:rsidDel="00714C96">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af-ZA"/>
        </w:rPr>
        <w:t>12.1</w:t>
      </w:r>
      <w:r w:rsidRPr="00ED6341">
        <w:rPr>
          <w:rFonts w:asciiTheme="minorHAnsi" w:hAnsiTheme="minorHAnsi" w:cstheme="minorHAnsi"/>
          <w:sz w:val="20"/>
          <w:szCs w:val="20"/>
          <w:lang w:val="af-ZA"/>
        </w:rPr>
        <w:t>6</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Յուրաքանչյուր</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անձ</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որի</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շահերը</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խախտվել</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են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կամ</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կարող</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են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խախտվել</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բողոքարկման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հիմք</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ծառայած</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գործողությունների</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արդյունքում</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իրավունք</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ունի</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մասնակցելու</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բողոքարկման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ընթացակարգին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մինչև</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բողոքի</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վերաբերյալ</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որոշում</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ընդունելու</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ժամկետը</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գնումների</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հետ</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կապված</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բողոքներ</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քննող</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անձին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ներկայացնելով</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համանման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բողոք։</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Օրենքի</w:t>
      </w:r>
      <w:r w:rsidR="00996C19" w:rsidRPr="00ED6341">
        <w:rPr>
          <w:rFonts w:asciiTheme="minorHAnsi" w:hAnsiTheme="minorHAnsi" w:cstheme="minorHAnsi"/>
          <w:sz w:val="20"/>
          <w:szCs w:val="20"/>
          <w:lang w:val="af-ZA"/>
        </w:rPr>
        <w:t xml:space="preserve"> 50-</w:t>
      </w:r>
      <w:r w:rsidR="00996C19" w:rsidRPr="00ED6341">
        <w:rPr>
          <w:rFonts w:asciiTheme="minorHAnsi" w:hAnsiTheme="minorHAnsi" w:cstheme="minorHAnsi"/>
          <w:sz w:val="20"/>
          <w:szCs w:val="20"/>
          <w:lang w:val="ru-RU"/>
        </w:rPr>
        <w:t>րդ</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հոդվածի</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համաձայն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բողոքարկման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ընթացակարգին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չմասնակցած</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անձը</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զրկվում</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է</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գնումների</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հետ</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կապված</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բողոքներ</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քննող</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անձին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համանման</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բողոք</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ներկայացնելու</w:t>
      </w:r>
      <w:r w:rsidR="00996C19" w:rsidRPr="00ED6341">
        <w:rPr>
          <w:rFonts w:asciiTheme="minorHAnsi" w:hAnsiTheme="minorHAnsi" w:cstheme="minorHAnsi"/>
          <w:sz w:val="20"/>
          <w:szCs w:val="20"/>
          <w:lang w:val="af-ZA"/>
        </w:rPr>
        <w:t xml:space="preserve"> </w:t>
      </w:r>
      <w:r w:rsidR="00996C19" w:rsidRPr="00ED6341">
        <w:rPr>
          <w:rFonts w:asciiTheme="minorHAnsi" w:hAnsiTheme="minorHAnsi" w:cstheme="minorHAnsi"/>
          <w:sz w:val="20"/>
          <w:szCs w:val="20"/>
          <w:lang w:val="ru-RU"/>
        </w:rPr>
        <w:t>իրավունքից։</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12.1</w:t>
      </w:r>
      <w:r w:rsidR="00714C96" w:rsidRPr="00ED6341">
        <w:rPr>
          <w:rFonts w:asciiTheme="minorHAnsi" w:hAnsiTheme="minorHAnsi" w:cstheme="minorHAnsi"/>
          <w:sz w:val="20"/>
          <w:szCs w:val="20"/>
          <w:lang w:val="af-ZA"/>
        </w:rPr>
        <w:t>7</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հաջորդող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երկու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տեղեկագրում` նշելով հրապարակման ամսաթիվը</w:t>
      </w:r>
      <w:r w:rsidRPr="00ED6341">
        <w:rPr>
          <w:rFonts w:asciiTheme="minorHAnsi" w:hAnsiTheme="minorHAnsi" w:cstheme="minorHAnsi"/>
          <w:sz w:val="20"/>
          <w:szCs w:val="20"/>
          <w:lang w:val="ru-RU"/>
        </w:rPr>
        <w:t>։</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ուժի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մեջ</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մտնում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w:t>
      </w:r>
      <w:r w:rsidRPr="00ED6341">
        <w:rPr>
          <w:rFonts w:asciiTheme="minorHAnsi" w:hAnsiTheme="minorHAnsi" w:cstheme="minorHAnsi"/>
          <w:sz w:val="20"/>
          <w:szCs w:val="20"/>
        </w:rPr>
        <w:t>կ</w:t>
      </w:r>
      <w:r w:rsidRPr="00ED6341">
        <w:rPr>
          <w:rFonts w:asciiTheme="minorHAnsi" w:hAnsiTheme="minorHAnsi" w:cstheme="minorHAnsi"/>
          <w:sz w:val="20"/>
          <w:szCs w:val="20"/>
          <w:lang w:val="ru-RU"/>
        </w:rPr>
        <w:t>ագրում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հրապարակելուն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հաջորդող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օրը</w:t>
      </w:r>
      <w:r w:rsidRPr="00ED6341">
        <w:rPr>
          <w:rFonts w:asciiTheme="minorHAnsi" w:hAnsiTheme="minorHAnsi" w:cstheme="minorHAnsi"/>
          <w:sz w:val="20"/>
          <w:szCs w:val="20"/>
          <w:lang w:val="af-ZA"/>
        </w:rPr>
        <w:t>:</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12.1</w:t>
      </w:r>
      <w:r w:rsidR="00714C96" w:rsidRPr="00ED6341">
        <w:rPr>
          <w:rFonts w:asciiTheme="minorHAnsi" w:hAnsiTheme="minorHAnsi" w:cstheme="minorHAnsi"/>
          <w:sz w:val="20"/>
          <w:szCs w:val="20"/>
          <w:lang w:val="af-ZA"/>
        </w:rPr>
        <w:t>8</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Յուրաքանչյուր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շահագրգռված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կոնկրետ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գործարքի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կնքման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հարցում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վնասներ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կրել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հանձնաժողովի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կատարած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գործողության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անգործության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հետևանքով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դատական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կարգով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վնասների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փոխհատուցում։</w:t>
      </w:r>
    </w:p>
    <w:p w:rsidR="00996C19" w:rsidRPr="00ED6341" w:rsidRDefault="00996C19" w:rsidP="00996C19">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12.1</w:t>
      </w:r>
      <w:r w:rsidR="00714C96" w:rsidRPr="00ED6341">
        <w:rPr>
          <w:rFonts w:asciiTheme="minorHAnsi" w:hAnsiTheme="minorHAnsi" w:cstheme="minorHAnsi"/>
          <w:sz w:val="20"/>
          <w:szCs w:val="20"/>
          <w:lang w:val="af-ZA"/>
        </w:rPr>
        <w:t>9</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ինքնաբերաբար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կասեցնում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գործընթացը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Օ</w:t>
      </w:r>
      <w:r w:rsidRPr="00ED6341">
        <w:rPr>
          <w:rFonts w:asciiTheme="minorHAnsi" w:hAnsiTheme="minorHAnsi" w:cstheme="minorHAnsi"/>
          <w:sz w:val="20"/>
          <w:szCs w:val="20"/>
          <w:lang w:val="ru-RU"/>
        </w:rPr>
        <w:t>րենքի</w:t>
      </w:r>
      <w:r w:rsidRPr="00ED6341">
        <w:rPr>
          <w:rFonts w:asciiTheme="minorHAnsi" w:hAnsiTheme="minorHAnsi" w:cstheme="minorHAnsi"/>
          <w:sz w:val="20"/>
          <w:szCs w:val="20"/>
          <w:lang w:val="af-ZA"/>
        </w:rPr>
        <w:t xml:space="preserve"> 50-</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հոդվածի</w:t>
      </w:r>
      <w:r w:rsidRPr="00ED6341">
        <w:rPr>
          <w:rFonts w:asciiTheme="minorHAnsi" w:hAnsiTheme="minorHAnsi" w:cstheme="minorHAnsi"/>
          <w:sz w:val="20"/>
          <w:szCs w:val="20"/>
          <w:lang w:val="af-ZA"/>
        </w:rPr>
        <w:t xml:space="preserve"> 9-</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նախատեսված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հայտարարությունը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մինչև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արդյունքներով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ընդունված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ուժի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մեջ</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մտնելու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օրը</w:t>
      </w:r>
      <w:r w:rsidRPr="00ED6341">
        <w:rPr>
          <w:rFonts w:asciiTheme="minorHAnsi" w:hAnsiTheme="minorHAnsi" w:cstheme="minorHAnsi"/>
          <w:sz w:val="20"/>
          <w:szCs w:val="20"/>
          <w:lang w:val="af-ZA"/>
        </w:rPr>
        <w:t xml:space="preserve">:  </w:t>
      </w:r>
    </w:p>
    <w:p w:rsidR="00621350" w:rsidRPr="00ED6341" w:rsidRDefault="00621350" w:rsidP="0062135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ru-RU"/>
        </w:rPr>
        <w:t>Օրենքի</w:t>
      </w:r>
      <w:r w:rsidRPr="00ED6341">
        <w:rPr>
          <w:rFonts w:asciiTheme="minorHAnsi" w:hAnsiTheme="minorHAnsi" w:cstheme="minorHAnsi"/>
          <w:sz w:val="20"/>
          <w:szCs w:val="20"/>
          <w:lang w:val="af-ZA"/>
        </w:rPr>
        <w:t xml:space="preserve"> 51-</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հոդվածի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համաձայն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w:t>
      </w:r>
      <w:r w:rsidRPr="00ED6341">
        <w:rPr>
          <w:rFonts w:asciiTheme="minorHAnsi" w:hAnsiTheme="minorHAnsi" w:cstheme="minorHAnsi"/>
          <w:sz w:val="20"/>
          <w:szCs w:val="20"/>
          <w:lang w:val="ru-RU"/>
        </w:rPr>
        <w:t>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գործընթացի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կասեցումը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եթե</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օրենքի</w:t>
      </w:r>
      <w:r w:rsidRPr="00ED6341">
        <w:rPr>
          <w:rFonts w:asciiTheme="minorHAnsi" w:hAnsiTheme="minorHAnsi" w:cstheme="minorHAnsi"/>
          <w:sz w:val="20"/>
          <w:szCs w:val="20"/>
          <w:lang w:val="af-ZA"/>
        </w:rPr>
        <w:t xml:space="preserve"> 2-</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հոդվածի</w:t>
      </w:r>
      <w:r w:rsidRPr="00ED6341">
        <w:rPr>
          <w:rFonts w:asciiTheme="minorHAnsi" w:hAnsiTheme="minorHAnsi" w:cstheme="minorHAnsi"/>
          <w:sz w:val="20"/>
          <w:szCs w:val="20"/>
          <w:lang w:val="af-ZA"/>
        </w:rPr>
        <w:t xml:space="preserve"> 1-</w:t>
      </w:r>
      <w:r w:rsidRPr="00ED6341">
        <w:rPr>
          <w:rFonts w:asciiTheme="minorHAnsi" w:hAnsiTheme="minorHAnsi" w:cstheme="minorHAnsi"/>
          <w:sz w:val="20"/>
          <w:szCs w:val="20"/>
          <w:lang w:val="ru-RU"/>
        </w:rPr>
        <w:t>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մարմինների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ղեկավարները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իսկ</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իրավաբանական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անձանց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գործադիր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մարմնի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ղեկավարը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գրավոր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հանրային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պաշտպանության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ազգային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անվտանգության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շահերից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ելնելով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անհրաժեշտ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շարունակել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գործընթացը</w:t>
      </w:r>
      <w:r w:rsidRPr="00ED6341">
        <w:rPr>
          <w:rFonts w:asciiTheme="minorHAnsi" w:hAnsiTheme="minorHAnsi" w:cstheme="minorHAnsi"/>
          <w:sz w:val="20"/>
          <w:szCs w:val="20"/>
          <w:lang w:val="af-ZA"/>
        </w:rPr>
        <w:t>:</w:t>
      </w:r>
    </w:p>
    <w:p w:rsidR="00AE679C" w:rsidRPr="00ED6341" w:rsidRDefault="00996C19" w:rsidP="00996C19">
      <w:pPr>
        <w:ind w:firstLine="567"/>
        <w:jc w:val="both"/>
        <w:rPr>
          <w:rFonts w:asciiTheme="minorHAnsi" w:hAnsiTheme="minorHAnsi" w:cstheme="minorHAnsi"/>
          <w:b/>
          <w:sz w:val="20"/>
          <w:szCs w:val="20"/>
          <w:lang w:val="es-ES"/>
        </w:rPr>
      </w:pP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որոշմամբ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կասեցումը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հանվել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եթե</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հիմնավորումների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համաձայն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հանրային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պաշտպանության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ազգային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անվտանգության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շահերից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ելնելով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անհրաժեշտ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շարունակել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գործընթացը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կետ</w:t>
      </w:r>
      <w:r w:rsidRPr="00ED6341">
        <w:rPr>
          <w:rFonts w:asciiTheme="minorHAnsi" w:hAnsiTheme="minorHAnsi" w:cstheme="minorHAnsi"/>
          <w:sz w:val="20"/>
          <w:szCs w:val="20"/>
          <w:lang w:val="ru-RU"/>
        </w:rPr>
        <w:t>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նախատեսված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տեղեկագրում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հաջորդող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օրը</w:t>
      </w:r>
      <w:r w:rsidRPr="00ED6341">
        <w:rPr>
          <w:rFonts w:asciiTheme="minorHAnsi" w:hAnsiTheme="minorHAnsi" w:cstheme="minorHAnsi"/>
          <w:sz w:val="20"/>
          <w:szCs w:val="20"/>
          <w:lang w:val="af-ZA"/>
        </w:rPr>
        <w:t>:</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ՀՀՎԱ-ԷԱՃԱՇՁԲ-22/44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ՀՀՎԱ-ԷԱՃԱՇՁԲ-22/44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056A42" w:rsidP="00056A42">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CD3CFD" w:rsidRPr="00ED6341" w:rsidRDefault="003C31CD" w:rsidP="00975F7E">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00EB07BB" w:rsidRPr="00ED6341">
        <w:rPr>
          <w:rFonts w:asciiTheme="minorHAnsi" w:hAnsiTheme="minorHAnsi" w:cstheme="minorHAnsi"/>
          <w:sz w:val="20"/>
          <w:lang w:val="hy-AM"/>
        </w:rPr>
        <w:t xml:space="preserve"> </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975F7E">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CD104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CD104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CD104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CD104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D43CC4" w:rsidRPr="00857ECA" w:rsidRDefault="00E02A82" w:rsidP="00D43CC4">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bookmarkStart w:id="27" w:name="_Hlk41310774"/>
      <w:bookmarkStart w:id="28" w:name="_Hlk41310580"/>
      <w:r w:rsidR="00D43CC4" w:rsidRPr="000446B4">
        <w:rPr>
          <w:rFonts w:ascii="Calibri" w:hAnsi="Calibri" w:cs="Calibri"/>
          <w:b/>
          <w:lang w:val="hy-AM"/>
        </w:rPr>
        <w:lastRenderedPageBreak/>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27"/>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28"/>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«ՀՀՎԱ-ԷԱՃԱՇՁԲ-22/44»*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ՀՀՎԱ-ԷԱՃԱՇՁԲ-22/44*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«ՀՀՎԱ-ԷԱՃԱՇՁԲ-22/44»*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ՀՀՎԱ-ԷԱՃԱՇՁԲ-22/44*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2E3D2D"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sz w:val="24"/>
          <w:szCs w:val="24"/>
          <w:lang w:val="af-ZA"/>
        </w:rPr>
        <w:t>«</w:t>
      </w:r>
      <w:r w:rsidR="005E46EB" w:rsidRPr="00ED6341">
        <w:rPr>
          <w:rFonts w:asciiTheme="minorHAnsi" w:hAnsiTheme="minorHAnsi" w:cstheme="minorHAnsi"/>
          <w:b/>
          <w:sz w:val="24"/>
          <w:szCs w:val="24"/>
          <w:lang w:val="af-ZA"/>
        </w:rPr>
        <w:t>ՀՀՎԱ-ԷԱՃԱՇՁԲ-22/44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445E0A" w:rsidRPr="00ED6341" w:rsidRDefault="00445E0A" w:rsidP="00445E0A">
      <w:pPr>
        <w:ind w:left="-142" w:firstLine="142"/>
        <w:jc w:val="center"/>
        <w:rPr>
          <w:rFonts w:asciiTheme="minorHAnsi" w:hAnsiTheme="minorHAnsi" w:cstheme="minorHAnsi"/>
          <w:b/>
          <w:lang w:val="hy-AM"/>
        </w:rPr>
      </w:pPr>
      <w:r w:rsidRPr="00ED6341">
        <w:rPr>
          <w:rFonts w:asciiTheme="minorHAnsi" w:hAnsiTheme="minorHAnsi" w:cstheme="minorHAnsi"/>
          <w:b/>
          <w:lang w:val="hy-AM"/>
        </w:rPr>
        <w:t>ՊԵՏՈՒԹՅԱՆ  ԿԱՐԻՔՆԵՐԻ ՀԱՄԱՐ</w:t>
      </w:r>
      <w:r w:rsidR="006E3D18" w:rsidRPr="006E3D18">
        <w:rPr>
          <w:rFonts w:asciiTheme="minorHAnsi" w:hAnsiTheme="minorHAnsi" w:cstheme="minorHAnsi"/>
          <w:b/>
          <w:lang w:val="hy-AM"/>
        </w:rPr>
        <w:t xml:space="preserve"> ԱՇԽԱՏԱՆՔԻ</w:t>
      </w:r>
      <w:r w:rsidRPr="00ED6341">
        <w:rPr>
          <w:rFonts w:asciiTheme="minorHAnsi" w:hAnsiTheme="minorHAnsi" w:cstheme="minorHAnsi"/>
          <w:b/>
          <w:lang w:val="hy-AM"/>
        </w:rPr>
        <w:t xml:space="preserve"> ԿԱՏԱՐՄԱՆ</w:t>
      </w:r>
    </w:p>
    <w:p w:rsidR="00445E0A" w:rsidRPr="00ED6341" w:rsidRDefault="00445E0A" w:rsidP="00445E0A">
      <w:pPr>
        <w:ind w:left="-142" w:firstLine="142"/>
        <w:jc w:val="center"/>
        <w:rPr>
          <w:rFonts w:asciiTheme="minorHAnsi" w:hAnsiTheme="minorHAnsi" w:cstheme="minorHAnsi"/>
          <w:b/>
          <w:lang w:val="hy-AM"/>
        </w:rPr>
      </w:pPr>
      <w:r w:rsidRPr="00ED6341">
        <w:rPr>
          <w:rFonts w:asciiTheme="minorHAnsi" w:hAnsiTheme="minorHAnsi" w:cstheme="minorHAnsi"/>
          <w:b/>
          <w:lang w:val="hy-AM"/>
        </w:rPr>
        <w:t xml:space="preserve">ՊԵՏԱԿԱՆ  ԳՆՄԱՆ  ՊԱՅՄԱՆԱԳԻՐ   </w:t>
      </w:r>
    </w:p>
    <w:p w:rsidR="00445E0A" w:rsidRPr="00ED6341" w:rsidRDefault="00445E0A" w:rsidP="00445E0A">
      <w:pPr>
        <w:ind w:left="-142" w:firstLine="142"/>
        <w:jc w:val="center"/>
        <w:rPr>
          <w:rFonts w:asciiTheme="minorHAnsi" w:hAnsiTheme="minorHAnsi" w:cstheme="minorHAnsi"/>
          <w:b/>
          <w:u w:val="single"/>
          <w:lang w:val="hy-AM"/>
        </w:rPr>
      </w:pPr>
      <w:r w:rsidRPr="00ED6341">
        <w:rPr>
          <w:rFonts w:asciiTheme="minorHAnsi" w:hAnsiTheme="minorHAnsi" w:cstheme="minorHAnsi"/>
          <w:b/>
          <w:lang w:val="hy-AM"/>
        </w:rPr>
        <w:t xml:space="preserve">N </w:t>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p>
    <w:p w:rsidR="00445E0A" w:rsidRPr="00ED6341" w:rsidRDefault="00445E0A" w:rsidP="00445E0A">
      <w:pPr>
        <w:tabs>
          <w:tab w:val="left" w:pos="720"/>
          <w:tab w:val="left" w:pos="1440"/>
          <w:tab w:val="left" w:pos="8865"/>
        </w:tabs>
        <w:jc w:val="both"/>
        <w:rPr>
          <w:rFonts w:asciiTheme="minorHAnsi" w:hAnsiTheme="minorHAnsi" w:cstheme="minorHAnsi"/>
          <w:sz w:val="20"/>
          <w:lang w:val="hy-AM"/>
        </w:rPr>
      </w:pPr>
      <w:r w:rsidRPr="00ED6341">
        <w:rPr>
          <w:rFonts w:asciiTheme="minorHAnsi" w:hAnsiTheme="minorHAnsi" w:cstheme="minorHAnsi"/>
          <w:sz w:val="20"/>
          <w:lang w:val="hy-AM"/>
        </w:rPr>
        <w:t xml:space="preserve">         ք.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lang w:val="hy-AM"/>
        </w:rPr>
        <w:t xml:space="preserve">                                                                                          </w:t>
      </w:r>
      <w:r w:rsidRPr="00ED6341">
        <w:rPr>
          <w:rFonts w:asciiTheme="minorHAnsi" w:hAnsiTheme="minorHAnsi" w:cstheme="minorHAnsi"/>
          <w:lang w:val="hy-AM"/>
        </w:rPr>
        <w:t>«</w:t>
      </w:r>
      <w:r w:rsidRPr="00ED6341">
        <w:rPr>
          <w:rFonts w:asciiTheme="minorHAnsi" w:hAnsiTheme="minorHAnsi" w:cstheme="minorHAnsi"/>
          <w:u w:val="single"/>
          <w:lang w:val="hy-AM"/>
        </w:rPr>
        <w:t xml:space="preserve">     </w:t>
      </w:r>
      <w:r w:rsidRPr="00ED6341">
        <w:rPr>
          <w:rFonts w:asciiTheme="minorHAnsi" w:hAnsiTheme="minorHAnsi" w:cstheme="minorHAnsi"/>
          <w:lang w:val="hy-AM"/>
        </w:rPr>
        <w:t xml:space="preserve">» </w:t>
      </w:r>
      <w:r w:rsidRPr="00ED6341">
        <w:rPr>
          <w:rFonts w:asciiTheme="minorHAnsi" w:hAnsiTheme="minorHAnsi" w:cstheme="minorHAnsi"/>
          <w:u w:val="single"/>
          <w:lang w:val="hy-AM"/>
        </w:rPr>
        <w:t xml:space="preserve">          </w:t>
      </w:r>
      <w:r w:rsidRPr="00ED6341">
        <w:rPr>
          <w:rFonts w:asciiTheme="minorHAnsi" w:hAnsiTheme="minorHAnsi" w:cstheme="minorHAnsi"/>
          <w:lang w:val="hy-AM"/>
        </w:rPr>
        <w:t xml:space="preserve"> </w:t>
      </w:r>
      <w:r w:rsidRPr="00ED6341">
        <w:rPr>
          <w:rFonts w:asciiTheme="minorHAnsi" w:hAnsiTheme="minorHAnsi" w:cstheme="minorHAnsi"/>
          <w:sz w:val="20"/>
          <w:lang w:val="hy-AM"/>
        </w:rPr>
        <w:t>20   թ.</w:t>
      </w:r>
    </w:p>
    <w:p w:rsidR="00445E0A" w:rsidRPr="00ED6341" w:rsidRDefault="00445E0A" w:rsidP="00445E0A">
      <w:pPr>
        <w:autoSpaceDE w:val="0"/>
        <w:autoSpaceDN w:val="0"/>
        <w:adjustRightInd w:val="0"/>
        <w:rPr>
          <w:rFonts w:asciiTheme="minorHAnsi" w:hAnsiTheme="minorHAnsi" w:cstheme="minorHAnsi"/>
          <w:sz w:val="18"/>
          <w:szCs w:val="18"/>
          <w:lang w:val="hy-AM"/>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lang w:val="hy-AM"/>
        </w:rPr>
        <w:t>«</w:t>
      </w:r>
      <w:r w:rsidRPr="00ED6341">
        <w:rPr>
          <w:rFonts w:asciiTheme="minorHAnsi" w:hAnsiTheme="minorHAnsi" w:cstheme="minorHAnsi"/>
          <w:sz w:val="20"/>
          <w:lang w:val="hy-AM"/>
        </w:rPr>
        <w:t>________________________________________</w:t>
      </w:r>
      <w:r w:rsidRPr="00ED6341">
        <w:rPr>
          <w:rFonts w:asciiTheme="minorHAnsi" w:hAnsiTheme="minorHAnsi" w:cstheme="minorHAnsi"/>
          <w:lang w:val="hy-AM"/>
        </w:rPr>
        <w:t>»</w:t>
      </w:r>
      <w:r w:rsidRPr="00ED6341">
        <w:rPr>
          <w:rFonts w:asciiTheme="minorHAnsi" w:hAnsiTheme="minorHAnsi" w:cstheme="minorHAns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4C32AA" w:rsidRPr="00ED6341" w:rsidRDefault="004C32AA" w:rsidP="004C32AA">
      <w:pPr>
        <w:jc w:val="center"/>
        <w:rPr>
          <w:rFonts w:asciiTheme="minorHAnsi" w:hAnsiTheme="minorHAnsi" w:cstheme="minorHAnsi"/>
          <w:b/>
          <w:smallCaps/>
          <w:sz w:val="20"/>
          <w:lang w:val="hy-AM"/>
        </w:rPr>
      </w:pPr>
    </w:p>
    <w:p w:rsidR="00445E0A" w:rsidRPr="00ED6341" w:rsidRDefault="004C32AA" w:rsidP="004C32AA">
      <w:pPr>
        <w:jc w:val="center"/>
        <w:rPr>
          <w:rFonts w:asciiTheme="minorHAnsi" w:hAnsiTheme="minorHAnsi" w:cstheme="minorHAnsi"/>
          <w:b/>
          <w:smallCaps/>
          <w:sz w:val="20"/>
          <w:lang w:val="hy-AM"/>
        </w:rPr>
      </w:pPr>
      <w:r w:rsidRPr="00ED6341">
        <w:rPr>
          <w:rFonts w:asciiTheme="minorHAnsi" w:hAnsiTheme="minorHAnsi" w:cstheme="minorHAnsi"/>
          <w:b/>
          <w:smallCaps/>
          <w:sz w:val="20"/>
          <w:lang w:val="hy-AM"/>
        </w:rPr>
        <w:t xml:space="preserve">1. </w:t>
      </w:r>
      <w:r w:rsidR="00445E0A" w:rsidRPr="00ED6341">
        <w:rPr>
          <w:rFonts w:asciiTheme="minorHAnsi" w:hAnsiTheme="minorHAnsi" w:cstheme="minorHAnsi"/>
          <w:b/>
          <w:smallCaps/>
          <w:sz w:val="20"/>
          <w:lang w:val="hy-AM"/>
        </w:rPr>
        <w:t>Պայմանագրի առարկան</w:t>
      </w:r>
    </w:p>
    <w:p w:rsidR="00496B4F" w:rsidRPr="00ED6341" w:rsidRDefault="00496B4F" w:rsidP="004C32AA">
      <w:pPr>
        <w:rPr>
          <w:rFonts w:asciiTheme="minorHAnsi" w:hAnsiTheme="minorHAnsi" w:cstheme="minorHAnsi"/>
          <w:sz w:val="8"/>
          <w:lang w:val="hy-AM"/>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lastRenderedPageBreak/>
        <w:t xml:space="preserve">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w:t>
      </w:r>
      <w:r w:rsidR="00912D4C" w:rsidRPr="00ED6341">
        <w:rPr>
          <w:rFonts w:asciiTheme="minorHAnsi" w:hAnsiTheme="minorHAnsi" w:cstheme="minorHAnsi"/>
          <w:sz w:val="20"/>
          <w:lang w:val="hy-AM"/>
        </w:rPr>
        <w:t xml:space="preserve">բնութագրի </w:t>
      </w:r>
      <w:r w:rsidRPr="00ED6341">
        <w:rPr>
          <w:rFonts w:asciiTheme="minorHAnsi" w:hAnsiTheme="minorHAnsi" w:cstheme="minorHAnsi"/>
          <w:sz w:val="20"/>
          <w:lang w:val="hy-AM"/>
        </w:rPr>
        <w:t>պահանջների։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1.2 Աշխատանքը կատարվում է պայմանագրի N 1 հավելվածով սահմանված Տեխնիկական </w:t>
      </w:r>
      <w:r w:rsidR="00B260C8" w:rsidRPr="00ED6341">
        <w:rPr>
          <w:rFonts w:asciiTheme="minorHAnsi" w:hAnsiTheme="minorHAnsi" w:cstheme="minorHAnsi"/>
          <w:sz w:val="20"/>
          <w:lang w:val="hy-AM"/>
        </w:rPr>
        <w:t xml:space="preserve">բնութագրին  </w:t>
      </w:r>
      <w:r w:rsidRPr="00ED6341">
        <w:rPr>
          <w:rFonts w:asciiTheme="minorHAnsi" w:hAnsiTheme="minorHAnsi" w:cstheme="minorHAnsi"/>
          <w:sz w:val="20"/>
          <w:lang w:val="hy-AM"/>
        </w:rPr>
        <w:t xml:space="preserve">համապատասխան </w:t>
      </w:r>
      <w:r w:rsidR="00B260C8" w:rsidRPr="00ED6341">
        <w:rPr>
          <w:rFonts w:asciiTheme="minorHAnsi" w:hAnsiTheme="minorHAnsi" w:cstheme="minorHAnsi"/>
          <w:sz w:val="20"/>
          <w:lang w:val="hy-AM"/>
        </w:rPr>
        <w:t>և N 2 հավելվածով սահմանված աշխատանքի կատարման ժամանակացույցով նախատեսված ժամկետներում։</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8A67CE">
      <w:pPr>
        <w:pStyle w:val="ListParagraph"/>
        <w:numPr>
          <w:ilvl w:val="0"/>
          <w:numId w:val="3"/>
        </w:numPr>
        <w:jc w:val="center"/>
        <w:rPr>
          <w:rFonts w:asciiTheme="minorHAnsi" w:hAnsiTheme="minorHAnsi" w:cstheme="minorHAnsi"/>
          <w:b/>
          <w:smallCaps/>
          <w:sz w:val="20"/>
        </w:rPr>
      </w:pPr>
      <w:r w:rsidRPr="00ED6341">
        <w:rPr>
          <w:rFonts w:asciiTheme="minorHAnsi" w:hAnsiTheme="minorHAnsi" w:cstheme="minorHAnsi"/>
          <w:b/>
          <w:smallCaps/>
          <w:sz w:val="20"/>
          <w:lang w:val="hy-AM"/>
        </w:rPr>
        <w:t>ԿՈՂՄԵՐԻ ԻՐԱՎՈՒՆՔՆԵՐԸ ԵՎ ՊԱՐՏԱԿԱՆՈՒԹՅՈՒՆՆԵՐԸ</w:t>
      </w:r>
    </w:p>
    <w:p w:rsidR="008A67CE" w:rsidRPr="00ED6341" w:rsidRDefault="008A67CE" w:rsidP="008A67CE">
      <w:pPr>
        <w:pStyle w:val="ListParagraph"/>
        <w:rPr>
          <w:rFonts w:asciiTheme="minorHAnsi" w:hAnsiTheme="minorHAnsi" w:cstheme="minorHAnsi"/>
          <w:b/>
          <w:smallCaps/>
          <w:sz w:val="12"/>
        </w:rPr>
      </w:pP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2.1 Պատվիրատուն իրավունք ունի`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2.1.1 Ցանկացած ժամանակ ստուգել Կատարողի կողմից կատարվող աշխատանքի ընթացքը և որակը` առանց միջամտելու Կատարողի գործունեությանը.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2.1.2 </w:t>
      </w:r>
      <w:r w:rsidR="00A31061" w:rsidRPr="00ED6341">
        <w:rPr>
          <w:rFonts w:asciiTheme="minorHAnsi" w:hAnsiTheme="minorHAnsi" w:cstheme="minorHAnsi"/>
          <w:sz w:val="20"/>
          <w:lang w:val="hy-AM"/>
        </w:rPr>
        <w:t>Եթե կատարվել է պայմանագրի N 1 և/կամ N 2 հավելվածին</w:t>
      </w:r>
      <w:r w:rsidRPr="00ED6341">
        <w:rPr>
          <w:rFonts w:asciiTheme="minorHAnsi" w:hAnsiTheme="minorHAnsi" w:cstheme="minorHAnsi"/>
          <w:sz w:val="20"/>
          <w:lang w:val="hy-AM"/>
        </w:rPr>
        <w:t xml:space="preserve"> չհամապատասխանող աշխատանք.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445E0A" w:rsidRPr="00ED6341" w:rsidRDefault="00445E0A" w:rsidP="00445E0A">
      <w:pPr>
        <w:tabs>
          <w:tab w:val="left" w:pos="1080"/>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բ)</w:t>
      </w:r>
      <w:r w:rsidRPr="00ED6341">
        <w:rPr>
          <w:rFonts w:asciiTheme="minorHAnsi" w:hAnsiTheme="minorHAnsi" w:cstheme="minorHAnsi"/>
          <w:sz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ա) կատարված աշխատանքը չի համապատասխանում </w:t>
      </w:r>
      <w:r w:rsidR="00A24DCA" w:rsidRPr="00ED6341">
        <w:rPr>
          <w:rFonts w:asciiTheme="minorHAnsi" w:hAnsiTheme="minorHAnsi" w:cstheme="minorHAnsi"/>
          <w:sz w:val="20"/>
          <w:lang w:val="hy-AM"/>
        </w:rPr>
        <w:t xml:space="preserve">պայմանագրի N 1 և/կամ N 2 </w:t>
      </w:r>
      <w:r w:rsidRPr="00ED6341">
        <w:rPr>
          <w:rFonts w:asciiTheme="minorHAnsi" w:hAnsiTheme="minorHAnsi" w:cstheme="minorHAnsi"/>
          <w:sz w:val="20"/>
          <w:lang w:val="hy-AM"/>
        </w:rPr>
        <w:t>հավելվածով սահմանված պահանջներին,</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բ) խախտվել է աշխատանքի կատարման ժամկետը։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2.2 Պատվիրատուն պարտավոր է`</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2.2.1 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2.2.2 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2.3 Կատարողն իրավունք ունի`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2.4 Կատարողը պարտավոր է`</w:t>
      </w:r>
    </w:p>
    <w:p w:rsidR="00A04AFC" w:rsidRPr="00ED6341" w:rsidRDefault="00A04AFC" w:rsidP="00445E0A">
      <w:pPr>
        <w:pStyle w:val="BodyTextIndent3"/>
        <w:spacing w:line="240" w:lineRule="auto"/>
        <w:ind w:firstLine="0"/>
        <w:rPr>
          <w:rFonts w:asciiTheme="minorHAnsi" w:hAnsiTheme="minorHAnsi" w:cstheme="minorHAnsi"/>
          <w:i/>
          <w:sz w:val="16"/>
          <w:szCs w:val="16"/>
          <w:lang w:val="hy-AM" w:eastAsia="ru-RU"/>
        </w:rPr>
      </w:pPr>
    </w:p>
    <w:p w:rsidR="00445E0A" w:rsidRPr="00ED6341" w:rsidRDefault="00445E0A" w:rsidP="00445E0A">
      <w:pPr>
        <w:pStyle w:val="BodyTextIndent3"/>
        <w:spacing w:line="240" w:lineRule="auto"/>
        <w:ind w:firstLine="0"/>
        <w:rPr>
          <w:rFonts w:asciiTheme="minorHAnsi" w:hAnsiTheme="minorHAnsi" w:cstheme="minorHAnsi"/>
          <w:i/>
          <w:sz w:val="16"/>
          <w:szCs w:val="16"/>
          <w:lang w:val="hy-AM" w:eastAsia="ru-RU"/>
        </w:rPr>
      </w:pPr>
      <w:r w:rsidRPr="00ED6341">
        <w:rPr>
          <w:rFonts w:asciiTheme="minorHAnsi" w:hAnsiTheme="minorHAnsi" w:cstheme="minorHAnsi"/>
          <w:i/>
          <w:sz w:val="16"/>
          <w:szCs w:val="16"/>
          <w:lang w:val="hy-AM" w:eastAsia="ru-RU"/>
        </w:rPr>
        <w:t>*</w:t>
      </w:r>
      <w:r w:rsidRPr="00ED6341">
        <w:rPr>
          <w:rFonts w:asciiTheme="minorHAnsi" w:hAnsiTheme="minorHAnsi" w:cstheme="minorHAnsi"/>
          <w:i/>
          <w:sz w:val="16"/>
          <w:szCs w:val="16"/>
          <w:lang w:val="hy-AM"/>
        </w:rPr>
        <w:t xml:space="preserve"> լրացվում է հանձնաժողովի քարտուղարի կողմից` մինչև հրավերը տեղեկագրում հրապարակելը: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2.4.1 </w:t>
      </w:r>
      <w:r w:rsidR="00076D47" w:rsidRPr="00ED6341">
        <w:rPr>
          <w:rFonts w:asciiTheme="minorHAnsi" w:hAnsiTheme="minorHAnsi" w:cstheme="minorHAnsi"/>
          <w:sz w:val="20"/>
          <w:lang w:val="hy-AM"/>
        </w:rPr>
        <w:t>Պայմանագրի N 1 և N 2 հավելվածներով սահմանված</w:t>
      </w:r>
      <w:r w:rsidRPr="00ED6341">
        <w:rPr>
          <w:rFonts w:asciiTheme="minorHAnsi" w:hAnsiTheme="minorHAnsi" w:cstheme="minorHAnsi"/>
          <w:sz w:val="20"/>
          <w:lang w:val="hy-AM"/>
        </w:rPr>
        <w:t xml:space="preserve"> պայմաններով ապահովել աշխատանքի կատարումը` ղեկավարվելով գործող օրենսդրությամբ։</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2.4.2 Պայմանագրով նախատեսված դեպքերում վճարել պայմանագրի 5.2 և 5.3 կետերով նախատեսված տույժը և տուգանքը։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445E0A" w:rsidRPr="00ED6341" w:rsidRDefault="00445E0A" w:rsidP="00445E0A">
      <w:pPr>
        <w:ind w:firstLine="720"/>
        <w:jc w:val="both"/>
        <w:rPr>
          <w:rFonts w:asciiTheme="minorHAnsi" w:hAnsiTheme="minorHAnsi" w:cstheme="minorHAnsi"/>
          <w:i/>
          <w:sz w:val="20"/>
          <w:u w:val="single"/>
          <w:lang w:val="hy-AM"/>
        </w:rPr>
      </w:pP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3. ԱՇԽԱՏԱՆՔԻ ՀԱՆՁՆՄԱՆ ԵՎ ԸՆԴՈՒՆՄԱՆ ԿԱՐԳԸ</w:t>
      </w:r>
    </w:p>
    <w:p w:rsidR="00445E0A" w:rsidRPr="00ED6341" w:rsidRDefault="00445E0A" w:rsidP="00445E0A">
      <w:pPr>
        <w:ind w:firstLine="720"/>
        <w:jc w:val="both"/>
        <w:rPr>
          <w:rFonts w:asciiTheme="minorHAnsi" w:hAnsiTheme="minorHAnsi" w:cstheme="minorHAnsi"/>
          <w:b/>
          <w:sz w:val="20"/>
          <w:lang w:val="hy-AM"/>
        </w:rPr>
      </w:pPr>
    </w:p>
    <w:p w:rsidR="00DC3689" w:rsidRPr="00087866" w:rsidRDefault="00DC3689" w:rsidP="00DC3689">
      <w:pPr>
        <w:ind w:firstLine="720"/>
        <w:jc w:val="both"/>
        <w:rPr>
          <w:rFonts w:asciiTheme="minorHAnsi" w:hAnsiTheme="minorHAnsi" w:cstheme="minorHAnsi"/>
          <w:sz w:val="20"/>
          <w:lang w:val="hy-AM"/>
        </w:rPr>
      </w:pPr>
      <w:r w:rsidRPr="00087866">
        <w:rPr>
          <w:rFonts w:asciiTheme="minorHAnsi" w:hAnsiTheme="minorHAnsi" w:cstheme="minorHAnsi"/>
          <w:sz w:val="20"/>
          <w:lang w:val="hy-AM"/>
        </w:rPr>
        <w:t xml:space="preserve">3.1 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445E0A" w:rsidRPr="00ED6341" w:rsidRDefault="00DC3689" w:rsidP="00445E0A">
      <w:pPr>
        <w:ind w:firstLine="720"/>
        <w:jc w:val="both"/>
        <w:rPr>
          <w:rFonts w:asciiTheme="minorHAnsi" w:hAnsiTheme="minorHAnsi" w:cstheme="minorHAnsi"/>
          <w:sz w:val="20"/>
          <w:szCs w:val="20"/>
          <w:lang w:val="hy-AM"/>
        </w:rPr>
      </w:pPr>
      <w:r w:rsidRPr="00087866">
        <w:rPr>
          <w:rFonts w:asciiTheme="minorHAnsi" w:hAnsiTheme="minorHAnsi" w:cstheme="minorHAnsi"/>
          <w:sz w:val="20"/>
          <w:lang w:val="hy-AM"/>
        </w:rPr>
        <w:t>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w:t>
      </w:r>
      <w:r w:rsidR="00445E0A" w:rsidRPr="00ED6341">
        <w:rPr>
          <w:rFonts w:asciiTheme="minorHAnsi" w:hAnsiTheme="minorHAnsi" w:cstheme="minorHAnsi"/>
          <w:sz w:val="20"/>
          <w:szCs w:val="20"/>
          <w:lang w:val="hy-AM"/>
        </w:rPr>
        <w:t xml:space="preserve">  </w:t>
      </w:r>
    </w:p>
    <w:p w:rsidR="00445E0A" w:rsidRPr="00ED6341" w:rsidRDefault="00445E0A" w:rsidP="00445E0A">
      <w:pPr>
        <w:ind w:firstLine="709"/>
        <w:jc w:val="both"/>
        <w:rPr>
          <w:rFonts w:asciiTheme="minorHAnsi" w:hAnsiTheme="minorHAnsi" w:cstheme="minorHAnsi"/>
          <w:sz w:val="20"/>
          <w:szCs w:val="20"/>
          <w:lang w:val="hy-AM"/>
        </w:rPr>
      </w:pPr>
      <w:r w:rsidRPr="00ED6341">
        <w:rPr>
          <w:rFonts w:asciiTheme="minorHAnsi" w:hAnsiTheme="minorHAnsi" w:cstheme="minorHAnsi"/>
          <w:sz w:val="20"/>
          <w:lang w:val="hy-AM"/>
        </w:rPr>
        <w:t>3.2 Եթե կատարված աշխատանքը համապատասխանում է պայմանագրի պայմաններին, Պատվիրատուն</w:t>
      </w:r>
      <w:r w:rsidRPr="00ED6341">
        <w:rPr>
          <w:rFonts w:asciiTheme="minorHAnsi" w:hAnsiTheme="minorHAnsi" w:cstheme="minorHAnsi"/>
          <w:sz w:val="20"/>
          <w:szCs w:val="20"/>
          <w:lang w:val="hy-AM"/>
        </w:rPr>
        <w:t xml:space="preserve"> պայմանագրի 3.1 կետում նշված փաստաթղթերը ստանալու օրվան հաջորդող աշխատանքային օրվանից հաշված</w:t>
      </w:r>
      <w:r w:rsidR="00D56656" w:rsidRPr="00ED6341">
        <w:rPr>
          <w:rFonts w:asciiTheme="minorHAnsi" w:hAnsiTheme="minorHAnsi" w:cstheme="minorHAnsi"/>
          <w:sz w:val="20"/>
          <w:szCs w:val="20"/>
          <w:lang w:val="hy-AM"/>
        </w:rPr>
        <w:t xml:space="preserve"> </w:t>
      </w:r>
      <w:r w:rsidR="00713174" w:rsidRPr="00713174">
        <w:rPr>
          <w:rFonts w:asciiTheme="minorHAnsi" w:hAnsiTheme="minorHAnsi" w:cstheme="minorHAnsi"/>
          <w:sz w:val="20"/>
          <w:lang w:val="hy-AM"/>
        </w:rPr>
        <w:t>___</w:t>
      </w:r>
      <w:r w:rsidR="00D56656" w:rsidRPr="00ED6341">
        <w:rPr>
          <w:rFonts w:asciiTheme="minorHAnsi" w:hAnsiTheme="minorHAnsi" w:cstheme="minorHAnsi"/>
          <w:sz w:val="20"/>
          <w:szCs w:val="20"/>
          <w:lang w:val="hy-AM"/>
        </w:rPr>
        <w:t xml:space="preserve"> </w:t>
      </w:r>
      <w:r w:rsidRPr="00ED6341">
        <w:rPr>
          <w:rFonts w:asciiTheme="minorHAnsi" w:hAnsiTheme="minorHAnsi" w:cstheme="minorHAns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3.3 Եթե կատարված աշխատանքը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 xml:space="preserve">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w:t>
      </w:r>
      <w:r w:rsidRPr="00ED6341">
        <w:rPr>
          <w:rFonts w:asciiTheme="minorHAnsi" w:hAnsiTheme="minorHAnsi" w:cstheme="minorHAnsi"/>
          <w:sz w:val="20"/>
          <w:szCs w:val="20"/>
          <w:lang w:val="hy-AM"/>
        </w:rPr>
        <w:t>էլեկտրոնային գնումների armeps համակարգի միջոցով</w:t>
      </w:r>
      <w:r w:rsidRPr="00ED6341">
        <w:rPr>
          <w:rFonts w:asciiTheme="minorHAnsi" w:hAnsiTheme="minorHAnsi" w:cstheme="minorHAnsi"/>
          <w:sz w:val="20"/>
          <w:lang w:val="hy-AM"/>
        </w:rPr>
        <w:t xml:space="preserve"> Կատարողին հետ է վերադարձնում </w:t>
      </w:r>
      <w:r w:rsidRPr="00ED6341">
        <w:rPr>
          <w:rFonts w:asciiTheme="minorHAnsi" w:hAnsiTheme="minorHAnsi" w:cstheme="minorHAnsi"/>
          <w:sz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sidRPr="00ED6341">
        <w:rPr>
          <w:rFonts w:asciiTheme="minorHAnsi" w:hAnsiTheme="minorHAnsi" w:cstheme="minorHAns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D6341">
        <w:rPr>
          <w:rFonts w:asciiTheme="minorHAnsi" w:hAnsiTheme="minorHAnsi" w:cstheme="minorHAnsi"/>
          <w:sz w:val="20"/>
          <w:lang w:val="hy-AM"/>
        </w:rPr>
        <w:softHyphen/>
        <w:t xml:space="preserve">գրությունը: </w:t>
      </w:r>
    </w:p>
    <w:p w:rsidR="00445E0A" w:rsidRPr="00ED6341" w:rsidRDefault="00445E0A" w:rsidP="00445E0A">
      <w:pPr>
        <w:ind w:firstLine="720"/>
        <w:jc w:val="both"/>
        <w:rPr>
          <w:rFonts w:asciiTheme="minorHAnsi" w:hAnsiTheme="minorHAnsi" w:cstheme="minorHAnsi"/>
          <w:b/>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4. ՊԱՅՄԱՆԱԳՐԻ ԳԻՆԸ</w:t>
      </w:r>
    </w:p>
    <w:p w:rsidR="00C2363C" w:rsidRPr="006A451F"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4.1.Պայմանագրով Կատարողի կատարման ենթակա աշխատանքի գինը կազմում է ______ (____</w:t>
      </w:r>
      <w:r w:rsidRPr="00ED6341">
        <w:rPr>
          <w:rFonts w:asciiTheme="minorHAnsi" w:hAnsiTheme="minorHAnsi" w:cstheme="minorHAnsi"/>
          <w:sz w:val="18"/>
          <w:szCs w:val="18"/>
          <w:u w:val="single"/>
          <w:lang w:val="hy-AM"/>
        </w:rPr>
        <w:t>տառերով</w:t>
      </w:r>
      <w:r w:rsidRPr="00ED6341">
        <w:rPr>
          <w:rFonts w:asciiTheme="minorHAnsi" w:hAnsiTheme="minorHAnsi" w:cstheme="minorHAnsi"/>
          <w:sz w:val="20"/>
          <w:lang w:val="hy-AM"/>
        </w:rPr>
        <w:t>______________________________________ ) ՀՀ դրամ, ներառյալ ԱԱՀ-ն</w:t>
      </w:r>
      <w:r w:rsidR="00C2363C">
        <w:rPr>
          <w:rStyle w:val="FootnoteReference"/>
          <w:rFonts w:asciiTheme="minorHAnsi" w:hAnsiTheme="minorHAnsi" w:cstheme="minorHAnsi"/>
          <w:sz w:val="20"/>
          <w:lang w:val="hy-AM"/>
        </w:rPr>
        <w:footnoteReference w:id="7"/>
      </w:r>
      <w:r w:rsidRPr="00ED6341">
        <w:rPr>
          <w:rFonts w:asciiTheme="minorHAnsi" w:hAnsiTheme="minorHAnsi" w:cstheme="minorHAnsi"/>
          <w:sz w:val="20"/>
          <w:lang w:val="hy-AM"/>
        </w:rPr>
        <w:t>:</w:t>
      </w:r>
      <w:r w:rsidR="00C2363C" w:rsidRPr="006A451F">
        <w:rPr>
          <w:rFonts w:asciiTheme="minorHAnsi" w:hAnsiTheme="minorHAnsi" w:cstheme="minorHAnsi"/>
          <w:sz w:val="20"/>
          <w:lang w:val="hy-AM"/>
        </w:rPr>
        <w:t xml:space="preserve">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Աշխատանքի կատարման գինը կայուն է և Կատարողն իրավունք չունի պահանջել ավելացնելու, իսկ Պատվիրատուն նվազեցնելու այդ գինը։</w:t>
      </w:r>
    </w:p>
    <w:p w:rsidR="00445E0A" w:rsidRPr="00ED6341" w:rsidRDefault="00B71CDC" w:rsidP="00445E0A">
      <w:pPr>
        <w:ind w:firstLine="720"/>
        <w:jc w:val="both"/>
        <w:rPr>
          <w:rFonts w:asciiTheme="minorHAnsi" w:hAnsiTheme="minorHAnsi" w:cstheme="minorHAnsi"/>
          <w:sz w:val="20"/>
          <w:lang w:val="hy-AM"/>
        </w:rPr>
      </w:pPr>
      <w:r w:rsidRPr="00B71CDC">
        <w:rPr>
          <w:rFonts w:asciiTheme="minorHAnsi" w:hAnsiTheme="minorHAnsi" w:cstheme="minorHAnsi"/>
          <w:sz w:val="20"/>
          <w:lang w:val="hy-AM"/>
        </w:rPr>
        <w:t/>
      </w:r>
      <w:r w:rsidR="00B549FC">
        <w:rPr>
          <w:rStyle w:val="FootnoteReference"/>
          <w:rFonts w:asciiTheme="minorHAnsi" w:hAnsiTheme="minorHAnsi" w:cstheme="minorHAnsi"/>
          <w:sz w:val="20"/>
          <w:lang w:val="hy-AM"/>
        </w:rPr>
        <w:footnoteReference w:id="8"/>
      </w:r>
    </w:p>
    <w:p w:rsidR="00445E0A" w:rsidRDefault="003857E4" w:rsidP="003857E4">
      <w:pPr>
        <w:ind w:firstLine="720"/>
        <w:jc w:val="both"/>
        <w:rPr>
          <w:rFonts w:asciiTheme="minorHAnsi" w:hAnsiTheme="minorHAnsi" w:cstheme="minorHAnsi"/>
          <w:sz w:val="20"/>
          <w:lang w:val="hy-AM"/>
        </w:rPr>
        <w:pPrChange w:id="31" w:author="User" w:date="2022-05-03T07:12:00Z">
          <w:pPr>
            <w:ind w:firstLine="709"/>
            <w:jc w:val="both"/>
          </w:pPr>
        </w:pPrChange>
      </w:pPr>
      <w:r w:rsidRPr="003857E4">
        <w:rPr>
          <w:rFonts w:asciiTheme="minorHAnsi" w:hAnsiTheme="minorHAnsi" w:cstheme="minorHAnsi"/>
          <w:sz w:val="20"/>
          <w:lang w:val="hy-AM"/>
          <w:rPrChange w:id="32" w:author="User" w:date="2022-05-03T07:12:00Z">
            <w:rPr>
              <w:rFonts w:ascii="GHEA Grapalat" w:hAnsi="GHEA Grapalat" w:cs="Sylfaen"/>
              <w:color w:val="FF0000"/>
              <w:sz w:val="20"/>
              <w:lang w:val="hy-AM"/>
            </w:rPr>
          </w:rPrChange>
        </w:rPr>
        <w:t xml:space="preserve">4.2 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sidR="005F5CD2" w:rsidRPr="005F5CD2">
        <w:rPr>
          <w:rFonts w:asciiTheme="minorHAnsi" w:hAnsiTheme="minorHAnsi" w:cstheme="minorHAnsi"/>
          <w:sz w:val="20"/>
          <w:lang w:val="hy-AM"/>
        </w:rPr>
        <w:t>դեկտեմբերի 30-ը</w:t>
      </w:r>
      <w:r w:rsidR="00445E0A" w:rsidRPr="00ED6341">
        <w:rPr>
          <w:rFonts w:asciiTheme="minorHAnsi" w:hAnsiTheme="minorHAnsi" w:cstheme="minorHAnsi"/>
          <w:sz w:val="20"/>
          <w:lang w:val="hy-AM"/>
        </w:rPr>
        <w:t xml:space="preserve">: </w:t>
      </w:r>
    </w:p>
    <w:p w:rsidR="003857E4" w:rsidRPr="003857E4" w:rsidRDefault="003857E4" w:rsidP="003857E4">
      <w:pPr>
        <w:ind w:firstLine="720"/>
        <w:jc w:val="both"/>
        <w:rPr>
          <w:rFonts w:asciiTheme="minorHAnsi" w:hAnsiTheme="minorHAnsi" w:cstheme="minorHAnsi"/>
          <w:sz w:val="20"/>
          <w:lang w:val="hy-AM"/>
          <w:rPrChange w:id="33" w:author="User" w:date="2022-05-03T07:12:00Z">
            <w:rPr>
              <w:rFonts w:ascii="GHEA Grapalat" w:hAnsi="GHEA Grapalat"/>
              <w:color w:val="FF0000"/>
              <w:sz w:val="20"/>
              <w:lang w:val="hy-AM"/>
            </w:rPr>
          </w:rPrChange>
        </w:rPr>
        <w:pPrChange w:id="34" w:author="User" w:date="2022-05-03T07:12:00Z">
          <w:pPr>
            <w:ind w:firstLine="709"/>
            <w:jc w:val="both"/>
          </w:pPr>
        </w:pPrChange>
      </w:pPr>
      <w:r w:rsidRPr="003857E4">
        <w:rPr>
          <w:rFonts w:asciiTheme="minorHAnsi" w:hAnsiTheme="minorHAnsi" w:cstheme="minorHAnsi"/>
          <w:sz w:val="20"/>
          <w:lang w:val="hy-AM"/>
          <w:rPrChange w:id="35" w:author="User" w:date="2022-05-03T07:12:00Z">
            <w:rPr>
              <w:rFonts w:ascii="GHEA Grapalat" w:hAnsi="GHEA Grapalat"/>
              <w:color w:val="FF0000"/>
              <w:sz w:val="20"/>
              <w:lang w:val="hy-AM"/>
            </w:rPr>
          </w:rPrChange>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6.1</w:t>
      </w:r>
    </w:p>
    <w:p w:rsidR="003857E4" w:rsidRPr="00ED6341" w:rsidRDefault="003857E4" w:rsidP="00445E0A">
      <w:pPr>
        <w:ind w:firstLine="709"/>
        <w:jc w:val="both"/>
        <w:rPr>
          <w:rFonts w:asciiTheme="minorHAnsi" w:hAnsiTheme="minorHAnsi" w:cstheme="minorHAnsi"/>
          <w:sz w:val="20"/>
          <w:lang w:val="hy-AM"/>
        </w:rPr>
      </w:pPr>
    </w:p>
    <w:p w:rsidR="00445E0A" w:rsidRPr="00ED6341" w:rsidRDefault="00445E0A" w:rsidP="00097CF7">
      <w:pPr>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5. ԿՈՂՄԵՐԻ ՊԱՏԱՍԽԱՆԱՏՎՈՒԹՅՈՒՆԸ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5.1 Կատարողը պատասխանատվություն է կրում աշխատանքի կատարման` սույն պայմանագրի պահանջների պահպանման համար։</w:t>
      </w:r>
    </w:p>
    <w:p w:rsidR="00445E0A" w:rsidRPr="00ED6341" w:rsidRDefault="00445E0A" w:rsidP="00445E0A">
      <w:pPr>
        <w:ind w:firstLine="709"/>
        <w:jc w:val="both"/>
        <w:rPr>
          <w:rFonts w:asciiTheme="minorHAnsi" w:hAnsiTheme="minorHAnsi" w:cstheme="minorHAnsi"/>
          <w:sz w:val="20"/>
          <w:lang w:val="hy-AM"/>
        </w:rPr>
      </w:pPr>
      <w:r w:rsidRPr="00ED6341">
        <w:rPr>
          <w:rFonts w:asciiTheme="minorHAnsi" w:hAnsiTheme="minorHAnsi" w:cstheme="minorHAnsi"/>
          <w:sz w:val="20"/>
          <w:lang w:val="hy-AM"/>
        </w:rPr>
        <w:t xml:space="preserve">5.2 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sidR="005F28A1" w:rsidRPr="005F28A1">
        <w:rPr>
          <w:rFonts w:asciiTheme="minorHAnsi" w:hAnsiTheme="minorHAnsi" w:cstheme="minorHAnsi"/>
          <w:sz w:val="20"/>
          <w:lang w:val="hy-AM"/>
        </w:rPr>
        <w:t>0,5</w:t>
      </w:r>
      <w:r w:rsidR="00C0363C" w:rsidRPr="00ED6341">
        <w:rPr>
          <w:rFonts w:asciiTheme="minorHAnsi" w:hAnsiTheme="minorHAnsi" w:cstheme="minorHAnsi"/>
          <w:sz w:val="20"/>
          <w:lang w:val="hy-AM"/>
        </w:rPr>
        <w:t xml:space="preserve">   (</w:t>
      </w:r>
      <w:r w:rsidR="007465BD" w:rsidRPr="007465BD">
        <w:rPr>
          <w:rFonts w:asciiTheme="minorHAnsi" w:hAnsiTheme="minorHAnsi" w:cstheme="minorHAnsi"/>
          <w:sz w:val="20"/>
          <w:lang w:val="hy-AM"/>
        </w:rPr>
        <w:t>զրո ամբողջ հինգ տասնորդական</w:t>
      </w:r>
      <w:r w:rsidR="00C0363C"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տոկոսի չափով:</w:t>
      </w:r>
      <w:r w:rsidR="00B549FC">
        <w:rPr>
          <w:rStyle w:val="FootnoteReference"/>
          <w:rFonts w:asciiTheme="minorHAnsi" w:hAnsiTheme="minorHAnsi" w:cstheme="minorHAnsi"/>
          <w:sz w:val="20"/>
          <w:lang w:val="hy-AM"/>
        </w:rPr>
        <w:footnoteReference w:id="9"/>
      </w:r>
      <w:r w:rsidR="007947DD" w:rsidRPr="00ED6341">
        <w:rPr>
          <w:rFonts w:asciiTheme="minorHAnsi" w:hAnsiTheme="minorHAnsi" w:cstheme="minorHAnsi"/>
          <w:sz w:val="20"/>
          <w:lang w:val="hy-AM"/>
        </w:rPr>
        <w:t xml:space="preserve"> </w:t>
      </w:r>
      <w:r w:rsidRPr="00ED6341">
        <w:rPr>
          <w:rFonts w:asciiTheme="minorHAnsi" w:hAnsiTheme="minorHAnsi" w:cstheme="minorHAnsi"/>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5.3 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sidR="00647C78" w:rsidRPr="00647C78">
        <w:rPr>
          <w:rFonts w:asciiTheme="minorHAnsi" w:hAnsiTheme="minorHAnsi" w:cstheme="minorHAnsi"/>
          <w:sz w:val="20"/>
          <w:lang w:val="hy-AM"/>
        </w:rPr>
        <w:t>0,05</w:t>
      </w:r>
      <w:r w:rsidR="00C0363C" w:rsidRPr="00ED6341">
        <w:rPr>
          <w:rFonts w:asciiTheme="minorHAnsi" w:hAnsiTheme="minorHAnsi" w:cstheme="minorHAnsi"/>
          <w:sz w:val="20"/>
          <w:lang w:val="hy-AM"/>
        </w:rPr>
        <w:t xml:space="preserve">   (</w:t>
      </w:r>
      <w:r w:rsidR="008C11DC" w:rsidRPr="008C11DC">
        <w:rPr>
          <w:rFonts w:asciiTheme="minorHAnsi" w:hAnsiTheme="minorHAnsi" w:cstheme="minorHAnsi"/>
          <w:sz w:val="20"/>
          <w:lang w:val="hy-AM"/>
        </w:rPr>
        <w:t>զրո ամբողջ հինգ հարյուրերրորդական</w:t>
      </w:r>
      <w:r w:rsidR="00C0363C"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տոկոսի չափով։</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5.4 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AF322C" w:rsidRPr="00AF322C">
        <w:rPr>
          <w:rFonts w:asciiTheme="minorHAnsi" w:hAnsiTheme="minorHAnsi" w:cstheme="minorHAnsi"/>
          <w:sz w:val="20"/>
          <w:lang w:val="hy-AM"/>
        </w:rPr>
        <w:t>0,05</w:t>
      </w:r>
      <w:r w:rsidR="00C0363C" w:rsidRPr="00ED6341">
        <w:rPr>
          <w:rFonts w:asciiTheme="minorHAnsi" w:hAnsiTheme="minorHAnsi" w:cstheme="minorHAnsi"/>
          <w:sz w:val="20"/>
          <w:lang w:val="hy-AM"/>
        </w:rPr>
        <w:t xml:space="preserve">   (</w:t>
      </w:r>
      <w:r w:rsidR="00B17A4C" w:rsidRPr="00B17A4C">
        <w:rPr>
          <w:rFonts w:asciiTheme="minorHAnsi" w:hAnsiTheme="minorHAnsi" w:cstheme="minorHAnsi"/>
          <w:sz w:val="20"/>
          <w:lang w:val="hy-AM"/>
        </w:rPr>
        <w:t>զրո ամբողջ հինգ հարյուրերրորդական</w:t>
      </w:r>
      <w:r w:rsidR="00C0363C" w:rsidRPr="00ED6341">
        <w:rPr>
          <w:rFonts w:asciiTheme="minorHAnsi" w:hAnsiTheme="minorHAnsi" w:cstheme="minorHAnsi"/>
          <w:sz w:val="20"/>
          <w:lang w:val="hy-AM"/>
        </w:rPr>
        <w:t xml:space="preserve">) </w:t>
      </w:r>
      <w:r w:rsidRPr="00ED6341">
        <w:rPr>
          <w:rFonts w:asciiTheme="minorHAnsi" w:hAnsiTheme="minorHAnsi" w:cstheme="minorHAnsi"/>
          <w:sz w:val="20"/>
          <w:lang w:val="hy-AM"/>
        </w:rPr>
        <w:t xml:space="preserve"> տոկոսի չափով։</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5.7 Տույժերի և (կամ) տուգանքի վճարումը Կողմերին չի ազատում իրենց պայմանագրային պարտավորությունները լրիվ կատարելուց։</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445E0A">
      <w:pPr>
        <w:ind w:firstLine="720"/>
        <w:jc w:val="both"/>
        <w:rPr>
          <w:rFonts w:asciiTheme="minorHAnsi" w:hAnsiTheme="minorHAnsi" w:cstheme="minorHAnsi"/>
          <w:sz w:val="20"/>
          <w:lang w:val="hy-AM"/>
        </w:rPr>
      </w:pPr>
      <w:bookmarkStart w:id="36" w:name="_GoBack"/>
      <w:bookmarkEnd w:id="36"/>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6. ԱՆՀԱՂԹԱՀԱՐԵԼԻ ՈՒԺԻ ԱԶԴԵՑՈՒԹՅՈՒՆ</w:t>
      </w:r>
      <w:r w:rsidRPr="00ED6341">
        <w:rPr>
          <w:rFonts w:asciiTheme="minorHAnsi" w:hAnsiTheme="minorHAnsi" w:cstheme="minorHAnsi"/>
          <w:sz w:val="20"/>
          <w:lang w:val="hy-AM"/>
        </w:rPr>
        <w:t xml:space="preserve"> </w:t>
      </w:r>
      <w:r w:rsidRPr="00ED6341">
        <w:rPr>
          <w:rFonts w:asciiTheme="minorHAnsi" w:hAnsiTheme="minorHAnsi" w:cstheme="minorHAnsi"/>
          <w:b/>
          <w:sz w:val="20"/>
          <w:lang w:val="hy-AM"/>
        </w:rPr>
        <w:t>(ՖՈՐՍ-ՄԱԺՈՐ)</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57D69" w:rsidP="00445E0A">
      <w:pPr>
        <w:ind w:firstLine="709"/>
        <w:jc w:val="both"/>
        <w:rPr>
          <w:rFonts w:asciiTheme="minorHAnsi" w:hAnsiTheme="minorHAnsi" w:cstheme="minorHAnsi"/>
          <w:sz w:val="20"/>
          <w:lang w:val="hy-AM"/>
        </w:rPr>
      </w:pPr>
      <w:r w:rsidRPr="00457D69">
        <w:rPr>
          <w:rFonts w:asciiTheme="minorHAnsi" w:hAnsiTheme="minorHAnsi" w:cstheme="minorHAnsi"/>
          <w:sz w:val="20"/>
          <w:lang w:val="hy-AM"/>
        </w:rPr>
        <w:lastRenderedPageBreak/>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7. ԱՅԼ ՊԱՅՄԱՆՆԵՐ</w:t>
      </w:r>
    </w:p>
    <w:p w:rsidR="00445E0A" w:rsidRPr="00ED6341" w:rsidRDefault="00445E0A" w:rsidP="00445E0A">
      <w:pPr>
        <w:ind w:firstLine="720"/>
        <w:jc w:val="both"/>
        <w:rPr>
          <w:rFonts w:asciiTheme="minorHAnsi" w:hAnsiTheme="minorHAnsi" w:cstheme="minorHAnsi"/>
          <w:b/>
          <w:sz w:val="20"/>
          <w:lang w:val="hy-AM"/>
        </w:rPr>
      </w:pPr>
    </w:p>
    <w:p w:rsidR="00097CF7" w:rsidRPr="00ED6341" w:rsidRDefault="00445E0A" w:rsidP="00097CF7">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7.1 </w:t>
      </w:r>
      <w:r w:rsidR="009F4AF8" w:rsidRPr="00ED6341">
        <w:rPr>
          <w:rFonts w:asciiTheme="minorHAnsi" w:hAnsiTheme="minorHAnsi" w:cstheme="minorHAnsi"/>
          <w:sz w:val="20"/>
          <w:lang w:val="hy-AM"/>
        </w:rPr>
        <w:t>Սույն պ</w:t>
      </w:r>
      <w:r w:rsidR="00097CF7" w:rsidRPr="00ED6341">
        <w:rPr>
          <w:rFonts w:asciiTheme="minorHAnsi" w:hAnsiTheme="minorHAnsi" w:cstheme="minorHAnsi"/>
          <w:sz w:val="20"/>
          <w:lang w:val="hy-AM"/>
        </w:rPr>
        <w:t xml:space="preserve">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445E0A" w:rsidRPr="00ED6341" w:rsidRDefault="0082575D" w:rsidP="00097CF7">
      <w:pPr>
        <w:ind w:firstLine="709"/>
        <w:jc w:val="both"/>
        <w:rPr>
          <w:rFonts w:asciiTheme="minorHAnsi" w:hAnsiTheme="minorHAnsi" w:cstheme="minorHAnsi"/>
          <w:sz w:val="20"/>
          <w:lang w:val="hy-AM"/>
        </w:rPr>
      </w:pPr>
      <w:r w:rsidRPr="0082575D">
        <w:rPr>
          <w:rFonts w:asciiTheme="minorHAnsi" w:hAnsiTheme="minorHAnsi" w:cstheme="minorHAns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549FC">
        <w:rPr>
          <w:rStyle w:val="FootnoteReference"/>
          <w:rFonts w:asciiTheme="minorHAnsi" w:hAnsiTheme="minorHAnsi" w:cstheme="minorHAnsi"/>
          <w:sz w:val="20"/>
          <w:lang w:val="hy-AM"/>
        </w:rPr>
        <w:footnoteReference w:id="10"/>
      </w:r>
      <w:r w:rsidR="00097CF7" w:rsidRPr="00ED6341">
        <w:rPr>
          <w:rFonts w:asciiTheme="minorHAnsi" w:hAnsiTheme="minorHAnsi" w:cstheme="minorHAnsi"/>
          <w:sz w:val="20"/>
          <w:vertAlign w:val="superscript"/>
          <w:lang w:val="hy-AM"/>
        </w:rPr>
        <w:t xml:space="preserve"> </w:t>
      </w:r>
    </w:p>
    <w:p w:rsidR="00445E0A" w:rsidRPr="00ED6341" w:rsidRDefault="00445E0A" w:rsidP="00445E0A">
      <w:pPr>
        <w:ind w:firstLine="709"/>
        <w:jc w:val="both"/>
        <w:rPr>
          <w:rFonts w:asciiTheme="minorHAnsi" w:hAnsiTheme="minorHAnsi" w:cstheme="minorHAnsi"/>
          <w:sz w:val="20"/>
          <w:lang w:val="hy-AM"/>
        </w:rPr>
      </w:pPr>
      <w:r w:rsidRPr="00ED6341">
        <w:rPr>
          <w:rFonts w:asciiTheme="minorHAnsi" w:hAnsiTheme="minorHAnsi" w:cstheme="minorHAns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45E0A" w:rsidRPr="00ED6341" w:rsidRDefault="00445E0A" w:rsidP="00445E0A">
      <w:pPr>
        <w:tabs>
          <w:tab w:val="left" w:pos="720"/>
        </w:tabs>
        <w:jc w:val="both"/>
        <w:rPr>
          <w:rFonts w:asciiTheme="minorHAnsi" w:hAnsiTheme="minorHAnsi" w:cstheme="minorHAnsi"/>
          <w:sz w:val="20"/>
          <w:lang w:val="hy-AM"/>
        </w:rPr>
      </w:pPr>
      <w:r w:rsidRPr="00ED6341">
        <w:rPr>
          <w:rFonts w:asciiTheme="minorHAnsi" w:hAnsiTheme="minorHAnsi" w:cstheme="minorHAns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445E0A" w:rsidRPr="00ED6341" w:rsidRDefault="00294DA0" w:rsidP="00445E0A">
      <w:pPr>
        <w:tabs>
          <w:tab w:val="left" w:pos="1276"/>
        </w:tabs>
        <w:ind w:firstLine="720"/>
        <w:jc w:val="both"/>
        <w:rPr>
          <w:rFonts w:asciiTheme="minorHAnsi" w:hAnsiTheme="minorHAnsi" w:cstheme="minorHAnsi"/>
          <w:sz w:val="20"/>
          <w:lang w:val="hy-AM"/>
        </w:rPr>
      </w:pPr>
      <w:r w:rsidRPr="00294DA0">
        <w:rPr>
          <w:rFonts w:asciiTheme="minorHAnsi" w:hAnsiTheme="minorHAnsi" w:cstheme="minorHAnsi"/>
          <w:sz w:val="20"/>
          <w:lang w:val="hy-AM"/>
        </w:rPr>
        <w:t>7.4 Պայմանագրի հետ կապված վեճերը ենթակա են քննության Հայաստանի Հանրապետության դատարաններում։</w:t>
      </w:r>
    </w:p>
    <w:p w:rsidR="00445E0A" w:rsidRPr="00ED6341" w:rsidRDefault="00445E0A" w:rsidP="00445E0A">
      <w:pPr>
        <w:ind w:firstLine="709"/>
        <w:jc w:val="both"/>
        <w:rPr>
          <w:rFonts w:asciiTheme="minorHAnsi" w:hAnsiTheme="minorHAnsi" w:cstheme="minorHAnsi"/>
          <w:sz w:val="20"/>
          <w:lang w:val="hy-AM"/>
        </w:rPr>
      </w:pPr>
      <w:r w:rsidRPr="00ED6341">
        <w:rPr>
          <w:rFonts w:asciiTheme="minorHAnsi" w:hAnsiTheme="minorHAnsi" w:cstheme="minorHAnsi"/>
          <w:sz w:val="20"/>
          <w:lang w:val="hy-AM"/>
        </w:rPr>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445E0A" w:rsidRPr="00ED6341" w:rsidRDefault="00BF0EFC" w:rsidP="00C0363C">
      <w:pPr>
        <w:ind w:firstLine="709"/>
        <w:jc w:val="both"/>
        <w:rPr>
          <w:rFonts w:asciiTheme="minorHAnsi" w:hAnsiTheme="minorHAnsi" w:cstheme="minorHAnsi"/>
          <w:sz w:val="20"/>
          <w:lang w:val="hy-AM"/>
        </w:rPr>
      </w:pPr>
      <w:r w:rsidRPr="00BF0EFC">
        <w:rPr>
          <w:rFonts w:asciiTheme="minorHAnsi" w:hAnsiTheme="minorHAnsi" w:cstheme="minorHAns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00445E0A" w:rsidRPr="00ED6341">
        <w:rPr>
          <w:rFonts w:asciiTheme="minorHAnsi" w:hAnsiTheme="minorHAnsi" w:cstheme="minorHAnsi"/>
          <w:sz w:val="20"/>
          <w:lang w:val="hy-AM"/>
        </w:rPr>
        <w:tab/>
      </w:r>
    </w:p>
    <w:p w:rsidR="00445E0A" w:rsidRPr="00ED6341" w:rsidRDefault="00445E0A" w:rsidP="00445E0A">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445E0A" w:rsidRPr="00ED6341" w:rsidRDefault="00544314" w:rsidP="00445E0A">
      <w:pPr>
        <w:tabs>
          <w:tab w:val="left" w:pos="1276"/>
        </w:tabs>
        <w:ind w:firstLine="720"/>
        <w:jc w:val="both"/>
        <w:rPr>
          <w:rFonts w:asciiTheme="minorHAnsi" w:hAnsiTheme="minorHAnsi" w:cstheme="minorHAnsi"/>
          <w:sz w:val="20"/>
          <w:lang w:val="hy-AM"/>
        </w:rPr>
      </w:pPr>
      <w:r w:rsidRPr="00544314">
        <w:rPr>
          <w:rFonts w:asciiTheme="minorHAnsi" w:hAnsiTheme="minorHAnsi" w:cstheme="minorHAnsi"/>
          <w:sz w:val="20"/>
          <w:lang w:val="hy-AM"/>
        </w:rPr>
        <w:t>7.6 Եթե պայմանագիրն  իրականացվում է գործակալության պայմանագիր կնքելու միջոցով</w:t>
      </w:r>
    </w:p>
    <w:p w:rsidR="009E1776" w:rsidRPr="00ED6341" w:rsidRDefault="001501EA" w:rsidP="00445E0A">
      <w:pPr>
        <w:tabs>
          <w:tab w:val="left" w:pos="1276"/>
        </w:tabs>
        <w:ind w:firstLine="720"/>
        <w:jc w:val="both"/>
        <w:rPr>
          <w:rFonts w:asciiTheme="minorHAnsi" w:hAnsiTheme="minorHAnsi" w:cstheme="minorHAnsi"/>
          <w:sz w:val="20"/>
          <w:lang w:val="hy-AM"/>
        </w:rPr>
      </w:pPr>
      <w:r w:rsidRPr="001501EA">
        <w:rPr>
          <w:rFonts w:asciiTheme="minorHAnsi" w:hAnsiTheme="minorHAnsi" w:cstheme="minorHAnsi"/>
          <w:sz w:val="20"/>
          <w:lang w:val="hy-AM"/>
        </w:rPr>
        <w:t>1) Կատարողը պատասխանատվություն է կրում գործակալի պարտավորությունների չկատարման կամ ոչ պատշաճ կատարման համար.</w:t>
      </w:r>
    </w:p>
    <w:p w:rsidR="00445E0A" w:rsidRPr="00ED6341" w:rsidRDefault="00A85CC7" w:rsidP="009E1776">
      <w:pPr>
        <w:tabs>
          <w:tab w:val="left" w:pos="1276"/>
        </w:tabs>
        <w:ind w:firstLine="720"/>
        <w:jc w:val="both"/>
        <w:rPr>
          <w:rFonts w:asciiTheme="minorHAnsi" w:hAnsiTheme="minorHAnsi" w:cstheme="minorHAnsi"/>
          <w:sz w:val="20"/>
          <w:lang w:val="hy-AM"/>
        </w:rPr>
      </w:pPr>
      <w:r w:rsidRPr="00A85CC7">
        <w:rPr>
          <w:rFonts w:asciiTheme="minorHAnsi" w:hAnsiTheme="minorHAnsi" w:cstheme="minorHAns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549FC">
        <w:rPr>
          <w:rStyle w:val="FootnoteReference"/>
          <w:rFonts w:asciiTheme="minorHAnsi" w:hAnsiTheme="minorHAnsi" w:cstheme="minorHAnsi"/>
          <w:sz w:val="20"/>
          <w:lang w:val="hy-AM"/>
        </w:rPr>
        <w:footnoteReference w:id="11"/>
      </w:r>
    </w:p>
    <w:p w:rsidR="00445E0A" w:rsidRPr="00ED6341" w:rsidRDefault="005572B9" w:rsidP="00445E0A">
      <w:pPr>
        <w:tabs>
          <w:tab w:val="left" w:pos="1276"/>
        </w:tabs>
        <w:ind w:firstLine="720"/>
        <w:jc w:val="both"/>
        <w:rPr>
          <w:rFonts w:asciiTheme="minorHAnsi" w:hAnsiTheme="minorHAnsi" w:cstheme="minorHAnsi"/>
          <w:sz w:val="20"/>
          <w:lang w:val="pt-BR"/>
        </w:rPr>
      </w:pPr>
      <w:r w:rsidRPr="005572B9">
        <w:rPr>
          <w:rFonts w:asciiTheme="minorHAnsi" w:hAnsiTheme="minorHAnsi" w:cstheme="minorHAns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3453D">
        <w:rPr>
          <w:rStyle w:val="FootnoteReference"/>
          <w:rFonts w:asciiTheme="minorHAnsi" w:hAnsiTheme="minorHAnsi" w:cstheme="minorHAnsi"/>
          <w:sz w:val="20"/>
          <w:lang w:val="hy-AM"/>
        </w:rPr>
        <w:footnoteReference w:id="12"/>
      </w:r>
    </w:p>
    <w:p w:rsidR="00445E0A" w:rsidRPr="00ED6341" w:rsidRDefault="00445E0A" w:rsidP="00445E0A">
      <w:pPr>
        <w:tabs>
          <w:tab w:val="left" w:pos="1276"/>
        </w:tabs>
        <w:ind w:firstLine="720"/>
        <w:jc w:val="both"/>
        <w:rPr>
          <w:rFonts w:asciiTheme="minorHAnsi" w:hAnsiTheme="minorHAnsi" w:cstheme="minorHAnsi"/>
          <w:sz w:val="20"/>
          <w:lang w:val="pt-BR"/>
        </w:rPr>
      </w:pPr>
      <w:r w:rsidRPr="00ED6341">
        <w:rPr>
          <w:rFonts w:asciiTheme="minorHAnsi" w:hAnsiTheme="minorHAnsi" w:cstheme="minorHAnsi"/>
          <w:sz w:val="20"/>
          <w:lang w:val="pt-BR"/>
        </w:rPr>
        <w:t xml:space="preserve">7.8 </w:t>
      </w:r>
      <w:r w:rsidRPr="00ED6341">
        <w:rPr>
          <w:rFonts w:asciiTheme="minorHAnsi" w:hAnsiTheme="minorHAnsi" w:cstheme="minorHAnsi"/>
          <w:sz w:val="20"/>
          <w:lang w:val="hy-AM"/>
        </w:rPr>
        <w:t>Աշխատանքի կատարման ժամկետը կարող է երկարաձգվել մինչև պայմանագրով այդ ժամկետը լրանալը</w:t>
      </w:r>
      <w:r w:rsidRPr="00ED6341">
        <w:rPr>
          <w:rFonts w:asciiTheme="minorHAnsi" w:hAnsiTheme="minorHAnsi" w:cstheme="minorHAnsi"/>
          <w:sz w:val="20"/>
          <w:lang w:val="pt-BR"/>
        </w:rPr>
        <w:t>`</w:t>
      </w:r>
      <w:r w:rsidRPr="00ED6341">
        <w:rPr>
          <w:rFonts w:asciiTheme="minorHAnsi" w:hAnsiTheme="minorHAnsi" w:cstheme="minorHAnsi"/>
          <w:sz w:val="20"/>
          <w:lang w:val="hy-AM"/>
        </w:rPr>
        <w:t xml:space="preserve"> Կատարողի առաջարկության առկայության դեպքում` պայմանով, որ Պատվիրատուի մոտ չի վերացել աշխատանքի օգտագործման պահանջը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իսկ</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Կատարողի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առաջարկությունը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ոչ</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ուշ</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քան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պայմանագրով</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սկզբանե</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աշխատանքների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կատարման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համար</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սահմանված</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ժամկետը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լրանալուց</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առնվազն</w:t>
      </w:r>
      <w:r w:rsidRPr="00ED6341">
        <w:rPr>
          <w:rFonts w:asciiTheme="minorHAnsi" w:hAnsiTheme="minorHAnsi" w:cstheme="minorHAnsi"/>
          <w:sz w:val="20"/>
          <w:lang w:val="pt-BR"/>
        </w:rPr>
        <w:t xml:space="preserve"> 5 </w:t>
      </w:r>
      <w:r w:rsidRPr="00ED6341">
        <w:rPr>
          <w:rFonts w:asciiTheme="minorHAnsi" w:hAnsiTheme="minorHAnsi" w:cstheme="minorHAnsi"/>
          <w:sz w:val="20"/>
          <w:lang w:val="hy-AM"/>
        </w:rPr>
        <w:t>օրացուցային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օր</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առաջ</w:t>
      </w:r>
      <w:r w:rsidRPr="00ED6341">
        <w:rPr>
          <w:rFonts w:asciiTheme="minorHAnsi" w:hAnsiTheme="minorHAnsi" w:cstheme="minorHAnsi"/>
          <w:sz w:val="20"/>
          <w:lang w:val="pt-BR"/>
        </w:rPr>
        <w:t>: Ընդ որում սույն կետով սահմանված դեպքում ա</w:t>
      </w:r>
      <w:r w:rsidRPr="00ED6341">
        <w:rPr>
          <w:rFonts w:asciiTheme="minorHAnsi" w:hAnsiTheme="minorHAnsi" w:cstheme="minorHAnsi"/>
          <w:sz w:val="20"/>
          <w:lang w:val="hy-AM"/>
        </w:rPr>
        <w:t>շխատանքի կատարման ժամկետը կարող է երկարաձգվել մեկ</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անգամ</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մինչև</w:t>
      </w:r>
      <w:r w:rsidRPr="00ED6341">
        <w:rPr>
          <w:rFonts w:asciiTheme="minorHAnsi" w:hAnsiTheme="minorHAnsi" w:cstheme="minorHAnsi"/>
          <w:sz w:val="20"/>
          <w:lang w:val="pt-BR"/>
        </w:rPr>
        <w:t xml:space="preserve"> 30 </w:t>
      </w:r>
      <w:r w:rsidRPr="00ED6341">
        <w:rPr>
          <w:rFonts w:asciiTheme="minorHAnsi" w:hAnsiTheme="minorHAnsi" w:cstheme="minorHAnsi"/>
          <w:sz w:val="20"/>
          <w:lang w:val="hy-AM"/>
        </w:rPr>
        <w:t>օրացուցային</w:t>
      </w:r>
      <w:r w:rsidRPr="00ED6341">
        <w:rPr>
          <w:rFonts w:asciiTheme="minorHAnsi" w:hAnsiTheme="minorHAnsi" w:cstheme="minorHAnsi"/>
          <w:sz w:val="20"/>
          <w:lang w:val="pt-BR"/>
        </w:rPr>
        <w:t xml:space="preserve"> օրով, բայց ոչ ավել քան պայմանագրով սահմանված ժամկետն է:</w:t>
      </w:r>
    </w:p>
    <w:p w:rsidR="00445E0A" w:rsidRPr="00ED6341" w:rsidRDefault="00445E0A" w:rsidP="00445E0A">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7.</w:t>
      </w:r>
      <w:r w:rsidRPr="00ED6341">
        <w:rPr>
          <w:rFonts w:asciiTheme="minorHAnsi" w:hAnsiTheme="minorHAnsi" w:cstheme="minorHAnsi"/>
          <w:sz w:val="20"/>
          <w:lang w:val="pt-BR"/>
        </w:rPr>
        <w:t>9</w:t>
      </w:r>
      <w:r w:rsidRPr="00ED6341">
        <w:rPr>
          <w:rFonts w:asciiTheme="minorHAnsi" w:hAnsiTheme="minorHAnsi" w:cstheme="minorHAnsi"/>
          <w:sz w:val="20"/>
          <w:lang w:val="hy-AM"/>
        </w:rPr>
        <w:t xml:space="preserve"> </w:t>
      </w:r>
      <w:r w:rsidRPr="00ED6341">
        <w:rPr>
          <w:rFonts w:asciiTheme="minorHAnsi" w:hAnsiTheme="minorHAnsi" w:cstheme="minorHAnsi"/>
          <w:sz w:val="20"/>
        </w:rPr>
        <w:t>Պ</w:t>
      </w:r>
      <w:r w:rsidRPr="00ED6341">
        <w:rPr>
          <w:rFonts w:asciiTheme="minorHAnsi" w:hAnsiTheme="minorHAnsi" w:cstheme="minorHAnsi"/>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445E0A" w:rsidRPr="00ED6341" w:rsidRDefault="00445E0A" w:rsidP="00445E0A">
      <w:pPr>
        <w:tabs>
          <w:tab w:val="left" w:pos="720"/>
        </w:tabs>
        <w:jc w:val="both"/>
        <w:rPr>
          <w:rFonts w:asciiTheme="minorHAnsi" w:hAnsiTheme="minorHAnsi" w:cstheme="minorHAnsi"/>
          <w:sz w:val="20"/>
          <w:lang w:val="hy-AM"/>
        </w:rPr>
      </w:pPr>
      <w:r w:rsidRPr="00ED6341">
        <w:rPr>
          <w:rFonts w:asciiTheme="minorHAnsi" w:hAnsiTheme="minorHAnsi" w:cstheme="minorHAns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445E0A" w:rsidRPr="00ED6341" w:rsidRDefault="00445E0A" w:rsidP="00445E0A">
      <w:pPr>
        <w:ind w:firstLine="567"/>
        <w:jc w:val="both"/>
        <w:rPr>
          <w:rFonts w:asciiTheme="minorHAnsi" w:hAnsiTheme="minorHAnsi" w:cstheme="minorHAnsi"/>
          <w:sz w:val="20"/>
          <w:u w:val="single"/>
          <w:lang w:val="nb-NO"/>
        </w:rPr>
      </w:pPr>
      <w:r w:rsidRPr="00ED6341">
        <w:rPr>
          <w:rFonts w:asciiTheme="minorHAnsi" w:hAnsiTheme="minorHAnsi" w:cstheme="minorHAnsi"/>
          <w:sz w:val="20"/>
          <w:lang w:val="hy-AM"/>
        </w:rPr>
        <w:t>7.10 Պ</w:t>
      </w:r>
      <w:r w:rsidRPr="00ED6341">
        <w:rPr>
          <w:rFonts w:asciiTheme="minorHAnsi" w:hAnsiTheme="minorHAnsi" w:cstheme="minorHAnsi"/>
          <w:spacing w:val="-4"/>
          <w:sz w:val="20"/>
          <w:szCs w:val="20"/>
          <w:lang w:val="hy-AM" w:eastAsia="ru-RU"/>
        </w:rPr>
        <w:t xml:space="preserve">այմանագիրը չի </w:t>
      </w:r>
      <w:r w:rsidRPr="00ED6341">
        <w:rPr>
          <w:rFonts w:asciiTheme="minorHAnsi" w:hAnsiTheme="minorHAnsi" w:cstheme="minorHAnsi"/>
          <w:sz w:val="20"/>
          <w:szCs w:val="20"/>
          <w:lang w:val="hy-AM" w:eastAsia="ru-RU"/>
        </w:rPr>
        <w:t>կարող փոփոխվել կողմերի պարտա</w:t>
      </w:r>
      <w:r w:rsidRPr="00ED6341">
        <w:rPr>
          <w:rFonts w:asciiTheme="minorHAnsi" w:hAnsiTheme="minorHAnsi" w:cstheme="minorHAnsi"/>
          <w:sz w:val="20"/>
          <w:szCs w:val="20"/>
          <w:lang w:val="hy-AM" w:eastAsia="ru-RU"/>
        </w:rPr>
        <w:softHyphen/>
        <w:t>վորու</w:t>
      </w:r>
      <w:r w:rsidRPr="00ED6341">
        <w:rPr>
          <w:rFonts w:asciiTheme="minorHAnsi" w:hAnsiTheme="minorHAnsi" w:cstheme="minorHAnsi"/>
          <w:sz w:val="20"/>
          <w:szCs w:val="20"/>
          <w:lang w:val="hy-AM" w:eastAsia="ru-RU"/>
        </w:rPr>
        <w:softHyphen/>
        <w:t>թյունների մասնակի չկատարման հետևանքով</w:t>
      </w:r>
      <w:r w:rsidRPr="00ED6341" w:rsidDel="00591DE3">
        <w:rPr>
          <w:rFonts w:asciiTheme="minorHAnsi" w:hAnsiTheme="minorHAnsi" w:cstheme="minorHAnsi"/>
          <w:sz w:val="20"/>
          <w:szCs w:val="20"/>
          <w:lang w:val="hy-AM" w:eastAsia="ru-RU"/>
        </w:rPr>
        <w:t xml:space="preserve"> </w:t>
      </w:r>
      <w:r w:rsidRPr="00ED6341">
        <w:rPr>
          <w:rFonts w:asciiTheme="minorHAnsi" w:hAnsiTheme="minorHAnsi" w:cstheme="minorHAnsi"/>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9E1776" w:rsidRPr="00ED6341" w:rsidRDefault="00445E0A" w:rsidP="00445E0A">
      <w:pPr>
        <w:ind w:firstLine="567"/>
        <w:jc w:val="both"/>
        <w:rPr>
          <w:rFonts w:asciiTheme="minorHAnsi" w:hAnsiTheme="minorHAnsi" w:cstheme="minorHAnsi"/>
          <w:sz w:val="20"/>
          <w:szCs w:val="20"/>
          <w:lang w:val="hy-AM" w:eastAsia="ru-RU"/>
        </w:rPr>
      </w:pPr>
      <w:r w:rsidRPr="00ED6341">
        <w:rPr>
          <w:rFonts w:asciiTheme="minorHAnsi" w:hAnsiTheme="minorHAnsi" w:cstheme="minorHAnsi"/>
          <w:sz w:val="20"/>
          <w:lang w:val="hy-AM"/>
        </w:rPr>
        <w:t xml:space="preserve">   7.11 </w:t>
      </w:r>
      <w:r w:rsidRPr="00ED6341">
        <w:rPr>
          <w:rFonts w:asciiTheme="minorHAnsi" w:hAnsiTheme="minorHAnsi" w:cstheme="minorHAnsi"/>
          <w:sz w:val="20"/>
          <w:szCs w:val="20"/>
          <w:lang w:val="hy-AM" w:eastAsia="ru-RU"/>
        </w:rPr>
        <w:t>Կատարողի կողմից ստանձնած պարտավորությունները չկատա</w:t>
      </w:r>
      <w:r w:rsidRPr="00ED6341">
        <w:rPr>
          <w:rFonts w:asciiTheme="minorHAnsi" w:hAnsiTheme="minorHAnsi" w:cstheme="minorHAns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w:t>
      </w:r>
      <w:r w:rsidRPr="00ED6341">
        <w:rPr>
          <w:rFonts w:asciiTheme="minorHAnsi" w:hAnsiTheme="minorHAnsi" w:cstheme="minorHAnsi"/>
          <w:sz w:val="20"/>
          <w:szCs w:val="20"/>
          <w:lang w:val="hy-AM" w:eastAsia="ru-RU"/>
        </w:rPr>
        <w:lastRenderedPageBreak/>
        <w:t>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445E0A" w:rsidRPr="00ED6341" w:rsidRDefault="00AF0C05" w:rsidP="00445E0A">
      <w:pPr>
        <w:ind w:firstLine="567"/>
        <w:jc w:val="both"/>
        <w:rPr>
          <w:rFonts w:asciiTheme="minorHAnsi" w:hAnsiTheme="minorHAnsi" w:cstheme="minorHAnsi"/>
          <w:sz w:val="20"/>
          <w:lang w:val="hy-AM"/>
        </w:rPr>
      </w:pPr>
      <w:r w:rsidRPr="00AF0C05">
        <w:rPr>
          <w:rFonts w:asciiTheme="minorHAnsi" w:hAnsiTheme="minorHAnsi" w:cstheme="minorHAns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445E0A" w:rsidRPr="00ED6341" w:rsidRDefault="008006EB" w:rsidP="00445E0A">
      <w:pPr>
        <w:ind w:firstLine="567"/>
        <w:jc w:val="both"/>
        <w:rPr>
          <w:rFonts w:asciiTheme="minorHAnsi" w:hAnsiTheme="minorHAnsi" w:cstheme="minorHAnsi"/>
          <w:sz w:val="20"/>
          <w:lang w:val="hy-AM"/>
        </w:rPr>
      </w:pPr>
      <w:r w:rsidRPr="008006EB">
        <w:rPr>
          <w:rFonts w:asciiTheme="minorHAnsi" w:hAnsiTheme="minorHAnsi" w:cstheme="minorHAns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445E0A" w:rsidRPr="00ED6341" w:rsidRDefault="00445E0A" w:rsidP="00445E0A">
      <w:pPr>
        <w:ind w:firstLine="567"/>
        <w:jc w:val="both"/>
        <w:rPr>
          <w:rFonts w:asciiTheme="minorHAnsi" w:hAnsiTheme="minorHAnsi" w:cstheme="minorHAnsi"/>
          <w:bCs/>
          <w:sz w:val="20"/>
          <w:lang w:val="hy-AM"/>
        </w:rPr>
      </w:pPr>
      <w:r w:rsidRPr="00ED6341">
        <w:rPr>
          <w:rFonts w:asciiTheme="minorHAnsi" w:hAnsiTheme="minorHAnsi" w:cstheme="minorHAnsi"/>
          <w:sz w:val="20"/>
          <w:lang w:val="hy-AM"/>
        </w:rPr>
        <w:t>7.14 Սույն պայմանագրի նկատմամբ կիրառվում է Հայաստանի Հանրապետության իրավունքը։</w:t>
      </w:r>
    </w:p>
    <w:p w:rsidR="00445E0A" w:rsidRPr="00ED6341" w:rsidRDefault="005B3D4A" w:rsidP="00445E0A">
      <w:pPr>
        <w:ind w:firstLine="567"/>
        <w:jc w:val="both"/>
        <w:rPr>
          <w:rFonts w:asciiTheme="minorHAnsi" w:hAnsiTheme="minorHAnsi" w:cstheme="minorHAnsi"/>
          <w:sz w:val="20"/>
          <w:szCs w:val="20"/>
          <w:vertAlign w:val="superscript"/>
          <w:lang w:val="hy-AM" w:eastAsia="ru-RU"/>
        </w:rPr>
      </w:pPr>
      <w:r w:rsidRPr="005B3D4A">
        <w:rPr>
          <w:rFonts w:asciiTheme="minorHAnsi" w:hAnsiTheme="minorHAnsi" w:cstheme="minorHAnsi"/>
          <w:sz w:val="20"/>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են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097CF7" w:rsidRPr="00ED6341">
        <w:rPr>
          <w:rFonts w:asciiTheme="minorHAnsi" w:hAnsiTheme="minorHAnsi" w:cstheme="minorHAnsi"/>
          <w:sz w:val="20"/>
          <w:szCs w:val="20"/>
          <w:vertAlign w:val="superscript"/>
          <w:lang w:val="hy-AM" w:eastAsia="ru-RU"/>
        </w:rPr>
        <w:t xml:space="preserve"> </w:t>
      </w:r>
      <w:r w:rsidR="00406E88">
        <w:rPr>
          <w:rStyle w:val="FootnoteReference"/>
          <w:rFonts w:asciiTheme="minorHAnsi" w:hAnsiTheme="minorHAnsi" w:cstheme="minorHAnsi"/>
          <w:sz w:val="20"/>
          <w:szCs w:val="20"/>
          <w:lang w:val="hy-AM" w:eastAsia="ru-RU"/>
        </w:rPr>
        <w:footnoteReference w:id="13"/>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Ցուցապաստառ (բաներ) տպագրությամբ՝
Ցուցապաստառի (բաներ) նյութը՝ ջրակայուն, պոլիէստիրոլից, 250±10 գ/մ2 խտությամբ, չափսը՝ առնվազն 6,0մx3,0մ:
Ցուցապաստառը փակցնելու համար պետք է ունենա հարմարեցված օղակներ՝ ըստ տրամադրված ձևի:
Տպագրությունը – միակողմանի, գույնավոր:
Դիմերեսին՝  Պատվիրատուի տարբերանշան՝ գունավոր տպագրությամբ (3 գույն), ծրագրի և միջոցառման անվանում` առավելագույնը 30 բառ (տառաչափերի, տպագրվող տեքստի բովանդակության, տարբերանշանի և զիզնանշանի էլեկտրոնային տարբերակը կտրամադրվի Պատվիրատուի կողմից):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հավաստագիր տպագրությամբ:
Թուղթը - A4 ձևաչափի, օֆսեթային, 250±10 գ/մ2 խտությամբ, դեղնավուն երանգի:
Տպագրությունը - միակողմանի, գունավոր
Դիմերեսին՝  Պատվիրատուի տարբերանշան,
Տարբերանշանը գունավոր                                  ( 3 գույն)  բարձրությունը՝ 4 ±0,5 սմ, լայնությունը՝ 4,5 ± 0,5 սմ, վերևի աջ անկյունում, Հայաստանի զինանշանի տպագրություն՝ վերևի ձախ անկյունում, գունավոր, 3 ± 0,5 սմ (լայնություն, բարձրություն):
Հավաստագրերի վրա կտպագրվի մասնակցությունը հավաստող տեքստ`  առավելագույնը 30 բառ (տառաչափերը, տպագրվող տեքստի բովանդակությունը և տարբերանշանի և զիզնանշանի էլեկտրոնային տարբերակը կտրամադրվի Պատվիրատուի կողմից):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Անվանաքարտ (բեյջ) տպագրությամբ՝ 
Անվանաքարտ (բեյջ)՝ պլաստիկ, թափանցիկ, ուղղահայաց, չափը՝ 9 ± 0,5x6 ± 0,5 սմ, ամրացված մետաղական կամ պլաստիկ ամրակով՝ կապույտ պարանով կամ ժապավենով՝ 45±0.5սմ երկարությամբ: Անվանաքարտը պետք է լինի երկշերտ՝ մասնակցի անհատական տվյալները տեղադրելու հնարավորությամբ /թղթե ներդիրով/: 
Թղթե ներդիր՝ չափսը 8 ± 0,5x5 ± 0,5 սմ, օֆսեթային, 220±10 գ/մ2 խտությամբ, սպիտակությունը ոչ պակաս քան 96%:
Տպագրությունը - միակողմանի,  գունավոր, 
Դիմերեսին՝  Պատվիրատուի տարբերանշան (3 գույն), մասնակցի անուն, ազգանուն`  առավելագույնը 20 բառ (տառաչափերը, տպագրվող տեքստի բովանդակությունը և տարբերանշանի էլեկտրոնային տարբերակը կտրամադրվի Պատվիրատուի կողմից):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Գրքույկ-ուղեցույց նոթատետր տպագրությամբ՝
Գրքույկ-ուղեցույց նոթատետր՝ A 5 ձևաչափի, գրքի տեսքով, պարույրներով (սպիտակ, պլաստիկ) կազմը՝ կավճապատ, 220±10 գ/մ2 խտությամբ, կազմը՝ երկկողմանի գունավոր տպագրությամբ, 
Դիմերեսին՝  Պատվիրատուի տարբերանշան, գունավոր                              (3 գույն)  բարձրությունը՝ 2.5 ±0,5 սմ, լայնությունը՝ 3,5 ± 0,5 սմ, վերևի աջ անկյունում, Հայաստանի զինանշանի տպագրություն՝ վերևի ձախ անկյունում, գունավոր, 2 ± 0,5 սմ (լայնություն, բարձրություն), ծրագրի անվանում՝ առնվազն 5 բառ (տառաչափերը, տպագրվող տեքստի բովանդակությունը, տարբերանշանի և զիզնանշանի էլեկտրոնային տարբերակը կտրամադրվի Պատվիրատուի կողմից):
Գրքույկ-ուղեցույց նոթատետրի թերթերը՝ սպիտակ, 80±10 գ/մ2 խտությամբ, առնվազն 23 թերթ /46 էջ/:
Գրքույկ-ուղեցույց նոթատետրի առաջին առնվազն 10 թերթ /20 էջ/ –նախատեսված է ծրագրի օրակարգի տպագրության համար, երկկողմանի, գույնը՝ սև (տառաչափերը և տեքստը կտրամադրվի Պատվիրատուի կողմից էլեկտրոնային տարբերակով):
Մնացած թերթերը՝ առնվազն 13 թերթ /26 էջ/ նախատեսված է նշումնեի կատարելու համար՝ որպես նոթատետր, երկկողմանի գծավոր (տողերի գույնը՝ սև):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Շապիկ տպագրությամբ՝ 
Շապիկ՝ 170±10 գ/մ2  խտությամբ, բամբակյա կտորից, ամառային, կարճաթև, վիզը՝ կլոր, գույնը՝ սպիտակ կամ բաց մոխրագույն:
Տպագրությունը՝ գունավոր, երկկողմանի: 
Դիմերեսին՝ շապիկի ձախ կողմում Պատվիրատուի տարբերանշան՝ (3 գույն), 9±1սմ երկարությամբ, 5±1սմ  բարձրությամբ:
Շապիկի հետնամասում միջոցառման անվանումը՝ գունավոր (1 գույն՝ կապույտ) տպագրությամբ, հայերեն լ.`  առնվազն 5 բառ (տառաչափերի, ծրագրի անվաման և տարբերանշանի էլեկտրոնային տարբերակը կտրամադրվի Պատվիրատուի կողմից):
Չափսերը՝ XS-XXL (համաձայնեցնել Պատվիրատուի հետ):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Գլխարկ (սպորտային) տպագրությամբ՝
գունավոր, միակողմանի:  
Դիմերեսին՝  Պատվիրատուի տարբերանշան՝ 9±1սմ երկարությամբ, 5±1սմ  բարձրությամբ (տպագրվող տարբերանշանի էլեկտրոնային տարբերակը կտրամադրվի Պատվիրատուի կողմից):
Գլխարկը՝ բամբակյա կտորից,
գույնը՝ սպիտակ կամ բաց մոխրագույն, հետնամասում՝ պլաստիկ ամրակ՝ նեղացնելու կամ լայնացնելու հնարավորությամբ:
Չափսերը՝ XS-XXL (համաձայնացնել Պատվիրատուի հետ):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Ուսապարկ տպագրությամբ՝ 
Ուսապարկը կտորից, կապույտ կամ մոխրագույն՝ նախատեսված է նոթատետրեր, տետրեր, գրիչներ և այլ պարագաներ տեղափոխելու համար, ուսապարկի ծավալը՝ 4±1լ:
Ուսապարկի  կտոր՝ 220±10 գ/մ2 խտությամբ: 
Ուսապարկի չափսեր՝  առնվազն 40x30x8սմ: 
Ուսապարկը կազմված է կտորե պարկից, կտորե ուսագոտիներից և բռնակից: Ուսապարկի բերանը՝   փակվում է ծալվածքի մեջով անցկացված շղթայով կամ պարանով, դիմերեսին՝ բաց գրպան:
Տպագրությունը – միակողմանի,  
Դիմերեսին՝  Պատվիրատուի տարբերանշան՝ 9±1սմ երկարությամբ, 5±1սմ  բարձրությամբ (տպագրվող տարբերանշանի էլեկտրոնային տարբերակը կտրամադրվի Պատվիրատուի կողմից):
Նմուշները նախապես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20-րդ օրացուցային օրը	
					</w:t>
              </w:r>
            </w:p>
          </w:tc>
        </w:tr>
      </w:tbl>
    </w:p>
    <w:p w:rsidR="000F2F01" w:rsidRPr="00172A7E" w:rsidRDefault="000F2F01" w:rsidP="000F2F01">
      <w:pPr>
        <w:jc w:val="both"/>
        <w:rPr>
          <w:rFonts w:asciiTheme="minorHAnsi" w:hAnsiTheme="minorHAnsi" w:cstheme="minorHAnsi"/>
          <w:sz w:val="20"/>
          <w:lang w:val="hy-AM"/>
        </w:rPr>
      </w:pPr>
      <w:r w:rsidRPr="00ED6341">
        <w:rPr>
          <w:rFonts w:asciiTheme="minorHAnsi" w:hAnsiTheme="minorHAnsi" w:cstheme="minorHAnsi"/>
          <w:i/>
          <w:sz w:val="18"/>
          <w:szCs w:val="18"/>
          <w:lang w:val="pt-BR"/>
        </w:rPr>
        <w:t xml:space="preserve">* աշխատանքի կատարման վերջնաժամկետը չի կարող ավել լինել, քան տվյալ տարվա դեկտեմբերի 25-ը: </w:t>
      </w:r>
    </w:p>
    <w:p w:rsidR="000F2F01" w:rsidRPr="00172A7E" w:rsidRDefault="000F2F01" w:rsidP="000F2F01">
      <w:pPr>
        <w:jc w:val="both"/>
        <w:rPr>
          <w:rFonts w:asciiTheme="minorHAnsi" w:hAnsiTheme="minorHAnsi" w:cstheme="minorHAnsi"/>
          <w:sz w:val="20"/>
          <w:lang w:val="hy-AM"/>
        </w:rPr>
      </w:pPr>
      <w:r w:rsidRPr="00172A7E">
        <w:rPr>
          <w:rFonts w:asciiTheme="minorHAnsi" w:hAnsiTheme="minorHAnsi" w:cstheme="minorHAnsi"/>
          <w:i/>
          <w:sz w:val="20"/>
          <w:lang w:val="hy-AM"/>
        </w:rPr>
        <w:t xml:space="preserve">** </w:t>
      </w:r>
      <w:r w:rsidRPr="00ED6341">
        <w:rPr>
          <w:rFonts w:asciiTheme="minorHAnsi" w:hAnsiTheme="minorHAnsi" w:cstheme="minorHAnsi"/>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F2F01" w:rsidRPr="00ED6341" w:rsidRDefault="000F2F01" w:rsidP="000F2F01">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ED6341" w:rsidRDefault="00064BFC" w:rsidP="00064BFC">
      <w:pPr>
        <w:jc w:val="right"/>
        <w:rPr>
          <w:rFonts w:asciiTheme="minorHAnsi" w:hAnsiTheme="minorHAnsi" w:cstheme="minorHAnsi"/>
          <w:i/>
          <w:sz w:val="20"/>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ED6341">
        <w:rPr>
          <w:rFonts w:asciiTheme="minorHAnsi" w:hAnsiTheme="minorHAnsi" w:cstheme="minorHAnsi"/>
          <w:i/>
          <w:sz w:val="20"/>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ED6341" w:rsidRDefault="00064BFC" w:rsidP="00064BFC">
      <w:pPr>
        <w:tabs>
          <w:tab w:val="left" w:pos="9540"/>
        </w:tabs>
        <w:rPr>
          <w:rFonts w:asciiTheme="minorHAnsi" w:hAnsiTheme="minorHAnsi" w:cstheme="minorHAnsi"/>
          <w:sz w:val="20"/>
        </w:rPr>
      </w:pPr>
    </w:p>
    <w:p w:rsidR="00064BFC" w:rsidRPr="00ED6341" w:rsidRDefault="00064BFC" w:rsidP="00064BFC">
      <w:pPr>
        <w:tabs>
          <w:tab w:val="left" w:pos="9540"/>
        </w:tabs>
        <w:rPr>
          <w:rFonts w:asciiTheme="minorHAnsi" w:hAnsiTheme="minorHAnsi" w:cstheme="minorHAnsi"/>
          <w:sz w:val="20"/>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C2698E">
        <w:trPr>
          <w:jc w:val="center"/>
        </w:trPr>
        <w:tc>
          <w:tcPr>
            <w:tcW w:w="4536" w:type="dxa"/>
          </w:tcPr>
          <w:p w:rsidR="00064BFC" w:rsidRPr="00ED6341" w:rsidRDefault="00064BFC" w:rsidP="00C2698E">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C2698E">
            <w:pPr>
              <w:rPr>
                <w:rFonts w:asciiTheme="minorHAnsi" w:hAnsiTheme="minorHAnsi" w:cstheme="minorHAnsi"/>
                <w:sz w:val="22"/>
                <w:szCs w:val="22"/>
                <w:lang w:val="ru-RU"/>
              </w:rPr>
            </w:pPr>
          </w:p>
          <w:p w:rsidR="00064BFC" w:rsidRPr="00ED6341" w:rsidRDefault="00064BFC" w:rsidP="00C2698E">
            <w:pPr>
              <w:rPr>
                <w:rFonts w:asciiTheme="minorHAnsi" w:hAnsiTheme="minorHAnsi" w:cstheme="minorHAnsi"/>
                <w:lang w:val="ru-RU"/>
              </w:rPr>
            </w:pPr>
          </w:p>
          <w:p w:rsidR="00064BFC" w:rsidRPr="00ED6341" w:rsidRDefault="00064BFC" w:rsidP="00C2698E">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C2698E">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C2698E">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C2698E">
            <w:pPr>
              <w:spacing w:line="360" w:lineRule="auto"/>
              <w:jc w:val="center"/>
              <w:rPr>
                <w:rFonts w:asciiTheme="minorHAnsi" w:hAnsiTheme="minorHAnsi" w:cstheme="minorHAnsi"/>
                <w:lang w:val="ru-RU"/>
              </w:rPr>
            </w:pPr>
          </w:p>
        </w:tc>
        <w:tc>
          <w:tcPr>
            <w:tcW w:w="4343" w:type="dxa"/>
          </w:tcPr>
          <w:p w:rsidR="00064BFC" w:rsidRPr="00ED6341" w:rsidRDefault="00064BFC" w:rsidP="00C2698E">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C2698E">
            <w:pPr>
              <w:jc w:val="center"/>
              <w:rPr>
                <w:rFonts w:asciiTheme="minorHAnsi" w:hAnsiTheme="minorHAnsi" w:cstheme="minorHAnsi"/>
                <w:lang w:val="ru-RU"/>
              </w:rPr>
            </w:pPr>
          </w:p>
          <w:p w:rsidR="00064BFC" w:rsidRPr="00ED6341" w:rsidRDefault="00064BFC" w:rsidP="00C2698E">
            <w:pPr>
              <w:jc w:val="center"/>
              <w:rPr>
                <w:rFonts w:asciiTheme="minorHAnsi" w:hAnsiTheme="minorHAnsi" w:cstheme="minorHAnsi"/>
                <w:lang w:val="ru-RU"/>
              </w:rPr>
            </w:pPr>
          </w:p>
          <w:p w:rsidR="00064BFC" w:rsidRPr="00ED6341" w:rsidRDefault="00064BFC" w:rsidP="00C2698E">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C2698E">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C2698E">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CD104F" w:rsidTr="00040FF0">
        <w:trPr>
          <w:tblCellSpacing w:w="7" w:type="dxa"/>
          <w:jc w:val="center"/>
        </w:trPr>
        <w:tc>
          <w:tcPr>
            <w:tcW w:w="0" w:type="auto"/>
            <w:vAlign w:val="center"/>
          </w:tcPr>
          <w:p w:rsidR="00445E0A" w:rsidRPr="00ED6341" w:rsidRDefault="003A6085" w:rsidP="00040FF0">
            <w:pPr>
              <w:jc w:val="center"/>
              <w:rPr>
                <w:rFonts w:asciiTheme="minorHAnsi" w:hAnsiTheme="minorHAnsi" w:cstheme="minorHAnsi"/>
                <w:iCs/>
                <w:sz w:val="21"/>
                <w:szCs w:val="21"/>
                <w:lang w:val="pt-BR"/>
              </w:rPr>
            </w:pPr>
            <w:r w:rsidRPr="00ED6341">
              <w:rPr>
                <w:rFonts w:asciiTheme="minorHAnsi" w:hAnsiTheme="minorHAnsi" w:cstheme="minorHAnsi"/>
                <w:noProof/>
                <w:lang w:val="en-CA" w:eastAsia="en-CA"/>
              </w:rPr>
              <mc:AlternateContent>
                <mc:Choice Requires="wps">
                  <w:drawing>
                    <wp:anchor distT="0" distB="0" distL="114300" distR="114300" simplePos="0" relativeHeight="251658752" behindDoc="0" locked="0" layoutInCell="1" allowOverlap="1" wp14:anchorId="2D2D5ED0" wp14:editId="409B1D17">
                      <wp:simplePos x="0" y="0"/>
                      <wp:positionH relativeFrom="column">
                        <wp:posOffset>2400300</wp:posOffset>
                      </wp:positionH>
                      <wp:positionV relativeFrom="paragraph">
                        <wp:posOffset>167640</wp:posOffset>
                      </wp:positionV>
                      <wp:extent cx="114300" cy="1028700"/>
                      <wp:effectExtent l="0" t="0" r="0" b="0"/>
                      <wp:wrapNone/>
                      <wp:docPr id="3"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BA0536" id="Rectangle 100" o:spid="_x0000_s1026" style="position:absolute;margin-left:189pt;margin-top:13.2pt;width:9pt;height:81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mc:Fallback>
              </mc:AlternateConten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3A6085" w:rsidP="00097CF7">
      <w:pPr>
        <w:rPr>
          <w:rFonts w:asciiTheme="minorHAnsi" w:hAnsiTheme="minorHAnsi" w:cstheme="minorHAnsi"/>
          <w:lang w:val="hy-AM"/>
        </w:rPr>
      </w:pPr>
      <w:r w:rsidRPr="00ED6341">
        <w:rPr>
          <w:rFonts w:asciiTheme="minorHAnsi" w:hAnsiTheme="minorHAnsi" w:cstheme="minorHAnsi"/>
          <w:noProof/>
          <w:lang w:val="en-CA" w:eastAsia="en-CA"/>
        </w:rPr>
        <mc:AlternateContent>
          <mc:Choice Requires="wps">
            <w:drawing>
              <wp:anchor distT="0" distB="0" distL="114300" distR="114300" simplePos="0" relativeHeight="251656704" behindDoc="0" locked="0" layoutInCell="0" allowOverlap="1" wp14:anchorId="19B7D8CB" wp14:editId="3D04AAA1">
                <wp:simplePos x="0" y="0"/>
                <wp:positionH relativeFrom="column">
                  <wp:posOffset>22225</wp:posOffset>
                </wp:positionH>
                <wp:positionV relativeFrom="paragraph">
                  <wp:posOffset>59690</wp:posOffset>
                </wp:positionV>
                <wp:extent cx="2400300" cy="1417955"/>
                <wp:effectExtent l="3175" t="2540" r="0" b="0"/>
                <wp:wrapNone/>
                <wp:docPr id="2"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53D" w:rsidRPr="0026158D" w:rsidRDefault="0093453D" w:rsidP="00445E0A">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7D8CB" id="Rectangle 101" o:spid="_x0000_s1026" style="position:absolute;margin-left:1.75pt;margin-top:4.7pt;width:189pt;height:11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93453D" w:rsidRPr="0026158D" w:rsidRDefault="0093453D" w:rsidP="00445E0A">
                      <w:pPr>
                        <w:rPr>
                          <w:rFonts w:ascii="GHEA Grapalat" w:hAnsi="GHEA Grapalat"/>
                        </w:rPr>
                      </w:pPr>
                    </w:p>
                  </w:txbxContent>
                </v:textbox>
              </v:rect>
            </w:pict>
          </mc:Fallback>
        </mc:AlternateContent>
      </w:r>
      <w:r w:rsidRPr="00ED6341">
        <w:rPr>
          <w:rFonts w:asciiTheme="minorHAnsi" w:hAnsiTheme="minorHAnsi" w:cstheme="minorHAnsi"/>
          <w:noProof/>
          <w:lang w:val="en-CA" w:eastAsia="en-CA"/>
        </w:rPr>
        <mc:AlternateContent>
          <mc:Choice Requires="wps">
            <w:drawing>
              <wp:anchor distT="0" distB="0" distL="114300" distR="114300" simplePos="0" relativeHeight="251657728" behindDoc="0" locked="0" layoutInCell="0" allowOverlap="1" wp14:anchorId="7712B5E1" wp14:editId="23D87F50">
                <wp:simplePos x="0" y="0"/>
                <wp:positionH relativeFrom="column">
                  <wp:posOffset>3670300</wp:posOffset>
                </wp:positionH>
                <wp:positionV relativeFrom="paragraph">
                  <wp:posOffset>50165</wp:posOffset>
                </wp:positionV>
                <wp:extent cx="2400300" cy="1532255"/>
                <wp:effectExtent l="3175" t="2540" r="0" b="0"/>
                <wp:wrapNone/>
                <wp:docPr id="1"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53D" w:rsidRPr="00CA4668" w:rsidRDefault="0093453D" w:rsidP="00445E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2B5E1" id="Rectangle 102" o:spid="_x0000_s1027" style="position:absolute;margin-left:289pt;margin-top:3.95pt;width:189pt;height:120.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93453D" w:rsidRPr="00CA4668" w:rsidRDefault="0093453D" w:rsidP="00445E0A"/>
                  </w:txbxContent>
                </v:textbox>
              </v:rect>
            </w:pict>
          </mc:Fallback>
        </mc:AlternateConten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113" w:rsidRDefault="00504113">
      <w:r>
        <w:separator/>
      </w:r>
    </w:p>
  </w:endnote>
  <w:endnote w:type="continuationSeparator" w:id="0">
    <w:p w:rsidR="00504113" w:rsidRDefault="00504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113" w:rsidRDefault="00504113">
      <w:r>
        <w:separator/>
      </w:r>
    </w:p>
  </w:footnote>
  <w:footnote w:type="continuationSeparator" w:id="0">
    <w:p w:rsidR="00504113" w:rsidRDefault="00504113">
      <w:r>
        <w:continuationSeparator/>
      </w:r>
    </w:p>
  </w:footnote>
  <w:footnote w:id="1">
    <w:p w:rsidR="0093453D" w:rsidRPr="00E42F08" w:rsidRDefault="0093453D" w:rsidP="00E42F08">
      <w:pPr>
        <w:pStyle w:val="FootnoteText"/>
        <w:jc w:val="both"/>
        <w:rPr>
          <w:rFonts w:asciiTheme="minorHAnsi" w:hAnsiTheme="minorHAnsi" w:cstheme="minorHAnsi"/>
          <w:sz w:val="16"/>
          <w:szCs w:val="16"/>
          <w:lang w:val="en-US" w:eastAsia="en-US"/>
        </w:rPr>
      </w:pPr>
      <w:r w:rsidRPr="00ED2FEF">
        <w:rPr>
          <w:rStyle w:val="FootnoteReference"/>
          <w:color w:val="FFFFFF"/>
        </w:rPr>
        <w:footnoteRef/>
      </w:r>
      <w:r w:rsidRPr="003053EF">
        <w:t xml:space="preserve"> </w:t>
      </w:r>
      <w:r w:rsidRPr="003F6E01">
        <w:rPr>
          <w:rFonts w:ascii="Calibri" w:hAnsi="Calibri" w:cs="Calibri"/>
          <w:vertAlign w:val="superscript"/>
          <w:lang w:val="en-US"/>
        </w:rPr>
        <w:t>1</w:t>
      </w:r>
      <w:r w:rsidRPr="00E42F08">
        <w:rPr>
          <w:rFonts w:ascii="GHEA Grapalat" w:hAnsi="GHEA Grapalat" w:cs="Sylfaen"/>
          <w:i/>
          <w:sz w:val="16"/>
          <w:szCs w:val="16"/>
          <w:lang w:val="en-US"/>
        </w:rPr>
        <w:t xml:space="preserve"> </w:t>
      </w:r>
      <w:r w:rsidRPr="00E42F08">
        <w:rPr>
          <w:rFonts w:asciiTheme="minorHAnsi" w:hAnsiTheme="minorHAnsi" w:cstheme="minorHAnsi"/>
          <w:sz w:val="16"/>
          <w:szCs w:val="16"/>
          <w:lang w:val="en-US" w:eastAsia="en-US"/>
        </w:rPr>
        <w:t>Կետը, ինչպես նաև հրավերի 1-ին մասի 7-րդ բաժինը հրավերից հանվում է, եթե՝</w:t>
      </w:r>
    </w:p>
    <w:p w:rsidR="0093453D" w:rsidRPr="00E42F08" w:rsidRDefault="0093453D" w:rsidP="00E42F08">
      <w:pPr>
        <w:pStyle w:val="FootnoteText"/>
        <w:jc w:val="both"/>
        <w:rPr>
          <w:rFonts w:asciiTheme="minorHAnsi" w:hAnsiTheme="minorHAnsi" w:cstheme="minorHAnsi"/>
          <w:sz w:val="16"/>
          <w:szCs w:val="16"/>
          <w:lang w:val="en-US" w:eastAsia="en-US"/>
        </w:rPr>
      </w:pPr>
      <w:r w:rsidRPr="00E42F08">
        <w:rPr>
          <w:rFonts w:asciiTheme="minorHAnsi" w:hAnsiTheme="minorHAnsi" w:cstheme="minorHAnsi"/>
          <w:sz w:val="16"/>
          <w:szCs w:val="16"/>
          <w:lang w:val="en-US" w:eastAsia="en-US"/>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w:t>
      </w:r>
    </w:p>
    <w:p w:rsidR="0093453D" w:rsidRPr="00E42F08" w:rsidRDefault="0093453D" w:rsidP="00E42F08">
      <w:pPr>
        <w:pStyle w:val="FootnoteText"/>
        <w:jc w:val="both"/>
        <w:rPr>
          <w:rFonts w:asciiTheme="minorHAnsi" w:hAnsiTheme="minorHAnsi" w:cstheme="minorHAnsi"/>
          <w:sz w:val="16"/>
          <w:szCs w:val="16"/>
          <w:lang w:val="en-US" w:eastAsia="en-US"/>
        </w:rPr>
      </w:pPr>
      <w:r w:rsidRPr="00E42F08">
        <w:rPr>
          <w:rFonts w:asciiTheme="minorHAnsi" w:hAnsiTheme="minorHAnsi" w:cstheme="minorHAnsi"/>
          <w:sz w:val="16"/>
          <w:szCs w:val="16"/>
          <w:lang w:val="en-US" w:eastAsia="en-US"/>
        </w:rPr>
        <w:t>- գնման հայտով տվյալ ընթացակարգի շրջանակում գնվելիք աշխատանքի գինը չի գերազանցում 25մլն. ՀՀ դրամը.</w:t>
      </w:r>
    </w:p>
    <w:p w:rsidR="0093453D" w:rsidRPr="003F6E01" w:rsidRDefault="0093453D" w:rsidP="00E42F08">
      <w:pPr>
        <w:pStyle w:val="FootnoteText"/>
        <w:jc w:val="both"/>
        <w:rPr>
          <w:rFonts w:ascii="Calibri" w:hAnsi="Calibri" w:cs="Calibri"/>
          <w:lang w:val="en-US"/>
        </w:rPr>
      </w:pPr>
      <w:r w:rsidRPr="00E42F08">
        <w:rPr>
          <w:rFonts w:asciiTheme="minorHAnsi" w:hAnsiTheme="minorHAnsi" w:cstheme="minorHAnsi"/>
          <w:sz w:val="16"/>
          <w:szCs w:val="16"/>
          <w:lang w:val="en-US" w:eastAsia="en-US"/>
        </w:rPr>
        <w:t>Սույն պայմանի կիրառման դեպքում խմբագրվում են հրավերի կետերը, բաժինները և դրանց կատարված հյղումները:</w:t>
      </w:r>
    </w:p>
  </w:footnote>
  <w:footnote w:id="2">
    <w:p w:rsidR="0093453D" w:rsidRDefault="0093453D" w:rsidP="00555770">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6A451F">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6A451F">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93453D" w:rsidRPr="003F6E01" w:rsidRDefault="0093453D" w:rsidP="006C1D25">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93453D" w:rsidRPr="006C4C4E" w:rsidRDefault="0093453D" w:rsidP="00D10346">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93453D" w:rsidRPr="002A1366" w:rsidRDefault="0093453D" w:rsidP="00D10346">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93453D" w:rsidRPr="002A1366" w:rsidRDefault="0093453D" w:rsidP="00D10346">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3453D" w:rsidRDefault="0093453D" w:rsidP="00D10346">
      <w:pPr>
        <w:pStyle w:val="FootnoteText"/>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3453D" w:rsidRPr="00D325BD" w:rsidRDefault="0093453D" w:rsidP="00D10346">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93453D" w:rsidRPr="002A1366" w:rsidRDefault="0093453D" w:rsidP="00D10346">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93453D" w:rsidRPr="006A451F" w:rsidRDefault="0093453D" w:rsidP="00D10346">
      <w:pPr>
        <w:pStyle w:val="FootnoteText"/>
        <w:rPr>
          <w:rFonts w:asciiTheme="minorHAnsi" w:hAnsiTheme="minorHAnsi" w:cstheme="minorHAnsi"/>
          <w:i/>
          <w:sz w:val="16"/>
          <w:szCs w:val="16"/>
          <w:lang w:val="hy-AM"/>
        </w:rPr>
      </w:pPr>
      <w:r>
        <w:rPr>
          <w:rStyle w:val="FootnoteReference"/>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F44F49" w:rsidRPr="006A451F">
        <w:rPr>
          <w:rFonts w:asciiTheme="minorHAnsi" w:hAnsiTheme="minorHAnsi" w:cstheme="minorHAnsi"/>
          <w:i/>
          <w:sz w:val="16"/>
          <w:szCs w:val="16"/>
          <w:lang w:val="hy-AM"/>
        </w:rPr>
        <w:t xml:space="preserve"> </w:t>
      </w:r>
      <w:r w:rsidR="00F44F49"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93453D" w:rsidRPr="006A451F" w:rsidRDefault="0093453D" w:rsidP="003C31CD">
      <w:pPr>
        <w:pStyle w:val="NormalWeb"/>
        <w:spacing w:before="0" w:beforeAutospacing="0" w:after="0" w:afterAutospacing="0"/>
        <w:ind w:firstLine="708"/>
        <w:jc w:val="both"/>
        <w:rPr>
          <w:lang w:val="hy-AM"/>
        </w:rPr>
      </w:pPr>
      <w:r>
        <w:rPr>
          <w:rStyle w:val="FootnoteReference"/>
        </w:rPr>
        <w:footnoteRef/>
      </w:r>
      <w:r w:rsidRPr="006A451F">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6A451F">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04113">
        <w:fldChar w:fldCharType="begin"/>
      </w:r>
      <w:r w:rsidR="00504113" w:rsidRPr="00CD104F">
        <w:rPr>
          <w:lang w:val="hy-AM"/>
          <w:rPrChange w:id="26" w:author="User" w:date="2022-05-03T07:08:00Z">
            <w:rPr/>
          </w:rPrChange>
        </w:rPr>
        <w:instrText xml:space="preserve"> HYPERLINK "https://ru.wikipedia.org/wiki/Standard_%26_Poor%E2%80%99s" \t "_blank" </w:instrText>
      </w:r>
      <w:r w:rsidR="00504113">
        <w:fldChar w:fldCharType="separate"/>
      </w:r>
      <w:r w:rsidRPr="006A451F">
        <w:rPr>
          <w:rStyle w:val="Hyperlink"/>
          <w:rFonts w:ascii="Calibri" w:hAnsi="Calibri"/>
          <w:color w:val="auto"/>
          <w:sz w:val="16"/>
          <w:szCs w:val="16"/>
          <w:u w:val="none"/>
          <w:lang w:val="hy-AM"/>
        </w:rPr>
        <w:t>Standard &amp; Poor’s</w:t>
      </w:r>
      <w:r w:rsidR="00504113">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6A451F">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3453D" w:rsidRDefault="0093453D">
      <w:pPr>
        <w:pStyle w:val="FootnoteText"/>
        <w:rPr>
          <w:rFonts w:asciiTheme="minorHAnsi" w:hAnsiTheme="minorHAnsi" w:cstheme="minorHAnsi"/>
          <w:i/>
          <w:sz w:val="16"/>
          <w:szCs w:val="24"/>
          <w:lang w:val="hy-AM" w:eastAsia="en-US"/>
        </w:rPr>
      </w:pPr>
      <w:r>
        <w:rPr>
          <w:rStyle w:val="FootnoteReference"/>
        </w:rPr>
        <w:footnoteRef/>
      </w:r>
      <w:r>
        <w:t xml:space="preserve"> </w:t>
      </w:r>
      <w:r w:rsidRPr="00086F0F">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3857E4" w:rsidRPr="003857E4" w:rsidRDefault="003857E4">
      <w:pPr>
        <w:pStyle w:val="FootnoteText"/>
        <w:rPr>
          <w:rFonts w:asciiTheme="minorHAnsi" w:hAnsiTheme="minorHAnsi" w:cstheme="minorHAnsi"/>
          <w:i/>
          <w:sz w:val="16"/>
          <w:szCs w:val="24"/>
          <w:lang w:val="hy-AM" w:eastAsia="en-US"/>
          <w:rPrChange w:id="29" w:author="User" w:date="2022-05-03T07:14:00Z">
            <w:rPr>
              <w:rFonts w:asciiTheme="minorHAnsi" w:hAnsiTheme="minorHAnsi" w:cstheme="minorHAnsi"/>
              <w:lang w:val="hy-AM"/>
            </w:rPr>
          </w:rPrChange>
        </w:rPr>
      </w:pPr>
      <w:r w:rsidRPr="003857E4">
        <w:rPr>
          <w:rFonts w:asciiTheme="minorHAnsi" w:hAnsiTheme="minorHAnsi" w:cstheme="minorHAnsi"/>
          <w:i/>
          <w:sz w:val="16"/>
          <w:szCs w:val="24"/>
          <w:lang w:val="hy-AM" w:eastAsia="en-US"/>
          <w:rPrChange w:id="30" w:author="User" w:date="2022-05-03T07:14:00Z">
            <w:rPr>
              <w:rFonts w:ascii="GHEA Grapalat" w:hAnsi="GHEA Grapalat"/>
              <w:i/>
              <w:color w:val="FF0000"/>
              <w:sz w:val="16"/>
              <w:szCs w:val="24"/>
              <w:vertAlign w:val="superscript"/>
              <w:lang w:val="hy-AM" w:eastAsia="en-US"/>
            </w:rPr>
          </w:rPrChange>
        </w:rPr>
        <w:t>6.1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8">
    <w:p w:rsidR="0093453D" w:rsidRPr="00406E88" w:rsidRDefault="0093453D">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9">
    <w:p w:rsidR="0093453D" w:rsidRPr="006A451F" w:rsidRDefault="0093453D">
      <w:pPr>
        <w:pStyle w:val="FootnoteText"/>
        <w:rPr>
          <w:lang w:val="hy-AM"/>
        </w:rPr>
      </w:pPr>
      <w:r>
        <w:rPr>
          <w:rStyle w:val="FootnoteReference"/>
        </w:rPr>
        <w:footnoteRef/>
      </w:r>
      <w:r>
        <w:t xml:space="preserve"> </w:t>
      </w:r>
      <w:r w:rsidRPr="00406E88">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0">
    <w:p w:rsidR="0093453D" w:rsidRPr="00406E88" w:rsidRDefault="0093453D">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rsidR="0093453D" w:rsidRPr="006A451F" w:rsidRDefault="0093453D">
      <w:pPr>
        <w:pStyle w:val="FootnoteText"/>
        <w:rPr>
          <w:rFonts w:asciiTheme="minorHAnsi" w:hAnsiTheme="minorHAnsi" w:cstheme="minorHAnsi"/>
          <w:lang w:val="hy-AM"/>
        </w:rPr>
      </w:pPr>
      <w:r>
        <w:rPr>
          <w:rStyle w:val="FootnoteReference"/>
        </w:rPr>
        <w:footnoteRef/>
      </w:r>
      <w:r>
        <w:t xml:space="preserve"> </w:t>
      </w:r>
      <w:r w:rsidRPr="00406E88">
        <w:rPr>
          <w:rFonts w:asciiTheme="minorHAnsi" w:hAnsiTheme="minorHAnsi" w:cstheme="minorHAnsi"/>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2">
    <w:p w:rsidR="0093453D" w:rsidRPr="00406E88" w:rsidRDefault="0093453D">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rsidR="00406E88" w:rsidRPr="00406E88" w:rsidRDefault="00406E88">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 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2"/>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8"/>
  </w:num>
  <w:num w:numId="13">
    <w:abstractNumId w:val="23"/>
  </w:num>
  <w:num w:numId="14">
    <w:abstractNumId w:val="9"/>
  </w:num>
  <w:num w:numId="15">
    <w:abstractNumId w:val="26"/>
  </w:num>
  <w:num w:numId="16">
    <w:abstractNumId w:val="11"/>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1"/>
  </w:num>
  <w:num w:numId="24">
    <w:abstractNumId w:val="0"/>
  </w:num>
  <w:num w:numId="25">
    <w:abstractNumId w:val="10"/>
  </w:num>
  <w:num w:numId="26">
    <w:abstractNumId w:val="15"/>
  </w:num>
  <w:num w:numId="27">
    <w:abstractNumId w:val="12"/>
  </w:num>
  <w:num w:numId="28">
    <w:abstractNumId w:val="14"/>
  </w:num>
  <w:num w:numId="29">
    <w:abstractNumId w:val="24"/>
  </w:num>
  <w:num w:numId="30">
    <w:abstractNumId w:val="18"/>
  </w:num>
  <w:num w:numId="31">
    <w:abstractNumId w:val="8"/>
  </w:num>
  <w:num w:numId="32">
    <w:abstractNumId w:val="25"/>
  </w:num>
  <w:num w:numId="33">
    <w:abstractNumId w:val="20"/>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4B4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113"/>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21E5"/>
    <w:rsid w:val="00653219"/>
    <w:rsid w:val="00653A61"/>
    <w:rsid w:val="00653C4B"/>
    <w:rsid w:val="006548A2"/>
    <w:rsid w:val="00654ADD"/>
    <w:rsid w:val="00654D3D"/>
    <w:rsid w:val="006554B1"/>
    <w:rsid w:val="00655E71"/>
    <w:rsid w:val="00655EBD"/>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F3F"/>
    <w:rsid w:val="00C17414"/>
    <w:rsid w:val="00C207A1"/>
    <w:rsid w:val="00C2151D"/>
    <w:rsid w:val="00C222C7"/>
    <w:rsid w:val="00C22421"/>
    <w:rsid w:val="00C232E0"/>
    <w:rsid w:val="00C2363C"/>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3BE8FB-FD85-48B2-83AA-CEA938CE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BB5DA-2368-4BBB-B613-170210D6C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36</Pages>
  <Words>13233</Words>
  <Characters>75433</Characters>
  <Application>Microsoft Office Word</Application>
  <DocSecurity>0</DocSecurity>
  <Lines>628</Lines>
  <Paragraphs>176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88490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242</cp:revision>
  <cp:lastPrinted>2018-02-16T07:12:00Z</cp:lastPrinted>
  <dcterms:created xsi:type="dcterms:W3CDTF">2020-06-23T11:05:00Z</dcterms:created>
  <dcterms:modified xsi:type="dcterms:W3CDTF">2022-05-03T03:14:00Z</dcterms:modified>
</cp:coreProperties>
</file>