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E30A6" w14:textId="77777777" w:rsidR="00903CA8" w:rsidRPr="00D908D4" w:rsidRDefault="00903CA8" w:rsidP="00903CA8">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6D2D402C" w14:textId="434122B9" w:rsidR="00903CA8" w:rsidRPr="00D908D4" w:rsidRDefault="00903CA8" w:rsidP="00903CA8">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Pr="00991013">
        <w:rPr>
          <w:rFonts w:ascii="GHEA Grapalat" w:hAnsi="GHEA Grapalat"/>
          <w:i/>
          <w:sz w:val="18"/>
          <w:lang w:val="hy-AM"/>
        </w:rPr>
        <w:t xml:space="preserve"> </w:t>
      </w:r>
      <w:r w:rsidRPr="00903CA8">
        <w:rPr>
          <w:rFonts w:ascii="GHEA Grapalat" w:hAnsi="GHEA Grapalat"/>
          <w:i/>
          <w:sz w:val="18"/>
          <w:lang w:val="hy-AM"/>
        </w:rPr>
        <w:t>ՀՀ ԳՄ ԷԱՃԾՁԲ-2/23</w:t>
      </w:r>
      <w:r w:rsidRPr="00F566BF">
        <w:rPr>
          <w:rFonts w:ascii="GHEA Grapalat" w:hAnsi="GHEA Grapalat"/>
          <w:i/>
          <w:sz w:val="18"/>
          <w:lang w:val="hy-AM"/>
        </w:rPr>
        <w:t xml:space="preserve"> </w:t>
      </w:r>
      <w:r w:rsidRPr="00D908D4">
        <w:rPr>
          <w:rFonts w:ascii="GHEA Grapalat" w:hAnsi="GHEA Grapalat"/>
          <w:sz w:val="24"/>
          <w:szCs w:val="24"/>
          <w:lang w:val="af-ZA"/>
        </w:rPr>
        <w:t>»</w:t>
      </w:r>
      <w:r w:rsidRPr="00D908D4">
        <w:rPr>
          <w:rFonts w:ascii="GHEA Grapalat" w:hAnsi="GHEA Grapalat" w:cs="Sylfaen"/>
          <w:b/>
          <w:lang w:val="es-ES"/>
        </w:rPr>
        <w:t>*</w:t>
      </w:r>
      <w:r>
        <w:rPr>
          <w:rFonts w:ascii="GHEA Grapalat" w:hAnsi="GHEA Grapalat"/>
          <w:i/>
          <w:sz w:val="18"/>
          <w:lang w:val="hy-AM"/>
        </w:rPr>
        <w:t xml:space="preserve"> </w:t>
      </w:r>
      <w:r w:rsidRPr="00D908D4">
        <w:rPr>
          <w:rFonts w:ascii="GHEA Grapalat" w:hAnsi="GHEA Grapalat"/>
          <w:b/>
          <w:lang w:val="es-ES"/>
        </w:rPr>
        <w:t xml:space="preserve"> </w:t>
      </w:r>
      <w:r>
        <w:rPr>
          <w:rFonts w:ascii="GHEA Grapalat" w:hAnsi="GHEA Grapalat"/>
          <w:b/>
          <w:lang w:val="es-ES"/>
        </w:rPr>
        <w:t xml:space="preserve"> </w:t>
      </w:r>
      <w:r w:rsidRPr="00D908D4">
        <w:rPr>
          <w:rFonts w:ascii="GHEA Grapalat" w:hAnsi="GHEA Grapalat"/>
          <w:b/>
          <w:lang w:val="es-ES"/>
        </w:rPr>
        <w:t xml:space="preserve"> </w:t>
      </w:r>
      <w:r w:rsidRPr="00D908D4">
        <w:rPr>
          <w:rFonts w:ascii="GHEA Grapalat" w:hAnsi="GHEA Grapalat" w:cs="Sylfaen"/>
          <w:b/>
          <w:lang w:val="es-ES"/>
        </w:rPr>
        <w:t>ծածկագրով</w:t>
      </w:r>
    </w:p>
    <w:p w14:paraId="7C03B917" w14:textId="77777777" w:rsidR="00903CA8" w:rsidRPr="00D908D4" w:rsidRDefault="00903CA8" w:rsidP="00903CA8">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35E090C8" w14:textId="77777777" w:rsidR="00903CA8" w:rsidRPr="00D908D4" w:rsidRDefault="00903CA8" w:rsidP="00903CA8">
      <w:pPr>
        <w:pStyle w:val="31"/>
        <w:spacing w:line="240" w:lineRule="auto"/>
        <w:jc w:val="center"/>
        <w:rPr>
          <w:rFonts w:ascii="GHEA Grapalat" w:hAnsi="GHEA Grapalat"/>
          <w:b/>
          <w:lang w:val="hy-AM"/>
        </w:rPr>
      </w:pPr>
      <w:r w:rsidRPr="00D908D4">
        <w:rPr>
          <w:rFonts w:ascii="GHEA Grapalat" w:hAnsi="GHEA Grapalat"/>
          <w:b/>
          <w:lang w:val="hy-AM"/>
        </w:rPr>
        <w:t>ՁԵՎ</w:t>
      </w:r>
    </w:p>
    <w:p w14:paraId="031F1204" w14:textId="77777777" w:rsidR="00903CA8" w:rsidRPr="00D908D4" w:rsidRDefault="00903CA8" w:rsidP="00903CA8">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14:paraId="5A02D042" w14:textId="77777777" w:rsidR="00903CA8" w:rsidRPr="00D908D4" w:rsidRDefault="00903CA8" w:rsidP="00903CA8">
      <w:pPr>
        <w:ind w:left="360" w:hanging="360"/>
        <w:jc w:val="center"/>
        <w:rPr>
          <w:rFonts w:ascii="GHEA Grapalat" w:eastAsia="GHEA Grapalat" w:hAnsi="GHEA Grapalat" w:cs="GHEA Grapalat"/>
          <w:lang w:val="hy-AM"/>
        </w:rPr>
      </w:pPr>
    </w:p>
    <w:p w14:paraId="38FC65A5" w14:textId="77777777" w:rsidR="00903CA8" w:rsidRPr="00D908D4"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45D44A7A"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03CA8" w:rsidRPr="00D908D4" w14:paraId="148EA2FF" w14:textId="77777777" w:rsidTr="00585256">
        <w:tc>
          <w:tcPr>
            <w:tcW w:w="2836" w:type="dxa"/>
            <w:shd w:val="clear" w:color="auto" w:fill="D9E2F3"/>
            <w:vAlign w:val="center"/>
          </w:tcPr>
          <w:p w14:paraId="7C39F47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5665A59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ECD9BB8" w14:textId="77777777" w:rsidTr="00585256">
        <w:tc>
          <w:tcPr>
            <w:tcW w:w="2836" w:type="dxa"/>
            <w:shd w:val="clear" w:color="auto" w:fill="D9E2F3"/>
            <w:vAlign w:val="center"/>
          </w:tcPr>
          <w:p w14:paraId="3F0FBDE5"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59F4C8F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2881E9F" w14:textId="77777777" w:rsidTr="00585256">
        <w:tc>
          <w:tcPr>
            <w:tcW w:w="2836" w:type="dxa"/>
            <w:shd w:val="clear" w:color="auto" w:fill="D9E2F3"/>
            <w:vAlign w:val="center"/>
          </w:tcPr>
          <w:p w14:paraId="50DBB756"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181541C0"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F642872" w14:textId="77777777" w:rsidTr="00585256">
        <w:tc>
          <w:tcPr>
            <w:tcW w:w="2836" w:type="dxa"/>
            <w:shd w:val="clear" w:color="auto" w:fill="D9E2F3"/>
            <w:vAlign w:val="center"/>
          </w:tcPr>
          <w:p w14:paraId="3B0B724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412B262B"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EE69376" w14:textId="77777777" w:rsidTr="00585256">
        <w:tc>
          <w:tcPr>
            <w:tcW w:w="2836" w:type="dxa"/>
            <w:shd w:val="clear" w:color="auto" w:fill="D9E2F3"/>
            <w:vAlign w:val="center"/>
          </w:tcPr>
          <w:p w14:paraId="30707BAD"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664562A7"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BCD83AA" w14:textId="77777777" w:rsidTr="00585256">
        <w:tc>
          <w:tcPr>
            <w:tcW w:w="2836" w:type="dxa"/>
            <w:shd w:val="clear" w:color="auto" w:fill="D9E2F3"/>
            <w:vAlign w:val="center"/>
          </w:tcPr>
          <w:p w14:paraId="3EB3D3D5"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13D2748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B669260" w14:textId="77777777" w:rsidTr="00585256">
        <w:tc>
          <w:tcPr>
            <w:tcW w:w="2836" w:type="dxa"/>
            <w:shd w:val="clear" w:color="auto" w:fill="D9E2F3"/>
            <w:vAlign w:val="center"/>
          </w:tcPr>
          <w:p w14:paraId="6640C6B4"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E13DF33" w14:textId="77777777" w:rsidR="00903CA8" w:rsidRPr="00D908D4" w:rsidRDefault="00903CA8" w:rsidP="00585256">
            <w:pPr>
              <w:spacing w:before="240" w:after="240"/>
              <w:rPr>
                <w:rFonts w:ascii="GHEA Grapalat" w:eastAsia="GHEA Grapalat" w:hAnsi="GHEA Grapalat" w:cs="GHEA Grapalat"/>
              </w:rPr>
            </w:pPr>
          </w:p>
        </w:tc>
      </w:tr>
    </w:tbl>
    <w:p w14:paraId="690A4776"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686FB733" w14:textId="77777777" w:rsidTr="00585256">
        <w:tc>
          <w:tcPr>
            <w:tcW w:w="2835" w:type="dxa"/>
            <w:shd w:val="clear" w:color="auto" w:fill="D9E2F3"/>
            <w:vAlign w:val="center"/>
          </w:tcPr>
          <w:p w14:paraId="4A646ADC"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964507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72B21AA" w14:textId="77777777" w:rsidTr="00585256">
        <w:tc>
          <w:tcPr>
            <w:tcW w:w="2835" w:type="dxa"/>
            <w:shd w:val="clear" w:color="auto" w:fill="D9E2F3"/>
            <w:vAlign w:val="center"/>
          </w:tcPr>
          <w:p w14:paraId="20D414C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032E6D7E" w14:textId="77777777" w:rsidR="00903CA8" w:rsidRPr="00D908D4" w:rsidRDefault="00903CA8" w:rsidP="00585256">
            <w:pPr>
              <w:spacing w:before="240" w:after="240"/>
              <w:rPr>
                <w:rFonts w:ascii="GHEA Grapalat" w:eastAsia="GHEA Grapalat" w:hAnsi="GHEA Grapalat" w:cs="GHEA Grapalat"/>
              </w:rPr>
            </w:pPr>
          </w:p>
        </w:tc>
      </w:tr>
    </w:tbl>
    <w:p w14:paraId="3CB734A7"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47147764" w14:textId="77777777" w:rsidTr="00585256">
        <w:tc>
          <w:tcPr>
            <w:tcW w:w="2835" w:type="dxa"/>
            <w:shd w:val="clear" w:color="auto" w:fill="D9E2F3"/>
            <w:vAlign w:val="center"/>
          </w:tcPr>
          <w:p w14:paraId="5B6BB67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4E44F915"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41979DA" w14:textId="77777777" w:rsidTr="00585256">
        <w:tc>
          <w:tcPr>
            <w:tcW w:w="2835" w:type="dxa"/>
            <w:shd w:val="clear" w:color="auto" w:fill="D9E2F3"/>
            <w:vAlign w:val="center"/>
          </w:tcPr>
          <w:p w14:paraId="77350C38"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էջերի քանակը</w:t>
            </w:r>
          </w:p>
        </w:tc>
        <w:tc>
          <w:tcPr>
            <w:tcW w:w="6180" w:type="dxa"/>
            <w:vAlign w:val="center"/>
          </w:tcPr>
          <w:p w14:paraId="4922B8D4"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DF52E11" w14:textId="77777777" w:rsidTr="00585256">
        <w:tc>
          <w:tcPr>
            <w:tcW w:w="2835" w:type="dxa"/>
            <w:shd w:val="clear" w:color="auto" w:fill="D9E2F3"/>
            <w:vAlign w:val="center"/>
          </w:tcPr>
          <w:p w14:paraId="70647C0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9F81973" w14:textId="77777777" w:rsidR="00903CA8" w:rsidRPr="00D908D4" w:rsidRDefault="00903CA8" w:rsidP="00585256">
            <w:pPr>
              <w:spacing w:before="240" w:after="240"/>
              <w:rPr>
                <w:rFonts w:ascii="GHEA Grapalat" w:eastAsia="GHEA Grapalat" w:hAnsi="GHEA Grapalat" w:cs="GHEA Grapalat"/>
              </w:rPr>
            </w:pPr>
          </w:p>
        </w:tc>
      </w:tr>
    </w:tbl>
    <w:p w14:paraId="61F4FB1F" w14:textId="77777777" w:rsidR="00903CA8" w:rsidRPr="00D908D4" w:rsidRDefault="00903CA8" w:rsidP="00903CA8">
      <w:pPr>
        <w:rPr>
          <w:rFonts w:ascii="GHEA Grapalat" w:eastAsia="GHEA Grapalat" w:hAnsi="GHEA Grapalat" w:cs="GHEA Grapalat"/>
        </w:rPr>
      </w:pPr>
    </w:p>
    <w:p w14:paraId="0E52AFE7" w14:textId="77777777" w:rsidR="00903CA8" w:rsidRPr="00D908D4" w:rsidRDefault="00903CA8" w:rsidP="00903CA8">
      <w:pPr>
        <w:rPr>
          <w:rFonts w:ascii="GHEA Grapalat" w:eastAsia="GHEA Grapalat" w:hAnsi="GHEA Grapalat" w:cs="GHEA Grapalat"/>
        </w:rPr>
      </w:pPr>
      <w:r w:rsidRPr="00D908D4">
        <w:rPr>
          <w:rFonts w:ascii="GHEA Grapalat" w:hAnsi="GHEA Grapalat"/>
        </w:rPr>
        <w:br w:type="page"/>
      </w:r>
    </w:p>
    <w:p w14:paraId="1532EA04" w14:textId="77777777" w:rsidR="00903CA8" w:rsidRPr="00D908D4"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lastRenderedPageBreak/>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5D485EAA"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110480D5" w14:textId="77777777" w:rsidTr="00585256">
        <w:tc>
          <w:tcPr>
            <w:tcW w:w="2835" w:type="dxa"/>
            <w:shd w:val="clear" w:color="auto" w:fill="D9E2F3"/>
            <w:vAlign w:val="center"/>
          </w:tcPr>
          <w:p w14:paraId="3C6476FA"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753518C7"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53C91DC" w14:textId="77777777" w:rsidTr="00585256">
        <w:tc>
          <w:tcPr>
            <w:tcW w:w="2835" w:type="dxa"/>
            <w:shd w:val="clear" w:color="auto" w:fill="D9E2F3"/>
            <w:vAlign w:val="center"/>
          </w:tcPr>
          <w:p w14:paraId="74CF2CA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4AF0716F" w14:textId="77777777" w:rsidR="00903CA8" w:rsidRPr="00D908D4" w:rsidRDefault="00903CA8" w:rsidP="00585256">
            <w:pPr>
              <w:spacing w:before="240" w:after="240"/>
              <w:rPr>
                <w:rFonts w:ascii="GHEA Grapalat" w:eastAsia="GHEA Grapalat" w:hAnsi="GHEA Grapalat" w:cs="GHEA Grapalat"/>
              </w:rPr>
            </w:pPr>
          </w:p>
        </w:tc>
      </w:tr>
    </w:tbl>
    <w:p w14:paraId="7FB452ED"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6D14A6A9" w14:textId="77777777" w:rsidTr="00585256">
        <w:tc>
          <w:tcPr>
            <w:tcW w:w="2835" w:type="dxa"/>
            <w:shd w:val="clear" w:color="auto" w:fill="D9E2F3"/>
            <w:vAlign w:val="center"/>
          </w:tcPr>
          <w:p w14:paraId="43DE3C2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3FB71104"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4EF9762C" w14:textId="77777777" w:rsidTr="00585256">
        <w:tc>
          <w:tcPr>
            <w:tcW w:w="2835" w:type="dxa"/>
            <w:shd w:val="clear" w:color="auto" w:fill="D9E2F3"/>
            <w:vAlign w:val="center"/>
          </w:tcPr>
          <w:p w14:paraId="4C4A83E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61B3EF8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48F4412" w14:textId="77777777" w:rsidTr="00585256">
        <w:tc>
          <w:tcPr>
            <w:tcW w:w="2835" w:type="dxa"/>
            <w:shd w:val="clear" w:color="auto" w:fill="D9E2F3"/>
            <w:vAlign w:val="center"/>
          </w:tcPr>
          <w:p w14:paraId="5337452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0A65F5B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1E0B2A2" w14:textId="77777777" w:rsidTr="00585256">
        <w:tc>
          <w:tcPr>
            <w:tcW w:w="2835" w:type="dxa"/>
            <w:shd w:val="clear" w:color="auto" w:fill="D9E2F3"/>
            <w:vAlign w:val="center"/>
          </w:tcPr>
          <w:p w14:paraId="073325E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5042E890"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90188D5" w14:textId="77777777" w:rsidTr="00585256">
        <w:tc>
          <w:tcPr>
            <w:tcW w:w="2835" w:type="dxa"/>
            <w:shd w:val="clear" w:color="auto" w:fill="D9E2F3"/>
            <w:vAlign w:val="center"/>
          </w:tcPr>
          <w:p w14:paraId="1431ADEC"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50E9EBA2"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C383ACC" w14:textId="77777777" w:rsidTr="00585256">
        <w:tc>
          <w:tcPr>
            <w:tcW w:w="2835" w:type="dxa"/>
            <w:shd w:val="clear" w:color="auto" w:fill="D9E2F3"/>
            <w:vAlign w:val="center"/>
          </w:tcPr>
          <w:p w14:paraId="0AEB2B3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7AE4F28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C1DB728" w14:textId="77777777" w:rsidTr="00585256">
        <w:tc>
          <w:tcPr>
            <w:tcW w:w="2835" w:type="dxa"/>
            <w:shd w:val="clear" w:color="auto" w:fill="D9E2F3"/>
            <w:vAlign w:val="center"/>
          </w:tcPr>
          <w:p w14:paraId="5434685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994CA31" w14:textId="77777777" w:rsidR="00903CA8" w:rsidRPr="00D908D4" w:rsidRDefault="00903CA8" w:rsidP="00585256">
            <w:pPr>
              <w:spacing w:before="240" w:after="240"/>
              <w:rPr>
                <w:rFonts w:ascii="GHEA Grapalat" w:eastAsia="GHEA Grapalat" w:hAnsi="GHEA Grapalat" w:cs="GHEA Grapalat"/>
              </w:rPr>
            </w:pPr>
          </w:p>
        </w:tc>
      </w:tr>
    </w:tbl>
    <w:p w14:paraId="7B084F05"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D908D4" w14:paraId="2A7BE8B2" w14:textId="77777777" w:rsidTr="00585256">
        <w:tc>
          <w:tcPr>
            <w:tcW w:w="2836" w:type="dxa"/>
            <w:shd w:val="clear" w:color="auto" w:fill="D9E2F3"/>
            <w:vAlign w:val="center"/>
          </w:tcPr>
          <w:p w14:paraId="08CC7CB0"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27D827CF"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84C27A8" w14:textId="77777777" w:rsidTr="00585256">
        <w:tc>
          <w:tcPr>
            <w:tcW w:w="2836" w:type="dxa"/>
            <w:shd w:val="clear" w:color="auto" w:fill="D9E2F3"/>
            <w:vAlign w:val="center"/>
          </w:tcPr>
          <w:p w14:paraId="6E9ACCDA"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43B1BF61" w14:textId="77777777" w:rsidR="00903CA8" w:rsidRPr="00D908D4" w:rsidRDefault="00903CA8" w:rsidP="00585256">
            <w:pPr>
              <w:spacing w:before="240" w:after="240"/>
              <w:rPr>
                <w:rFonts w:ascii="GHEA Grapalat" w:eastAsia="GHEA Grapalat" w:hAnsi="GHEA Grapalat" w:cs="GHEA Grapalat"/>
              </w:rPr>
            </w:pPr>
            <w:r w:rsidRPr="00D908D4">
              <w:rPr>
                <w:rFonts w:ascii="MS Gothic" w:eastAsia="MS Gothic" w:hAnsi="MS Gothic" w:cs="GHEA Grapalat" w:hint="eastAsia"/>
              </w:rPr>
              <w:t>☐</w:t>
            </w:r>
            <w:r w:rsidRPr="00D908D4">
              <w:rPr>
                <w:rFonts w:ascii="GHEA Grapalat" w:eastAsia="GHEA Grapalat" w:hAnsi="GHEA Grapalat" w:cs="GHEA Grapalat"/>
              </w:rPr>
              <w:tab/>
              <w:t>Ուղղակի մասնակցություն</w:t>
            </w:r>
          </w:p>
          <w:p w14:paraId="1507D391" w14:textId="77777777" w:rsidR="00903CA8" w:rsidRPr="00D908D4" w:rsidRDefault="00903CA8" w:rsidP="00585256">
            <w:pPr>
              <w:spacing w:before="240" w:after="240"/>
              <w:rPr>
                <w:rFonts w:ascii="GHEA Grapalat" w:eastAsia="GHEA Grapalat" w:hAnsi="GHEA Grapalat" w:cs="GHEA Grapalat"/>
              </w:rPr>
            </w:pPr>
            <w:r w:rsidRPr="00D908D4">
              <w:rPr>
                <w:rFonts w:ascii="MS Gothic" w:eastAsia="MS Gothic" w:hAnsi="MS Gothic" w:cs="GHEA Grapalat" w:hint="eastAsia"/>
              </w:rPr>
              <w:t>☐</w:t>
            </w:r>
            <w:r w:rsidRPr="00D908D4">
              <w:rPr>
                <w:rFonts w:ascii="GHEA Grapalat" w:eastAsia="GHEA Grapalat" w:hAnsi="GHEA Grapalat" w:cs="GHEA Grapalat"/>
              </w:rPr>
              <w:tab/>
              <w:t>Անուղղակի մասնակցություն</w:t>
            </w:r>
          </w:p>
        </w:tc>
      </w:tr>
    </w:tbl>
    <w:p w14:paraId="4C9A4AE5" w14:textId="77777777" w:rsidR="00903CA8" w:rsidRPr="00D908D4" w:rsidRDefault="00903CA8" w:rsidP="00903CA8">
      <w:pPr>
        <w:pBdr>
          <w:top w:val="nil"/>
          <w:left w:val="nil"/>
          <w:bottom w:val="nil"/>
          <w:right w:val="nil"/>
          <w:between w:val="nil"/>
        </w:pBdr>
        <w:spacing w:before="240"/>
        <w:rPr>
          <w:rFonts w:ascii="GHEA Grapalat" w:eastAsia="GHEA Grapalat" w:hAnsi="GHEA Grapalat" w:cs="GHEA Grapalat"/>
        </w:rPr>
      </w:pPr>
      <w:r w:rsidRPr="00D908D4">
        <w:rPr>
          <w:rFonts w:ascii="GHEA Grapalat" w:hAnsi="GHEA Grapalat"/>
        </w:rPr>
        <w:br w:type="page"/>
      </w:r>
    </w:p>
    <w:p w14:paraId="56381E7D" w14:textId="77777777" w:rsidR="00903CA8" w:rsidRPr="00D908D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1F67F72"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D908D4" w14:paraId="7EB92F34" w14:textId="77777777" w:rsidTr="00585256">
        <w:tc>
          <w:tcPr>
            <w:tcW w:w="2837" w:type="dxa"/>
            <w:shd w:val="clear" w:color="auto" w:fill="D9E2F3"/>
            <w:vAlign w:val="center"/>
          </w:tcPr>
          <w:p w14:paraId="288410A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Պետության անվանումը</w:t>
            </w:r>
          </w:p>
        </w:tc>
        <w:tc>
          <w:tcPr>
            <w:tcW w:w="6180" w:type="dxa"/>
            <w:vAlign w:val="center"/>
          </w:tcPr>
          <w:p w14:paraId="6D80BC00"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5D5FA04" w14:textId="77777777" w:rsidTr="00585256">
        <w:tc>
          <w:tcPr>
            <w:tcW w:w="2837" w:type="dxa"/>
            <w:shd w:val="clear" w:color="auto" w:fill="D9E2F3"/>
            <w:vAlign w:val="center"/>
          </w:tcPr>
          <w:p w14:paraId="2154CA9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4CEDB217"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71C14EC" w14:textId="77777777" w:rsidTr="00585256">
        <w:tc>
          <w:tcPr>
            <w:tcW w:w="2837" w:type="dxa"/>
            <w:shd w:val="clear" w:color="auto" w:fill="D9E2F3"/>
            <w:vAlign w:val="center"/>
          </w:tcPr>
          <w:p w14:paraId="0CE5473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52EADC8E"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7A964095" w14:textId="77777777" w:rsidTr="00585256">
        <w:tc>
          <w:tcPr>
            <w:tcW w:w="2837" w:type="dxa"/>
            <w:shd w:val="clear" w:color="auto" w:fill="D9E2F3"/>
            <w:vAlign w:val="center"/>
          </w:tcPr>
          <w:p w14:paraId="2B5B5357"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6998ED85"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14:paraId="2ADCFB02"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bl>
    <w:p w14:paraId="7138918E"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D908D4" w14:paraId="60C1A569" w14:textId="77777777" w:rsidTr="00585256">
        <w:tc>
          <w:tcPr>
            <w:tcW w:w="2837" w:type="dxa"/>
            <w:shd w:val="clear" w:color="auto" w:fill="D9E2F3"/>
            <w:vAlign w:val="center"/>
          </w:tcPr>
          <w:p w14:paraId="2234F77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65073679"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4C752C03" w14:textId="77777777" w:rsidTr="00585256">
        <w:tc>
          <w:tcPr>
            <w:tcW w:w="2837" w:type="dxa"/>
            <w:shd w:val="clear" w:color="auto" w:fill="D9E2F3"/>
            <w:vAlign w:val="center"/>
          </w:tcPr>
          <w:p w14:paraId="7FF384BB"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C380719"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83D251B" w14:textId="77777777" w:rsidTr="00585256">
        <w:tc>
          <w:tcPr>
            <w:tcW w:w="2837" w:type="dxa"/>
            <w:shd w:val="clear" w:color="auto" w:fill="D9E2F3"/>
            <w:vAlign w:val="center"/>
          </w:tcPr>
          <w:p w14:paraId="46265870"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481BA95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23EE776" w14:textId="77777777" w:rsidTr="00585256">
        <w:tc>
          <w:tcPr>
            <w:tcW w:w="2837" w:type="dxa"/>
            <w:shd w:val="clear" w:color="auto" w:fill="D9E2F3"/>
            <w:vAlign w:val="center"/>
          </w:tcPr>
          <w:p w14:paraId="0CC5723A"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0DBBC063"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14:paraId="76D05AF9"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bl>
    <w:p w14:paraId="32426E03" w14:textId="77777777" w:rsidR="00903CA8" w:rsidRPr="00D908D4" w:rsidRDefault="00903CA8" w:rsidP="00903CA8">
      <w:pPr>
        <w:rPr>
          <w:rFonts w:ascii="GHEA Grapalat" w:eastAsia="GHEA Grapalat" w:hAnsi="GHEA Grapalat" w:cs="GHEA Grapalat"/>
          <w:b/>
        </w:rPr>
      </w:pPr>
      <w:r w:rsidRPr="00D908D4">
        <w:rPr>
          <w:rFonts w:ascii="GHEA Grapalat" w:hAnsi="GHEA Grapalat"/>
        </w:rPr>
        <w:br w:type="page"/>
      </w:r>
    </w:p>
    <w:p w14:paraId="39834241" w14:textId="77777777" w:rsidR="00903CA8" w:rsidRPr="00D908D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Իրական շահառուի տվյալները</w:t>
      </w:r>
    </w:p>
    <w:p w14:paraId="7B91974B"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D908D4" w14:paraId="4D8422AE" w14:textId="77777777" w:rsidTr="00585256">
        <w:tc>
          <w:tcPr>
            <w:tcW w:w="2836" w:type="dxa"/>
            <w:shd w:val="clear" w:color="auto" w:fill="D9E2F3"/>
            <w:vAlign w:val="center"/>
          </w:tcPr>
          <w:p w14:paraId="1B6616BA"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3682A86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4CF08A0" w14:textId="77777777" w:rsidTr="00585256">
        <w:tc>
          <w:tcPr>
            <w:tcW w:w="2836" w:type="dxa"/>
            <w:shd w:val="clear" w:color="auto" w:fill="D9E2F3"/>
            <w:vAlign w:val="center"/>
          </w:tcPr>
          <w:p w14:paraId="6133592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09F1301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A838767" w14:textId="77777777" w:rsidTr="00585256">
        <w:tc>
          <w:tcPr>
            <w:tcW w:w="2836" w:type="dxa"/>
            <w:shd w:val="clear" w:color="auto" w:fill="D9E2F3"/>
            <w:vAlign w:val="center"/>
          </w:tcPr>
          <w:p w14:paraId="158A97E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00F3229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34CE2DD" w14:textId="77777777" w:rsidTr="00585256">
        <w:tc>
          <w:tcPr>
            <w:tcW w:w="2836" w:type="dxa"/>
            <w:shd w:val="clear" w:color="auto" w:fill="D9E2F3"/>
            <w:vAlign w:val="center"/>
          </w:tcPr>
          <w:p w14:paraId="72EE2DE4"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3663875E"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F4DE940" w14:textId="77777777" w:rsidTr="00585256">
        <w:tc>
          <w:tcPr>
            <w:tcW w:w="2836" w:type="dxa"/>
            <w:shd w:val="clear" w:color="auto" w:fill="D9E2F3"/>
            <w:vAlign w:val="center"/>
          </w:tcPr>
          <w:p w14:paraId="57A7F739"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Քաղաքացիությունը</w:t>
            </w:r>
          </w:p>
        </w:tc>
        <w:tc>
          <w:tcPr>
            <w:tcW w:w="6178" w:type="dxa"/>
            <w:vAlign w:val="center"/>
          </w:tcPr>
          <w:p w14:paraId="61C435B9"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B9C6937" w14:textId="77777777" w:rsidTr="00585256">
        <w:tc>
          <w:tcPr>
            <w:tcW w:w="2836" w:type="dxa"/>
            <w:shd w:val="clear" w:color="auto" w:fill="D9E2F3"/>
            <w:vAlign w:val="center"/>
          </w:tcPr>
          <w:p w14:paraId="2AFA1D6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Ծննդյան օրը, ամիսը, տարին</w:t>
            </w:r>
          </w:p>
        </w:tc>
        <w:tc>
          <w:tcPr>
            <w:tcW w:w="6178" w:type="dxa"/>
            <w:vAlign w:val="center"/>
          </w:tcPr>
          <w:p w14:paraId="5847F55A" w14:textId="77777777" w:rsidR="00903CA8" w:rsidRPr="00D908D4" w:rsidRDefault="00903CA8" w:rsidP="00585256">
            <w:pPr>
              <w:spacing w:before="240" w:after="240"/>
              <w:rPr>
                <w:rFonts w:ascii="GHEA Grapalat" w:eastAsia="GHEA Grapalat" w:hAnsi="GHEA Grapalat" w:cs="GHEA Grapalat"/>
              </w:rPr>
            </w:pPr>
          </w:p>
        </w:tc>
      </w:tr>
    </w:tbl>
    <w:p w14:paraId="1A7D55EC"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3CA8" w:rsidRPr="00D908D4" w14:paraId="7C166FA0" w14:textId="77777777" w:rsidTr="00585256">
        <w:tc>
          <w:tcPr>
            <w:tcW w:w="2837" w:type="dxa"/>
            <w:shd w:val="clear" w:color="auto" w:fill="D9E2F3"/>
            <w:vAlign w:val="center"/>
          </w:tcPr>
          <w:p w14:paraId="55560AA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60E2E92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4BFCC3E" w14:textId="77777777" w:rsidTr="00585256">
        <w:tc>
          <w:tcPr>
            <w:tcW w:w="2837" w:type="dxa"/>
            <w:shd w:val="clear" w:color="auto" w:fill="D9E2F3"/>
            <w:vAlign w:val="center"/>
          </w:tcPr>
          <w:p w14:paraId="03C548C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4285093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FC9F936" w14:textId="77777777" w:rsidTr="00585256">
        <w:tc>
          <w:tcPr>
            <w:tcW w:w="2837" w:type="dxa"/>
            <w:shd w:val="clear" w:color="auto" w:fill="D9E2F3"/>
            <w:vAlign w:val="center"/>
          </w:tcPr>
          <w:p w14:paraId="4D0B15A7"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3D4A8B2C"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C959E2D" w14:textId="77777777" w:rsidTr="00585256">
        <w:tc>
          <w:tcPr>
            <w:tcW w:w="2837" w:type="dxa"/>
            <w:shd w:val="clear" w:color="auto" w:fill="D9E2F3"/>
            <w:vAlign w:val="center"/>
          </w:tcPr>
          <w:p w14:paraId="326A91D7"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3D69BD72"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22BBCE3" w14:textId="77777777" w:rsidTr="00585256">
        <w:tc>
          <w:tcPr>
            <w:tcW w:w="2837" w:type="dxa"/>
            <w:shd w:val="clear" w:color="auto" w:fill="D9E2F3"/>
            <w:vAlign w:val="center"/>
          </w:tcPr>
          <w:p w14:paraId="32E1DD1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1DEAC246" w14:textId="77777777" w:rsidR="00903CA8" w:rsidRPr="00D908D4" w:rsidRDefault="00903CA8" w:rsidP="00585256">
            <w:pPr>
              <w:spacing w:before="240" w:after="240"/>
              <w:rPr>
                <w:rFonts w:ascii="GHEA Grapalat" w:eastAsia="GHEA Grapalat" w:hAnsi="GHEA Grapalat" w:cs="GHEA Grapalat"/>
              </w:rPr>
            </w:pPr>
          </w:p>
        </w:tc>
      </w:tr>
    </w:tbl>
    <w:p w14:paraId="72FA38E9"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3CA8" w:rsidRPr="00D908D4" w14:paraId="0F8AF689" w14:textId="77777777" w:rsidTr="00585256">
        <w:tc>
          <w:tcPr>
            <w:tcW w:w="2837" w:type="dxa"/>
            <w:shd w:val="clear" w:color="auto" w:fill="D9E2F3"/>
            <w:vAlign w:val="center"/>
          </w:tcPr>
          <w:p w14:paraId="04664AC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635002DE"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295BF5B" w14:textId="77777777" w:rsidTr="00585256">
        <w:tc>
          <w:tcPr>
            <w:tcW w:w="2837" w:type="dxa"/>
            <w:shd w:val="clear" w:color="auto" w:fill="D9E2F3"/>
            <w:vAlign w:val="center"/>
          </w:tcPr>
          <w:p w14:paraId="6120B138"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3E3BAE2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0B9BA63" w14:textId="77777777" w:rsidTr="00585256">
        <w:tc>
          <w:tcPr>
            <w:tcW w:w="2837" w:type="dxa"/>
            <w:shd w:val="clear" w:color="auto" w:fill="D9E2F3"/>
            <w:vAlign w:val="center"/>
          </w:tcPr>
          <w:p w14:paraId="15DAB2B8"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0206FA37"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45104A5" w14:textId="77777777" w:rsidTr="00585256">
        <w:tc>
          <w:tcPr>
            <w:tcW w:w="2837" w:type="dxa"/>
            <w:shd w:val="clear" w:color="auto" w:fill="D9E2F3"/>
            <w:vAlign w:val="center"/>
          </w:tcPr>
          <w:p w14:paraId="503060D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6AFF6EF8" w14:textId="77777777" w:rsidR="00903CA8" w:rsidRPr="00D908D4" w:rsidRDefault="00903CA8" w:rsidP="00585256">
            <w:pPr>
              <w:spacing w:before="240" w:after="240"/>
              <w:rPr>
                <w:rFonts w:ascii="GHEA Grapalat" w:eastAsia="GHEA Grapalat" w:hAnsi="GHEA Grapalat" w:cs="GHEA Grapalat"/>
              </w:rPr>
            </w:pPr>
          </w:p>
        </w:tc>
      </w:tr>
    </w:tbl>
    <w:p w14:paraId="132C2528"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3CA8" w:rsidRPr="00D908D4" w14:paraId="72D071FD" w14:textId="77777777" w:rsidTr="00585256">
        <w:tc>
          <w:tcPr>
            <w:tcW w:w="2837" w:type="dxa"/>
            <w:shd w:val="clear" w:color="auto" w:fill="D9E2F3"/>
            <w:vAlign w:val="center"/>
          </w:tcPr>
          <w:p w14:paraId="1F9A22A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772F760B"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4236732" w14:textId="77777777" w:rsidTr="00585256">
        <w:tc>
          <w:tcPr>
            <w:tcW w:w="2837" w:type="dxa"/>
            <w:shd w:val="clear" w:color="auto" w:fill="D9E2F3"/>
            <w:vAlign w:val="center"/>
          </w:tcPr>
          <w:p w14:paraId="41B1E9A0"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615C7C8F"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206D310" w14:textId="77777777" w:rsidTr="00585256">
        <w:tc>
          <w:tcPr>
            <w:tcW w:w="2837" w:type="dxa"/>
            <w:shd w:val="clear" w:color="auto" w:fill="D9E2F3"/>
            <w:vAlign w:val="center"/>
          </w:tcPr>
          <w:p w14:paraId="4D3ABC8F"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61609A2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7D4ABF0C" w14:textId="77777777" w:rsidTr="00585256">
        <w:tc>
          <w:tcPr>
            <w:tcW w:w="2837" w:type="dxa"/>
            <w:shd w:val="clear" w:color="auto" w:fill="D9E2F3"/>
            <w:vAlign w:val="center"/>
          </w:tcPr>
          <w:p w14:paraId="6ADBE12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105A8FC9" w14:textId="77777777" w:rsidR="00903CA8" w:rsidRPr="00D908D4" w:rsidRDefault="00903CA8" w:rsidP="00585256">
            <w:pPr>
              <w:spacing w:before="240" w:after="240"/>
              <w:rPr>
                <w:rFonts w:ascii="GHEA Grapalat" w:eastAsia="GHEA Grapalat" w:hAnsi="GHEA Grapalat" w:cs="GHEA Grapalat"/>
              </w:rPr>
            </w:pPr>
          </w:p>
        </w:tc>
      </w:tr>
    </w:tbl>
    <w:p w14:paraId="379035EE" w14:textId="77777777" w:rsidR="00903CA8" w:rsidRPr="00D908D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D908D4" w14:paraId="52F85DA4" w14:textId="77777777" w:rsidTr="00585256">
        <w:trPr>
          <w:trHeight w:val="924"/>
        </w:trPr>
        <w:tc>
          <w:tcPr>
            <w:tcW w:w="9016" w:type="dxa"/>
            <w:gridSpan w:val="2"/>
            <w:vAlign w:val="center"/>
          </w:tcPr>
          <w:p w14:paraId="3271CDFE"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w:t>
            </w:r>
            <w:r w:rsidRPr="00D908D4">
              <w:rPr>
                <w:rFonts w:ascii="Cambria Math" w:eastAsia="Cambria Math" w:hAnsi="Cambria Math" w:cs="Cambria Math"/>
              </w:rPr>
              <w:t>․</w:t>
            </w:r>
            <w:r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03CA8" w:rsidRPr="00D908D4" w14:paraId="1E99F45E" w14:textId="77777777" w:rsidTr="00585256">
        <w:trPr>
          <w:trHeight w:val="684"/>
        </w:trPr>
        <w:tc>
          <w:tcPr>
            <w:tcW w:w="4508" w:type="dxa"/>
            <w:shd w:val="clear" w:color="auto" w:fill="D9E2F3"/>
            <w:vAlign w:val="center"/>
          </w:tcPr>
          <w:p w14:paraId="1D2D4AA6"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6D95959F"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E3A429A" w14:textId="77777777" w:rsidTr="00585256">
        <w:trPr>
          <w:trHeight w:val="1282"/>
        </w:trPr>
        <w:tc>
          <w:tcPr>
            <w:tcW w:w="4508" w:type="dxa"/>
            <w:shd w:val="clear" w:color="auto" w:fill="D9E2F3"/>
            <w:vAlign w:val="center"/>
          </w:tcPr>
          <w:p w14:paraId="13407A84"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2BA8CE8E"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14:paraId="0608E4B2"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r w:rsidR="00903CA8" w:rsidRPr="00D908D4" w14:paraId="47F7E60A" w14:textId="77777777" w:rsidTr="00585256">
        <w:tc>
          <w:tcPr>
            <w:tcW w:w="9016" w:type="dxa"/>
            <w:gridSpan w:val="2"/>
            <w:vAlign w:val="center"/>
          </w:tcPr>
          <w:p w14:paraId="3C19E1CA"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բ</w:t>
            </w:r>
            <w:r w:rsidRPr="00D908D4">
              <w:rPr>
                <w:rFonts w:ascii="Cambria Math" w:eastAsia="Cambria Math" w:hAnsi="Cambria Math" w:cs="Cambria Math"/>
              </w:rPr>
              <w:t>․</w:t>
            </w:r>
            <w:r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903CA8" w:rsidRPr="00D908D4" w14:paraId="2E95BA4E" w14:textId="77777777" w:rsidTr="00585256">
        <w:tc>
          <w:tcPr>
            <w:tcW w:w="9016" w:type="dxa"/>
            <w:gridSpan w:val="2"/>
            <w:vAlign w:val="center"/>
          </w:tcPr>
          <w:p w14:paraId="0C40D771"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գ</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D908D4">
              <w:rPr>
                <w:rFonts w:ascii="GHEA Grapalat" w:hAnsi="GHEA Grapalat"/>
              </w:rPr>
              <w:t xml:space="preserve"> </w:t>
            </w:r>
            <w:r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41191B47"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D908D4" w14:paraId="379EEE85" w14:textId="77777777" w:rsidTr="00585256">
        <w:trPr>
          <w:trHeight w:val="924"/>
        </w:trPr>
        <w:tc>
          <w:tcPr>
            <w:tcW w:w="9016" w:type="dxa"/>
            <w:gridSpan w:val="2"/>
            <w:vAlign w:val="center"/>
          </w:tcPr>
          <w:p w14:paraId="7B383D91"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lastRenderedPageBreak/>
              <w:t>☐</w:t>
            </w:r>
            <w:r w:rsidRPr="00D908D4">
              <w:rPr>
                <w:rFonts w:ascii="GHEA Grapalat" w:eastAsia="GHEA Grapalat" w:hAnsi="GHEA Grapalat" w:cs="GHEA Grapalat"/>
              </w:rPr>
              <w:tab/>
              <w:t>ա</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03CA8" w:rsidRPr="00D908D4" w14:paraId="2F5D5DAE" w14:textId="77777777" w:rsidTr="00585256">
        <w:trPr>
          <w:trHeight w:val="684"/>
        </w:trPr>
        <w:tc>
          <w:tcPr>
            <w:tcW w:w="4508" w:type="dxa"/>
            <w:shd w:val="clear" w:color="auto" w:fill="D9E2F3"/>
            <w:vAlign w:val="center"/>
          </w:tcPr>
          <w:p w14:paraId="67312E1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64C331E0"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991F91A" w14:textId="77777777" w:rsidTr="00585256">
        <w:trPr>
          <w:trHeight w:val="1282"/>
        </w:trPr>
        <w:tc>
          <w:tcPr>
            <w:tcW w:w="4508" w:type="dxa"/>
            <w:shd w:val="clear" w:color="auto" w:fill="D9E2F3"/>
            <w:vAlign w:val="center"/>
          </w:tcPr>
          <w:p w14:paraId="2BDFA6FE"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E161C64"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Ուղղակի մասնակցություն</w:t>
            </w:r>
          </w:p>
          <w:p w14:paraId="714BF20E"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Անուղղակի մասնակցություն</w:t>
            </w:r>
          </w:p>
        </w:tc>
      </w:tr>
      <w:tr w:rsidR="00903CA8" w:rsidRPr="00D908D4" w14:paraId="76B762B6" w14:textId="77777777" w:rsidTr="00585256">
        <w:tc>
          <w:tcPr>
            <w:tcW w:w="9016" w:type="dxa"/>
            <w:gridSpan w:val="2"/>
            <w:vAlign w:val="center"/>
          </w:tcPr>
          <w:p w14:paraId="400E1138"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բ</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903CA8" w:rsidRPr="00D908D4" w14:paraId="2BF5AA35" w14:textId="77777777" w:rsidTr="00585256">
        <w:tc>
          <w:tcPr>
            <w:tcW w:w="9016" w:type="dxa"/>
            <w:gridSpan w:val="2"/>
            <w:vAlign w:val="center"/>
          </w:tcPr>
          <w:p w14:paraId="7452EA5B"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գ</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03CA8" w:rsidRPr="00D908D4" w14:paraId="3EDCF222" w14:textId="77777777" w:rsidTr="00585256">
        <w:tc>
          <w:tcPr>
            <w:tcW w:w="9016" w:type="dxa"/>
            <w:gridSpan w:val="2"/>
            <w:vAlign w:val="center"/>
          </w:tcPr>
          <w:p w14:paraId="0A8F848E"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դ</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903CA8" w:rsidRPr="00D908D4" w14:paraId="240205F5" w14:textId="77777777" w:rsidTr="00585256">
        <w:tc>
          <w:tcPr>
            <w:tcW w:w="9016" w:type="dxa"/>
            <w:gridSpan w:val="2"/>
            <w:vAlign w:val="center"/>
          </w:tcPr>
          <w:p w14:paraId="3D41E52F"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ե</w:t>
            </w:r>
            <w:r w:rsidRPr="00D908D4">
              <w:rPr>
                <w:rFonts w:ascii="Cambria Math" w:eastAsia="Cambria Math" w:hAnsi="Cambria Math" w:cs="Cambria Math"/>
              </w:rPr>
              <w:t>․</w:t>
            </w:r>
            <w:r w:rsidRPr="00D908D4">
              <w:rPr>
                <w:rFonts w:ascii="GHEA Grapalat" w:eastAsia="Cambria Math" w:hAnsi="GHEA Grapalat" w:cs="Cambria Math"/>
              </w:rPr>
              <w:t xml:space="preserve"> </w:t>
            </w:r>
            <w:r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CAB3F39"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D908D4" w14:paraId="7B462723" w14:textId="77777777" w:rsidTr="00585256">
        <w:tc>
          <w:tcPr>
            <w:tcW w:w="2837" w:type="dxa"/>
            <w:shd w:val="clear" w:color="auto" w:fill="D9E2F3"/>
            <w:vAlign w:val="center"/>
          </w:tcPr>
          <w:p w14:paraId="50A568E3"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74B5BDFA"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79C5D3F2" w14:textId="77777777" w:rsidTr="00585256">
        <w:tc>
          <w:tcPr>
            <w:tcW w:w="2837" w:type="dxa"/>
            <w:shd w:val="clear" w:color="auto" w:fill="D9E2F3"/>
            <w:vAlign w:val="center"/>
          </w:tcPr>
          <w:p w14:paraId="4D586BB7"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54292B03"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 xml:space="preserve">Առանձին </w:t>
            </w:r>
          </w:p>
          <w:p w14:paraId="4A6402A2" w14:textId="77777777" w:rsidR="00903CA8" w:rsidRPr="00D908D4" w:rsidRDefault="00903CA8" w:rsidP="00585256">
            <w:pPr>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Փոխկապակցված անձանց հետ համատեղ</w:t>
            </w:r>
          </w:p>
        </w:tc>
      </w:tr>
      <w:tr w:rsidR="00903CA8" w:rsidRPr="00D908D4" w14:paraId="17ED58FF" w14:textId="77777777" w:rsidTr="00585256">
        <w:tc>
          <w:tcPr>
            <w:tcW w:w="2837" w:type="dxa"/>
            <w:shd w:val="clear" w:color="auto" w:fill="D9E2F3"/>
            <w:vAlign w:val="center"/>
          </w:tcPr>
          <w:p w14:paraId="3560D59D"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D908D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EEFB4AF"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lastRenderedPageBreak/>
              <w:t>☐</w:t>
            </w:r>
            <w:r w:rsidRPr="00D908D4">
              <w:rPr>
                <w:rFonts w:ascii="GHEA Grapalat" w:eastAsia="GHEA Grapalat" w:hAnsi="GHEA Grapalat" w:cs="GHEA Grapalat"/>
              </w:rPr>
              <w:tab/>
              <w:t>Այո</w:t>
            </w:r>
          </w:p>
          <w:p w14:paraId="2CF396CF" w14:textId="77777777" w:rsidR="00903CA8" w:rsidRPr="00D908D4" w:rsidRDefault="00903CA8" w:rsidP="00585256">
            <w:pPr>
              <w:spacing w:before="240" w:after="240"/>
              <w:rPr>
                <w:rFonts w:ascii="GHEA Grapalat" w:eastAsia="GHEA Grapalat" w:hAnsi="GHEA Grapalat" w:cs="GHEA Grapalat"/>
              </w:rPr>
            </w:pPr>
            <w:r w:rsidRPr="00D908D4">
              <w:rPr>
                <w:rFonts w:ascii="Segoe UI Symbol" w:eastAsia="MS Gothic" w:hAnsi="Segoe UI Symbol" w:cs="Segoe UI Symbol"/>
              </w:rPr>
              <w:t>☐</w:t>
            </w:r>
            <w:r w:rsidRPr="00D908D4">
              <w:rPr>
                <w:rFonts w:ascii="GHEA Grapalat" w:eastAsia="GHEA Grapalat" w:hAnsi="GHEA Grapalat" w:cs="GHEA Grapalat"/>
              </w:rPr>
              <w:tab/>
              <w:t>Ոչ</w:t>
            </w:r>
          </w:p>
        </w:tc>
      </w:tr>
    </w:tbl>
    <w:p w14:paraId="077BE14B"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D908D4" w14:paraId="59DEDBEF" w14:textId="77777777" w:rsidTr="00585256">
        <w:tc>
          <w:tcPr>
            <w:tcW w:w="2837" w:type="dxa"/>
            <w:shd w:val="clear" w:color="auto" w:fill="D9E2F3"/>
            <w:vAlign w:val="center"/>
          </w:tcPr>
          <w:p w14:paraId="367EA5A1"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33A4F1D9"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9D06B61" w14:textId="77777777" w:rsidTr="00585256">
        <w:tc>
          <w:tcPr>
            <w:tcW w:w="2837" w:type="dxa"/>
            <w:shd w:val="clear" w:color="auto" w:fill="D9E2F3"/>
            <w:vAlign w:val="center"/>
          </w:tcPr>
          <w:p w14:paraId="55A85250"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356AB5E2" w14:textId="77777777" w:rsidR="00903CA8" w:rsidRPr="00D908D4" w:rsidRDefault="00903CA8" w:rsidP="00585256">
            <w:pPr>
              <w:spacing w:before="240" w:after="240"/>
              <w:rPr>
                <w:rFonts w:ascii="GHEA Grapalat" w:eastAsia="GHEA Grapalat" w:hAnsi="GHEA Grapalat" w:cs="GHEA Grapalat"/>
              </w:rPr>
            </w:pPr>
          </w:p>
        </w:tc>
      </w:tr>
    </w:tbl>
    <w:p w14:paraId="2BB43EA2" w14:textId="77777777" w:rsidR="00903CA8" w:rsidRPr="00D908D4" w:rsidRDefault="00903CA8" w:rsidP="00903CA8">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CD390E3" w14:textId="77777777" w:rsidR="00903CA8" w:rsidRPr="00D908D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1B6A2B9C"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2EFBCBD3" w14:textId="77777777" w:rsidTr="00585256">
        <w:tc>
          <w:tcPr>
            <w:tcW w:w="2835" w:type="dxa"/>
            <w:shd w:val="clear" w:color="auto" w:fill="D9E2F3"/>
            <w:vAlign w:val="center"/>
          </w:tcPr>
          <w:p w14:paraId="5317BCAA"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50AD9A0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66BE84E" w14:textId="77777777" w:rsidTr="00585256">
        <w:tc>
          <w:tcPr>
            <w:tcW w:w="2835" w:type="dxa"/>
            <w:shd w:val="clear" w:color="auto" w:fill="D9E2F3"/>
            <w:vAlign w:val="center"/>
          </w:tcPr>
          <w:p w14:paraId="0CC73519"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514CB295"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7667FB9" w14:textId="77777777" w:rsidTr="00585256">
        <w:tc>
          <w:tcPr>
            <w:tcW w:w="2835" w:type="dxa"/>
            <w:shd w:val="clear" w:color="auto" w:fill="D9E2F3"/>
            <w:vAlign w:val="center"/>
          </w:tcPr>
          <w:p w14:paraId="74BBBA9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60F162C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12A49158" w14:textId="77777777" w:rsidTr="00585256">
        <w:tc>
          <w:tcPr>
            <w:tcW w:w="2835" w:type="dxa"/>
            <w:shd w:val="clear" w:color="auto" w:fill="D9E2F3"/>
            <w:vAlign w:val="center"/>
          </w:tcPr>
          <w:p w14:paraId="223EAE7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59B8691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56EAE890" w14:textId="77777777" w:rsidTr="00585256">
        <w:tc>
          <w:tcPr>
            <w:tcW w:w="2835" w:type="dxa"/>
            <w:shd w:val="clear" w:color="auto" w:fill="D9E2F3"/>
            <w:vAlign w:val="center"/>
          </w:tcPr>
          <w:p w14:paraId="4E68855B"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1AD0CA3B"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29AB865" w14:textId="77777777" w:rsidTr="00585256">
        <w:tc>
          <w:tcPr>
            <w:tcW w:w="2835" w:type="dxa"/>
            <w:shd w:val="clear" w:color="auto" w:fill="D9E2F3"/>
            <w:vAlign w:val="center"/>
          </w:tcPr>
          <w:p w14:paraId="0CE8BFD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58139728"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79B0908" w14:textId="77777777" w:rsidTr="00585256">
        <w:tc>
          <w:tcPr>
            <w:tcW w:w="2835" w:type="dxa"/>
            <w:shd w:val="clear" w:color="auto" w:fill="D9E2F3"/>
            <w:vAlign w:val="center"/>
          </w:tcPr>
          <w:p w14:paraId="04A0AC86"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3073C24" w14:textId="77777777" w:rsidR="00903CA8" w:rsidRPr="00D908D4" w:rsidRDefault="00903CA8" w:rsidP="00585256">
            <w:pPr>
              <w:spacing w:before="240" w:after="240"/>
              <w:rPr>
                <w:rFonts w:ascii="GHEA Grapalat" w:eastAsia="GHEA Grapalat" w:hAnsi="GHEA Grapalat" w:cs="GHEA Grapalat"/>
              </w:rPr>
            </w:pPr>
          </w:p>
        </w:tc>
      </w:tr>
    </w:tbl>
    <w:p w14:paraId="41B6724D"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04E9F77E" w14:textId="77777777" w:rsidTr="00585256">
        <w:trPr>
          <w:trHeight w:val="853"/>
        </w:trPr>
        <w:tc>
          <w:tcPr>
            <w:tcW w:w="2835" w:type="dxa"/>
            <w:vMerge w:val="restart"/>
            <w:shd w:val="clear" w:color="auto" w:fill="D9E2F3"/>
            <w:vAlign w:val="center"/>
          </w:tcPr>
          <w:p w14:paraId="0F4BD5D5"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6B570865"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27CC358F" w14:textId="77777777" w:rsidTr="00585256">
        <w:trPr>
          <w:trHeight w:val="850"/>
        </w:trPr>
        <w:tc>
          <w:tcPr>
            <w:tcW w:w="2835" w:type="dxa"/>
            <w:vMerge/>
            <w:shd w:val="clear" w:color="auto" w:fill="D9E2F3"/>
            <w:vAlign w:val="center"/>
          </w:tcPr>
          <w:p w14:paraId="1EC8465C"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44009FF"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E82C09A" w14:textId="77777777" w:rsidTr="00585256">
        <w:trPr>
          <w:trHeight w:val="850"/>
        </w:trPr>
        <w:tc>
          <w:tcPr>
            <w:tcW w:w="2835" w:type="dxa"/>
            <w:vMerge/>
            <w:shd w:val="clear" w:color="auto" w:fill="D9E2F3"/>
            <w:vAlign w:val="center"/>
          </w:tcPr>
          <w:p w14:paraId="602F7215"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738863E"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64179F3B" w14:textId="77777777" w:rsidTr="00585256">
        <w:trPr>
          <w:trHeight w:val="850"/>
        </w:trPr>
        <w:tc>
          <w:tcPr>
            <w:tcW w:w="2835" w:type="dxa"/>
            <w:vMerge/>
            <w:shd w:val="clear" w:color="auto" w:fill="D9E2F3"/>
            <w:vAlign w:val="center"/>
          </w:tcPr>
          <w:p w14:paraId="2923CA1C"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D0D58E1"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3C41163E" w14:textId="77777777" w:rsidTr="00585256">
        <w:trPr>
          <w:trHeight w:val="850"/>
        </w:trPr>
        <w:tc>
          <w:tcPr>
            <w:tcW w:w="2835" w:type="dxa"/>
            <w:vMerge/>
            <w:shd w:val="clear" w:color="auto" w:fill="D9E2F3"/>
            <w:vAlign w:val="center"/>
          </w:tcPr>
          <w:p w14:paraId="79447F0F" w14:textId="77777777" w:rsidR="00903CA8" w:rsidRPr="00D908D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CB607A" w14:textId="77777777" w:rsidR="00903CA8" w:rsidRPr="00D908D4" w:rsidRDefault="00903CA8" w:rsidP="00585256">
            <w:pPr>
              <w:spacing w:before="240" w:after="240"/>
              <w:rPr>
                <w:rFonts w:ascii="GHEA Grapalat" w:eastAsia="GHEA Grapalat" w:hAnsi="GHEA Grapalat" w:cs="GHEA Grapalat"/>
              </w:rPr>
            </w:pPr>
          </w:p>
        </w:tc>
      </w:tr>
    </w:tbl>
    <w:p w14:paraId="27FF0DE9" w14:textId="77777777" w:rsidR="00903CA8" w:rsidRPr="00D908D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D908D4" w14:paraId="1B470810" w14:textId="77777777" w:rsidTr="00585256">
        <w:tc>
          <w:tcPr>
            <w:tcW w:w="2835" w:type="dxa"/>
            <w:shd w:val="clear" w:color="auto" w:fill="D9E2F3"/>
            <w:vAlign w:val="center"/>
          </w:tcPr>
          <w:p w14:paraId="7EC55EC2"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74D144BD" w14:textId="77777777" w:rsidR="00903CA8" w:rsidRPr="00D908D4" w:rsidRDefault="00903CA8" w:rsidP="00585256">
            <w:pPr>
              <w:spacing w:before="240" w:after="240"/>
              <w:rPr>
                <w:rFonts w:ascii="GHEA Grapalat" w:eastAsia="GHEA Grapalat" w:hAnsi="GHEA Grapalat" w:cs="GHEA Grapalat"/>
              </w:rPr>
            </w:pPr>
          </w:p>
        </w:tc>
      </w:tr>
      <w:tr w:rsidR="00903CA8" w:rsidRPr="00D908D4" w14:paraId="031F730E" w14:textId="77777777" w:rsidTr="00585256">
        <w:tc>
          <w:tcPr>
            <w:tcW w:w="2835" w:type="dxa"/>
            <w:shd w:val="clear" w:color="auto" w:fill="D9E2F3"/>
            <w:vAlign w:val="center"/>
          </w:tcPr>
          <w:p w14:paraId="0F0D1BF7" w14:textId="77777777" w:rsidR="00903CA8" w:rsidRPr="00D908D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04F69785" w14:textId="77777777" w:rsidR="00903CA8" w:rsidRPr="00D908D4" w:rsidRDefault="00903CA8" w:rsidP="00585256">
            <w:pPr>
              <w:spacing w:before="240" w:after="240"/>
              <w:rPr>
                <w:rFonts w:ascii="GHEA Grapalat" w:eastAsia="GHEA Grapalat" w:hAnsi="GHEA Grapalat" w:cs="GHEA Grapalat"/>
              </w:rPr>
            </w:pPr>
          </w:p>
        </w:tc>
      </w:tr>
    </w:tbl>
    <w:p w14:paraId="688D9A3A" w14:textId="77777777" w:rsidR="00903CA8" w:rsidRPr="00D908D4" w:rsidRDefault="00903CA8" w:rsidP="00903CA8">
      <w:pPr>
        <w:pBdr>
          <w:top w:val="nil"/>
          <w:left w:val="nil"/>
          <w:bottom w:val="nil"/>
          <w:right w:val="nil"/>
          <w:between w:val="nil"/>
        </w:pBdr>
        <w:spacing w:before="240"/>
        <w:rPr>
          <w:rFonts w:ascii="GHEA Grapalat" w:eastAsia="GHEA Grapalat" w:hAnsi="GHEA Grapalat" w:cs="GHEA Grapalat"/>
          <w:i/>
        </w:rPr>
      </w:pPr>
      <w:r w:rsidRPr="00D908D4">
        <w:rPr>
          <w:rFonts w:ascii="GHEA Grapalat" w:eastAsia="GHEA Grapalat" w:hAnsi="GHEA Grapalat" w:cs="GHEA Grapalat"/>
          <w:i/>
        </w:rPr>
        <w:lastRenderedPageBreak/>
        <w:br w:type="page"/>
      </w:r>
    </w:p>
    <w:p w14:paraId="1B62A17B" w14:textId="77777777" w:rsidR="00903CA8" w:rsidRPr="00D908D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Լրացուցիչ նշումներ</w:t>
      </w:r>
    </w:p>
    <w:p w14:paraId="31D9A036" w14:textId="77777777" w:rsidR="00903CA8" w:rsidRPr="00D908D4" w:rsidRDefault="00903CA8" w:rsidP="00903CA8">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903CA8" w:rsidRPr="00D908D4" w14:paraId="38A49389" w14:textId="77777777" w:rsidTr="00585256">
        <w:tc>
          <w:tcPr>
            <w:tcW w:w="9016" w:type="dxa"/>
            <w:shd w:val="clear" w:color="auto" w:fill="DBE5F1" w:themeFill="accent1" w:themeFillTint="33"/>
          </w:tcPr>
          <w:p w14:paraId="04E3F7C2" w14:textId="77777777" w:rsidR="00903CA8" w:rsidRPr="00B20B32" w:rsidRDefault="00903CA8" w:rsidP="00585256">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տեղեկություններ</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կամ</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հավելյալ</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պարզաբանումներ</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որոնք</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առնչվում</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են</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հայտարարագրում</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լրացված</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կամ</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լրացման</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ենթակա</w:t>
            </w:r>
            <w:r w:rsidRPr="00B20B32">
              <w:rPr>
                <w:rFonts w:ascii="GHEA Grapalat" w:eastAsia="GHEA Grapalat" w:hAnsi="GHEA Grapalat" w:cs="GHEA Grapalat"/>
                <w:i/>
                <w:color w:val="000000"/>
              </w:rPr>
              <w:t xml:space="preserve"> </w:t>
            </w:r>
            <w:r w:rsidRPr="00D908D4">
              <w:rPr>
                <w:rFonts w:ascii="GHEA Grapalat" w:eastAsia="GHEA Grapalat" w:hAnsi="GHEA Grapalat" w:cs="GHEA Grapalat"/>
                <w:i/>
                <w:color w:val="000000"/>
              </w:rPr>
              <w:t>տվյալներին</w:t>
            </w:r>
          </w:p>
        </w:tc>
      </w:tr>
      <w:tr w:rsidR="00903CA8" w:rsidRPr="00D908D4" w14:paraId="10748557" w14:textId="77777777" w:rsidTr="00585256">
        <w:trPr>
          <w:trHeight w:val="10187"/>
        </w:trPr>
        <w:tc>
          <w:tcPr>
            <w:tcW w:w="9016" w:type="dxa"/>
          </w:tcPr>
          <w:p w14:paraId="1CBCC23E" w14:textId="77777777" w:rsidR="00903CA8" w:rsidRPr="00B20B32" w:rsidRDefault="00903CA8" w:rsidP="00585256">
            <w:pPr>
              <w:rPr>
                <w:rFonts w:ascii="GHEA Grapalat" w:eastAsia="GHEA Grapalat" w:hAnsi="GHEA Grapalat" w:cs="GHEA Grapalat"/>
                <w:b/>
                <w:color w:val="000000"/>
              </w:rPr>
            </w:pPr>
          </w:p>
        </w:tc>
      </w:tr>
    </w:tbl>
    <w:p w14:paraId="612C12A6" w14:textId="77777777" w:rsidR="00903CA8" w:rsidRPr="00D908D4" w:rsidRDefault="00903CA8" w:rsidP="00903CA8">
      <w:pPr>
        <w:pBdr>
          <w:top w:val="nil"/>
          <w:left w:val="nil"/>
          <w:bottom w:val="nil"/>
          <w:right w:val="nil"/>
          <w:between w:val="nil"/>
        </w:pBdr>
        <w:rPr>
          <w:rFonts w:ascii="GHEA Grapalat" w:eastAsia="GHEA Grapalat" w:hAnsi="GHEA Grapalat" w:cs="GHEA Grapalat"/>
          <w:b/>
          <w:color w:val="000000"/>
        </w:rPr>
      </w:pPr>
    </w:p>
    <w:p w14:paraId="72D46569" w14:textId="77777777" w:rsidR="00903CA8" w:rsidRPr="00D908D4" w:rsidRDefault="00903CA8" w:rsidP="00903CA8">
      <w:pPr>
        <w:pStyle w:val="31"/>
        <w:spacing w:line="240" w:lineRule="auto"/>
        <w:jc w:val="right"/>
        <w:rPr>
          <w:rFonts w:ascii="GHEA Grapalat" w:hAnsi="GHEA Grapalat" w:cs="Arial"/>
          <w:b/>
        </w:rPr>
      </w:pPr>
    </w:p>
    <w:p w14:paraId="594357B1" w14:textId="77777777" w:rsidR="00903CA8" w:rsidRPr="00D908D4" w:rsidRDefault="00903CA8" w:rsidP="00903CA8">
      <w:pPr>
        <w:pStyle w:val="31"/>
        <w:spacing w:line="240" w:lineRule="auto"/>
        <w:jc w:val="left"/>
        <w:rPr>
          <w:rFonts w:ascii="GHEA Grapalat" w:hAnsi="GHEA Grapalat"/>
          <w:i/>
          <w:lang w:val="hy-AM"/>
        </w:rPr>
      </w:pPr>
    </w:p>
    <w:p w14:paraId="07880688" w14:textId="77777777" w:rsidR="00903CA8" w:rsidRPr="00D908D4" w:rsidRDefault="00903CA8" w:rsidP="00903CA8">
      <w:pPr>
        <w:pStyle w:val="31"/>
        <w:spacing w:line="240" w:lineRule="auto"/>
        <w:jc w:val="left"/>
        <w:rPr>
          <w:rFonts w:ascii="GHEA Grapalat" w:hAnsi="GHEA Grapalat"/>
          <w:i/>
          <w:lang w:val="hy-AM"/>
        </w:rPr>
      </w:pPr>
    </w:p>
    <w:p w14:paraId="086F5219" w14:textId="77777777" w:rsidR="00903CA8" w:rsidRPr="00D908D4" w:rsidRDefault="00903CA8" w:rsidP="00903CA8">
      <w:pPr>
        <w:pStyle w:val="31"/>
        <w:spacing w:line="240" w:lineRule="auto"/>
        <w:jc w:val="left"/>
        <w:rPr>
          <w:rFonts w:ascii="GHEA Grapalat" w:hAnsi="GHEA Grapalat"/>
          <w:i/>
          <w:lang w:val="hy-AM"/>
        </w:rPr>
      </w:pPr>
    </w:p>
    <w:p w14:paraId="31AD2F85" w14:textId="77777777" w:rsidR="00903CA8" w:rsidRPr="00D908D4" w:rsidRDefault="00903CA8" w:rsidP="00903CA8">
      <w:pPr>
        <w:pStyle w:val="31"/>
        <w:spacing w:line="240" w:lineRule="auto"/>
        <w:jc w:val="left"/>
        <w:rPr>
          <w:rFonts w:ascii="GHEA Grapalat" w:hAnsi="GHEA Grapalat"/>
          <w:i/>
          <w:lang w:val="hy-AM"/>
        </w:rPr>
      </w:pPr>
    </w:p>
    <w:p w14:paraId="5C04E21F" w14:textId="77777777" w:rsidR="00903CA8" w:rsidRPr="00D908D4" w:rsidRDefault="00903CA8" w:rsidP="00903CA8">
      <w:pPr>
        <w:pStyle w:val="31"/>
        <w:spacing w:line="240" w:lineRule="auto"/>
        <w:jc w:val="left"/>
        <w:rPr>
          <w:rFonts w:ascii="GHEA Grapalat" w:hAnsi="GHEA Grapalat"/>
          <w:b/>
          <w:lang w:val="hy-AM"/>
        </w:rPr>
      </w:pPr>
    </w:p>
    <w:p w14:paraId="4263B32D" w14:textId="77777777" w:rsidR="00903CA8" w:rsidRPr="00D908D4" w:rsidRDefault="00903CA8" w:rsidP="00903CA8">
      <w:pPr>
        <w:pStyle w:val="31"/>
        <w:spacing w:line="240" w:lineRule="auto"/>
        <w:jc w:val="left"/>
        <w:rPr>
          <w:rFonts w:ascii="GHEA Grapalat" w:hAnsi="GHEA Grapalat"/>
          <w:b/>
          <w:lang w:val="hy-AM"/>
        </w:rPr>
      </w:pPr>
    </w:p>
    <w:p w14:paraId="05DD9F1E" w14:textId="77777777" w:rsidR="00903CA8" w:rsidRPr="00D908D4" w:rsidRDefault="00903CA8" w:rsidP="00903CA8">
      <w:pPr>
        <w:pStyle w:val="31"/>
        <w:spacing w:line="240" w:lineRule="auto"/>
        <w:jc w:val="left"/>
        <w:rPr>
          <w:rFonts w:ascii="GHEA Grapalat" w:hAnsi="GHEA Grapalat"/>
          <w:b/>
          <w:lang w:val="hy-AM"/>
        </w:rPr>
      </w:pPr>
    </w:p>
    <w:p w14:paraId="222DE63E" w14:textId="77777777" w:rsidR="00903CA8" w:rsidRPr="00D908D4" w:rsidRDefault="00903CA8" w:rsidP="00903CA8">
      <w:pPr>
        <w:pStyle w:val="31"/>
        <w:spacing w:line="240" w:lineRule="auto"/>
        <w:jc w:val="left"/>
        <w:rPr>
          <w:rFonts w:ascii="GHEA Grapalat" w:hAnsi="GHEA Grapalat"/>
          <w:b/>
          <w:lang w:val="hy-AM"/>
        </w:rPr>
      </w:pPr>
    </w:p>
    <w:p w14:paraId="55E68FAB" w14:textId="77777777" w:rsidR="00903CA8" w:rsidRPr="00D908D4" w:rsidRDefault="00903CA8" w:rsidP="00903CA8">
      <w:pPr>
        <w:jc w:val="center"/>
        <w:rPr>
          <w:rFonts w:ascii="GHEA Grapalat" w:eastAsia="GHEA Grapalat" w:hAnsi="GHEA Grapalat" w:cs="GHEA Grapalat"/>
          <w:b/>
        </w:rPr>
      </w:pPr>
    </w:p>
    <w:p w14:paraId="09228757" w14:textId="77777777" w:rsidR="00903CA8" w:rsidRPr="00D908D4" w:rsidRDefault="00903CA8" w:rsidP="00903CA8">
      <w:pPr>
        <w:jc w:val="center"/>
        <w:rPr>
          <w:rFonts w:ascii="GHEA Grapalat" w:eastAsia="GHEA Grapalat" w:hAnsi="GHEA Grapalat" w:cs="GHEA Grapalat"/>
          <w:b/>
        </w:rPr>
      </w:pPr>
    </w:p>
    <w:p w14:paraId="0CAEBD85" w14:textId="77777777" w:rsidR="00903CA8" w:rsidRPr="00D908D4" w:rsidRDefault="00903CA8" w:rsidP="00903CA8">
      <w:pPr>
        <w:jc w:val="center"/>
        <w:rPr>
          <w:rFonts w:ascii="GHEA Grapalat" w:eastAsia="GHEA Grapalat" w:hAnsi="GHEA Grapalat" w:cs="GHEA Grapalat"/>
          <w:b/>
        </w:rPr>
      </w:pPr>
      <w:r w:rsidRPr="00D908D4">
        <w:rPr>
          <w:rFonts w:ascii="GHEA Grapalat" w:eastAsia="GHEA Grapalat" w:hAnsi="GHEA Grapalat" w:cs="GHEA Grapalat"/>
          <w:b/>
        </w:rPr>
        <w:lastRenderedPageBreak/>
        <w:t>I. Հայտարարագրի լրացման կարգը</w:t>
      </w:r>
    </w:p>
    <w:p w14:paraId="26A9518A" w14:textId="77777777" w:rsidR="00903CA8" w:rsidRPr="00D908D4" w:rsidRDefault="00903CA8" w:rsidP="00903CA8">
      <w:pPr>
        <w:pBdr>
          <w:top w:val="nil"/>
          <w:left w:val="nil"/>
          <w:bottom w:val="nil"/>
          <w:right w:val="nil"/>
          <w:between w:val="nil"/>
        </w:pBdr>
        <w:ind w:left="567"/>
        <w:jc w:val="center"/>
        <w:rPr>
          <w:rFonts w:ascii="GHEA Grapalat" w:eastAsia="GHEA Grapalat" w:hAnsi="GHEA Grapalat" w:cs="GHEA Grapalat"/>
          <w:color w:val="000000"/>
        </w:rPr>
      </w:pPr>
    </w:p>
    <w:p w14:paraId="48A9D3C7"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362E5F6C"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C0F7BD1" w14:textId="77777777" w:rsidR="00903CA8" w:rsidRPr="00D908D4" w:rsidRDefault="00903CA8" w:rsidP="00903CA8">
      <w:pPr>
        <w:numPr>
          <w:ilvl w:val="1"/>
          <w:numId w:val="30"/>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690DC2A3" w14:textId="77777777" w:rsidR="00903CA8" w:rsidRPr="00D908D4" w:rsidRDefault="00903CA8" w:rsidP="00903CA8">
      <w:pPr>
        <w:numPr>
          <w:ilvl w:val="1"/>
          <w:numId w:val="30"/>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F0CC84" w14:textId="77777777" w:rsidR="00903CA8" w:rsidRPr="00D908D4" w:rsidRDefault="00903CA8" w:rsidP="00903CA8">
      <w:pPr>
        <w:spacing w:line="276" w:lineRule="auto"/>
        <w:ind w:firstLine="567"/>
        <w:rPr>
          <w:rFonts w:ascii="GHEA Grapalat" w:eastAsia="GHEA Grapalat" w:hAnsi="GHEA Grapalat" w:cs="GHEA Grapalat"/>
        </w:rPr>
      </w:pPr>
    </w:p>
    <w:p w14:paraId="63E2D3F8"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0FEAC024"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D908D4">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3BD9DFE6"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6F4496"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7A6F3A7"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p>
    <w:p w14:paraId="1ADE1A3F"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55A1AECA"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D908D4">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6BB554C"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C41D40" w14:textId="77777777" w:rsidR="00903CA8" w:rsidRPr="00D908D4" w:rsidRDefault="00903CA8" w:rsidP="00903CA8">
      <w:pPr>
        <w:pBdr>
          <w:top w:val="nil"/>
          <w:left w:val="nil"/>
          <w:bottom w:val="nil"/>
          <w:right w:val="nil"/>
          <w:between w:val="nil"/>
        </w:pBdr>
        <w:ind w:left="1789" w:firstLine="567"/>
        <w:rPr>
          <w:rFonts w:ascii="GHEA Grapalat" w:eastAsia="GHEA Grapalat" w:hAnsi="GHEA Grapalat" w:cs="GHEA Grapalat"/>
        </w:rPr>
      </w:pPr>
    </w:p>
    <w:p w14:paraId="3DA2F585"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2FB1BDEB"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50CFA89A"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983F9AE"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70E6AF7"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F2A6F02"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D908D4">
        <w:rPr>
          <w:rFonts w:ascii="GHEA Grapalat" w:eastAsia="GHEA Grapalat" w:hAnsi="GHEA Grapalat" w:cs="GHEA Grapalat"/>
        </w:rPr>
        <w:t>կազմակերպությունների)»</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D908D4">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09F15B13"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D908D4">
        <w:rPr>
          <w:rFonts w:ascii="GHEA Grapalat" w:eastAsia="GHEA Grapalat" w:hAnsi="GHEA Grapalat" w:cs="GHEA Grapalat"/>
        </w:rPr>
        <w:t>մասնակցություն)։</w:t>
      </w:r>
      <w:proofErr w:type="gramEnd"/>
      <w:r w:rsidRPr="00D908D4">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B3F95FD"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69B339"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F0D60E7"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sidRPr="00D908D4">
        <w:rPr>
          <w:rFonts w:ascii="GHEA Grapalat" w:eastAsia="GHEA Grapalat" w:hAnsi="GHEA Grapalat" w:cs="GHEA Grapalat"/>
        </w:rPr>
        <w:lastRenderedPageBreak/>
        <w:t xml:space="preserve">«Իրական շահառու հանդիսանալու հիմքերը (ընդերքօգտագործման ոլորտի հաշվետու կազմակերպությունների </w:t>
      </w:r>
      <w:proofErr w:type="gramStart"/>
      <w:r w:rsidRPr="00D908D4">
        <w:rPr>
          <w:rFonts w:ascii="GHEA Grapalat" w:eastAsia="GHEA Grapalat" w:hAnsi="GHEA Grapalat" w:cs="GHEA Grapalat"/>
        </w:rPr>
        <w:t>համար)»</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6F4B7DE5"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3E299D52"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D85389D"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AD9D977"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278A2CA" w14:textId="77777777" w:rsidR="00903CA8" w:rsidRPr="00D908D4" w:rsidRDefault="00903CA8" w:rsidP="00903CA8">
      <w:pPr>
        <w:pBdr>
          <w:top w:val="nil"/>
          <w:left w:val="nil"/>
          <w:bottom w:val="nil"/>
          <w:right w:val="nil"/>
          <w:between w:val="nil"/>
        </w:pBdr>
        <w:ind w:firstLine="567"/>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90A0331"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w:t>
      </w:r>
      <w:r w:rsidRPr="00D908D4">
        <w:rPr>
          <w:rFonts w:ascii="GHEA Grapalat" w:eastAsia="GHEA Grapalat" w:hAnsi="GHEA Grapalat" w:cs="GHEA Grapalat"/>
        </w:rPr>
        <w:lastRenderedPageBreak/>
        <w:t>Ընդերքի մասին օրենսգրքի 3-րդ հոդվածի 1-ին մասի 53-րդ կետի իմաստով պաշտոնատար անձ կամ նրա ընտանիքի անդամ հանդիսանալու վերաբերյալ.</w:t>
      </w:r>
    </w:p>
    <w:p w14:paraId="3029202E"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4C45316" w14:textId="77777777" w:rsidR="00903CA8" w:rsidRPr="00D908D4" w:rsidRDefault="00903CA8" w:rsidP="00903CA8">
      <w:pPr>
        <w:pBdr>
          <w:top w:val="nil"/>
          <w:left w:val="nil"/>
          <w:bottom w:val="nil"/>
          <w:right w:val="nil"/>
          <w:between w:val="nil"/>
        </w:pBdr>
        <w:ind w:left="1789" w:firstLine="567"/>
        <w:rPr>
          <w:rFonts w:ascii="GHEA Grapalat" w:eastAsia="GHEA Grapalat" w:hAnsi="GHEA Grapalat" w:cs="GHEA Grapalat"/>
        </w:rPr>
      </w:pPr>
    </w:p>
    <w:p w14:paraId="6AB44CAE"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21EE9950"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97C4D54"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0AF835C" w14:textId="77777777" w:rsidR="00903CA8" w:rsidRPr="00D908D4" w:rsidRDefault="00903CA8" w:rsidP="00903CA8">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384F0CDB" w14:textId="77777777" w:rsidR="00903CA8" w:rsidRPr="00D908D4" w:rsidRDefault="00903CA8" w:rsidP="00903CA8">
      <w:pPr>
        <w:pBdr>
          <w:top w:val="nil"/>
          <w:left w:val="nil"/>
          <w:bottom w:val="nil"/>
          <w:right w:val="nil"/>
          <w:between w:val="nil"/>
        </w:pBdr>
        <w:ind w:left="1789" w:firstLine="567"/>
        <w:rPr>
          <w:rFonts w:ascii="GHEA Grapalat" w:eastAsia="GHEA Grapalat" w:hAnsi="GHEA Grapalat" w:cs="GHEA Grapalat"/>
        </w:rPr>
      </w:pPr>
    </w:p>
    <w:p w14:paraId="4BACFC62"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908D4">
        <w:rPr>
          <w:rFonts w:ascii="GHEA Grapalat" w:eastAsia="GHEA Grapalat" w:hAnsi="GHEA Grapalat" w:cs="GHEA Grapalat"/>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65B18BD" w14:textId="77777777" w:rsidR="00903CA8" w:rsidRPr="00D908D4" w:rsidRDefault="00903CA8" w:rsidP="00903CA8">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FD0DC09" w14:textId="77777777" w:rsidR="00903CA8" w:rsidRPr="00D908D4" w:rsidRDefault="00903CA8" w:rsidP="00903CA8">
      <w:pPr>
        <w:pStyle w:val="31"/>
        <w:spacing w:line="240" w:lineRule="auto"/>
        <w:ind w:left="360"/>
        <w:rPr>
          <w:rFonts w:ascii="GHEA Grapalat" w:hAnsi="GHEA Grapalat" w:cs="Sylfaen"/>
          <w:i/>
          <w:lang w:val="hy-AM" w:eastAsia="ru-RU"/>
        </w:rPr>
      </w:pPr>
    </w:p>
    <w:p w14:paraId="7A9602C8" w14:textId="77777777" w:rsidR="00903CA8" w:rsidRPr="00D908D4" w:rsidRDefault="00903CA8" w:rsidP="00903CA8">
      <w:pPr>
        <w:pStyle w:val="31"/>
        <w:spacing w:line="240" w:lineRule="auto"/>
        <w:ind w:left="360"/>
        <w:rPr>
          <w:rFonts w:ascii="GHEA Grapalat" w:hAnsi="GHEA Grapalat" w:cs="Sylfaen"/>
          <w:i/>
          <w:lang w:val="hy-AM" w:eastAsia="ru-RU"/>
        </w:rPr>
      </w:pPr>
    </w:p>
    <w:p w14:paraId="67F5B7BA" w14:textId="77777777" w:rsidR="00903CA8" w:rsidRPr="00D908D4" w:rsidRDefault="00903CA8" w:rsidP="00903CA8">
      <w:pPr>
        <w:pStyle w:val="31"/>
        <w:spacing w:line="240" w:lineRule="auto"/>
        <w:ind w:left="360"/>
        <w:rPr>
          <w:rFonts w:ascii="GHEA Grapalat" w:hAnsi="GHEA Grapalat" w:cs="Sylfaen"/>
          <w:i/>
          <w:lang w:val="hy-AM" w:eastAsia="ru-RU"/>
        </w:rPr>
      </w:pPr>
    </w:p>
    <w:p w14:paraId="58964B30" w14:textId="77777777" w:rsidR="00903CA8" w:rsidRPr="00D908D4" w:rsidRDefault="00903CA8" w:rsidP="00903CA8">
      <w:pPr>
        <w:pStyle w:val="31"/>
        <w:spacing w:line="240" w:lineRule="auto"/>
        <w:ind w:left="360"/>
        <w:rPr>
          <w:rFonts w:ascii="GHEA Grapalat" w:hAnsi="GHEA Grapalat" w:cs="Sylfaen"/>
          <w:i/>
          <w:lang w:val="hy-AM" w:eastAsia="ru-RU"/>
        </w:rPr>
      </w:pPr>
    </w:p>
    <w:p w14:paraId="18CF4A81" w14:textId="77777777" w:rsidR="00903CA8" w:rsidRPr="00D908D4" w:rsidRDefault="00903CA8" w:rsidP="00903CA8">
      <w:pPr>
        <w:pStyle w:val="31"/>
        <w:spacing w:line="240" w:lineRule="auto"/>
        <w:ind w:left="360"/>
        <w:rPr>
          <w:rFonts w:ascii="GHEA Grapalat" w:hAnsi="GHEA Grapalat" w:cs="Sylfaen"/>
          <w:i/>
          <w:lang w:val="hy-AM" w:eastAsia="ru-RU"/>
        </w:rPr>
      </w:pPr>
    </w:p>
    <w:p w14:paraId="6369F713" w14:textId="77777777" w:rsidR="00903CA8" w:rsidRPr="00D908D4" w:rsidRDefault="00903CA8" w:rsidP="00903CA8">
      <w:pPr>
        <w:pStyle w:val="31"/>
        <w:spacing w:line="240" w:lineRule="auto"/>
        <w:ind w:firstLine="360"/>
        <w:rPr>
          <w:rFonts w:ascii="GHEA Grapalat" w:hAnsi="GHEA Grapalat" w:cs="Sylfaen"/>
          <w:i/>
          <w:lang w:val="hy-AM" w:eastAsia="ru-RU"/>
        </w:rPr>
      </w:pPr>
    </w:p>
    <w:p w14:paraId="7338874A" w14:textId="77777777" w:rsidR="00903CA8" w:rsidRPr="00D908D4" w:rsidRDefault="00903CA8" w:rsidP="00903CA8">
      <w:pPr>
        <w:pStyle w:val="31"/>
        <w:spacing w:line="240" w:lineRule="auto"/>
        <w:ind w:firstLine="360"/>
        <w:rPr>
          <w:rFonts w:ascii="GHEA Grapalat" w:hAnsi="GHEA Grapalat"/>
          <w:i/>
          <w:sz w:val="18"/>
          <w:szCs w:val="18"/>
          <w:lang w:val="hy-AM"/>
        </w:rPr>
      </w:pPr>
      <w:r w:rsidRPr="00D908D4">
        <w:rPr>
          <w:rFonts w:ascii="GHEA Grapalat" w:hAnsi="GHEA Grapalat" w:cs="Sylfaen"/>
          <w:i/>
          <w:sz w:val="18"/>
          <w:szCs w:val="18"/>
          <w:lang w:val="hy-AM" w:eastAsia="ru-RU"/>
        </w:rPr>
        <w:t>*</w:t>
      </w:r>
      <w:r w:rsidRPr="00D908D4">
        <w:rPr>
          <w:rFonts w:ascii="GHEA Grapalat" w:hAnsi="GHEA Grapalat"/>
          <w:i/>
          <w:sz w:val="18"/>
          <w:szCs w:val="18"/>
          <w:lang w:val="af-ZA"/>
        </w:rPr>
        <w:t xml:space="preserve"> </w:t>
      </w:r>
      <w:r w:rsidRPr="00D908D4">
        <w:rPr>
          <w:rFonts w:ascii="GHEA Grapalat" w:hAnsi="GHEA Grapalat"/>
          <w:i/>
          <w:sz w:val="18"/>
          <w:szCs w:val="18"/>
          <w:lang w:val="hy-AM"/>
        </w:rPr>
        <w:t>լրացվում</w:t>
      </w:r>
      <w:r w:rsidRPr="00D908D4">
        <w:rPr>
          <w:rFonts w:ascii="GHEA Grapalat" w:hAnsi="GHEA Grapalat"/>
          <w:i/>
          <w:sz w:val="18"/>
          <w:szCs w:val="18"/>
          <w:lang w:val="af-ZA"/>
        </w:rPr>
        <w:t xml:space="preserve"> </w:t>
      </w:r>
      <w:r w:rsidRPr="00D908D4">
        <w:rPr>
          <w:rFonts w:ascii="GHEA Grapalat" w:hAnsi="GHEA Grapalat"/>
          <w:i/>
          <w:sz w:val="18"/>
          <w:szCs w:val="18"/>
          <w:lang w:val="hy-AM"/>
        </w:rPr>
        <w:t>է</w:t>
      </w:r>
      <w:r w:rsidRPr="00D908D4">
        <w:rPr>
          <w:rFonts w:ascii="GHEA Grapalat" w:hAnsi="GHEA Grapalat"/>
          <w:i/>
          <w:sz w:val="18"/>
          <w:szCs w:val="18"/>
          <w:lang w:val="af-ZA"/>
        </w:rPr>
        <w:t xml:space="preserve"> </w:t>
      </w:r>
      <w:r w:rsidRPr="00D908D4">
        <w:rPr>
          <w:rFonts w:ascii="GHEA Grapalat" w:hAnsi="GHEA Grapalat"/>
          <w:i/>
          <w:sz w:val="18"/>
          <w:szCs w:val="18"/>
          <w:lang w:val="hy-AM"/>
        </w:rPr>
        <w:t>հանձնաժողովի</w:t>
      </w:r>
      <w:r w:rsidRPr="00D908D4">
        <w:rPr>
          <w:rFonts w:ascii="GHEA Grapalat" w:hAnsi="GHEA Grapalat"/>
          <w:i/>
          <w:sz w:val="18"/>
          <w:szCs w:val="18"/>
          <w:lang w:val="af-ZA"/>
        </w:rPr>
        <w:t xml:space="preserve"> </w:t>
      </w:r>
      <w:r w:rsidRPr="00D908D4">
        <w:rPr>
          <w:rFonts w:ascii="GHEA Grapalat" w:hAnsi="GHEA Grapalat"/>
          <w:i/>
          <w:sz w:val="18"/>
          <w:szCs w:val="18"/>
          <w:lang w:val="hy-AM"/>
        </w:rPr>
        <w:t>քարտուղարի</w:t>
      </w:r>
      <w:r w:rsidRPr="00D908D4">
        <w:rPr>
          <w:rFonts w:ascii="GHEA Grapalat" w:hAnsi="GHEA Grapalat"/>
          <w:i/>
          <w:sz w:val="18"/>
          <w:szCs w:val="18"/>
          <w:lang w:val="af-ZA"/>
        </w:rPr>
        <w:t xml:space="preserve"> </w:t>
      </w:r>
      <w:r w:rsidRPr="00D908D4">
        <w:rPr>
          <w:rFonts w:ascii="GHEA Grapalat" w:hAnsi="GHEA Grapalat"/>
          <w:i/>
          <w:sz w:val="18"/>
          <w:szCs w:val="18"/>
          <w:lang w:val="hy-AM"/>
        </w:rPr>
        <w:t>կողմից</w:t>
      </w:r>
      <w:r w:rsidRPr="00D908D4">
        <w:rPr>
          <w:rFonts w:ascii="GHEA Grapalat" w:hAnsi="GHEA Grapalat"/>
          <w:i/>
          <w:sz w:val="18"/>
          <w:szCs w:val="18"/>
          <w:lang w:val="af-ZA"/>
        </w:rPr>
        <w:t xml:space="preserve">` </w:t>
      </w:r>
      <w:r w:rsidRPr="00D908D4">
        <w:rPr>
          <w:rFonts w:ascii="GHEA Grapalat" w:hAnsi="GHEA Grapalat"/>
          <w:i/>
          <w:sz w:val="18"/>
          <w:szCs w:val="18"/>
          <w:lang w:val="hy-AM"/>
        </w:rPr>
        <w:t>մինչև</w:t>
      </w:r>
      <w:r w:rsidRPr="00D908D4">
        <w:rPr>
          <w:rFonts w:ascii="GHEA Grapalat" w:hAnsi="GHEA Grapalat"/>
          <w:i/>
          <w:sz w:val="18"/>
          <w:szCs w:val="18"/>
          <w:lang w:val="af-ZA"/>
        </w:rPr>
        <w:t xml:space="preserve"> </w:t>
      </w:r>
      <w:r w:rsidRPr="00D908D4">
        <w:rPr>
          <w:rFonts w:ascii="GHEA Grapalat" w:hAnsi="GHEA Grapalat"/>
          <w:i/>
          <w:sz w:val="18"/>
          <w:szCs w:val="18"/>
          <w:lang w:val="hy-AM"/>
        </w:rPr>
        <w:t>հրավերը</w:t>
      </w:r>
      <w:r w:rsidRPr="00D908D4">
        <w:rPr>
          <w:rFonts w:ascii="GHEA Grapalat" w:hAnsi="GHEA Grapalat"/>
          <w:i/>
          <w:sz w:val="18"/>
          <w:szCs w:val="18"/>
          <w:lang w:val="af-ZA"/>
        </w:rPr>
        <w:t xml:space="preserve"> </w:t>
      </w:r>
      <w:r w:rsidRPr="00D908D4">
        <w:rPr>
          <w:rFonts w:ascii="GHEA Grapalat" w:hAnsi="GHEA Grapalat"/>
          <w:i/>
          <w:sz w:val="18"/>
          <w:szCs w:val="18"/>
          <w:lang w:val="hy-AM"/>
        </w:rPr>
        <w:t>տեղեկագրում</w:t>
      </w:r>
      <w:r w:rsidRPr="00D908D4">
        <w:rPr>
          <w:rFonts w:ascii="GHEA Grapalat" w:hAnsi="GHEA Grapalat"/>
          <w:i/>
          <w:sz w:val="18"/>
          <w:szCs w:val="18"/>
          <w:lang w:val="af-ZA"/>
        </w:rPr>
        <w:t xml:space="preserve"> </w:t>
      </w:r>
      <w:r w:rsidRPr="00D908D4">
        <w:rPr>
          <w:rFonts w:ascii="GHEA Grapalat" w:hAnsi="GHEA Grapalat"/>
          <w:i/>
          <w:sz w:val="18"/>
          <w:szCs w:val="18"/>
          <w:lang w:val="hy-AM"/>
        </w:rPr>
        <w:t>հրապարակելը:</w:t>
      </w:r>
    </w:p>
    <w:p w14:paraId="5AAB1798" w14:textId="77777777" w:rsidR="00903CA8" w:rsidRPr="00D908D4" w:rsidRDefault="00903CA8" w:rsidP="00903CA8">
      <w:pPr>
        <w:pStyle w:val="31"/>
        <w:spacing w:line="240" w:lineRule="auto"/>
        <w:ind w:firstLine="360"/>
        <w:rPr>
          <w:rFonts w:ascii="Cambria Math" w:hAnsi="Cambria Math"/>
          <w:i/>
          <w:lang w:val="hy-AM"/>
        </w:rPr>
      </w:pPr>
      <w:r w:rsidRPr="00D908D4">
        <w:rPr>
          <w:rFonts w:ascii="GHEA Grapalat" w:hAnsi="GHEA Grapalat" w:cs="Sylfaen"/>
          <w:i/>
          <w:lang w:val="hy-AM" w:eastAsia="ru-RU"/>
        </w:rPr>
        <w:t>** 1.2</w:t>
      </w:r>
      <w:r w:rsidRPr="00D908D4">
        <w:rPr>
          <w:rFonts w:ascii="GHEA Grapalat" w:hAnsi="GHEA Grapalat"/>
          <w:i/>
          <w:lang w:val="hy-AM"/>
        </w:rPr>
        <w:t xml:space="preserve"> հավելվածը չի ներկայացվում այն մասնակցի կողմից, ով </w:t>
      </w:r>
      <w:r w:rsidRPr="00D908D4">
        <w:rPr>
          <w:rFonts w:ascii="Cambria Math" w:hAnsi="Cambria Math"/>
          <w:i/>
          <w:lang w:val="hy-AM"/>
        </w:rPr>
        <w:t>․</w:t>
      </w:r>
    </w:p>
    <w:p w14:paraId="70B509D8" w14:textId="77777777" w:rsidR="00903CA8" w:rsidRPr="00D908D4" w:rsidRDefault="00903CA8" w:rsidP="00903CA8">
      <w:pPr>
        <w:pStyle w:val="31"/>
        <w:spacing w:line="240" w:lineRule="auto"/>
        <w:ind w:firstLine="360"/>
        <w:rPr>
          <w:rFonts w:ascii="GHEA Grapalat" w:hAnsi="GHEA Grapalat"/>
          <w:i/>
          <w:lang w:val="hy-AM"/>
        </w:rPr>
      </w:pPr>
      <w:r w:rsidRPr="00D908D4">
        <w:rPr>
          <w:rFonts w:ascii="GHEA Grapalat" w:hAnsi="GHEA Grapalat"/>
          <w:i/>
          <w:lang w:val="hy-AM"/>
        </w:rPr>
        <w:t xml:space="preserve"> -«Իրավաբանական անձանց պետական գրանցման, իրավաբանական անձանց ստորաբաժանումների, հիմնարկների և անհատ ձեռնարկատերերի պետական հաշվառման</w:t>
      </w:r>
      <w:r w:rsidRPr="00D908D4">
        <w:rPr>
          <w:rFonts w:ascii="Calibri" w:hAnsi="Calibri" w:cs="Calibri"/>
          <w:i/>
          <w:lang w:val="hy-AM"/>
        </w:rPr>
        <w:t> </w:t>
      </w:r>
      <w:r w:rsidRPr="00D908D4">
        <w:rPr>
          <w:rFonts w:ascii="GHEA Grapalat" w:hAnsi="GHEA Grapalat" w:cs="GHEA Grapalat"/>
          <w:i/>
          <w:lang w:val="hy-AM"/>
        </w:rPr>
        <w:t>մասին»</w:t>
      </w:r>
      <w:r w:rsidRPr="00D908D4">
        <w:rPr>
          <w:rFonts w:ascii="GHEA Grapalat" w:hAnsi="GHEA Grapalat"/>
          <w:i/>
          <w:lang w:val="hy-AM"/>
        </w:rPr>
        <w:t xml:space="preserve"> </w:t>
      </w:r>
      <w:r w:rsidRPr="00D908D4">
        <w:rPr>
          <w:rFonts w:ascii="GHEA Grapalat" w:hAnsi="GHEA Grapalat" w:cs="GHEA Grapalat"/>
          <w:i/>
          <w:lang w:val="hy-AM"/>
        </w:rPr>
        <w:t>օրենքի</w:t>
      </w:r>
      <w:r w:rsidRPr="00D908D4">
        <w:rPr>
          <w:rFonts w:ascii="GHEA Grapalat" w:hAnsi="GHEA Grapalat"/>
          <w:i/>
          <w:lang w:val="hy-AM"/>
        </w:rPr>
        <w:t xml:space="preserve"> </w:t>
      </w:r>
      <w:r w:rsidRPr="00D908D4">
        <w:rPr>
          <w:rFonts w:ascii="GHEA Grapalat" w:hAnsi="GHEA Grapalat" w:cs="GHEA Grapalat"/>
          <w:i/>
          <w:lang w:val="hy-AM"/>
        </w:rPr>
        <w:t>հիման</w:t>
      </w:r>
      <w:r w:rsidRPr="00D908D4">
        <w:rPr>
          <w:rFonts w:ascii="GHEA Grapalat" w:hAnsi="GHEA Grapalat"/>
          <w:i/>
          <w:lang w:val="hy-AM"/>
        </w:rPr>
        <w:t xml:space="preserve"> </w:t>
      </w:r>
      <w:r w:rsidRPr="00D908D4">
        <w:rPr>
          <w:rFonts w:ascii="GHEA Grapalat" w:hAnsi="GHEA Grapalat" w:cs="GHEA Grapalat"/>
          <w:i/>
          <w:lang w:val="hy-AM"/>
        </w:rPr>
        <w:t>վրա</w:t>
      </w:r>
      <w:r w:rsidRPr="00D908D4">
        <w:rPr>
          <w:rFonts w:ascii="GHEA Grapalat" w:hAnsi="GHEA Grapalat"/>
          <w:i/>
          <w:lang w:val="hy-AM"/>
        </w:rPr>
        <w:t xml:space="preserve"> </w:t>
      </w:r>
      <w:r w:rsidRPr="00D908D4">
        <w:rPr>
          <w:rFonts w:ascii="GHEA Grapalat" w:hAnsi="GHEA Grapalat" w:cs="GHEA Grapalat"/>
          <w:i/>
          <w:lang w:val="hy-AM"/>
        </w:rPr>
        <w:t>իրական</w:t>
      </w:r>
      <w:r w:rsidRPr="00D908D4">
        <w:rPr>
          <w:rFonts w:ascii="GHEA Grapalat" w:hAnsi="GHEA Grapalat"/>
          <w:i/>
          <w:lang w:val="hy-AM"/>
        </w:rPr>
        <w:t xml:space="preserve"> </w:t>
      </w:r>
      <w:r w:rsidRPr="00D908D4">
        <w:rPr>
          <w:rFonts w:ascii="GHEA Grapalat" w:hAnsi="GHEA Grapalat" w:cs="GHEA Grapalat"/>
          <w:i/>
          <w:lang w:val="hy-AM"/>
        </w:rPr>
        <w:t>շահառուների</w:t>
      </w:r>
      <w:r w:rsidRPr="00D908D4">
        <w:rPr>
          <w:rFonts w:ascii="GHEA Grapalat" w:hAnsi="GHEA Grapalat"/>
          <w:i/>
          <w:lang w:val="hy-AM"/>
        </w:rPr>
        <w:t xml:space="preserve"> </w:t>
      </w:r>
      <w:r w:rsidRPr="00D908D4">
        <w:rPr>
          <w:rFonts w:ascii="GHEA Grapalat" w:hAnsi="GHEA Grapalat" w:cs="GHEA Grapalat"/>
          <w:i/>
          <w:lang w:val="hy-AM"/>
        </w:rPr>
        <w:t>վերաբերյ</w:t>
      </w:r>
      <w:r w:rsidRPr="00D908D4">
        <w:rPr>
          <w:rFonts w:ascii="GHEA Grapalat" w:hAnsi="GHEA Grapalat"/>
          <w:i/>
          <w:lang w:val="hy-AM"/>
        </w:rPr>
        <w:t>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(այդ մասնակիցը ներկայացնում է հավելված 1,3-ը)</w:t>
      </w:r>
    </w:p>
    <w:p w14:paraId="6C478553" w14:textId="77777777" w:rsidR="00903CA8" w:rsidRPr="00D908D4" w:rsidRDefault="00903CA8" w:rsidP="00903CA8">
      <w:pPr>
        <w:pStyle w:val="31"/>
        <w:spacing w:line="240" w:lineRule="auto"/>
        <w:ind w:firstLine="360"/>
        <w:rPr>
          <w:rFonts w:ascii="GHEA Grapalat" w:hAnsi="GHEA Grapalat"/>
          <w:i/>
          <w:lang w:val="hy-AM"/>
        </w:rPr>
      </w:pPr>
      <w:r w:rsidRPr="00D908D4">
        <w:rPr>
          <w:rFonts w:ascii="GHEA Grapalat" w:hAnsi="GHEA Grapalat"/>
          <w:i/>
          <w:lang w:val="hy-AM"/>
        </w:rPr>
        <w:t>-ֆիզիկական անձ է կամ անհատ ձեռնարկատեր</w:t>
      </w:r>
    </w:p>
    <w:p w14:paraId="0ED2A3B0" w14:textId="77777777" w:rsidR="00903CA8" w:rsidRPr="00D908D4" w:rsidRDefault="00903CA8" w:rsidP="00903CA8">
      <w:pPr>
        <w:pStyle w:val="31"/>
        <w:spacing w:line="240" w:lineRule="auto"/>
        <w:ind w:left="360"/>
        <w:rPr>
          <w:rFonts w:ascii="GHEA Grapalat" w:hAnsi="GHEA Grapalat"/>
          <w:i/>
          <w:lang w:val="hy-AM"/>
        </w:rPr>
      </w:pPr>
    </w:p>
    <w:p w14:paraId="41DE4505" w14:textId="77777777" w:rsidR="00903CA8" w:rsidRPr="00D908D4" w:rsidRDefault="00903CA8" w:rsidP="00903CA8">
      <w:pPr>
        <w:pStyle w:val="31"/>
        <w:spacing w:line="240" w:lineRule="auto"/>
        <w:ind w:left="360"/>
        <w:rPr>
          <w:rFonts w:ascii="GHEA Grapalat" w:hAnsi="GHEA Grapalat"/>
          <w:i/>
          <w:lang w:val="hy-AM"/>
        </w:rPr>
      </w:pPr>
    </w:p>
    <w:p w14:paraId="070A9F7F" w14:textId="77777777" w:rsidR="00903CA8" w:rsidRDefault="00903CA8" w:rsidP="00903CA8">
      <w:pPr>
        <w:pStyle w:val="31"/>
        <w:spacing w:line="240" w:lineRule="auto"/>
        <w:jc w:val="right"/>
        <w:rPr>
          <w:rFonts w:ascii="GHEA Grapalat" w:hAnsi="GHEA Grapalat"/>
          <w:b/>
          <w:lang w:val="hy-AM"/>
        </w:rPr>
      </w:pPr>
    </w:p>
    <w:p w14:paraId="3D9573F9" w14:textId="77777777" w:rsidR="00903CA8" w:rsidRDefault="00903CA8" w:rsidP="00903CA8">
      <w:pPr>
        <w:pStyle w:val="31"/>
        <w:spacing w:line="240" w:lineRule="auto"/>
        <w:jc w:val="right"/>
        <w:rPr>
          <w:rFonts w:ascii="GHEA Grapalat" w:hAnsi="GHEA Grapalat"/>
          <w:b/>
          <w:lang w:val="hy-AM"/>
        </w:rPr>
      </w:pPr>
    </w:p>
    <w:p w14:paraId="298EF113" w14:textId="77777777" w:rsidR="00903CA8" w:rsidRDefault="00903CA8" w:rsidP="00903CA8">
      <w:pPr>
        <w:pStyle w:val="31"/>
        <w:spacing w:line="240" w:lineRule="auto"/>
        <w:jc w:val="right"/>
        <w:rPr>
          <w:rFonts w:ascii="GHEA Grapalat" w:hAnsi="GHEA Grapalat"/>
          <w:b/>
          <w:lang w:val="hy-AM"/>
        </w:rPr>
      </w:pPr>
    </w:p>
    <w:p w14:paraId="6BC322AB" w14:textId="77777777" w:rsidR="00903CA8" w:rsidRDefault="00903CA8" w:rsidP="00903CA8">
      <w:pPr>
        <w:pStyle w:val="31"/>
        <w:spacing w:line="240" w:lineRule="auto"/>
        <w:jc w:val="right"/>
        <w:rPr>
          <w:rFonts w:ascii="GHEA Grapalat" w:hAnsi="GHEA Grapalat"/>
          <w:b/>
          <w:lang w:val="hy-AM"/>
        </w:rPr>
      </w:pPr>
    </w:p>
    <w:p w14:paraId="3815DFE0" w14:textId="77777777" w:rsidR="00903CA8" w:rsidRDefault="00903CA8" w:rsidP="00903CA8">
      <w:pPr>
        <w:pStyle w:val="31"/>
        <w:spacing w:line="240" w:lineRule="auto"/>
        <w:jc w:val="right"/>
        <w:rPr>
          <w:rFonts w:ascii="GHEA Grapalat" w:hAnsi="GHEA Grapalat"/>
          <w:b/>
          <w:lang w:val="hy-AM"/>
        </w:rPr>
      </w:pPr>
    </w:p>
    <w:p w14:paraId="3A3A61A0" w14:textId="77777777" w:rsidR="00903CA8" w:rsidRDefault="00903CA8" w:rsidP="00903CA8">
      <w:pPr>
        <w:pStyle w:val="31"/>
        <w:spacing w:line="240" w:lineRule="auto"/>
        <w:jc w:val="right"/>
        <w:rPr>
          <w:rFonts w:ascii="GHEA Grapalat" w:hAnsi="GHEA Grapalat"/>
          <w:b/>
          <w:lang w:val="hy-AM"/>
        </w:rPr>
      </w:pPr>
    </w:p>
    <w:p w14:paraId="6CC01B60" w14:textId="77777777" w:rsidR="00903CA8" w:rsidRDefault="00903CA8" w:rsidP="00903CA8">
      <w:pPr>
        <w:pStyle w:val="31"/>
        <w:spacing w:line="240" w:lineRule="auto"/>
        <w:jc w:val="right"/>
        <w:rPr>
          <w:rFonts w:ascii="GHEA Grapalat" w:hAnsi="GHEA Grapalat"/>
          <w:b/>
          <w:lang w:val="hy-AM"/>
        </w:rPr>
      </w:pPr>
    </w:p>
    <w:p w14:paraId="20E7336E" w14:textId="77777777" w:rsidR="00903CA8" w:rsidRDefault="00903CA8" w:rsidP="00903CA8">
      <w:pPr>
        <w:pStyle w:val="31"/>
        <w:spacing w:line="240" w:lineRule="auto"/>
        <w:jc w:val="right"/>
        <w:rPr>
          <w:rFonts w:ascii="GHEA Grapalat" w:hAnsi="GHEA Grapalat"/>
          <w:b/>
          <w:lang w:val="hy-AM"/>
        </w:rPr>
      </w:pPr>
    </w:p>
    <w:p w14:paraId="60ACB8AF" w14:textId="77777777" w:rsidR="00903CA8" w:rsidRDefault="00903CA8" w:rsidP="00903CA8">
      <w:pPr>
        <w:pStyle w:val="31"/>
        <w:spacing w:line="240" w:lineRule="auto"/>
        <w:jc w:val="right"/>
        <w:rPr>
          <w:rFonts w:ascii="GHEA Grapalat" w:hAnsi="GHEA Grapalat"/>
          <w:b/>
          <w:lang w:val="hy-AM"/>
        </w:rPr>
      </w:pPr>
    </w:p>
    <w:p w14:paraId="5D35F47A" w14:textId="77777777" w:rsidR="00903CA8" w:rsidRDefault="00903CA8" w:rsidP="00903CA8">
      <w:pPr>
        <w:pStyle w:val="31"/>
        <w:spacing w:line="240" w:lineRule="auto"/>
        <w:jc w:val="right"/>
        <w:rPr>
          <w:rFonts w:ascii="GHEA Grapalat" w:hAnsi="GHEA Grapalat"/>
          <w:b/>
          <w:lang w:val="hy-AM"/>
        </w:rPr>
      </w:pPr>
    </w:p>
    <w:p w14:paraId="79F0E387" w14:textId="77777777" w:rsidR="00903CA8" w:rsidRDefault="00903CA8" w:rsidP="00903CA8">
      <w:pPr>
        <w:pStyle w:val="31"/>
        <w:spacing w:line="240" w:lineRule="auto"/>
        <w:jc w:val="right"/>
        <w:rPr>
          <w:rFonts w:ascii="GHEA Grapalat" w:hAnsi="GHEA Grapalat"/>
          <w:b/>
          <w:lang w:val="hy-AM"/>
        </w:rPr>
      </w:pPr>
    </w:p>
    <w:p w14:paraId="2955B1DF" w14:textId="77777777" w:rsidR="00903CA8" w:rsidRDefault="00903CA8" w:rsidP="00903CA8">
      <w:pPr>
        <w:pStyle w:val="31"/>
        <w:spacing w:line="240" w:lineRule="auto"/>
        <w:jc w:val="right"/>
        <w:rPr>
          <w:rFonts w:ascii="GHEA Grapalat" w:hAnsi="GHEA Grapalat"/>
          <w:b/>
          <w:lang w:val="hy-AM"/>
        </w:rPr>
      </w:pPr>
    </w:p>
    <w:p w14:paraId="57958D5B" w14:textId="77777777" w:rsidR="00903CA8" w:rsidRDefault="00903CA8" w:rsidP="00903CA8">
      <w:pPr>
        <w:pStyle w:val="31"/>
        <w:spacing w:line="240" w:lineRule="auto"/>
        <w:jc w:val="right"/>
        <w:rPr>
          <w:rFonts w:ascii="GHEA Grapalat" w:hAnsi="GHEA Grapalat"/>
          <w:b/>
          <w:lang w:val="hy-AM"/>
        </w:rPr>
      </w:pPr>
    </w:p>
    <w:p w14:paraId="1F5CB1A1" w14:textId="77777777" w:rsidR="00903CA8" w:rsidRDefault="00903CA8" w:rsidP="00903CA8">
      <w:pPr>
        <w:pStyle w:val="31"/>
        <w:spacing w:line="240" w:lineRule="auto"/>
        <w:jc w:val="right"/>
        <w:rPr>
          <w:rFonts w:ascii="GHEA Grapalat" w:hAnsi="GHEA Grapalat"/>
          <w:b/>
          <w:lang w:val="hy-AM"/>
        </w:rPr>
      </w:pPr>
    </w:p>
    <w:p w14:paraId="42173199" w14:textId="77777777" w:rsidR="00903CA8" w:rsidRDefault="00903CA8" w:rsidP="00903CA8">
      <w:pPr>
        <w:pStyle w:val="31"/>
        <w:spacing w:line="240" w:lineRule="auto"/>
        <w:jc w:val="right"/>
        <w:rPr>
          <w:rFonts w:ascii="GHEA Grapalat" w:hAnsi="GHEA Grapalat"/>
          <w:b/>
          <w:lang w:val="hy-AM"/>
        </w:rPr>
      </w:pPr>
    </w:p>
    <w:p w14:paraId="0ED698B2" w14:textId="77777777" w:rsidR="00903CA8" w:rsidRDefault="00903CA8" w:rsidP="00903CA8">
      <w:pPr>
        <w:pStyle w:val="31"/>
        <w:spacing w:line="240" w:lineRule="auto"/>
        <w:jc w:val="right"/>
        <w:rPr>
          <w:rFonts w:ascii="GHEA Grapalat" w:hAnsi="GHEA Grapalat"/>
          <w:b/>
          <w:lang w:val="hy-AM"/>
        </w:rPr>
      </w:pPr>
    </w:p>
    <w:p w14:paraId="59AC9D89" w14:textId="77777777" w:rsidR="00903CA8" w:rsidRDefault="00903CA8" w:rsidP="00903CA8">
      <w:pPr>
        <w:pStyle w:val="31"/>
        <w:spacing w:line="240" w:lineRule="auto"/>
        <w:jc w:val="right"/>
        <w:rPr>
          <w:rFonts w:ascii="GHEA Grapalat" w:hAnsi="GHEA Grapalat"/>
          <w:b/>
          <w:lang w:val="hy-AM"/>
        </w:rPr>
      </w:pPr>
    </w:p>
    <w:p w14:paraId="4E246570" w14:textId="77777777" w:rsidR="00903CA8" w:rsidRDefault="00903CA8" w:rsidP="00903CA8">
      <w:pPr>
        <w:pStyle w:val="31"/>
        <w:spacing w:line="240" w:lineRule="auto"/>
        <w:jc w:val="right"/>
        <w:rPr>
          <w:rFonts w:ascii="GHEA Grapalat" w:hAnsi="GHEA Grapalat"/>
          <w:b/>
          <w:lang w:val="hy-AM"/>
        </w:rPr>
      </w:pPr>
    </w:p>
    <w:p w14:paraId="65545D44" w14:textId="77777777" w:rsidR="00903CA8" w:rsidRDefault="00903CA8" w:rsidP="00903CA8">
      <w:pPr>
        <w:pStyle w:val="31"/>
        <w:spacing w:line="240" w:lineRule="auto"/>
        <w:jc w:val="right"/>
        <w:rPr>
          <w:rFonts w:ascii="GHEA Grapalat" w:hAnsi="GHEA Grapalat"/>
          <w:b/>
          <w:lang w:val="hy-AM"/>
        </w:rPr>
      </w:pPr>
    </w:p>
    <w:p w14:paraId="708AE2E6" w14:textId="77777777" w:rsidR="00903CA8" w:rsidRDefault="00903CA8" w:rsidP="00903CA8">
      <w:pPr>
        <w:pStyle w:val="31"/>
        <w:spacing w:line="240" w:lineRule="auto"/>
        <w:jc w:val="right"/>
        <w:rPr>
          <w:rFonts w:ascii="GHEA Grapalat" w:hAnsi="GHEA Grapalat"/>
          <w:b/>
          <w:lang w:val="hy-AM"/>
        </w:rPr>
      </w:pPr>
    </w:p>
    <w:p w14:paraId="1B2F92A9" w14:textId="77777777" w:rsidR="00903CA8" w:rsidRDefault="00903CA8" w:rsidP="00903CA8">
      <w:pPr>
        <w:pStyle w:val="31"/>
        <w:spacing w:line="240" w:lineRule="auto"/>
        <w:jc w:val="right"/>
        <w:rPr>
          <w:rFonts w:ascii="GHEA Grapalat" w:hAnsi="GHEA Grapalat"/>
          <w:b/>
          <w:lang w:val="hy-AM"/>
        </w:rPr>
      </w:pPr>
    </w:p>
    <w:p w14:paraId="0B1A0FAD" w14:textId="77777777" w:rsidR="00903CA8" w:rsidRDefault="00903CA8" w:rsidP="00903CA8">
      <w:pPr>
        <w:pStyle w:val="31"/>
        <w:spacing w:line="240" w:lineRule="auto"/>
        <w:jc w:val="right"/>
        <w:rPr>
          <w:rFonts w:ascii="GHEA Grapalat" w:hAnsi="GHEA Grapalat"/>
          <w:b/>
          <w:lang w:val="hy-AM"/>
        </w:rPr>
      </w:pPr>
    </w:p>
    <w:p w14:paraId="01D80EC2" w14:textId="77777777" w:rsidR="00903CA8" w:rsidRDefault="00903CA8" w:rsidP="00903CA8">
      <w:pPr>
        <w:pStyle w:val="31"/>
        <w:spacing w:line="240" w:lineRule="auto"/>
        <w:jc w:val="right"/>
        <w:rPr>
          <w:rFonts w:ascii="GHEA Grapalat" w:hAnsi="GHEA Grapalat"/>
          <w:b/>
          <w:lang w:val="hy-AM"/>
        </w:rPr>
      </w:pPr>
    </w:p>
    <w:p w14:paraId="58BAD0B6" w14:textId="2AAB2123" w:rsidR="00903CA8" w:rsidRDefault="00903CA8" w:rsidP="00903CA8">
      <w:pPr>
        <w:pStyle w:val="31"/>
        <w:spacing w:line="240" w:lineRule="auto"/>
        <w:jc w:val="right"/>
        <w:rPr>
          <w:rFonts w:ascii="GHEA Grapalat" w:hAnsi="GHEA Grapalat"/>
          <w:b/>
          <w:lang w:val="hy-AM"/>
        </w:rPr>
      </w:pPr>
    </w:p>
    <w:p w14:paraId="0222F437" w14:textId="11FF93D0" w:rsidR="00903CA8" w:rsidRDefault="00903CA8" w:rsidP="00903CA8">
      <w:pPr>
        <w:pStyle w:val="31"/>
        <w:spacing w:line="240" w:lineRule="auto"/>
        <w:jc w:val="right"/>
        <w:rPr>
          <w:rFonts w:ascii="GHEA Grapalat" w:hAnsi="GHEA Grapalat"/>
          <w:b/>
          <w:lang w:val="hy-AM"/>
        </w:rPr>
      </w:pPr>
    </w:p>
    <w:p w14:paraId="14D63E07" w14:textId="77777777" w:rsidR="00903CA8" w:rsidRDefault="00903CA8" w:rsidP="00903CA8">
      <w:pPr>
        <w:pStyle w:val="31"/>
        <w:spacing w:line="240" w:lineRule="auto"/>
        <w:jc w:val="right"/>
        <w:rPr>
          <w:rFonts w:ascii="GHEA Grapalat" w:hAnsi="GHEA Grapalat"/>
          <w:b/>
          <w:lang w:val="hy-AM"/>
        </w:rPr>
      </w:pPr>
    </w:p>
    <w:p w14:paraId="11E5C4B8" w14:textId="77777777" w:rsidR="00903CA8" w:rsidRDefault="00903CA8" w:rsidP="00903CA8">
      <w:pPr>
        <w:pStyle w:val="31"/>
        <w:spacing w:line="240" w:lineRule="auto"/>
        <w:jc w:val="right"/>
        <w:rPr>
          <w:rFonts w:ascii="GHEA Grapalat" w:hAnsi="GHEA Grapalat"/>
          <w:b/>
          <w:lang w:val="hy-AM"/>
        </w:rPr>
      </w:pPr>
    </w:p>
    <w:p w14:paraId="36B86EDB" w14:textId="77777777" w:rsidR="00903CA8" w:rsidRPr="00D908D4" w:rsidRDefault="00903CA8" w:rsidP="00903CA8">
      <w:pPr>
        <w:pStyle w:val="31"/>
        <w:spacing w:line="240" w:lineRule="auto"/>
        <w:jc w:val="right"/>
        <w:rPr>
          <w:rFonts w:ascii="GHEA Grapalat" w:hAnsi="GHEA Grapalat"/>
          <w:b/>
          <w:lang w:val="hy-AM"/>
        </w:rPr>
      </w:pPr>
    </w:p>
    <w:p w14:paraId="5C81A13F" w14:textId="77777777" w:rsidR="00903CA8" w:rsidRPr="00D908D4" w:rsidRDefault="00903CA8" w:rsidP="00903CA8">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1.3</w:t>
      </w:r>
      <w:r w:rsidRPr="00D908D4">
        <w:rPr>
          <w:rFonts w:ascii="Cambria Math" w:hAnsi="Cambria Math" w:cs="Arial"/>
          <w:b/>
          <w:sz w:val="20"/>
          <w:lang w:val="hy-AM"/>
        </w:rPr>
        <w:t>**</w:t>
      </w:r>
    </w:p>
    <w:p w14:paraId="7413D7FB" w14:textId="6AFED66F" w:rsidR="00903CA8" w:rsidRPr="00D908D4" w:rsidRDefault="00903CA8" w:rsidP="00903CA8">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Pr="00F31C48">
        <w:rPr>
          <w:rFonts w:ascii="GHEA Grapalat" w:hAnsi="GHEA Grapalat"/>
          <w:i/>
          <w:sz w:val="18"/>
          <w:lang w:val="hy-AM"/>
        </w:rPr>
        <w:t xml:space="preserve"> </w:t>
      </w:r>
      <w:r w:rsidR="008C761C" w:rsidRPr="00903CA8">
        <w:rPr>
          <w:rFonts w:ascii="GHEA Grapalat" w:hAnsi="GHEA Grapalat"/>
          <w:i/>
          <w:sz w:val="18"/>
          <w:lang w:val="hy-AM"/>
        </w:rPr>
        <w:t>ՀՀ ԳՄ ԷԱՃԾՁԲ-2/23</w:t>
      </w:r>
      <w:r w:rsidR="008C761C" w:rsidRPr="00F566BF">
        <w:rPr>
          <w:rFonts w:ascii="GHEA Grapalat" w:hAnsi="GHEA Grapalat"/>
          <w:i/>
          <w:sz w:val="18"/>
          <w:lang w:val="hy-AM"/>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3851C02E" w14:textId="77777777" w:rsidR="00903CA8" w:rsidRPr="00D908D4" w:rsidRDefault="00903CA8" w:rsidP="00903CA8">
      <w:pPr>
        <w:pStyle w:val="31"/>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33467243" w14:textId="77777777" w:rsidR="00903CA8" w:rsidRPr="00D908D4" w:rsidRDefault="00903CA8" w:rsidP="00903CA8">
      <w:pPr>
        <w:pStyle w:val="31"/>
        <w:spacing w:line="240" w:lineRule="auto"/>
        <w:jc w:val="right"/>
        <w:rPr>
          <w:rFonts w:ascii="GHEA Grapalat" w:hAnsi="GHEA Grapalat"/>
          <w:b/>
          <w:lang w:val="hy-AM"/>
        </w:rPr>
      </w:pPr>
    </w:p>
    <w:p w14:paraId="309A4E1B" w14:textId="77777777" w:rsidR="00903CA8" w:rsidRPr="00D908D4" w:rsidRDefault="00903CA8" w:rsidP="00903CA8">
      <w:pPr>
        <w:pStyle w:val="31"/>
        <w:spacing w:line="240" w:lineRule="auto"/>
        <w:jc w:val="right"/>
        <w:rPr>
          <w:rFonts w:ascii="GHEA Grapalat" w:hAnsi="GHEA Grapalat"/>
          <w:b/>
          <w:lang w:val="hy-AM"/>
        </w:rPr>
      </w:pPr>
    </w:p>
    <w:p w14:paraId="2AB32C84" w14:textId="77777777" w:rsidR="00903CA8" w:rsidRPr="00D908D4" w:rsidRDefault="00903CA8" w:rsidP="00903CA8">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14:paraId="36BF7B1A" w14:textId="77777777" w:rsidR="00903CA8" w:rsidRPr="00D908D4" w:rsidRDefault="00903CA8" w:rsidP="00903CA8">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ԻՐԱԿԱՆ ՇԱՀԱՌՈՒՆԵՐԻ ՎԵՐԱԲԵՐՅԱԼ ՀԱՅՏԱՐԱՐԱԳՐԻ</w:t>
      </w:r>
    </w:p>
    <w:p w14:paraId="6AE2624B" w14:textId="77777777" w:rsidR="00903CA8" w:rsidRPr="00D908D4" w:rsidRDefault="00903CA8" w:rsidP="00903CA8">
      <w:pPr>
        <w:ind w:left="360" w:hanging="360"/>
        <w:jc w:val="center"/>
        <w:rPr>
          <w:rFonts w:ascii="GHEA Grapalat" w:eastAsia="GHEA Grapalat" w:hAnsi="GHEA Grapalat" w:cs="GHEA Grapalat"/>
          <w:lang w:val="hy-AM"/>
        </w:rPr>
      </w:pPr>
    </w:p>
    <w:p w14:paraId="09E1CCE3" w14:textId="77777777" w:rsidR="00903CA8" w:rsidRPr="00D908D4" w:rsidRDefault="00903CA8" w:rsidP="00903CA8">
      <w:pPr>
        <w:ind w:left="360" w:hanging="360"/>
        <w:jc w:val="center"/>
        <w:rPr>
          <w:rFonts w:ascii="GHEA Grapalat" w:eastAsia="GHEA Grapalat" w:hAnsi="GHEA Grapalat" w:cs="GHEA Grapalat"/>
          <w:lang w:val="hy-AM"/>
        </w:rPr>
      </w:pPr>
    </w:p>
    <w:p w14:paraId="367DDAD6" w14:textId="77777777" w:rsidR="00903CA8" w:rsidRPr="00D908D4" w:rsidRDefault="00903CA8" w:rsidP="00903CA8">
      <w:pPr>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t xml:space="preserve">   </w:t>
      </w:r>
      <w:r w:rsidRPr="00D908D4">
        <w:rPr>
          <w:rFonts w:ascii="GHEA Grapalat" w:hAnsi="GHEA Grapalat"/>
          <w:u w:val="single"/>
          <w:lang w:val="hy-AM"/>
        </w:rPr>
        <w:t>-ի</w:t>
      </w:r>
      <w:r w:rsidRPr="00D908D4">
        <w:rPr>
          <w:rFonts w:ascii="GHEA Grapalat" w:hAnsi="GHEA Grapalat"/>
          <w:u w:val="single"/>
          <w:lang w:val="es-ES"/>
        </w:rPr>
        <w:t xml:space="preserve"> </w:t>
      </w:r>
      <w:r w:rsidRPr="00D908D4">
        <w:rPr>
          <w:rFonts w:ascii="Calibri" w:hAnsi="Calibri" w:cs="Calibri"/>
          <w:color w:val="000000"/>
          <w:sz w:val="21"/>
          <w:szCs w:val="21"/>
          <w:shd w:val="clear" w:color="auto" w:fill="FFFFFF"/>
          <w:lang w:val="hy-AM"/>
        </w:rPr>
        <w:t xml:space="preserve"> </w:t>
      </w:r>
      <w:r w:rsidRPr="00D908D4">
        <w:rPr>
          <w:rFonts w:ascii="GHEA Grapalat" w:hAnsi="GHEA Grapalat" w:cs="Arial"/>
          <w:sz w:val="20"/>
          <w:szCs w:val="20"/>
          <w:lang w:val="es-ES"/>
        </w:rPr>
        <w:t>իրական շահառուների վերաբերյալ</w:t>
      </w:r>
    </w:p>
    <w:p w14:paraId="15410A54" w14:textId="77777777" w:rsidR="00903CA8" w:rsidRPr="00D908D4" w:rsidRDefault="00903CA8" w:rsidP="00903CA8">
      <w:pPr>
        <w:rPr>
          <w:rFonts w:ascii="GHEA Grapalat" w:hAnsi="GHEA Grapalat"/>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lang w:val="hy-AM"/>
        </w:rPr>
        <w:t xml:space="preserve"> </w:t>
      </w:r>
    </w:p>
    <w:p w14:paraId="7B35F009" w14:textId="77777777" w:rsidR="00903CA8" w:rsidRPr="00D908D4" w:rsidRDefault="00903CA8" w:rsidP="00903CA8">
      <w:pPr>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5F4679F6" w14:textId="77777777" w:rsidR="00903CA8" w:rsidRPr="00D908D4" w:rsidRDefault="00903CA8" w:rsidP="00903CA8">
      <w:pPr>
        <w:ind w:left="360" w:hanging="360"/>
        <w:jc w:val="center"/>
        <w:rPr>
          <w:rFonts w:ascii="GHEA Grapalat" w:eastAsia="GHEA Grapalat" w:hAnsi="GHEA Grapalat" w:cs="GHEA Grapalat"/>
          <w:lang w:val="es-ES"/>
        </w:rPr>
      </w:pPr>
    </w:p>
    <w:p w14:paraId="2DC1B367" w14:textId="77777777" w:rsidR="00903CA8" w:rsidRPr="00D908D4" w:rsidRDefault="00903CA8" w:rsidP="00903CA8">
      <w:pPr>
        <w:ind w:left="360" w:hanging="360"/>
        <w:jc w:val="center"/>
        <w:rPr>
          <w:rFonts w:ascii="GHEA Grapalat" w:eastAsia="GHEA Grapalat" w:hAnsi="GHEA Grapalat" w:cs="GHEA Grapalat"/>
          <w:lang w:val="hy-AM"/>
        </w:rPr>
      </w:pPr>
    </w:p>
    <w:p w14:paraId="7B0C3282" w14:textId="77777777" w:rsidR="00903CA8" w:rsidRPr="00D908D4" w:rsidRDefault="00903CA8" w:rsidP="00903CA8">
      <w:pPr>
        <w:ind w:left="360" w:hanging="360"/>
        <w:jc w:val="center"/>
        <w:rPr>
          <w:rFonts w:ascii="GHEA Grapalat" w:eastAsia="GHEA Grapalat" w:hAnsi="GHEA Grapalat" w:cs="GHEA Grapalat"/>
          <w:lang w:val="hy-AM"/>
        </w:rPr>
      </w:pPr>
    </w:p>
    <w:p w14:paraId="1DFA98FE" w14:textId="77777777" w:rsidR="00903CA8" w:rsidRPr="00D908D4" w:rsidRDefault="00903CA8" w:rsidP="00903CA8">
      <w:pPr>
        <w:ind w:left="360" w:hanging="360"/>
        <w:jc w:val="center"/>
        <w:rPr>
          <w:rFonts w:ascii="GHEA Grapalat" w:eastAsia="GHEA Grapalat" w:hAnsi="GHEA Grapalat" w:cs="GHEA Grapalat"/>
          <w:lang w:val="hy-AM"/>
        </w:rPr>
      </w:pPr>
    </w:p>
    <w:p w14:paraId="31CC142D" w14:textId="77777777" w:rsidR="00903CA8" w:rsidRPr="00D908D4" w:rsidRDefault="00903CA8" w:rsidP="00903CA8">
      <w:pPr>
        <w:ind w:left="360" w:hanging="360"/>
        <w:jc w:val="center"/>
        <w:rPr>
          <w:rFonts w:ascii="GHEA Grapalat" w:eastAsia="GHEA Grapalat" w:hAnsi="GHEA Grapalat" w:cs="GHEA Grapalat"/>
          <w:lang w:val="hy-AM"/>
        </w:rPr>
      </w:pPr>
    </w:p>
    <w:p w14:paraId="7D2EDC42" w14:textId="77777777" w:rsidR="00903CA8" w:rsidRPr="00D908D4" w:rsidRDefault="00903CA8" w:rsidP="00903CA8">
      <w:pPr>
        <w:ind w:left="360" w:hanging="360"/>
        <w:jc w:val="center"/>
        <w:rPr>
          <w:rFonts w:ascii="GHEA Grapalat" w:eastAsia="GHEA Grapalat" w:hAnsi="GHEA Grapalat" w:cs="GHEA Grapalat"/>
          <w:lang w:val="hy-AM"/>
        </w:rPr>
      </w:pPr>
    </w:p>
    <w:p w14:paraId="09C4CEFC" w14:textId="77777777" w:rsidR="00903CA8" w:rsidRPr="00D908D4" w:rsidRDefault="00903CA8" w:rsidP="00903CA8">
      <w:pPr>
        <w:ind w:left="360" w:hanging="360"/>
        <w:jc w:val="center"/>
        <w:rPr>
          <w:rFonts w:ascii="GHEA Grapalat" w:eastAsia="GHEA Grapalat" w:hAnsi="GHEA Grapalat" w:cs="GHEA Grapalat"/>
          <w:lang w:val="hy-AM"/>
        </w:rPr>
      </w:pPr>
    </w:p>
    <w:p w14:paraId="5E454887" w14:textId="77777777" w:rsidR="00903CA8" w:rsidRPr="00D908D4" w:rsidRDefault="00903CA8" w:rsidP="00903CA8">
      <w:pPr>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22FC389D" w14:textId="77777777" w:rsidR="00903CA8" w:rsidRPr="00D908D4" w:rsidRDefault="00903CA8" w:rsidP="00903CA8">
      <w:pPr>
        <w:rPr>
          <w:rFonts w:ascii="GHEA Grapalat" w:hAnsi="GHEA Grapalat" w:cs="Arial"/>
          <w:sz w:val="20"/>
          <w:vertAlign w:val="superscript"/>
          <w:lang w:val="es-ES"/>
        </w:rPr>
      </w:pPr>
    </w:p>
    <w:p w14:paraId="4114A325" w14:textId="77777777" w:rsidR="00903CA8" w:rsidRPr="00D908D4" w:rsidRDefault="00903CA8" w:rsidP="00903CA8">
      <w:pPr>
        <w:rPr>
          <w:rFonts w:ascii="GHEA Grapalat" w:hAnsi="GHEA Grapalat"/>
          <w:sz w:val="20"/>
          <w:lang w:val="hy-AM"/>
        </w:rPr>
      </w:pPr>
      <w:r w:rsidRPr="00D908D4">
        <w:rPr>
          <w:rFonts w:ascii="GHEA Grapalat" w:hAnsi="GHEA Grapalat"/>
          <w:sz w:val="20"/>
          <w:lang w:val="hy-AM"/>
        </w:rPr>
        <w:t xml:space="preserve">    </w:t>
      </w:r>
    </w:p>
    <w:p w14:paraId="4FC3A08D" w14:textId="77777777" w:rsidR="00903CA8" w:rsidRPr="00D908D4" w:rsidRDefault="00903CA8" w:rsidP="00903CA8">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1EF32075" w14:textId="77777777" w:rsidR="00903CA8" w:rsidRPr="00D908D4" w:rsidRDefault="00903CA8" w:rsidP="00903CA8">
      <w:pPr>
        <w:ind w:left="360" w:hanging="360"/>
        <w:jc w:val="center"/>
        <w:rPr>
          <w:rFonts w:ascii="GHEA Grapalat" w:eastAsia="GHEA Grapalat" w:hAnsi="GHEA Grapalat" w:cs="GHEA Grapalat"/>
          <w:lang w:val="hy-AM"/>
        </w:rPr>
      </w:pPr>
    </w:p>
    <w:p w14:paraId="7030FD2C" w14:textId="77777777" w:rsidR="00903CA8" w:rsidRPr="00D908D4" w:rsidRDefault="00903CA8" w:rsidP="00903CA8">
      <w:pPr>
        <w:ind w:left="360" w:hanging="360"/>
        <w:jc w:val="center"/>
        <w:rPr>
          <w:rFonts w:ascii="GHEA Grapalat" w:eastAsia="GHEA Grapalat" w:hAnsi="GHEA Grapalat" w:cs="GHEA Grapalat"/>
          <w:lang w:val="hy-AM"/>
        </w:rPr>
      </w:pPr>
    </w:p>
    <w:p w14:paraId="226D6491" w14:textId="77777777" w:rsidR="00903CA8" w:rsidRPr="00D908D4" w:rsidRDefault="00903CA8" w:rsidP="00903CA8">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 լրացվում է հանձնաժողովի քարտուղարի կողմից` մինչև հրավերը տեղեկագրում հրապարակելը:</w:t>
      </w:r>
    </w:p>
    <w:p w14:paraId="59B7D196" w14:textId="77777777" w:rsidR="00903CA8" w:rsidRPr="00D908D4" w:rsidRDefault="00903CA8" w:rsidP="00903CA8">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 1,3 հավելվածը</w:t>
      </w:r>
      <w:r w:rsidRPr="00D908D4">
        <w:rPr>
          <w:rFonts w:ascii="Cambria Math" w:hAnsi="Cambria Math" w:cs="Cambria Math"/>
          <w:i/>
          <w:sz w:val="18"/>
          <w:szCs w:val="18"/>
          <w:lang w:val="hy-AM"/>
        </w:rPr>
        <w:t>․</w:t>
      </w:r>
    </w:p>
    <w:p w14:paraId="7BF04932" w14:textId="77777777" w:rsidR="00903CA8" w:rsidRPr="00D908D4" w:rsidRDefault="00903CA8" w:rsidP="00903CA8">
      <w:pPr>
        <w:tabs>
          <w:tab w:val="left" w:pos="284"/>
        </w:tabs>
        <w:ind w:firstLine="426"/>
        <w:rPr>
          <w:rFonts w:ascii="GHEA Grapalat" w:hAnsi="GHEA Grapalat"/>
          <w:i/>
          <w:sz w:val="18"/>
          <w:szCs w:val="18"/>
          <w:lang w:val="hy-AM"/>
        </w:rPr>
      </w:pPr>
      <w:r w:rsidRPr="00D908D4">
        <w:rPr>
          <w:rFonts w:ascii="GHEA Grapalat" w:hAnsi="GHEA Grapalat"/>
          <w:i/>
          <w:sz w:val="18"/>
          <w:szCs w:val="18"/>
          <w:lang w:val="hy-AM"/>
        </w:rPr>
        <w:t>-ներկայացվում է այն մասնակցի կողմից, ով «Իրավաբանական անձանց պետական գրանցման, իրավաբանական անձանց ստորաբաժանումների, հիմնարկների և անհատ ձեռնարկատերերի պետական հաշվառման</w:t>
      </w:r>
      <w:r w:rsidRPr="00D908D4">
        <w:rPr>
          <w:rFonts w:ascii="Calibri" w:hAnsi="Calibri" w:cs="Calibri"/>
          <w:i/>
          <w:sz w:val="18"/>
          <w:szCs w:val="18"/>
          <w:lang w:val="hy-AM"/>
        </w:rPr>
        <w:t> </w:t>
      </w:r>
      <w:r w:rsidRPr="00D908D4">
        <w:rPr>
          <w:rFonts w:ascii="GHEA Grapalat" w:hAnsi="GHEA Grapalat" w:cs="GHEA Grapalat"/>
          <w:i/>
          <w:sz w:val="18"/>
          <w:szCs w:val="18"/>
          <w:lang w:val="hy-AM"/>
        </w:rPr>
        <w:t>մասին»</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օրենքի</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հիման</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վրա</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իրական</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շահառուների</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վերաբերյալ</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հայտարարագիր</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ներկայացնելու</w:t>
      </w:r>
      <w:r w:rsidRPr="00D908D4">
        <w:rPr>
          <w:rFonts w:ascii="GHEA Grapalat" w:hAnsi="GHEA Grapalat"/>
          <w:i/>
          <w:sz w:val="18"/>
          <w:szCs w:val="18"/>
          <w:lang w:val="hy-AM"/>
        </w:rPr>
        <w:t xml:space="preserve"> </w:t>
      </w:r>
      <w:r w:rsidRPr="00D908D4">
        <w:rPr>
          <w:rFonts w:ascii="GHEA Grapalat" w:hAnsi="GHEA Grapalat" w:cs="GHEA Grapalat"/>
          <w:i/>
          <w:sz w:val="18"/>
          <w:szCs w:val="18"/>
          <w:lang w:val="hy-AM"/>
        </w:rPr>
        <w:t>պարտ</w:t>
      </w:r>
      <w:r w:rsidRPr="00D908D4">
        <w:rPr>
          <w:rFonts w:ascii="GHEA Grapalat" w:hAnsi="GHEA Grapalat"/>
          <w:i/>
          <w:sz w:val="18"/>
          <w:szCs w:val="18"/>
          <w:lang w:val="hy-AM"/>
        </w:rPr>
        <w:t xml:space="preserve">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4C34FDF9" w14:textId="77777777" w:rsidR="00903CA8" w:rsidRPr="00D908D4" w:rsidRDefault="00903CA8" w:rsidP="00903CA8">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-չի ներկայացվում այն մասնակցի կողմից, ով ֆիզիկական անձ է կամ անհատ ձեռնարկատեր</w:t>
      </w:r>
    </w:p>
    <w:p w14:paraId="28000835" w14:textId="77777777" w:rsidR="00903CA8" w:rsidRPr="00D908D4" w:rsidRDefault="00903CA8" w:rsidP="00903CA8">
      <w:pPr>
        <w:pStyle w:val="31"/>
        <w:spacing w:line="240" w:lineRule="auto"/>
        <w:ind w:left="360"/>
        <w:rPr>
          <w:rFonts w:ascii="GHEA Grapalat" w:hAnsi="GHEA Grapalat"/>
          <w:i/>
          <w:sz w:val="18"/>
          <w:szCs w:val="18"/>
          <w:lang w:val="hy-AM"/>
        </w:rPr>
      </w:pPr>
      <w:r w:rsidRPr="00D908D4">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14:paraId="75538D80" w14:textId="77777777" w:rsidR="007678FA" w:rsidRPr="00903CA8" w:rsidRDefault="007678FA" w:rsidP="007678FA">
      <w:pPr>
        <w:autoSpaceDE w:val="0"/>
        <w:autoSpaceDN w:val="0"/>
        <w:adjustRightInd w:val="0"/>
        <w:jc w:val="right"/>
        <w:rPr>
          <w:rFonts w:ascii="GHEA Grapalat" w:hAnsi="GHEA Grapalat" w:cs="TimesArmenianPSMT"/>
          <w:sz w:val="20"/>
          <w:szCs w:val="20"/>
          <w:lang w:val="hy-AM"/>
        </w:rPr>
      </w:pPr>
    </w:p>
    <w:p w14:paraId="216858DE" w14:textId="77777777" w:rsidR="007678FA" w:rsidRPr="00F566BF" w:rsidRDefault="007678FA" w:rsidP="007678FA">
      <w:pPr>
        <w:rPr>
          <w:rFonts w:ascii="GHEA Grapalat" w:hAnsi="GHEA Grapalat"/>
          <w:sz w:val="20"/>
          <w:szCs w:val="20"/>
          <w:lang w:val="hy-AM"/>
        </w:rPr>
      </w:pPr>
    </w:p>
    <w:p w14:paraId="3468AB8D" w14:textId="77777777" w:rsidR="00C41C1B" w:rsidRDefault="007678FA" w:rsidP="00C41C1B">
      <w:pPr>
        <w:jc w:val="right"/>
        <w:rPr>
          <w:rFonts w:ascii="GHEA Grapalat" w:hAnsi="GHEA Grapalat"/>
          <w:i/>
          <w:sz w:val="18"/>
          <w:lang w:val="hy-AM"/>
        </w:rPr>
      </w:pPr>
      <w:r w:rsidRPr="00F566BF">
        <w:rPr>
          <w:rFonts w:ascii="GHEA Grapalat" w:hAnsi="GHEA Grapalat"/>
          <w:i/>
          <w:sz w:val="18"/>
          <w:lang w:val="hy-AM"/>
        </w:rPr>
        <w:br w:type="page"/>
      </w:r>
    </w:p>
    <w:p w14:paraId="2E8A1AF6" w14:textId="77777777"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lastRenderedPageBreak/>
        <w:t>Հավելված N 1</w:t>
      </w:r>
    </w:p>
    <w:p w14:paraId="033927F0" w14:textId="2910C34B"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t xml:space="preserve">« </w:t>
      </w:r>
      <w:r w:rsidR="008C761C" w:rsidRPr="00903CA8">
        <w:rPr>
          <w:rFonts w:ascii="GHEA Grapalat" w:hAnsi="GHEA Grapalat"/>
          <w:i/>
          <w:sz w:val="18"/>
          <w:lang w:val="hy-AM"/>
        </w:rPr>
        <w:t>ՀՀ ԳՄ ԷԱՃԾՁԲ-2/23</w:t>
      </w:r>
      <w:r w:rsidRPr="0066090A">
        <w:rPr>
          <w:rFonts w:ascii="GHEA Grapalat" w:hAnsi="GHEA Grapalat"/>
          <w:i/>
          <w:sz w:val="18"/>
          <w:lang w:val="hy-AM"/>
        </w:rPr>
        <w:t>»</w:t>
      </w:r>
      <w:r w:rsidRPr="0066090A">
        <w:rPr>
          <w:rFonts w:ascii="GHEA Grapalat" w:hAnsi="GHEA Grapalat"/>
          <w:i/>
          <w:sz w:val="18"/>
          <w:lang w:val="hy-AM"/>
        </w:rPr>
        <w:t xml:space="preserve">     20  թ. կնքված </w:t>
      </w:r>
    </w:p>
    <w:p w14:paraId="42BDCA20" w14:textId="77777777"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t xml:space="preserve">                      ծածկագրով պայմանագրի</w:t>
      </w:r>
    </w:p>
    <w:p w14:paraId="0600005A" w14:textId="77777777" w:rsidR="00C41C1B" w:rsidRPr="0066090A" w:rsidRDefault="00C41C1B" w:rsidP="00C41C1B">
      <w:pPr>
        <w:jc w:val="center"/>
        <w:rPr>
          <w:rFonts w:ascii="GHEA Grapalat" w:hAnsi="GHEA Grapalat"/>
          <w:sz w:val="18"/>
          <w:lang w:val="hy-AM"/>
        </w:rPr>
      </w:pPr>
    </w:p>
    <w:p w14:paraId="491A3531" w14:textId="77777777" w:rsidR="00C41C1B" w:rsidRPr="0066090A" w:rsidRDefault="00C41C1B" w:rsidP="00C41C1B">
      <w:pPr>
        <w:jc w:val="center"/>
        <w:rPr>
          <w:rFonts w:ascii="GHEA Grapalat" w:hAnsi="GHEA Grapalat"/>
          <w:sz w:val="20"/>
          <w:lang w:val="hy-AM"/>
        </w:rPr>
      </w:pPr>
    </w:p>
    <w:p w14:paraId="0D7770FF" w14:textId="77777777" w:rsidR="00C41C1B" w:rsidRPr="0066090A" w:rsidRDefault="00C41C1B" w:rsidP="00C41C1B">
      <w:pPr>
        <w:jc w:val="center"/>
        <w:rPr>
          <w:rFonts w:ascii="GHEA Grapalat" w:hAnsi="GHEA Grapalat"/>
          <w:sz w:val="20"/>
          <w:lang w:val="hy-AM"/>
        </w:rPr>
      </w:pPr>
      <w:r w:rsidRPr="0066090A">
        <w:rPr>
          <w:rFonts w:ascii="GHEA Grapalat" w:hAnsi="GHEA Grapalat"/>
          <w:sz w:val="20"/>
          <w:lang w:val="hy-AM"/>
        </w:rPr>
        <w:t xml:space="preserve">ՏԵԽՆԻԿԱԿԱՆ ԲՆՈՒԹԱԳԻՐ </w:t>
      </w:r>
    </w:p>
    <w:p w14:paraId="34B4A514" w14:textId="7AB2B222" w:rsidR="00C41C1B" w:rsidRDefault="00C41C1B" w:rsidP="00C41C1B">
      <w:pPr>
        <w:jc w:val="right"/>
        <w:rPr>
          <w:rFonts w:ascii="GHEA Grapalat" w:hAnsi="GHEA Grapalat"/>
          <w:sz w:val="18"/>
          <w:lang w:val="hy-AM"/>
        </w:rPr>
      </w:pPr>
    </w:p>
    <w:p w14:paraId="20DDEB74" w14:textId="7C9E883F" w:rsidR="00C41C1B" w:rsidRDefault="00C41C1B" w:rsidP="007678FA">
      <w:pPr>
        <w:jc w:val="center"/>
        <w:rPr>
          <w:rFonts w:ascii="GHEA Grapalat" w:hAnsi="GHEA Grapalat"/>
          <w:sz w:val="18"/>
          <w:lang w:val="hy-AM"/>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85"/>
        <w:gridCol w:w="2069"/>
        <w:gridCol w:w="4801"/>
      </w:tblGrid>
      <w:tr w:rsidR="00C41C1B" w:rsidRPr="0066090A" w14:paraId="18B4BE29" w14:textId="77777777" w:rsidTr="00C41C1B">
        <w:tc>
          <w:tcPr>
            <w:tcW w:w="10006" w:type="dxa"/>
            <w:gridSpan w:val="4"/>
          </w:tcPr>
          <w:p w14:paraId="10549A6B" w14:textId="77777777" w:rsidR="00C41C1B" w:rsidRPr="0066090A" w:rsidRDefault="00C41C1B" w:rsidP="00C41C1B">
            <w:pPr>
              <w:jc w:val="center"/>
              <w:rPr>
                <w:rFonts w:ascii="GHEA Grapalat" w:hAnsi="GHEA Grapalat"/>
                <w:sz w:val="18"/>
              </w:rPr>
            </w:pPr>
            <w:r w:rsidRPr="0066090A">
              <w:rPr>
                <w:rFonts w:ascii="GHEA Grapalat" w:hAnsi="GHEA Grapalat"/>
                <w:sz w:val="18"/>
              </w:rPr>
              <w:t>Ծառայության</w:t>
            </w:r>
          </w:p>
        </w:tc>
      </w:tr>
      <w:tr w:rsidR="00C41C1B" w:rsidRPr="0066090A" w14:paraId="3271DEA9" w14:textId="77777777" w:rsidTr="00C41C1B">
        <w:trPr>
          <w:trHeight w:val="1691"/>
        </w:trPr>
        <w:tc>
          <w:tcPr>
            <w:tcW w:w="1451" w:type="dxa"/>
            <w:vAlign w:val="center"/>
          </w:tcPr>
          <w:p w14:paraId="68EFE2B7" w14:textId="77777777" w:rsidR="00C41C1B" w:rsidRPr="0066090A" w:rsidRDefault="00C41C1B" w:rsidP="00C41C1B">
            <w:pPr>
              <w:jc w:val="center"/>
              <w:rPr>
                <w:rFonts w:ascii="GHEA Grapalat" w:hAnsi="GHEA Grapalat"/>
                <w:sz w:val="18"/>
              </w:rPr>
            </w:pPr>
            <w:r w:rsidRPr="0066090A">
              <w:rPr>
                <w:rFonts w:ascii="GHEA Grapalat" w:hAnsi="GHEA Grapalat"/>
                <w:sz w:val="18"/>
              </w:rPr>
              <w:t>հրավերով նախատեսված չափաբաժնի համարը</w:t>
            </w:r>
          </w:p>
        </w:tc>
        <w:tc>
          <w:tcPr>
            <w:tcW w:w="1685" w:type="dxa"/>
            <w:vAlign w:val="center"/>
          </w:tcPr>
          <w:p w14:paraId="55D96CAF" w14:textId="77777777" w:rsidR="00C41C1B" w:rsidRPr="0066090A" w:rsidRDefault="00C41C1B" w:rsidP="00C41C1B">
            <w:pPr>
              <w:jc w:val="center"/>
              <w:rPr>
                <w:rFonts w:ascii="GHEA Grapalat" w:hAnsi="GHEA Grapalat"/>
                <w:sz w:val="18"/>
              </w:rPr>
            </w:pPr>
            <w:r w:rsidRPr="0066090A">
              <w:rPr>
                <w:rFonts w:ascii="GHEA Grapalat" w:hAnsi="GHEA Grapalat"/>
                <w:sz w:val="18"/>
              </w:rPr>
              <w:t>գնումների պլանով նախատեսված միջանցիկ ծածկագիրը` ըստ ԳՄԱ դասակարգման (CPV)</w:t>
            </w:r>
          </w:p>
        </w:tc>
        <w:tc>
          <w:tcPr>
            <w:tcW w:w="2069" w:type="dxa"/>
            <w:vAlign w:val="center"/>
          </w:tcPr>
          <w:p w14:paraId="112B4620" w14:textId="77777777" w:rsidR="00C41C1B" w:rsidRPr="0066090A" w:rsidRDefault="00C41C1B" w:rsidP="00C41C1B">
            <w:pPr>
              <w:jc w:val="center"/>
              <w:rPr>
                <w:rFonts w:ascii="GHEA Grapalat" w:hAnsi="GHEA Grapalat"/>
                <w:sz w:val="18"/>
              </w:rPr>
            </w:pPr>
            <w:r w:rsidRPr="0066090A">
              <w:rPr>
                <w:rFonts w:ascii="GHEA Grapalat" w:hAnsi="GHEA Grapalat"/>
                <w:sz w:val="18"/>
              </w:rPr>
              <w:t xml:space="preserve">ամբողջական անվանումը </w:t>
            </w:r>
          </w:p>
        </w:tc>
        <w:tc>
          <w:tcPr>
            <w:tcW w:w="4801" w:type="dxa"/>
            <w:vAlign w:val="center"/>
          </w:tcPr>
          <w:p w14:paraId="442DF737" w14:textId="77777777" w:rsidR="00C41C1B" w:rsidRPr="0066090A" w:rsidRDefault="00C41C1B" w:rsidP="00C41C1B">
            <w:pPr>
              <w:jc w:val="center"/>
              <w:rPr>
                <w:rFonts w:ascii="GHEA Grapalat" w:hAnsi="GHEA Grapalat"/>
                <w:sz w:val="18"/>
              </w:rPr>
            </w:pPr>
            <w:r w:rsidRPr="0066090A">
              <w:rPr>
                <w:rFonts w:ascii="GHEA Grapalat" w:hAnsi="GHEA Grapalat"/>
                <w:sz w:val="18"/>
              </w:rPr>
              <w:t>տեխնիկական բնութագիրը</w:t>
            </w:r>
          </w:p>
        </w:tc>
      </w:tr>
      <w:tr w:rsidR="00C41C1B" w:rsidRPr="0066090A" w14:paraId="2DC22D77" w14:textId="77777777" w:rsidTr="00C41C1B">
        <w:trPr>
          <w:trHeight w:val="246"/>
        </w:trPr>
        <w:tc>
          <w:tcPr>
            <w:tcW w:w="1451" w:type="dxa"/>
          </w:tcPr>
          <w:p w14:paraId="5577BF87" w14:textId="77777777" w:rsidR="00C41C1B" w:rsidRDefault="00C41C1B" w:rsidP="00C41C1B">
            <w:pPr>
              <w:jc w:val="center"/>
              <w:rPr>
                <w:rFonts w:ascii="GHEA Grapalat" w:hAnsi="GHEA Grapalat"/>
                <w:sz w:val="20"/>
              </w:rPr>
            </w:pPr>
          </w:p>
          <w:p w14:paraId="6DFB787B" w14:textId="77777777" w:rsidR="00C41C1B" w:rsidRDefault="00C41C1B" w:rsidP="00C41C1B">
            <w:pPr>
              <w:jc w:val="center"/>
              <w:rPr>
                <w:rFonts w:ascii="GHEA Grapalat" w:hAnsi="GHEA Grapalat"/>
                <w:sz w:val="20"/>
              </w:rPr>
            </w:pPr>
          </w:p>
          <w:p w14:paraId="6349E9BD" w14:textId="77777777" w:rsidR="00C41C1B" w:rsidRDefault="00C41C1B" w:rsidP="00C41C1B">
            <w:pPr>
              <w:jc w:val="center"/>
              <w:rPr>
                <w:rFonts w:ascii="GHEA Grapalat" w:hAnsi="GHEA Grapalat"/>
                <w:sz w:val="20"/>
              </w:rPr>
            </w:pPr>
          </w:p>
          <w:p w14:paraId="2598D699" w14:textId="77777777" w:rsidR="00C41C1B" w:rsidRDefault="00C41C1B" w:rsidP="00C41C1B">
            <w:pPr>
              <w:jc w:val="center"/>
              <w:rPr>
                <w:rFonts w:ascii="GHEA Grapalat" w:hAnsi="GHEA Grapalat"/>
                <w:sz w:val="20"/>
              </w:rPr>
            </w:pPr>
          </w:p>
          <w:p w14:paraId="736D6460" w14:textId="77777777" w:rsidR="00C41C1B" w:rsidRDefault="00C41C1B" w:rsidP="00C41C1B">
            <w:pPr>
              <w:jc w:val="center"/>
              <w:rPr>
                <w:rFonts w:ascii="GHEA Grapalat" w:hAnsi="GHEA Grapalat"/>
                <w:sz w:val="20"/>
              </w:rPr>
            </w:pPr>
          </w:p>
          <w:p w14:paraId="46B0AAF0" w14:textId="77777777" w:rsidR="00C41C1B" w:rsidRDefault="00C41C1B" w:rsidP="00C41C1B">
            <w:pPr>
              <w:jc w:val="center"/>
              <w:rPr>
                <w:rFonts w:ascii="GHEA Grapalat" w:hAnsi="GHEA Grapalat"/>
                <w:sz w:val="20"/>
              </w:rPr>
            </w:pPr>
          </w:p>
          <w:p w14:paraId="029AA0F8" w14:textId="77777777" w:rsidR="00C41C1B" w:rsidRDefault="00C41C1B" w:rsidP="00C41C1B">
            <w:pPr>
              <w:jc w:val="center"/>
              <w:rPr>
                <w:rFonts w:ascii="GHEA Grapalat" w:hAnsi="GHEA Grapalat"/>
                <w:sz w:val="20"/>
              </w:rPr>
            </w:pPr>
          </w:p>
          <w:p w14:paraId="011DED2A" w14:textId="77777777" w:rsidR="00C41C1B" w:rsidRDefault="00C41C1B" w:rsidP="00C41C1B">
            <w:pPr>
              <w:jc w:val="center"/>
              <w:rPr>
                <w:rFonts w:ascii="GHEA Grapalat" w:hAnsi="GHEA Grapalat"/>
                <w:sz w:val="20"/>
              </w:rPr>
            </w:pPr>
          </w:p>
          <w:p w14:paraId="74201808" w14:textId="77777777" w:rsidR="00C41C1B" w:rsidRDefault="00C41C1B" w:rsidP="00C41C1B">
            <w:pPr>
              <w:jc w:val="center"/>
              <w:rPr>
                <w:rFonts w:ascii="GHEA Grapalat" w:hAnsi="GHEA Grapalat"/>
                <w:sz w:val="20"/>
              </w:rPr>
            </w:pPr>
          </w:p>
          <w:p w14:paraId="0E46EF74" w14:textId="77777777" w:rsidR="00C41C1B" w:rsidRDefault="00C41C1B" w:rsidP="00C41C1B">
            <w:pPr>
              <w:jc w:val="center"/>
              <w:rPr>
                <w:rFonts w:ascii="GHEA Grapalat" w:hAnsi="GHEA Grapalat"/>
                <w:sz w:val="20"/>
              </w:rPr>
            </w:pPr>
          </w:p>
          <w:p w14:paraId="525CE1DF" w14:textId="77777777" w:rsidR="00C41C1B" w:rsidRDefault="00C41C1B" w:rsidP="00C41C1B">
            <w:pPr>
              <w:jc w:val="center"/>
              <w:rPr>
                <w:rFonts w:ascii="GHEA Grapalat" w:hAnsi="GHEA Grapalat"/>
                <w:sz w:val="20"/>
              </w:rPr>
            </w:pPr>
          </w:p>
          <w:p w14:paraId="505212B5" w14:textId="77777777" w:rsidR="00C41C1B" w:rsidRDefault="00C41C1B" w:rsidP="00C41C1B">
            <w:pPr>
              <w:jc w:val="center"/>
              <w:rPr>
                <w:rFonts w:ascii="GHEA Grapalat" w:hAnsi="GHEA Grapalat"/>
                <w:sz w:val="20"/>
              </w:rPr>
            </w:pPr>
          </w:p>
          <w:p w14:paraId="77A49CC4" w14:textId="77777777" w:rsidR="00C41C1B" w:rsidRPr="0066090A" w:rsidRDefault="00C41C1B" w:rsidP="00C41C1B">
            <w:pPr>
              <w:jc w:val="center"/>
              <w:rPr>
                <w:rFonts w:ascii="GHEA Grapalat" w:hAnsi="GHEA Grapalat"/>
                <w:sz w:val="20"/>
              </w:rPr>
            </w:pPr>
            <w:r>
              <w:rPr>
                <w:rFonts w:ascii="GHEA Grapalat" w:hAnsi="GHEA Grapalat"/>
                <w:sz w:val="20"/>
              </w:rPr>
              <w:t>1</w:t>
            </w:r>
          </w:p>
        </w:tc>
        <w:tc>
          <w:tcPr>
            <w:tcW w:w="1685" w:type="dxa"/>
          </w:tcPr>
          <w:p w14:paraId="011F0471" w14:textId="77777777" w:rsidR="00C41C1B" w:rsidRDefault="00C41C1B" w:rsidP="00C41C1B">
            <w:pPr>
              <w:jc w:val="center"/>
              <w:rPr>
                <w:rFonts w:ascii="GHEA Grapalat" w:hAnsi="GHEA Grapalat"/>
                <w:sz w:val="20"/>
              </w:rPr>
            </w:pPr>
          </w:p>
          <w:p w14:paraId="1DFA12A2" w14:textId="77777777" w:rsidR="00C41C1B" w:rsidRDefault="00C41C1B" w:rsidP="00C41C1B">
            <w:pPr>
              <w:jc w:val="center"/>
              <w:rPr>
                <w:rFonts w:ascii="GHEA Grapalat" w:hAnsi="GHEA Grapalat"/>
                <w:sz w:val="20"/>
              </w:rPr>
            </w:pPr>
          </w:p>
          <w:p w14:paraId="1DA99171" w14:textId="77777777" w:rsidR="00C41C1B" w:rsidRDefault="00C41C1B" w:rsidP="00C41C1B">
            <w:pPr>
              <w:jc w:val="center"/>
              <w:rPr>
                <w:rFonts w:ascii="GHEA Grapalat" w:hAnsi="GHEA Grapalat"/>
                <w:sz w:val="20"/>
              </w:rPr>
            </w:pPr>
          </w:p>
          <w:p w14:paraId="0D3D710F" w14:textId="77777777" w:rsidR="00C41C1B" w:rsidRDefault="00C41C1B" w:rsidP="00C41C1B">
            <w:pPr>
              <w:jc w:val="center"/>
              <w:rPr>
                <w:rFonts w:ascii="GHEA Grapalat" w:hAnsi="GHEA Grapalat"/>
                <w:sz w:val="20"/>
              </w:rPr>
            </w:pPr>
          </w:p>
          <w:p w14:paraId="092715D8" w14:textId="77777777" w:rsidR="00C41C1B" w:rsidRDefault="00C41C1B" w:rsidP="00C41C1B">
            <w:pPr>
              <w:jc w:val="center"/>
              <w:rPr>
                <w:rFonts w:ascii="GHEA Grapalat" w:hAnsi="GHEA Grapalat"/>
                <w:sz w:val="20"/>
              </w:rPr>
            </w:pPr>
          </w:p>
          <w:p w14:paraId="3B7DC2F1" w14:textId="77777777" w:rsidR="00C41C1B" w:rsidRDefault="00C41C1B" w:rsidP="00C41C1B">
            <w:pPr>
              <w:jc w:val="center"/>
              <w:rPr>
                <w:rFonts w:ascii="GHEA Grapalat" w:hAnsi="GHEA Grapalat"/>
                <w:sz w:val="20"/>
              </w:rPr>
            </w:pPr>
          </w:p>
          <w:p w14:paraId="62AC73F9" w14:textId="77777777" w:rsidR="00C41C1B" w:rsidRDefault="00C41C1B" w:rsidP="00C41C1B">
            <w:pPr>
              <w:jc w:val="center"/>
              <w:rPr>
                <w:rFonts w:ascii="GHEA Grapalat" w:hAnsi="GHEA Grapalat"/>
                <w:sz w:val="20"/>
              </w:rPr>
            </w:pPr>
          </w:p>
          <w:p w14:paraId="0CEA0681" w14:textId="77777777" w:rsidR="00C41C1B" w:rsidRDefault="00C41C1B" w:rsidP="00C41C1B">
            <w:pPr>
              <w:jc w:val="center"/>
              <w:rPr>
                <w:rFonts w:ascii="GHEA Grapalat" w:hAnsi="GHEA Grapalat"/>
                <w:sz w:val="20"/>
              </w:rPr>
            </w:pPr>
          </w:p>
          <w:p w14:paraId="09083DB0" w14:textId="77777777" w:rsidR="00C41C1B" w:rsidRDefault="00C41C1B" w:rsidP="00C41C1B">
            <w:pPr>
              <w:jc w:val="center"/>
              <w:rPr>
                <w:rFonts w:ascii="GHEA Grapalat" w:hAnsi="GHEA Grapalat"/>
                <w:sz w:val="20"/>
              </w:rPr>
            </w:pPr>
          </w:p>
          <w:p w14:paraId="1C332C9B" w14:textId="77777777" w:rsidR="00C41C1B" w:rsidRDefault="00C41C1B" w:rsidP="00C41C1B">
            <w:pPr>
              <w:jc w:val="center"/>
              <w:rPr>
                <w:rFonts w:ascii="GHEA Grapalat" w:hAnsi="GHEA Grapalat"/>
                <w:sz w:val="20"/>
              </w:rPr>
            </w:pPr>
          </w:p>
          <w:p w14:paraId="7242FB77" w14:textId="77777777" w:rsidR="00C41C1B" w:rsidRDefault="00C41C1B" w:rsidP="00C41C1B">
            <w:pPr>
              <w:jc w:val="center"/>
              <w:rPr>
                <w:rFonts w:ascii="GHEA Grapalat" w:hAnsi="GHEA Grapalat"/>
                <w:sz w:val="20"/>
              </w:rPr>
            </w:pPr>
          </w:p>
          <w:p w14:paraId="0EB5F72C" w14:textId="77777777" w:rsidR="00C41C1B" w:rsidRDefault="00C41C1B" w:rsidP="00C41C1B">
            <w:pPr>
              <w:jc w:val="center"/>
              <w:rPr>
                <w:rFonts w:ascii="GHEA Grapalat" w:hAnsi="GHEA Grapalat"/>
                <w:sz w:val="20"/>
              </w:rPr>
            </w:pPr>
          </w:p>
          <w:p w14:paraId="75D81F09" w14:textId="1E3014B1" w:rsidR="00C41C1B" w:rsidRPr="0066090A" w:rsidRDefault="00800994" w:rsidP="00C41C1B">
            <w:pPr>
              <w:jc w:val="center"/>
              <w:rPr>
                <w:rFonts w:ascii="GHEA Grapalat" w:hAnsi="GHEA Grapalat"/>
                <w:sz w:val="20"/>
              </w:rPr>
            </w:pPr>
            <w:bookmarkStart w:id="1" w:name="_GoBack"/>
            <w:r>
              <w:rPr>
                <w:rFonts w:ascii="GHEA Grapalat" w:hAnsi="GHEA Grapalat"/>
                <w:sz w:val="18"/>
                <w:szCs w:val="18"/>
              </w:rPr>
              <w:t>64211130/505</w:t>
            </w:r>
            <w:bookmarkEnd w:id="1"/>
          </w:p>
        </w:tc>
        <w:tc>
          <w:tcPr>
            <w:tcW w:w="2069" w:type="dxa"/>
          </w:tcPr>
          <w:p w14:paraId="1CC7C9E1" w14:textId="77777777" w:rsidR="00C41C1B" w:rsidRDefault="00C41C1B" w:rsidP="00C41C1B">
            <w:pPr>
              <w:jc w:val="center"/>
              <w:rPr>
                <w:rFonts w:ascii="GHEA Grapalat" w:hAnsi="GHEA Grapalat" w:cs="Sylfaen"/>
                <w:color w:val="000000"/>
                <w:sz w:val="16"/>
                <w:szCs w:val="16"/>
              </w:rPr>
            </w:pPr>
          </w:p>
          <w:p w14:paraId="6E99F9B3" w14:textId="77777777" w:rsidR="00C41C1B" w:rsidRDefault="00C41C1B" w:rsidP="00C41C1B">
            <w:pPr>
              <w:jc w:val="center"/>
              <w:rPr>
                <w:rFonts w:ascii="GHEA Grapalat" w:hAnsi="GHEA Grapalat" w:cs="Sylfaen"/>
                <w:color w:val="000000"/>
                <w:sz w:val="16"/>
                <w:szCs w:val="16"/>
              </w:rPr>
            </w:pPr>
          </w:p>
          <w:p w14:paraId="2CDDCE14" w14:textId="77777777" w:rsidR="00C41C1B" w:rsidRDefault="00C41C1B" w:rsidP="00C41C1B">
            <w:pPr>
              <w:jc w:val="center"/>
              <w:rPr>
                <w:rFonts w:ascii="GHEA Grapalat" w:hAnsi="GHEA Grapalat" w:cs="Sylfaen"/>
                <w:color w:val="000000"/>
                <w:sz w:val="16"/>
                <w:szCs w:val="16"/>
              </w:rPr>
            </w:pPr>
          </w:p>
          <w:p w14:paraId="74ECAB82" w14:textId="77777777" w:rsidR="00C41C1B" w:rsidRDefault="00C41C1B" w:rsidP="00C41C1B">
            <w:pPr>
              <w:jc w:val="center"/>
              <w:rPr>
                <w:rFonts w:ascii="GHEA Grapalat" w:hAnsi="GHEA Grapalat" w:cs="Sylfaen"/>
                <w:color w:val="000000"/>
                <w:sz w:val="16"/>
                <w:szCs w:val="16"/>
              </w:rPr>
            </w:pPr>
          </w:p>
          <w:p w14:paraId="620444BF" w14:textId="77777777" w:rsidR="00C41C1B" w:rsidRDefault="00C41C1B" w:rsidP="00C41C1B">
            <w:pPr>
              <w:jc w:val="center"/>
              <w:rPr>
                <w:rFonts w:ascii="GHEA Grapalat" w:hAnsi="GHEA Grapalat" w:cs="Sylfaen"/>
                <w:color w:val="000000"/>
                <w:sz w:val="16"/>
                <w:szCs w:val="16"/>
              </w:rPr>
            </w:pPr>
          </w:p>
          <w:p w14:paraId="7D5E458D" w14:textId="77777777" w:rsidR="00C41C1B" w:rsidRDefault="00C41C1B" w:rsidP="00C41C1B">
            <w:pPr>
              <w:jc w:val="center"/>
              <w:rPr>
                <w:rFonts w:ascii="GHEA Grapalat" w:hAnsi="GHEA Grapalat" w:cs="Sylfaen"/>
                <w:color w:val="000000"/>
                <w:sz w:val="16"/>
                <w:szCs w:val="16"/>
              </w:rPr>
            </w:pPr>
          </w:p>
          <w:p w14:paraId="0A3EB2B2" w14:textId="77777777" w:rsidR="00C41C1B" w:rsidRDefault="00C41C1B" w:rsidP="00C41C1B">
            <w:pPr>
              <w:jc w:val="center"/>
              <w:rPr>
                <w:rFonts w:ascii="GHEA Grapalat" w:hAnsi="GHEA Grapalat" w:cs="Sylfaen"/>
                <w:color w:val="000000"/>
                <w:sz w:val="16"/>
                <w:szCs w:val="16"/>
              </w:rPr>
            </w:pPr>
          </w:p>
          <w:p w14:paraId="743DED7F" w14:textId="77777777" w:rsidR="00C41C1B" w:rsidRDefault="00C41C1B" w:rsidP="00C41C1B">
            <w:pPr>
              <w:jc w:val="center"/>
              <w:rPr>
                <w:rFonts w:ascii="GHEA Grapalat" w:hAnsi="GHEA Grapalat" w:cs="Sylfaen"/>
                <w:color w:val="000000"/>
                <w:sz w:val="16"/>
                <w:szCs w:val="16"/>
              </w:rPr>
            </w:pPr>
          </w:p>
          <w:p w14:paraId="0476CFF3" w14:textId="77777777" w:rsidR="00C41C1B" w:rsidRDefault="00C41C1B" w:rsidP="00C41C1B">
            <w:pPr>
              <w:jc w:val="center"/>
              <w:rPr>
                <w:rFonts w:ascii="GHEA Grapalat" w:hAnsi="GHEA Grapalat" w:cs="Sylfaen"/>
                <w:color w:val="000000"/>
                <w:sz w:val="16"/>
                <w:szCs w:val="16"/>
              </w:rPr>
            </w:pPr>
          </w:p>
          <w:p w14:paraId="6D628531" w14:textId="77777777" w:rsidR="00C41C1B" w:rsidRDefault="00C41C1B" w:rsidP="00C41C1B">
            <w:pPr>
              <w:jc w:val="center"/>
              <w:rPr>
                <w:rFonts w:ascii="GHEA Grapalat" w:hAnsi="GHEA Grapalat" w:cs="Sylfaen"/>
                <w:color w:val="000000"/>
                <w:sz w:val="16"/>
                <w:szCs w:val="16"/>
              </w:rPr>
            </w:pPr>
          </w:p>
          <w:p w14:paraId="78EB894F" w14:textId="5D144331" w:rsidR="00C41C1B" w:rsidRPr="0066090A" w:rsidRDefault="00C41C1B" w:rsidP="00C41C1B">
            <w:pPr>
              <w:jc w:val="center"/>
              <w:rPr>
                <w:rFonts w:ascii="GHEA Grapalat" w:hAnsi="GHEA Grapalat"/>
                <w:sz w:val="20"/>
              </w:rPr>
            </w:pPr>
            <w:r w:rsidRPr="00C41C1B">
              <w:rPr>
                <w:rFonts w:ascii="GHEA Grapalat" w:hAnsi="GHEA Grapalat" w:cs="Sylfaen"/>
                <w:color w:val="000000"/>
                <w:sz w:val="16"/>
                <w:szCs w:val="16"/>
              </w:rPr>
              <w:t>Բջջային հեռախոսակապի ծառայություններ</w:t>
            </w:r>
          </w:p>
        </w:tc>
        <w:tc>
          <w:tcPr>
            <w:tcW w:w="4801" w:type="dxa"/>
          </w:tcPr>
          <w:p w14:paraId="2C21C12C" w14:textId="77777777" w:rsidR="00C41C1B" w:rsidRDefault="00C41C1B" w:rsidP="00C41C1B">
            <w:pPr>
              <w:pStyle w:val="af4"/>
              <w:spacing w:after="0" w:afterAutospacing="0"/>
              <w:rPr>
                <w:rFonts w:ascii="GHEA Grapalat" w:hAnsi="GHEA Grapalat" w:cs="Sylfaen"/>
                <w:color w:val="000000"/>
                <w:sz w:val="16"/>
                <w:szCs w:val="16"/>
              </w:rPr>
            </w:pPr>
            <w:r>
              <w:rPr>
                <w:rFonts w:ascii="GHEA Grapalat" w:hAnsi="GHEA Grapalat" w:cs="Sylfaen"/>
                <w:color w:val="000000"/>
                <w:sz w:val="16"/>
                <w:szCs w:val="16"/>
              </w:rPr>
              <w:t xml:space="preserve">1 հեռախոսին տրամադրվող ծառայությունները ամսական հետևյալ պարամետրերով` </w:t>
            </w:r>
          </w:p>
          <w:p w14:paraId="25FC7D5E" w14:textId="77777777" w:rsidR="00C41C1B" w:rsidRDefault="00C41C1B" w:rsidP="00C41C1B">
            <w:pPr>
              <w:pStyle w:val="af4"/>
              <w:spacing w:after="0" w:afterAutospacing="0"/>
              <w:rPr>
                <w:rFonts w:ascii="GHEA Grapalat" w:hAnsi="GHEA Grapalat" w:cs="Sylfaen"/>
                <w:color w:val="000000"/>
                <w:sz w:val="16"/>
                <w:szCs w:val="16"/>
              </w:rPr>
            </w:pPr>
            <w:r>
              <w:rPr>
                <w:rFonts w:ascii="GHEA Grapalat" w:hAnsi="GHEA Grapalat" w:cs="Sylfaen"/>
                <w:color w:val="000000"/>
                <w:sz w:val="16"/>
                <w:szCs w:val="16"/>
              </w:rPr>
              <w:t>1.Բաժանորդների փակ խմբում անվճար հեռախոսազանգերի ծառայության տրամադրում փակ խմբի հեռախոսահամարների միջև</w:t>
            </w:r>
          </w:p>
          <w:p w14:paraId="62624475" w14:textId="77777777" w:rsidR="00C41C1B" w:rsidRDefault="00C41C1B" w:rsidP="00C41C1B">
            <w:pPr>
              <w:pStyle w:val="af4"/>
              <w:rPr>
                <w:rFonts w:ascii="GHEA Grapalat" w:hAnsi="GHEA Grapalat" w:cs="Sylfaen"/>
                <w:color w:val="000000"/>
                <w:sz w:val="16"/>
                <w:szCs w:val="16"/>
              </w:rPr>
            </w:pPr>
            <w:r>
              <w:rPr>
                <w:rFonts w:ascii="GHEA Grapalat" w:hAnsi="GHEA Grapalat" w:cs="Sylfaen"/>
                <w:color w:val="000000"/>
                <w:sz w:val="16"/>
                <w:szCs w:val="16"/>
              </w:rPr>
              <w:t>2.Հաշվի առցանց կառավարման հնարավորությամբ</w:t>
            </w:r>
          </w:p>
          <w:p w14:paraId="6EE91704" w14:textId="77777777" w:rsidR="00C41C1B" w:rsidRDefault="00C41C1B" w:rsidP="00C41C1B">
            <w:pPr>
              <w:pStyle w:val="af4"/>
              <w:rPr>
                <w:rFonts w:ascii="GHEA Grapalat" w:hAnsi="GHEA Grapalat" w:cs="Sylfaen"/>
                <w:color w:val="000000"/>
                <w:sz w:val="16"/>
                <w:szCs w:val="16"/>
              </w:rPr>
            </w:pPr>
            <w:r>
              <w:rPr>
                <w:rFonts w:ascii="GHEA Grapalat" w:hAnsi="GHEA Grapalat" w:cs="Sylfaen"/>
                <w:color w:val="000000"/>
                <w:sz w:val="16"/>
                <w:szCs w:val="16"/>
              </w:rPr>
              <w:t>3. Բաժանորդների շուրջօրյա սպասարկում շաբաթվա բոլոր օրերին</w:t>
            </w:r>
          </w:p>
          <w:p w14:paraId="7F24DE79" w14:textId="77777777" w:rsidR="00C41C1B" w:rsidRDefault="00C41C1B" w:rsidP="00C41C1B">
            <w:pPr>
              <w:pStyle w:val="af4"/>
              <w:rPr>
                <w:rFonts w:ascii="GHEA Grapalat" w:hAnsi="GHEA Grapalat" w:cs="Sylfaen"/>
                <w:color w:val="000000"/>
                <w:sz w:val="16"/>
                <w:szCs w:val="16"/>
              </w:rPr>
            </w:pPr>
            <w:r>
              <w:rPr>
                <w:rFonts w:ascii="GHEA Grapalat" w:hAnsi="GHEA Grapalat" w:cs="Sylfaen"/>
                <w:color w:val="000000"/>
                <w:sz w:val="16"/>
                <w:szCs w:val="16"/>
              </w:rPr>
              <w:t xml:space="preserve">4.Անհատական կորպորատիվ մասնագետի կողմից սպասարկում </w:t>
            </w:r>
          </w:p>
          <w:p w14:paraId="4477C90F" w14:textId="77777777" w:rsidR="00C41C1B" w:rsidRDefault="00C41C1B" w:rsidP="00C41C1B">
            <w:pPr>
              <w:pStyle w:val="af4"/>
              <w:rPr>
                <w:rFonts w:ascii="GHEA Grapalat" w:hAnsi="GHEA Grapalat" w:cs="Sylfaen"/>
                <w:color w:val="000000"/>
                <w:sz w:val="16"/>
                <w:szCs w:val="16"/>
              </w:rPr>
            </w:pPr>
            <w:r>
              <w:rPr>
                <w:rFonts w:ascii="GHEA Grapalat" w:hAnsi="GHEA Grapalat" w:cs="Sylfaen"/>
                <w:color w:val="000000"/>
                <w:sz w:val="16"/>
                <w:szCs w:val="16"/>
              </w:rPr>
              <w:t>5.Բջջային հեռախոսահամարների միջև անվճար րոպեների տրամադրում</w:t>
            </w:r>
          </w:p>
          <w:p w14:paraId="42691D17" w14:textId="77777777" w:rsidR="00C41C1B" w:rsidRDefault="00C41C1B" w:rsidP="00C41C1B">
            <w:pPr>
              <w:pStyle w:val="af4"/>
              <w:rPr>
                <w:rFonts w:ascii="GHEA Grapalat" w:hAnsi="GHEA Grapalat" w:cs="Sylfaen"/>
                <w:color w:val="000000"/>
                <w:sz w:val="16"/>
                <w:szCs w:val="16"/>
              </w:rPr>
            </w:pPr>
            <w:r>
              <w:rPr>
                <w:rFonts w:ascii="GHEA Grapalat" w:hAnsi="GHEA Grapalat" w:cs="Sylfaen"/>
                <w:color w:val="000000"/>
                <w:sz w:val="16"/>
                <w:szCs w:val="16"/>
              </w:rPr>
              <w:t>6.Ծախսերի վերահսկման ծառայություն համապատասխան սահմանաչափերի վերաբաշխմամբ</w:t>
            </w:r>
          </w:p>
          <w:p w14:paraId="558DD09F" w14:textId="77777777" w:rsidR="00C41C1B" w:rsidRDefault="00C41C1B" w:rsidP="00C41C1B">
            <w:pPr>
              <w:pStyle w:val="af4"/>
              <w:rPr>
                <w:rFonts w:ascii="GHEA Grapalat" w:hAnsi="GHEA Grapalat" w:cs="Sylfaen"/>
                <w:color w:val="000000"/>
                <w:sz w:val="16"/>
                <w:szCs w:val="16"/>
              </w:rPr>
            </w:pPr>
            <w:r>
              <w:rPr>
                <w:rFonts w:ascii="GHEA Grapalat" w:hAnsi="GHEA Grapalat" w:cs="Sylfaen"/>
                <w:color w:val="000000"/>
                <w:sz w:val="16"/>
                <w:szCs w:val="16"/>
              </w:rPr>
              <w:t xml:space="preserve">7.Համարների սահմանաչափերի </w:t>
            </w:r>
            <w:proofErr w:type="gramStart"/>
            <w:r>
              <w:rPr>
                <w:rFonts w:ascii="GHEA Grapalat" w:hAnsi="GHEA Grapalat" w:cs="Sylfaen"/>
                <w:color w:val="000000"/>
                <w:sz w:val="16"/>
                <w:szCs w:val="16"/>
              </w:rPr>
              <w:t>կարգավորում,համապատասխան</w:t>
            </w:r>
            <w:proofErr w:type="gramEnd"/>
            <w:r>
              <w:rPr>
                <w:rFonts w:ascii="GHEA Grapalat" w:hAnsi="GHEA Grapalat" w:cs="Sylfaen"/>
                <w:color w:val="000000"/>
                <w:sz w:val="16"/>
                <w:szCs w:val="16"/>
              </w:rPr>
              <w:t xml:space="preserve"> սահմանաչափին հասնելու դեպքում հետվճարային ծառայությունների կասեցում</w:t>
            </w:r>
          </w:p>
          <w:p w14:paraId="3C8958BA" w14:textId="77777777" w:rsidR="00C41C1B" w:rsidRPr="001F4A01" w:rsidRDefault="00C41C1B" w:rsidP="00C41C1B">
            <w:pPr>
              <w:pStyle w:val="af4"/>
              <w:rPr>
                <w:rFonts w:ascii="GHEA Grapalat" w:hAnsi="GHEA Grapalat" w:cs="Sylfaen"/>
                <w:color w:val="000000"/>
                <w:sz w:val="16"/>
                <w:szCs w:val="16"/>
              </w:rPr>
            </w:pPr>
            <w:r w:rsidRPr="001F4A01">
              <w:rPr>
                <w:rFonts w:ascii="GHEA Grapalat" w:hAnsi="GHEA Grapalat"/>
                <w:sz w:val="16"/>
                <w:szCs w:val="16"/>
              </w:rPr>
              <w:t xml:space="preserve">8.Հետվճարային ծառայության տրամադրում միայն ամսավճարի կորպորատիվ </w:t>
            </w:r>
            <w:proofErr w:type="gramStart"/>
            <w:r w:rsidRPr="001F4A01">
              <w:rPr>
                <w:rFonts w:ascii="GHEA Grapalat" w:hAnsi="GHEA Grapalat"/>
                <w:sz w:val="16"/>
                <w:szCs w:val="16"/>
              </w:rPr>
              <w:t>գանձման  հնարավորության</w:t>
            </w:r>
            <w:proofErr w:type="gramEnd"/>
            <w:r w:rsidRPr="001F4A01">
              <w:rPr>
                <w:rFonts w:ascii="GHEA Grapalat" w:hAnsi="GHEA Grapalat"/>
                <w:sz w:val="16"/>
                <w:szCs w:val="16"/>
              </w:rPr>
              <w:t xml:space="preserve"> կազմակերպության հաշվից, հետագա կանխավճարային ծառայության տրամադրում</w:t>
            </w:r>
          </w:p>
          <w:p w14:paraId="7C1D9FCC" w14:textId="77777777" w:rsidR="00C41C1B" w:rsidRDefault="00C41C1B" w:rsidP="00C41C1B">
            <w:pPr>
              <w:pStyle w:val="af4"/>
              <w:rPr>
                <w:rFonts w:ascii="GHEA Grapalat" w:hAnsi="GHEA Grapalat" w:cs="Sylfaen"/>
                <w:color w:val="000000"/>
                <w:sz w:val="16"/>
                <w:szCs w:val="16"/>
              </w:rPr>
            </w:pPr>
            <w:r>
              <w:rPr>
                <w:rFonts w:ascii="GHEA Grapalat" w:hAnsi="GHEA Grapalat" w:cs="Sylfaen"/>
                <w:color w:val="000000"/>
                <w:sz w:val="16"/>
                <w:szCs w:val="16"/>
              </w:rPr>
              <w:t>9.Ինտերնետ փաթեթների և ծառայությունների ակտիվացման հնարավորություն անհատական համարների համար</w:t>
            </w:r>
          </w:p>
          <w:p w14:paraId="7EFF9348" w14:textId="17885936" w:rsidR="00C41C1B" w:rsidRPr="0066090A" w:rsidRDefault="00C41C1B" w:rsidP="00C41C1B">
            <w:pPr>
              <w:jc w:val="center"/>
              <w:rPr>
                <w:rFonts w:ascii="GHEA Grapalat" w:hAnsi="GHEA Grapalat"/>
                <w:sz w:val="20"/>
              </w:rPr>
            </w:pPr>
            <w:r>
              <w:rPr>
                <w:rFonts w:ascii="GHEA Grapalat" w:hAnsi="GHEA Grapalat" w:cs="Sylfaen"/>
                <w:color w:val="000000"/>
                <w:sz w:val="16"/>
                <w:szCs w:val="16"/>
              </w:rPr>
              <w:t>10.Յուրաքանչյուր համարին մատուցվելիք ծառայությունների քանակական ցուցանիշները ներկայացվում է տեխնիկական բնութագիր-գնման ժամանակացույցին կից ցանկով</w:t>
            </w:r>
          </w:p>
        </w:tc>
      </w:tr>
      <w:tr w:rsidR="00C41C1B" w:rsidRPr="0066090A" w14:paraId="10C6776A" w14:textId="77777777" w:rsidTr="00C41C1B">
        <w:tc>
          <w:tcPr>
            <w:tcW w:w="1451" w:type="dxa"/>
          </w:tcPr>
          <w:p w14:paraId="0D56EEE6" w14:textId="77777777" w:rsidR="00C41C1B" w:rsidRPr="0066090A" w:rsidRDefault="00C41C1B" w:rsidP="00C41C1B">
            <w:pPr>
              <w:jc w:val="center"/>
              <w:rPr>
                <w:rFonts w:ascii="GHEA Grapalat" w:hAnsi="GHEA Grapalat"/>
                <w:sz w:val="20"/>
              </w:rPr>
            </w:pPr>
          </w:p>
        </w:tc>
        <w:tc>
          <w:tcPr>
            <w:tcW w:w="1685" w:type="dxa"/>
          </w:tcPr>
          <w:p w14:paraId="5B1797AA" w14:textId="77777777" w:rsidR="00C41C1B" w:rsidRPr="0066090A" w:rsidRDefault="00C41C1B" w:rsidP="00C41C1B">
            <w:pPr>
              <w:jc w:val="center"/>
              <w:rPr>
                <w:rFonts w:ascii="GHEA Grapalat" w:hAnsi="GHEA Grapalat"/>
                <w:sz w:val="20"/>
              </w:rPr>
            </w:pPr>
          </w:p>
        </w:tc>
        <w:tc>
          <w:tcPr>
            <w:tcW w:w="2069" w:type="dxa"/>
          </w:tcPr>
          <w:p w14:paraId="332231BF" w14:textId="77777777" w:rsidR="00C41C1B" w:rsidRPr="0066090A" w:rsidRDefault="00C41C1B" w:rsidP="00C41C1B">
            <w:pPr>
              <w:jc w:val="center"/>
              <w:rPr>
                <w:rFonts w:ascii="GHEA Grapalat" w:hAnsi="GHEA Grapalat"/>
                <w:sz w:val="20"/>
              </w:rPr>
            </w:pPr>
          </w:p>
        </w:tc>
        <w:tc>
          <w:tcPr>
            <w:tcW w:w="4801" w:type="dxa"/>
          </w:tcPr>
          <w:p w14:paraId="41DB2FD3" w14:textId="77777777" w:rsidR="00C41C1B" w:rsidRPr="0066090A" w:rsidRDefault="00C41C1B" w:rsidP="00C41C1B">
            <w:pPr>
              <w:jc w:val="center"/>
              <w:rPr>
                <w:rFonts w:ascii="GHEA Grapalat" w:hAnsi="GHEA Grapalat"/>
                <w:sz w:val="20"/>
              </w:rPr>
            </w:pPr>
          </w:p>
        </w:tc>
      </w:tr>
    </w:tbl>
    <w:p w14:paraId="28DFD51B" w14:textId="77777777" w:rsidR="00C41C1B" w:rsidRPr="0066090A" w:rsidRDefault="00C41C1B" w:rsidP="00C41C1B">
      <w:pPr>
        <w:jc w:val="right"/>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w:t>
      </w:r>
    </w:p>
    <w:p w14:paraId="2DFF3E1B" w14:textId="77777777" w:rsidR="00C41C1B" w:rsidRPr="0066090A" w:rsidRDefault="00C41C1B" w:rsidP="00C41C1B">
      <w:pPr>
        <w:jc w:val="both"/>
        <w:rPr>
          <w:rFonts w:ascii="GHEA Grapalat" w:hAnsi="GHEA Grapalat"/>
          <w:i/>
          <w:sz w:val="20"/>
        </w:rPr>
      </w:pPr>
    </w:p>
    <w:p w14:paraId="33FE6EB9" w14:textId="77777777" w:rsidR="00C41C1B" w:rsidRPr="0066090A" w:rsidRDefault="00C41C1B" w:rsidP="00C41C1B">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C41C1B" w:rsidRPr="0066090A" w14:paraId="60FF0163" w14:textId="77777777" w:rsidTr="00C41C1B">
        <w:trPr>
          <w:jc w:val="center"/>
        </w:trPr>
        <w:tc>
          <w:tcPr>
            <w:tcW w:w="4536" w:type="dxa"/>
          </w:tcPr>
          <w:p w14:paraId="42EA6BAD" w14:textId="77777777" w:rsidR="00C41C1B" w:rsidRPr="0066090A" w:rsidRDefault="00C41C1B" w:rsidP="00C41C1B">
            <w:pPr>
              <w:spacing w:line="360" w:lineRule="auto"/>
              <w:jc w:val="center"/>
              <w:rPr>
                <w:rFonts w:ascii="GHEA Grapalat" w:hAnsi="GHEA Grapalat" w:cs="Sylfaen"/>
                <w:b/>
                <w:bCs/>
                <w:lang w:val="nb-NO"/>
              </w:rPr>
            </w:pPr>
            <w:r w:rsidRPr="0066090A">
              <w:rPr>
                <w:rFonts w:ascii="GHEA Grapalat" w:hAnsi="GHEA Grapalat" w:cs="Sylfaen"/>
                <w:b/>
                <w:bCs/>
                <w:lang w:val="nb-NO"/>
              </w:rPr>
              <w:t>ՊԱՏՎԻՐԱՏՈՒ</w:t>
            </w:r>
          </w:p>
          <w:p w14:paraId="363195BA" w14:textId="77777777" w:rsidR="00C41C1B" w:rsidRPr="0066090A" w:rsidRDefault="00C41C1B" w:rsidP="00C41C1B">
            <w:pPr>
              <w:rPr>
                <w:rFonts w:ascii="GHEA Grapalat" w:hAnsi="GHEA Grapalat"/>
                <w:sz w:val="22"/>
                <w:szCs w:val="22"/>
                <w:lang w:val="ru-RU"/>
              </w:rPr>
            </w:pPr>
          </w:p>
          <w:p w14:paraId="2749DE28" w14:textId="77777777" w:rsidR="00C41C1B" w:rsidRPr="0066090A" w:rsidRDefault="00C41C1B" w:rsidP="00C41C1B">
            <w:pPr>
              <w:rPr>
                <w:rFonts w:ascii="GHEA Grapalat" w:hAnsi="GHEA Grapalat"/>
                <w:lang w:val="ru-RU"/>
              </w:rPr>
            </w:pPr>
          </w:p>
          <w:p w14:paraId="57DC7959" w14:textId="77777777" w:rsidR="00C41C1B" w:rsidRPr="0066090A" w:rsidRDefault="00C41C1B" w:rsidP="00C41C1B">
            <w:pPr>
              <w:jc w:val="center"/>
              <w:rPr>
                <w:rFonts w:ascii="GHEA Grapalat" w:hAnsi="GHEA Grapalat"/>
                <w:lang w:val="ru-RU"/>
              </w:rPr>
            </w:pPr>
            <w:r w:rsidRPr="0066090A">
              <w:rPr>
                <w:rFonts w:ascii="GHEA Grapalat" w:hAnsi="GHEA Grapalat"/>
                <w:lang w:val="ru-RU"/>
              </w:rPr>
              <w:t>---------------------------------</w:t>
            </w:r>
          </w:p>
          <w:p w14:paraId="40283CD9" w14:textId="77777777" w:rsidR="00C41C1B" w:rsidRPr="0066090A" w:rsidRDefault="00C41C1B" w:rsidP="00C41C1B">
            <w:pPr>
              <w:jc w:val="center"/>
              <w:rPr>
                <w:rFonts w:ascii="GHEA Grapalat" w:hAnsi="GHEA Grapalat"/>
                <w:sz w:val="18"/>
                <w:szCs w:val="18"/>
              </w:rPr>
            </w:pPr>
            <w:r w:rsidRPr="0066090A">
              <w:rPr>
                <w:rFonts w:ascii="GHEA Grapalat" w:hAnsi="GHEA Grapalat"/>
                <w:sz w:val="18"/>
                <w:szCs w:val="18"/>
              </w:rPr>
              <w:lastRenderedPageBreak/>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62B331CA" w14:textId="77777777" w:rsidR="00C41C1B" w:rsidRPr="0066090A" w:rsidRDefault="00C41C1B" w:rsidP="00C41C1B">
            <w:pPr>
              <w:jc w:val="center"/>
              <w:rPr>
                <w:rFonts w:ascii="GHEA Grapalat" w:hAnsi="GHEA Grapalat"/>
                <w:sz w:val="18"/>
                <w:szCs w:val="18"/>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c>
          <w:tcPr>
            <w:tcW w:w="760" w:type="dxa"/>
          </w:tcPr>
          <w:p w14:paraId="0F89EDE0" w14:textId="77777777" w:rsidR="00C41C1B" w:rsidRPr="0066090A" w:rsidRDefault="00C41C1B" w:rsidP="00C41C1B">
            <w:pPr>
              <w:spacing w:line="360" w:lineRule="auto"/>
              <w:jc w:val="center"/>
              <w:rPr>
                <w:rFonts w:ascii="GHEA Grapalat" w:hAnsi="GHEA Grapalat"/>
                <w:lang w:val="ru-RU"/>
              </w:rPr>
            </w:pPr>
          </w:p>
        </w:tc>
        <w:tc>
          <w:tcPr>
            <w:tcW w:w="4343" w:type="dxa"/>
          </w:tcPr>
          <w:p w14:paraId="39775589" w14:textId="77777777" w:rsidR="00C41C1B" w:rsidRPr="0066090A" w:rsidRDefault="00C41C1B" w:rsidP="00C41C1B">
            <w:pPr>
              <w:spacing w:line="360" w:lineRule="auto"/>
              <w:jc w:val="center"/>
              <w:rPr>
                <w:rFonts w:ascii="GHEA Grapalat" w:hAnsi="GHEA Grapalat" w:cs="Sylfaen"/>
                <w:b/>
                <w:bCs/>
                <w:lang w:val="ru-RU"/>
              </w:rPr>
            </w:pPr>
            <w:r w:rsidRPr="0066090A">
              <w:rPr>
                <w:rFonts w:ascii="GHEA Grapalat" w:hAnsi="GHEA Grapalat" w:cs="Sylfaen"/>
                <w:b/>
                <w:bCs/>
                <w:lang w:val="pt-BR"/>
              </w:rPr>
              <w:t>ԿԱՏԱՐՈՂ</w:t>
            </w:r>
          </w:p>
          <w:p w14:paraId="32193439" w14:textId="77777777" w:rsidR="00C41C1B" w:rsidRPr="0066090A" w:rsidRDefault="00C41C1B" w:rsidP="00C41C1B">
            <w:pPr>
              <w:jc w:val="center"/>
              <w:rPr>
                <w:rFonts w:ascii="GHEA Grapalat" w:hAnsi="GHEA Grapalat"/>
                <w:lang w:val="ru-RU"/>
              </w:rPr>
            </w:pPr>
          </w:p>
          <w:p w14:paraId="0BF5452E" w14:textId="77777777" w:rsidR="00C41C1B" w:rsidRPr="0066090A" w:rsidRDefault="00C41C1B" w:rsidP="00C41C1B">
            <w:pPr>
              <w:jc w:val="center"/>
              <w:rPr>
                <w:rFonts w:ascii="GHEA Grapalat" w:hAnsi="GHEA Grapalat"/>
              </w:rPr>
            </w:pPr>
          </w:p>
          <w:p w14:paraId="5B6B9A59" w14:textId="77777777" w:rsidR="00C41C1B" w:rsidRPr="0066090A" w:rsidRDefault="00C41C1B" w:rsidP="00C41C1B">
            <w:pPr>
              <w:jc w:val="center"/>
              <w:rPr>
                <w:rFonts w:ascii="GHEA Grapalat" w:hAnsi="GHEA Grapalat"/>
                <w:lang w:val="ru-RU"/>
              </w:rPr>
            </w:pPr>
            <w:r w:rsidRPr="0066090A">
              <w:rPr>
                <w:rFonts w:ascii="GHEA Grapalat" w:hAnsi="GHEA Grapalat"/>
                <w:lang w:val="ru-RU"/>
              </w:rPr>
              <w:t>---------------------------------</w:t>
            </w:r>
          </w:p>
          <w:p w14:paraId="4A0D41B7" w14:textId="77777777" w:rsidR="00C41C1B" w:rsidRPr="0066090A" w:rsidRDefault="00C41C1B" w:rsidP="00C41C1B">
            <w:pPr>
              <w:jc w:val="center"/>
              <w:rPr>
                <w:rFonts w:ascii="GHEA Grapalat" w:hAnsi="GHEA Grapalat"/>
                <w:sz w:val="18"/>
                <w:szCs w:val="18"/>
              </w:rPr>
            </w:pPr>
            <w:r w:rsidRPr="0066090A">
              <w:rPr>
                <w:rFonts w:ascii="GHEA Grapalat" w:hAnsi="GHEA Grapalat"/>
                <w:sz w:val="18"/>
                <w:szCs w:val="18"/>
              </w:rPr>
              <w:lastRenderedPageBreak/>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799EED35" w14:textId="77777777" w:rsidR="00C41C1B" w:rsidRPr="0066090A" w:rsidRDefault="00C41C1B" w:rsidP="00C41C1B">
            <w:pPr>
              <w:jc w:val="center"/>
              <w:rPr>
                <w:rFonts w:ascii="GHEA Grapalat" w:hAnsi="GHEA Grapalat"/>
                <w:sz w:val="22"/>
                <w:szCs w:val="22"/>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r>
    </w:tbl>
    <w:p w14:paraId="68DDC12F" w14:textId="1E492249" w:rsidR="00C41C1B" w:rsidRDefault="00C41C1B" w:rsidP="007678FA">
      <w:pPr>
        <w:jc w:val="center"/>
        <w:rPr>
          <w:rFonts w:ascii="GHEA Grapalat" w:hAnsi="GHEA Grapalat"/>
          <w:sz w:val="18"/>
          <w:lang w:val="hy-AM"/>
        </w:rPr>
      </w:pPr>
    </w:p>
    <w:p w14:paraId="76B507CF" w14:textId="19F9805F" w:rsidR="00C41C1B" w:rsidRDefault="00C41C1B" w:rsidP="007678FA">
      <w:pPr>
        <w:jc w:val="center"/>
        <w:rPr>
          <w:rFonts w:ascii="GHEA Grapalat" w:hAnsi="GHEA Grapalat"/>
          <w:sz w:val="18"/>
          <w:lang w:val="hy-AM"/>
        </w:rPr>
      </w:pPr>
    </w:p>
    <w:p w14:paraId="3FD44CBC" w14:textId="4E90940C" w:rsidR="00903CA8" w:rsidRDefault="00903CA8" w:rsidP="007678FA">
      <w:pPr>
        <w:jc w:val="center"/>
        <w:rPr>
          <w:rFonts w:ascii="GHEA Grapalat" w:hAnsi="GHEA Grapalat"/>
          <w:sz w:val="20"/>
        </w:rPr>
      </w:pPr>
    </w:p>
    <w:p w14:paraId="1B8C82B4" w14:textId="1D0360F1" w:rsidR="00903CA8" w:rsidRDefault="00903CA8" w:rsidP="007678FA">
      <w:pPr>
        <w:jc w:val="center"/>
        <w:rPr>
          <w:rFonts w:ascii="GHEA Grapalat" w:hAnsi="GHEA Grapalat"/>
          <w:sz w:val="20"/>
        </w:rPr>
      </w:pPr>
      <w:r>
        <w:rPr>
          <w:rFonts w:ascii="GHEA Grapalat" w:hAnsi="GHEA Grapalat"/>
          <w:sz w:val="20"/>
        </w:rPr>
        <w:t xml:space="preserve">Ընդամնեը. </w:t>
      </w:r>
      <w:proofErr w:type="gramStart"/>
      <w:r>
        <w:rPr>
          <w:rFonts w:ascii="GHEA Grapalat" w:hAnsi="GHEA Grapalat"/>
          <w:sz w:val="20"/>
        </w:rPr>
        <w:t>Բջջային  հեռախոսահամարնների</w:t>
      </w:r>
      <w:proofErr w:type="gramEnd"/>
      <w:r>
        <w:rPr>
          <w:rFonts w:ascii="GHEA Grapalat" w:hAnsi="GHEA Grapalat"/>
          <w:sz w:val="20"/>
        </w:rPr>
        <w:t xml:space="preserve"> ծառայությունների տրամադրում- 8 հատ</w:t>
      </w:r>
    </w:p>
    <w:p w14:paraId="0E5478F6" w14:textId="59B1313C" w:rsidR="007410A6" w:rsidRDefault="007410A6" w:rsidP="007678FA">
      <w:pPr>
        <w:jc w:val="center"/>
        <w:rPr>
          <w:rFonts w:ascii="GHEA Grapalat" w:hAnsi="GHEA Grapalat"/>
          <w:sz w:val="20"/>
        </w:rPr>
      </w:pPr>
    </w:p>
    <w:p w14:paraId="685FE97E" w14:textId="77777777" w:rsidR="007410A6" w:rsidRPr="00BE5B5C" w:rsidRDefault="007410A6" w:rsidP="007410A6">
      <w:pPr>
        <w:jc w:val="center"/>
        <w:rPr>
          <w:rFonts w:ascii="GHEA Grapalat" w:hAnsi="GHEA Grapalat"/>
          <w:sz w:val="20"/>
          <w:szCs w:val="20"/>
          <w:lang w:val="hy-AM"/>
        </w:rPr>
      </w:pPr>
      <w:r w:rsidRPr="00BE5B5C">
        <w:rPr>
          <w:rFonts w:ascii="GHEA Grapalat" w:hAnsi="GHEA Grapalat"/>
          <w:sz w:val="20"/>
          <w:szCs w:val="20"/>
          <w:lang w:val="hy-AM"/>
        </w:rPr>
        <w:t xml:space="preserve">Մատուցվելիք </w:t>
      </w:r>
      <w:r w:rsidRPr="00BE5B5C">
        <w:rPr>
          <w:rFonts w:ascii="GHEA Grapalat" w:hAnsi="GHEA Grapalat"/>
          <w:sz w:val="20"/>
          <w:szCs w:val="20"/>
        </w:rPr>
        <w:t>ծառայություններ</w:t>
      </w:r>
      <w:r w:rsidRPr="00BE5B5C">
        <w:rPr>
          <w:rFonts w:ascii="GHEA Grapalat" w:hAnsi="GHEA Grapalat"/>
          <w:sz w:val="20"/>
          <w:szCs w:val="20"/>
          <w:lang w:val="hy-AM"/>
        </w:rPr>
        <w:t>ի</w:t>
      </w:r>
      <w:r w:rsidRPr="00BE5B5C">
        <w:rPr>
          <w:rFonts w:ascii="GHEA Grapalat" w:hAnsi="GHEA Grapalat"/>
          <w:sz w:val="20"/>
          <w:szCs w:val="20"/>
          <w:lang w:val="ru-RU"/>
        </w:rPr>
        <w:t xml:space="preserve"> քանակական ցուցանիշների</w:t>
      </w:r>
    </w:p>
    <w:tbl>
      <w:tblPr>
        <w:tblpPr w:leftFromText="180" w:rightFromText="180" w:vertAnchor="text" w:horzAnchor="page" w:tblpX="1183" w:tblpY="64"/>
        <w:tblW w:w="10031" w:type="dxa"/>
        <w:tblLook w:val="04A0" w:firstRow="1" w:lastRow="0" w:firstColumn="1" w:lastColumn="0" w:noHBand="0" w:noVBand="1"/>
      </w:tblPr>
      <w:tblGrid>
        <w:gridCol w:w="2422"/>
        <w:gridCol w:w="3706"/>
        <w:gridCol w:w="3903"/>
      </w:tblGrid>
      <w:tr w:rsidR="007410A6" w:rsidRPr="00BE5B5C" w14:paraId="7EDED2B6" w14:textId="77777777" w:rsidTr="00585256">
        <w:trPr>
          <w:trHeight w:val="639"/>
        </w:trPr>
        <w:tc>
          <w:tcPr>
            <w:tcW w:w="2422" w:type="dxa"/>
            <w:tcBorders>
              <w:top w:val="single" w:sz="4" w:space="0" w:color="auto"/>
              <w:left w:val="single" w:sz="8" w:space="0" w:color="auto"/>
              <w:bottom w:val="single" w:sz="4" w:space="0" w:color="auto"/>
              <w:right w:val="single" w:sz="8" w:space="0" w:color="auto"/>
            </w:tcBorders>
            <w:shd w:val="clear" w:color="auto" w:fill="D9D9D9"/>
            <w:vAlign w:val="center"/>
            <w:hideMark/>
          </w:tcPr>
          <w:p w14:paraId="428D6542" w14:textId="77777777" w:rsidR="007410A6" w:rsidRPr="00BE5B5C" w:rsidRDefault="007410A6" w:rsidP="00585256">
            <w:pPr>
              <w:jc w:val="center"/>
              <w:rPr>
                <w:rFonts w:ascii="GHEA Grapalat" w:hAnsi="GHEA Grapalat"/>
                <w:i/>
                <w:sz w:val="18"/>
                <w:szCs w:val="18"/>
              </w:rPr>
            </w:pPr>
            <w:r w:rsidRPr="00BE5B5C">
              <w:rPr>
                <w:rFonts w:ascii="GHEA Grapalat" w:hAnsi="GHEA Grapalat"/>
                <w:i/>
                <w:sz w:val="18"/>
                <w:szCs w:val="18"/>
              </w:rPr>
              <w:t>Հիմնական ծառայությունները</w:t>
            </w:r>
          </w:p>
        </w:tc>
        <w:tc>
          <w:tcPr>
            <w:tcW w:w="3706" w:type="dxa"/>
            <w:tcBorders>
              <w:top w:val="single" w:sz="4" w:space="0" w:color="auto"/>
              <w:left w:val="nil"/>
              <w:bottom w:val="single" w:sz="4" w:space="0" w:color="auto"/>
              <w:right w:val="single" w:sz="4" w:space="0" w:color="auto"/>
            </w:tcBorders>
            <w:shd w:val="clear" w:color="auto" w:fill="D9D9D9"/>
            <w:vAlign w:val="center"/>
            <w:hideMark/>
          </w:tcPr>
          <w:p w14:paraId="457270B0" w14:textId="7DEB5438" w:rsidR="007410A6" w:rsidRPr="00BE5B5C" w:rsidRDefault="007410A6" w:rsidP="00585256">
            <w:pPr>
              <w:jc w:val="center"/>
              <w:rPr>
                <w:rFonts w:ascii="GHEA Grapalat" w:hAnsi="GHEA Grapalat"/>
                <w:i/>
                <w:sz w:val="16"/>
                <w:szCs w:val="16"/>
              </w:rPr>
            </w:pPr>
            <w:r w:rsidRPr="00BE5B5C">
              <w:rPr>
                <w:rFonts w:ascii="GHEA Grapalat" w:hAnsi="GHEA Grapalat"/>
                <w:i/>
                <w:sz w:val="16"/>
                <w:szCs w:val="16"/>
                <w:lang w:val="ru-RU"/>
              </w:rPr>
              <w:t>Մաւցվելի</w:t>
            </w:r>
            <w:r w:rsidRPr="00BE5B5C">
              <w:rPr>
                <w:rFonts w:ascii="GHEA Grapalat" w:hAnsi="GHEA Grapalat"/>
                <w:i/>
                <w:sz w:val="16"/>
                <w:szCs w:val="16"/>
              </w:rPr>
              <w:t xml:space="preserve"> </w:t>
            </w:r>
            <w:r w:rsidRPr="00BE5B5C">
              <w:rPr>
                <w:rFonts w:ascii="GHEA Grapalat" w:hAnsi="GHEA Grapalat"/>
                <w:i/>
                <w:sz w:val="16"/>
                <w:szCs w:val="16"/>
                <w:lang w:val="ru-RU"/>
              </w:rPr>
              <w:t>ծառայությունների</w:t>
            </w:r>
            <w:r w:rsidRPr="00BE5B5C">
              <w:rPr>
                <w:rFonts w:ascii="GHEA Grapalat" w:hAnsi="GHEA Grapalat"/>
                <w:i/>
                <w:sz w:val="16"/>
                <w:szCs w:val="16"/>
              </w:rPr>
              <w:t xml:space="preserve"> </w:t>
            </w:r>
            <w:r w:rsidRPr="00BE5B5C">
              <w:rPr>
                <w:rFonts w:ascii="GHEA Grapalat" w:hAnsi="GHEA Grapalat"/>
                <w:i/>
                <w:sz w:val="16"/>
                <w:szCs w:val="16"/>
                <w:lang w:val="ru-RU"/>
              </w:rPr>
              <w:t>քանակական</w:t>
            </w:r>
            <w:r w:rsidRPr="00BE5B5C">
              <w:rPr>
                <w:rFonts w:ascii="GHEA Grapalat" w:hAnsi="GHEA Grapalat"/>
                <w:i/>
                <w:sz w:val="16"/>
                <w:szCs w:val="16"/>
              </w:rPr>
              <w:t xml:space="preserve"> </w:t>
            </w:r>
            <w:r w:rsidRPr="00BE5B5C">
              <w:rPr>
                <w:rFonts w:ascii="GHEA Grapalat" w:hAnsi="GHEA Grapalat"/>
                <w:i/>
                <w:sz w:val="16"/>
                <w:szCs w:val="16"/>
                <w:lang w:val="ru-RU"/>
              </w:rPr>
              <w:t>շուցանիշները</w:t>
            </w:r>
            <w:r w:rsidRPr="00BE5B5C">
              <w:rPr>
                <w:rFonts w:ascii="GHEA Grapalat" w:hAnsi="GHEA Grapalat"/>
                <w:i/>
                <w:sz w:val="16"/>
                <w:szCs w:val="16"/>
              </w:rPr>
              <w:t xml:space="preserve"> </w:t>
            </w:r>
            <w:r w:rsidR="00903CA8">
              <w:rPr>
                <w:rFonts w:ascii="GHEA Grapalat" w:hAnsi="GHEA Grapalat"/>
                <w:b/>
                <w:i/>
                <w:sz w:val="16"/>
                <w:szCs w:val="16"/>
              </w:rPr>
              <w:t>6</w:t>
            </w:r>
            <w:r w:rsidRPr="00BE5B5C">
              <w:rPr>
                <w:rFonts w:ascii="GHEA Grapalat" w:hAnsi="GHEA Grapalat"/>
                <w:i/>
                <w:sz w:val="16"/>
                <w:szCs w:val="16"/>
              </w:rPr>
              <w:t xml:space="preserve"> </w:t>
            </w:r>
            <w:r w:rsidRPr="00BE5B5C">
              <w:rPr>
                <w:rFonts w:ascii="GHEA Grapalat" w:hAnsi="GHEA Grapalat"/>
                <w:i/>
                <w:sz w:val="16"/>
                <w:szCs w:val="16"/>
                <w:lang w:val="ru-RU"/>
              </w:rPr>
              <w:t>հեռախոսի</w:t>
            </w:r>
            <w:r w:rsidRPr="00BE5B5C">
              <w:rPr>
                <w:rFonts w:ascii="GHEA Grapalat" w:hAnsi="GHEA Grapalat"/>
                <w:i/>
                <w:sz w:val="16"/>
                <w:szCs w:val="16"/>
              </w:rPr>
              <w:t xml:space="preserve"> </w:t>
            </w:r>
            <w:r w:rsidRPr="00BE5B5C">
              <w:rPr>
                <w:rFonts w:ascii="GHEA Grapalat" w:hAnsi="GHEA Grapalat"/>
                <w:i/>
                <w:sz w:val="16"/>
                <w:szCs w:val="16"/>
                <w:lang w:val="ru-RU"/>
              </w:rPr>
              <w:t>համար</w:t>
            </w:r>
          </w:p>
          <w:p w14:paraId="5259F65D" w14:textId="531562F7" w:rsidR="007410A6" w:rsidRPr="00BE5B5C" w:rsidRDefault="007410A6" w:rsidP="00585256">
            <w:pPr>
              <w:jc w:val="center"/>
              <w:rPr>
                <w:rFonts w:ascii="GHEA Grapalat" w:hAnsi="GHEA Grapalat"/>
                <w:i/>
                <w:sz w:val="16"/>
                <w:szCs w:val="16"/>
              </w:rPr>
            </w:pPr>
            <w:r w:rsidRPr="00BE5B5C">
              <w:rPr>
                <w:rFonts w:ascii="GHEA Grapalat" w:hAnsi="GHEA Grapalat"/>
                <w:i/>
                <w:sz w:val="16"/>
                <w:szCs w:val="16"/>
              </w:rPr>
              <w:t>/մինչև 20</w:t>
            </w:r>
            <w:r w:rsidRPr="00BE5B5C">
              <w:rPr>
                <w:rFonts w:ascii="GHEA Grapalat" w:hAnsi="GHEA Grapalat"/>
                <w:i/>
                <w:sz w:val="16"/>
                <w:szCs w:val="16"/>
                <w:lang w:val="hy-AM"/>
              </w:rPr>
              <w:t>2</w:t>
            </w:r>
            <w:r w:rsidR="00903CA8">
              <w:rPr>
                <w:rFonts w:ascii="GHEA Grapalat" w:hAnsi="GHEA Grapalat"/>
                <w:i/>
                <w:sz w:val="16"/>
                <w:szCs w:val="16"/>
              </w:rPr>
              <w:t>3</w:t>
            </w:r>
            <w:r w:rsidRPr="00BE5B5C">
              <w:rPr>
                <w:rFonts w:ascii="GHEA Grapalat" w:hAnsi="GHEA Grapalat"/>
                <w:i/>
                <w:sz w:val="16"/>
                <w:szCs w:val="16"/>
                <w:lang w:val="hy-AM"/>
              </w:rPr>
              <w:t xml:space="preserve"> </w:t>
            </w:r>
            <w:r w:rsidRPr="00BE5B5C">
              <w:rPr>
                <w:rFonts w:ascii="GHEA Grapalat" w:hAnsi="GHEA Grapalat"/>
                <w:i/>
                <w:sz w:val="16"/>
                <w:szCs w:val="16"/>
                <w:lang w:val="ru-RU"/>
              </w:rPr>
              <w:t>թ</w:t>
            </w:r>
            <w:r w:rsidRPr="00BE5B5C">
              <w:rPr>
                <w:rFonts w:ascii="GHEA Grapalat" w:hAnsi="GHEA Grapalat"/>
                <w:i/>
                <w:sz w:val="16"/>
                <w:szCs w:val="16"/>
              </w:rPr>
              <w:t xml:space="preserve">. </w:t>
            </w:r>
            <w:r w:rsidRPr="00BE5B5C">
              <w:rPr>
                <w:rFonts w:ascii="GHEA Grapalat" w:hAnsi="GHEA Grapalat"/>
                <w:i/>
                <w:sz w:val="16"/>
                <w:szCs w:val="16"/>
                <w:lang w:val="ru-RU"/>
              </w:rPr>
              <w:t>դեկտեմբեր</w:t>
            </w:r>
            <w:r w:rsidRPr="00BE5B5C">
              <w:rPr>
                <w:rFonts w:ascii="GHEA Grapalat" w:hAnsi="GHEA Grapalat"/>
                <w:i/>
                <w:sz w:val="16"/>
                <w:szCs w:val="16"/>
                <w:lang w:val="hy-AM"/>
              </w:rPr>
              <w:t xml:space="preserve">ի </w:t>
            </w:r>
            <w:r w:rsidRPr="00BE5B5C">
              <w:rPr>
                <w:rFonts w:ascii="GHEA Grapalat" w:hAnsi="GHEA Grapalat"/>
                <w:i/>
                <w:sz w:val="16"/>
                <w:szCs w:val="16"/>
              </w:rPr>
              <w:t xml:space="preserve">31 </w:t>
            </w:r>
            <w:r w:rsidRPr="00BE5B5C">
              <w:rPr>
                <w:rFonts w:ascii="GHEA Grapalat" w:hAnsi="GHEA Grapalat"/>
                <w:i/>
                <w:sz w:val="16"/>
                <w:szCs w:val="16"/>
                <w:lang w:val="ru-RU"/>
              </w:rPr>
              <w:t>ժամանակահատվածի</w:t>
            </w:r>
          </w:p>
          <w:p w14:paraId="604D333D" w14:textId="77777777" w:rsidR="007410A6" w:rsidRPr="00BE5B5C" w:rsidRDefault="007410A6" w:rsidP="00585256">
            <w:pPr>
              <w:jc w:val="center"/>
              <w:rPr>
                <w:rFonts w:ascii="GHEA Grapalat" w:hAnsi="GHEA Grapalat"/>
                <w:i/>
                <w:sz w:val="18"/>
                <w:szCs w:val="18"/>
              </w:rPr>
            </w:pPr>
            <w:r w:rsidRPr="00BE5B5C">
              <w:rPr>
                <w:rFonts w:ascii="GHEA Grapalat" w:hAnsi="GHEA Grapalat"/>
                <w:i/>
                <w:sz w:val="16"/>
                <w:szCs w:val="16"/>
                <w:lang w:val="ru-RU"/>
              </w:rPr>
              <w:t>համար</w:t>
            </w:r>
            <w:r w:rsidRPr="00BE5B5C">
              <w:rPr>
                <w:rFonts w:ascii="GHEA Grapalat" w:hAnsi="GHEA Grapalat"/>
                <w:i/>
                <w:sz w:val="16"/>
                <w:szCs w:val="16"/>
              </w:rPr>
              <w:t>/- մեկ ամսվա համար</w:t>
            </w:r>
            <w:r w:rsidRPr="00BE5B5C">
              <w:rPr>
                <w:rFonts w:ascii="GHEA Grapalat" w:hAnsi="GHEA Grapalat"/>
                <w:i/>
                <w:sz w:val="18"/>
                <w:szCs w:val="18"/>
              </w:rPr>
              <w:t xml:space="preserve"> </w:t>
            </w:r>
          </w:p>
        </w:tc>
        <w:tc>
          <w:tcPr>
            <w:tcW w:w="3903" w:type="dxa"/>
            <w:tcBorders>
              <w:top w:val="single" w:sz="4" w:space="0" w:color="auto"/>
              <w:left w:val="single" w:sz="4" w:space="0" w:color="auto"/>
              <w:bottom w:val="single" w:sz="4" w:space="0" w:color="auto"/>
              <w:right w:val="single" w:sz="8" w:space="0" w:color="auto"/>
            </w:tcBorders>
            <w:shd w:val="clear" w:color="auto" w:fill="D9D9D9"/>
            <w:vAlign w:val="center"/>
          </w:tcPr>
          <w:p w14:paraId="0CB382C1" w14:textId="77777777" w:rsidR="007410A6" w:rsidRPr="00BE5B5C" w:rsidRDefault="007410A6" w:rsidP="00585256">
            <w:pPr>
              <w:jc w:val="center"/>
              <w:rPr>
                <w:rFonts w:ascii="GHEA Grapalat" w:hAnsi="GHEA Grapalat"/>
                <w:i/>
                <w:sz w:val="16"/>
                <w:szCs w:val="16"/>
              </w:rPr>
            </w:pPr>
          </w:p>
          <w:p w14:paraId="5DABE68D" w14:textId="097C27D2" w:rsidR="007410A6" w:rsidRPr="00BE5B5C" w:rsidRDefault="007410A6" w:rsidP="00585256">
            <w:pPr>
              <w:jc w:val="center"/>
              <w:rPr>
                <w:rFonts w:ascii="GHEA Grapalat" w:hAnsi="GHEA Grapalat"/>
                <w:i/>
                <w:sz w:val="16"/>
                <w:szCs w:val="16"/>
              </w:rPr>
            </w:pPr>
            <w:r w:rsidRPr="00BE5B5C">
              <w:rPr>
                <w:rFonts w:ascii="GHEA Grapalat" w:hAnsi="GHEA Grapalat"/>
                <w:i/>
                <w:sz w:val="16"/>
                <w:szCs w:val="16"/>
                <w:lang w:val="ru-RU"/>
              </w:rPr>
              <w:t>Մատուցվելիք</w:t>
            </w:r>
            <w:r w:rsidRPr="00BE5B5C">
              <w:rPr>
                <w:rFonts w:ascii="GHEA Grapalat" w:hAnsi="GHEA Grapalat"/>
                <w:i/>
                <w:sz w:val="16"/>
                <w:szCs w:val="16"/>
              </w:rPr>
              <w:t xml:space="preserve"> </w:t>
            </w:r>
            <w:r w:rsidRPr="00BE5B5C">
              <w:rPr>
                <w:rFonts w:ascii="GHEA Grapalat" w:hAnsi="GHEA Grapalat"/>
                <w:i/>
                <w:sz w:val="16"/>
                <w:szCs w:val="16"/>
                <w:lang w:val="ru-RU"/>
              </w:rPr>
              <w:t>ծառայությունների</w:t>
            </w:r>
            <w:r w:rsidRPr="00BE5B5C">
              <w:rPr>
                <w:rFonts w:ascii="GHEA Grapalat" w:hAnsi="GHEA Grapalat"/>
                <w:i/>
                <w:sz w:val="16"/>
                <w:szCs w:val="16"/>
              </w:rPr>
              <w:t xml:space="preserve"> </w:t>
            </w:r>
            <w:r w:rsidRPr="00BE5B5C">
              <w:rPr>
                <w:rFonts w:ascii="GHEA Grapalat" w:hAnsi="GHEA Grapalat"/>
                <w:i/>
                <w:sz w:val="16"/>
                <w:szCs w:val="16"/>
                <w:lang w:val="ru-RU"/>
              </w:rPr>
              <w:t>քանակական</w:t>
            </w:r>
            <w:r w:rsidRPr="00BE5B5C">
              <w:rPr>
                <w:rFonts w:ascii="GHEA Grapalat" w:hAnsi="GHEA Grapalat"/>
                <w:i/>
                <w:sz w:val="16"/>
                <w:szCs w:val="16"/>
              </w:rPr>
              <w:t xml:space="preserve"> </w:t>
            </w:r>
            <w:r w:rsidRPr="00BE5B5C">
              <w:rPr>
                <w:rFonts w:ascii="GHEA Grapalat" w:hAnsi="GHEA Grapalat"/>
                <w:i/>
                <w:sz w:val="16"/>
                <w:szCs w:val="16"/>
                <w:lang w:val="ru-RU"/>
              </w:rPr>
              <w:t>շուցանիշները</w:t>
            </w:r>
            <w:r w:rsidRPr="00BE5B5C">
              <w:rPr>
                <w:rFonts w:ascii="GHEA Grapalat" w:hAnsi="GHEA Grapalat"/>
                <w:i/>
                <w:sz w:val="16"/>
                <w:szCs w:val="16"/>
              </w:rPr>
              <w:t xml:space="preserve"> </w:t>
            </w:r>
            <w:r w:rsidR="00903CA8">
              <w:rPr>
                <w:rFonts w:ascii="GHEA Grapalat" w:hAnsi="GHEA Grapalat"/>
                <w:b/>
                <w:i/>
                <w:sz w:val="16"/>
                <w:szCs w:val="16"/>
              </w:rPr>
              <w:t>2</w:t>
            </w:r>
            <w:r w:rsidRPr="00BE5B5C">
              <w:rPr>
                <w:rFonts w:ascii="GHEA Grapalat" w:hAnsi="GHEA Grapalat"/>
                <w:i/>
                <w:sz w:val="16"/>
                <w:szCs w:val="16"/>
              </w:rPr>
              <w:t xml:space="preserve"> </w:t>
            </w:r>
            <w:r w:rsidRPr="00BE5B5C">
              <w:rPr>
                <w:rFonts w:ascii="GHEA Grapalat" w:hAnsi="GHEA Grapalat"/>
                <w:i/>
                <w:sz w:val="16"/>
                <w:szCs w:val="16"/>
                <w:lang w:val="ru-RU"/>
              </w:rPr>
              <w:t>հեռախոսի</w:t>
            </w:r>
            <w:r w:rsidRPr="00BE5B5C">
              <w:rPr>
                <w:rFonts w:ascii="GHEA Grapalat" w:hAnsi="GHEA Grapalat"/>
                <w:i/>
                <w:sz w:val="16"/>
                <w:szCs w:val="16"/>
              </w:rPr>
              <w:t xml:space="preserve"> </w:t>
            </w:r>
            <w:r w:rsidRPr="00BE5B5C">
              <w:rPr>
                <w:rFonts w:ascii="GHEA Grapalat" w:hAnsi="GHEA Grapalat"/>
                <w:i/>
                <w:sz w:val="16"/>
                <w:szCs w:val="16"/>
                <w:lang w:val="ru-RU"/>
              </w:rPr>
              <w:t>համար</w:t>
            </w:r>
          </w:p>
          <w:p w14:paraId="26B89128" w14:textId="203F2C40" w:rsidR="007410A6" w:rsidRPr="00BE5B5C" w:rsidRDefault="007410A6" w:rsidP="00585256">
            <w:pPr>
              <w:jc w:val="center"/>
              <w:rPr>
                <w:rFonts w:ascii="GHEA Grapalat" w:hAnsi="GHEA Grapalat"/>
                <w:i/>
                <w:sz w:val="16"/>
                <w:szCs w:val="16"/>
              </w:rPr>
            </w:pPr>
            <w:r w:rsidRPr="00BE5B5C">
              <w:rPr>
                <w:rFonts w:ascii="GHEA Grapalat" w:hAnsi="GHEA Grapalat"/>
                <w:i/>
                <w:sz w:val="16"/>
                <w:szCs w:val="16"/>
              </w:rPr>
              <w:t xml:space="preserve"> /մինչև 20</w:t>
            </w:r>
            <w:r>
              <w:rPr>
                <w:rFonts w:ascii="GHEA Grapalat" w:hAnsi="GHEA Grapalat"/>
                <w:i/>
                <w:sz w:val="16"/>
                <w:szCs w:val="16"/>
                <w:lang w:val="hy-AM"/>
              </w:rPr>
              <w:t>2</w:t>
            </w:r>
            <w:r w:rsidR="00903CA8">
              <w:rPr>
                <w:rFonts w:ascii="GHEA Grapalat" w:hAnsi="GHEA Grapalat"/>
                <w:i/>
                <w:sz w:val="16"/>
                <w:szCs w:val="16"/>
              </w:rPr>
              <w:t>3</w:t>
            </w:r>
            <w:r w:rsidRPr="00BE5B5C">
              <w:rPr>
                <w:rFonts w:ascii="GHEA Grapalat" w:hAnsi="GHEA Grapalat"/>
                <w:i/>
                <w:sz w:val="16"/>
                <w:szCs w:val="16"/>
                <w:lang w:val="hy-AM"/>
              </w:rPr>
              <w:t xml:space="preserve"> </w:t>
            </w:r>
            <w:r w:rsidRPr="00BE5B5C">
              <w:rPr>
                <w:rFonts w:ascii="GHEA Grapalat" w:hAnsi="GHEA Grapalat"/>
                <w:i/>
                <w:sz w:val="16"/>
                <w:szCs w:val="16"/>
                <w:lang w:val="ru-RU"/>
              </w:rPr>
              <w:t>թ</w:t>
            </w:r>
            <w:r w:rsidRPr="00BE5B5C">
              <w:rPr>
                <w:rFonts w:ascii="GHEA Grapalat" w:hAnsi="GHEA Grapalat"/>
                <w:i/>
                <w:sz w:val="16"/>
                <w:szCs w:val="16"/>
              </w:rPr>
              <w:t xml:space="preserve">. </w:t>
            </w:r>
            <w:r w:rsidRPr="00BE5B5C">
              <w:rPr>
                <w:rFonts w:ascii="GHEA Grapalat" w:hAnsi="GHEA Grapalat"/>
                <w:i/>
                <w:sz w:val="16"/>
                <w:szCs w:val="16"/>
                <w:lang w:val="ru-RU"/>
              </w:rPr>
              <w:t>դեկտեմբեր</w:t>
            </w:r>
            <w:r w:rsidRPr="00BE5B5C">
              <w:rPr>
                <w:rFonts w:ascii="GHEA Grapalat" w:hAnsi="GHEA Grapalat"/>
                <w:i/>
                <w:sz w:val="16"/>
                <w:szCs w:val="16"/>
                <w:lang w:val="hy-AM"/>
              </w:rPr>
              <w:t>ի 31</w:t>
            </w:r>
            <w:r w:rsidRPr="00BE5B5C">
              <w:rPr>
                <w:rFonts w:ascii="GHEA Grapalat" w:hAnsi="GHEA Grapalat"/>
                <w:i/>
                <w:sz w:val="16"/>
                <w:szCs w:val="16"/>
              </w:rPr>
              <w:t xml:space="preserve"> </w:t>
            </w:r>
            <w:r w:rsidRPr="00BE5B5C">
              <w:rPr>
                <w:rFonts w:ascii="GHEA Grapalat" w:hAnsi="GHEA Grapalat"/>
                <w:i/>
                <w:sz w:val="16"/>
                <w:szCs w:val="16"/>
                <w:lang w:val="ru-RU"/>
              </w:rPr>
              <w:t>ժամանակահատվածի</w:t>
            </w:r>
          </w:p>
          <w:p w14:paraId="11A56E85" w14:textId="77777777" w:rsidR="007410A6" w:rsidRPr="00BE5B5C" w:rsidRDefault="007410A6" w:rsidP="00585256">
            <w:pPr>
              <w:rPr>
                <w:rFonts w:ascii="GHEA Grapalat" w:hAnsi="GHEA Grapalat"/>
                <w:i/>
                <w:sz w:val="16"/>
                <w:szCs w:val="16"/>
              </w:rPr>
            </w:pPr>
            <w:r w:rsidRPr="00BE5B5C">
              <w:rPr>
                <w:rFonts w:ascii="GHEA Grapalat" w:hAnsi="GHEA Grapalat"/>
                <w:i/>
                <w:sz w:val="16"/>
                <w:szCs w:val="16"/>
              </w:rPr>
              <w:t xml:space="preserve">              </w:t>
            </w:r>
            <w:r w:rsidRPr="00BE5B5C">
              <w:rPr>
                <w:rFonts w:ascii="GHEA Grapalat" w:hAnsi="GHEA Grapalat"/>
                <w:i/>
                <w:sz w:val="16"/>
                <w:szCs w:val="16"/>
                <w:lang w:val="ru-RU"/>
              </w:rPr>
              <w:t>համար</w:t>
            </w:r>
            <w:r w:rsidRPr="00BE5B5C">
              <w:rPr>
                <w:rFonts w:ascii="GHEA Grapalat" w:hAnsi="GHEA Grapalat"/>
                <w:i/>
                <w:sz w:val="16"/>
                <w:szCs w:val="16"/>
              </w:rPr>
              <w:t xml:space="preserve">/- յուրաքանչյուրին </w:t>
            </w:r>
          </w:p>
          <w:p w14:paraId="128DA6A2" w14:textId="77777777" w:rsidR="007410A6" w:rsidRPr="00BE5B5C" w:rsidRDefault="007410A6" w:rsidP="00585256">
            <w:pPr>
              <w:rPr>
                <w:rFonts w:ascii="GHEA Grapalat" w:hAnsi="GHEA Grapalat"/>
                <w:i/>
                <w:sz w:val="16"/>
                <w:szCs w:val="16"/>
              </w:rPr>
            </w:pPr>
            <w:r w:rsidRPr="00BE5B5C">
              <w:rPr>
                <w:rFonts w:ascii="GHEA Grapalat" w:hAnsi="GHEA Grapalat"/>
                <w:i/>
                <w:sz w:val="16"/>
                <w:szCs w:val="16"/>
              </w:rPr>
              <w:t xml:space="preserve">                      մեկ ամսվա համար</w:t>
            </w:r>
          </w:p>
          <w:p w14:paraId="5F3E3ECF" w14:textId="77777777" w:rsidR="007410A6" w:rsidRPr="00BE5B5C" w:rsidRDefault="007410A6" w:rsidP="00585256">
            <w:pPr>
              <w:rPr>
                <w:rFonts w:ascii="GHEA Grapalat" w:hAnsi="GHEA Grapalat"/>
                <w:i/>
                <w:sz w:val="16"/>
                <w:szCs w:val="16"/>
              </w:rPr>
            </w:pPr>
          </w:p>
          <w:p w14:paraId="71FC809C" w14:textId="77777777" w:rsidR="007410A6" w:rsidRPr="00BE5B5C" w:rsidRDefault="007410A6" w:rsidP="00585256">
            <w:pPr>
              <w:jc w:val="center"/>
              <w:rPr>
                <w:rFonts w:ascii="GHEA Grapalat" w:hAnsi="GHEA Grapalat"/>
                <w:i/>
                <w:sz w:val="16"/>
                <w:szCs w:val="16"/>
              </w:rPr>
            </w:pPr>
          </w:p>
        </w:tc>
      </w:tr>
      <w:tr w:rsidR="007410A6" w:rsidRPr="00BE5B5C" w14:paraId="7CE40F20" w14:textId="77777777" w:rsidTr="00585256">
        <w:trPr>
          <w:trHeight w:val="594"/>
        </w:trPr>
        <w:tc>
          <w:tcPr>
            <w:tcW w:w="2422" w:type="dxa"/>
            <w:tcBorders>
              <w:top w:val="nil"/>
              <w:left w:val="single" w:sz="4" w:space="0" w:color="auto"/>
              <w:bottom w:val="single" w:sz="4" w:space="0" w:color="auto"/>
              <w:right w:val="single" w:sz="4" w:space="0" w:color="auto"/>
            </w:tcBorders>
            <w:vAlign w:val="center"/>
            <w:hideMark/>
          </w:tcPr>
          <w:p w14:paraId="45467BA4" w14:textId="77777777" w:rsidR="007410A6" w:rsidRPr="00BE5B5C" w:rsidRDefault="007410A6" w:rsidP="00585256">
            <w:pPr>
              <w:rPr>
                <w:rFonts w:ascii="GHEA Grapalat" w:hAnsi="GHEA Grapalat"/>
                <w:i/>
                <w:sz w:val="20"/>
                <w:szCs w:val="20"/>
              </w:rPr>
            </w:pPr>
            <w:r w:rsidRPr="00BE5B5C">
              <w:rPr>
                <w:rFonts w:ascii="GHEA Grapalat" w:hAnsi="GHEA Grapalat"/>
                <w:i/>
                <w:sz w:val="20"/>
                <w:szCs w:val="20"/>
              </w:rPr>
              <w:t>զանգեր ցանցի ներսում</w:t>
            </w:r>
          </w:p>
        </w:tc>
        <w:tc>
          <w:tcPr>
            <w:tcW w:w="3706" w:type="dxa"/>
            <w:tcBorders>
              <w:top w:val="nil"/>
              <w:left w:val="nil"/>
              <w:bottom w:val="single" w:sz="4" w:space="0" w:color="auto"/>
              <w:right w:val="single" w:sz="4" w:space="0" w:color="auto"/>
            </w:tcBorders>
            <w:noWrap/>
            <w:vAlign w:val="center"/>
            <w:hideMark/>
          </w:tcPr>
          <w:p w14:paraId="3C020F3B" w14:textId="1D5FE40A" w:rsidR="007410A6" w:rsidRPr="00BE5B5C" w:rsidRDefault="007410A6" w:rsidP="00585256">
            <w:pPr>
              <w:jc w:val="center"/>
              <w:rPr>
                <w:rFonts w:ascii="GHEA Grapalat" w:hAnsi="GHEA Grapalat"/>
                <w:i/>
                <w:sz w:val="20"/>
                <w:szCs w:val="20"/>
              </w:rPr>
            </w:pPr>
            <w:r>
              <w:rPr>
                <w:rFonts w:ascii="GHEA Grapalat" w:hAnsi="GHEA Grapalat"/>
                <w:i/>
                <w:sz w:val="20"/>
                <w:szCs w:val="20"/>
              </w:rPr>
              <w:t>Անսահմանափակ</w:t>
            </w:r>
          </w:p>
        </w:tc>
        <w:tc>
          <w:tcPr>
            <w:tcW w:w="3903" w:type="dxa"/>
            <w:tcBorders>
              <w:top w:val="nil"/>
              <w:left w:val="nil"/>
              <w:bottom w:val="single" w:sz="4" w:space="0" w:color="auto"/>
              <w:right w:val="single" w:sz="4" w:space="0" w:color="auto"/>
            </w:tcBorders>
            <w:vAlign w:val="center"/>
          </w:tcPr>
          <w:p w14:paraId="360F1D4E" w14:textId="67AC5CFF" w:rsidR="007410A6" w:rsidRPr="00BE5B5C" w:rsidRDefault="007410A6" w:rsidP="00585256">
            <w:pPr>
              <w:jc w:val="center"/>
              <w:rPr>
                <w:rFonts w:ascii="GHEA Grapalat" w:hAnsi="GHEA Grapalat"/>
                <w:i/>
                <w:sz w:val="20"/>
                <w:szCs w:val="20"/>
              </w:rPr>
            </w:pPr>
            <w:r>
              <w:rPr>
                <w:rFonts w:ascii="GHEA Grapalat" w:hAnsi="GHEA Grapalat"/>
                <w:i/>
                <w:sz w:val="20"/>
                <w:szCs w:val="20"/>
              </w:rPr>
              <w:t>Անսահմանափակ</w:t>
            </w:r>
          </w:p>
        </w:tc>
      </w:tr>
      <w:tr w:rsidR="007410A6" w:rsidRPr="00BE5B5C" w14:paraId="2871A383" w14:textId="77777777" w:rsidTr="00585256">
        <w:trPr>
          <w:trHeight w:val="304"/>
        </w:trPr>
        <w:tc>
          <w:tcPr>
            <w:tcW w:w="2422" w:type="dxa"/>
            <w:tcBorders>
              <w:top w:val="nil"/>
              <w:left w:val="single" w:sz="4" w:space="0" w:color="auto"/>
              <w:bottom w:val="single" w:sz="4" w:space="0" w:color="auto"/>
              <w:right w:val="single" w:sz="4" w:space="0" w:color="auto"/>
            </w:tcBorders>
            <w:vAlign w:val="bottom"/>
            <w:hideMark/>
          </w:tcPr>
          <w:p w14:paraId="54253E01" w14:textId="38429EA9" w:rsidR="007410A6" w:rsidRPr="00BE5B5C" w:rsidRDefault="007410A6" w:rsidP="00585256">
            <w:pPr>
              <w:rPr>
                <w:rFonts w:ascii="GHEA Grapalat" w:hAnsi="GHEA Grapalat"/>
                <w:i/>
                <w:sz w:val="20"/>
                <w:szCs w:val="20"/>
              </w:rPr>
            </w:pPr>
            <w:r w:rsidRPr="00BE5B5C">
              <w:rPr>
                <w:rFonts w:ascii="GHEA Grapalat" w:hAnsi="GHEA Grapalat"/>
                <w:i/>
                <w:sz w:val="20"/>
                <w:szCs w:val="20"/>
              </w:rPr>
              <w:t>զանգեր դեպի դեպի այլ տեղական բջջային ցանցեր (ներառյալ ԼՂՀ</w:t>
            </w:r>
            <w:r>
              <w:rPr>
                <w:rFonts w:ascii="GHEA Grapalat" w:hAnsi="GHEA Grapalat"/>
                <w:i/>
                <w:sz w:val="20"/>
                <w:szCs w:val="20"/>
              </w:rPr>
              <w:t>, ՌԴ և ԱՄՆ</w:t>
            </w:r>
            <w:r w:rsidRPr="00BE5B5C">
              <w:rPr>
                <w:rFonts w:ascii="GHEA Grapalat" w:hAnsi="GHEA Grapalat"/>
                <w:i/>
                <w:sz w:val="20"/>
                <w:szCs w:val="20"/>
              </w:rPr>
              <w:t>)</w:t>
            </w:r>
          </w:p>
        </w:tc>
        <w:tc>
          <w:tcPr>
            <w:tcW w:w="3706" w:type="dxa"/>
            <w:tcBorders>
              <w:top w:val="nil"/>
              <w:left w:val="nil"/>
              <w:bottom w:val="single" w:sz="4" w:space="0" w:color="auto"/>
              <w:right w:val="single" w:sz="4" w:space="0" w:color="auto"/>
            </w:tcBorders>
            <w:noWrap/>
            <w:vAlign w:val="center"/>
            <w:hideMark/>
          </w:tcPr>
          <w:p w14:paraId="33C87E1C" w14:textId="149F0B42" w:rsidR="007410A6" w:rsidRPr="00BE5B5C" w:rsidRDefault="007410A6" w:rsidP="007410A6">
            <w:pPr>
              <w:jc w:val="center"/>
              <w:rPr>
                <w:rFonts w:ascii="GHEA Grapalat" w:hAnsi="GHEA Grapalat"/>
                <w:i/>
                <w:sz w:val="20"/>
                <w:szCs w:val="20"/>
                <w:lang w:val="ru-RU"/>
              </w:rPr>
            </w:pPr>
            <w:r w:rsidRPr="00BE5B5C">
              <w:rPr>
                <w:rFonts w:ascii="GHEA Grapalat" w:hAnsi="GHEA Grapalat"/>
                <w:i/>
                <w:sz w:val="20"/>
                <w:szCs w:val="20"/>
              </w:rPr>
              <w:t xml:space="preserve">Առնվազն </w:t>
            </w:r>
            <w:r>
              <w:rPr>
                <w:rFonts w:ascii="GHEA Grapalat" w:hAnsi="GHEA Grapalat"/>
                <w:i/>
                <w:sz w:val="20"/>
                <w:szCs w:val="20"/>
              </w:rPr>
              <w:t>1500</w:t>
            </w:r>
            <w:r w:rsidRPr="00BE5B5C">
              <w:rPr>
                <w:rFonts w:ascii="GHEA Grapalat" w:hAnsi="GHEA Grapalat"/>
                <w:i/>
                <w:sz w:val="20"/>
                <w:szCs w:val="20"/>
                <w:lang w:val="ru-RU"/>
              </w:rPr>
              <w:t xml:space="preserve"> րոպե</w:t>
            </w:r>
          </w:p>
        </w:tc>
        <w:tc>
          <w:tcPr>
            <w:tcW w:w="3903" w:type="dxa"/>
            <w:tcBorders>
              <w:top w:val="nil"/>
              <w:left w:val="nil"/>
              <w:bottom w:val="single" w:sz="4" w:space="0" w:color="auto"/>
              <w:right w:val="single" w:sz="4" w:space="0" w:color="auto"/>
            </w:tcBorders>
            <w:vAlign w:val="center"/>
          </w:tcPr>
          <w:p w14:paraId="2D9AD888" w14:textId="071F4D0A" w:rsidR="007410A6" w:rsidRPr="00BE5B5C" w:rsidRDefault="007410A6" w:rsidP="007410A6">
            <w:pPr>
              <w:jc w:val="center"/>
              <w:rPr>
                <w:rFonts w:ascii="GHEA Grapalat" w:hAnsi="GHEA Grapalat"/>
                <w:i/>
                <w:sz w:val="20"/>
                <w:szCs w:val="20"/>
                <w:lang w:val="ru-RU"/>
              </w:rPr>
            </w:pPr>
            <w:r w:rsidRPr="00BE5B5C">
              <w:rPr>
                <w:rFonts w:ascii="GHEA Grapalat" w:hAnsi="GHEA Grapalat"/>
                <w:i/>
                <w:sz w:val="20"/>
                <w:szCs w:val="20"/>
              </w:rPr>
              <w:t xml:space="preserve">Առնվազն </w:t>
            </w:r>
            <w:r>
              <w:rPr>
                <w:rFonts w:ascii="GHEA Grapalat" w:hAnsi="GHEA Grapalat"/>
                <w:i/>
                <w:sz w:val="20"/>
                <w:szCs w:val="20"/>
              </w:rPr>
              <w:t>6000</w:t>
            </w:r>
            <w:r w:rsidRPr="00BE5B5C">
              <w:rPr>
                <w:rFonts w:ascii="GHEA Grapalat" w:hAnsi="GHEA Grapalat"/>
                <w:i/>
                <w:sz w:val="20"/>
                <w:szCs w:val="20"/>
                <w:lang w:val="ru-RU"/>
              </w:rPr>
              <w:t xml:space="preserve"> րոպե</w:t>
            </w:r>
          </w:p>
        </w:tc>
      </w:tr>
      <w:tr w:rsidR="007410A6" w:rsidRPr="00BE5B5C" w14:paraId="63B552A4" w14:textId="77777777" w:rsidTr="00585256">
        <w:trPr>
          <w:trHeight w:val="338"/>
        </w:trPr>
        <w:tc>
          <w:tcPr>
            <w:tcW w:w="2422" w:type="dxa"/>
            <w:tcBorders>
              <w:top w:val="nil"/>
              <w:left w:val="single" w:sz="4" w:space="0" w:color="auto"/>
              <w:bottom w:val="single" w:sz="4" w:space="0" w:color="auto"/>
              <w:right w:val="single" w:sz="4" w:space="0" w:color="auto"/>
            </w:tcBorders>
            <w:vAlign w:val="bottom"/>
            <w:hideMark/>
          </w:tcPr>
          <w:p w14:paraId="2A9AA4B8" w14:textId="77777777" w:rsidR="007410A6" w:rsidRPr="00BE5B5C" w:rsidRDefault="007410A6" w:rsidP="00585256">
            <w:pPr>
              <w:rPr>
                <w:rFonts w:ascii="GHEA Grapalat" w:hAnsi="GHEA Grapalat"/>
                <w:i/>
                <w:sz w:val="20"/>
                <w:szCs w:val="20"/>
              </w:rPr>
            </w:pPr>
            <w:r w:rsidRPr="00BE5B5C">
              <w:rPr>
                <w:rFonts w:ascii="GHEA Grapalat" w:hAnsi="GHEA Grapalat"/>
                <w:i/>
                <w:sz w:val="20"/>
                <w:szCs w:val="20"/>
              </w:rPr>
              <w:t xml:space="preserve">Ինտերնետի տրամադրում </w:t>
            </w:r>
          </w:p>
        </w:tc>
        <w:tc>
          <w:tcPr>
            <w:tcW w:w="3706" w:type="dxa"/>
            <w:tcBorders>
              <w:top w:val="nil"/>
              <w:left w:val="nil"/>
              <w:bottom w:val="single" w:sz="4" w:space="0" w:color="auto"/>
              <w:right w:val="single" w:sz="4" w:space="0" w:color="auto"/>
            </w:tcBorders>
            <w:noWrap/>
            <w:vAlign w:val="center"/>
            <w:hideMark/>
          </w:tcPr>
          <w:p w14:paraId="09ADEF4E" w14:textId="3D9B8EE5" w:rsidR="007410A6" w:rsidRPr="00BE5B5C" w:rsidRDefault="007410A6" w:rsidP="007410A6">
            <w:pPr>
              <w:jc w:val="center"/>
              <w:rPr>
                <w:rFonts w:ascii="GHEA Grapalat" w:hAnsi="GHEA Grapalat"/>
                <w:i/>
                <w:sz w:val="20"/>
                <w:szCs w:val="20"/>
                <w:lang w:val="ru-RU"/>
              </w:rPr>
            </w:pPr>
            <w:r w:rsidRPr="00BE5B5C">
              <w:rPr>
                <w:rFonts w:ascii="GHEA Grapalat" w:hAnsi="GHEA Grapalat"/>
                <w:i/>
                <w:sz w:val="20"/>
                <w:szCs w:val="20"/>
              </w:rPr>
              <w:t xml:space="preserve">Առնվազն </w:t>
            </w:r>
            <w:r>
              <w:rPr>
                <w:rFonts w:ascii="GHEA Grapalat" w:hAnsi="GHEA Grapalat"/>
                <w:i/>
                <w:sz w:val="20"/>
                <w:szCs w:val="20"/>
              </w:rPr>
              <w:t>20 ԳԲ</w:t>
            </w:r>
          </w:p>
        </w:tc>
        <w:tc>
          <w:tcPr>
            <w:tcW w:w="3903" w:type="dxa"/>
            <w:tcBorders>
              <w:top w:val="nil"/>
              <w:left w:val="nil"/>
              <w:bottom w:val="single" w:sz="4" w:space="0" w:color="auto"/>
              <w:right w:val="single" w:sz="4" w:space="0" w:color="auto"/>
            </w:tcBorders>
            <w:vAlign w:val="center"/>
          </w:tcPr>
          <w:p w14:paraId="70C2293F" w14:textId="5BF7AD10" w:rsidR="007410A6" w:rsidRPr="00BE5B5C" w:rsidRDefault="007410A6" w:rsidP="007410A6">
            <w:pPr>
              <w:jc w:val="center"/>
              <w:rPr>
                <w:rFonts w:ascii="GHEA Grapalat" w:hAnsi="GHEA Grapalat"/>
                <w:i/>
                <w:sz w:val="20"/>
                <w:szCs w:val="20"/>
                <w:lang w:val="ru-RU"/>
              </w:rPr>
            </w:pPr>
            <w:r w:rsidRPr="00BE5B5C">
              <w:rPr>
                <w:rFonts w:ascii="GHEA Grapalat" w:hAnsi="GHEA Grapalat"/>
                <w:i/>
                <w:sz w:val="20"/>
                <w:szCs w:val="20"/>
              </w:rPr>
              <w:t xml:space="preserve">Առնվազն </w:t>
            </w:r>
            <w:r>
              <w:rPr>
                <w:rFonts w:ascii="GHEA Grapalat" w:hAnsi="GHEA Grapalat"/>
                <w:i/>
                <w:sz w:val="20"/>
                <w:szCs w:val="20"/>
              </w:rPr>
              <w:t>50 ԳԲ</w:t>
            </w:r>
          </w:p>
        </w:tc>
      </w:tr>
      <w:tr w:rsidR="007410A6" w14:paraId="45C875B4" w14:textId="77777777" w:rsidTr="00585256">
        <w:trPr>
          <w:trHeight w:val="493"/>
        </w:trPr>
        <w:tc>
          <w:tcPr>
            <w:tcW w:w="2422" w:type="dxa"/>
            <w:tcBorders>
              <w:top w:val="nil"/>
              <w:left w:val="single" w:sz="4" w:space="0" w:color="auto"/>
              <w:bottom w:val="single" w:sz="4" w:space="0" w:color="auto"/>
              <w:right w:val="single" w:sz="4" w:space="0" w:color="auto"/>
            </w:tcBorders>
            <w:vAlign w:val="bottom"/>
            <w:hideMark/>
          </w:tcPr>
          <w:p w14:paraId="3E30480D" w14:textId="03150B86" w:rsidR="007410A6" w:rsidRPr="00BE5B5C" w:rsidRDefault="007410A6" w:rsidP="00903CA8">
            <w:pPr>
              <w:rPr>
                <w:rFonts w:ascii="GHEA Grapalat" w:hAnsi="GHEA Grapalat"/>
                <w:i/>
                <w:sz w:val="20"/>
                <w:szCs w:val="20"/>
              </w:rPr>
            </w:pPr>
            <w:r>
              <w:rPr>
                <w:rFonts w:ascii="GHEA Grapalat" w:hAnsi="GHEA Grapalat"/>
                <w:i/>
                <w:sz w:val="20"/>
                <w:szCs w:val="20"/>
              </w:rPr>
              <w:t xml:space="preserve">SMS դեպի </w:t>
            </w:r>
            <w:r w:rsidRPr="00BE5B5C">
              <w:rPr>
                <w:rFonts w:ascii="GHEA Grapalat" w:hAnsi="GHEA Grapalat"/>
                <w:i/>
                <w:sz w:val="20"/>
                <w:szCs w:val="20"/>
              </w:rPr>
              <w:t>այլ</w:t>
            </w:r>
            <w:r>
              <w:rPr>
                <w:rFonts w:ascii="GHEA Grapalat" w:hAnsi="GHEA Grapalat"/>
                <w:i/>
                <w:sz w:val="20"/>
                <w:szCs w:val="20"/>
              </w:rPr>
              <w:t xml:space="preserve"> ՀՀ և Լ</w:t>
            </w:r>
            <w:r w:rsidR="00903CA8">
              <w:rPr>
                <w:rFonts w:ascii="GHEA Grapalat" w:hAnsi="GHEA Grapalat"/>
                <w:i/>
                <w:sz w:val="20"/>
                <w:szCs w:val="20"/>
              </w:rPr>
              <w:t>ՂՀ</w:t>
            </w:r>
            <w:r w:rsidRPr="00BE5B5C">
              <w:rPr>
                <w:rFonts w:ascii="GHEA Grapalat" w:hAnsi="GHEA Grapalat"/>
                <w:i/>
                <w:sz w:val="20"/>
                <w:szCs w:val="20"/>
              </w:rPr>
              <w:t xml:space="preserve"> բջջային ցանցեր </w:t>
            </w:r>
          </w:p>
        </w:tc>
        <w:tc>
          <w:tcPr>
            <w:tcW w:w="3706" w:type="dxa"/>
            <w:tcBorders>
              <w:top w:val="nil"/>
              <w:left w:val="nil"/>
              <w:bottom w:val="single" w:sz="4" w:space="0" w:color="auto"/>
              <w:right w:val="single" w:sz="4" w:space="0" w:color="auto"/>
            </w:tcBorders>
            <w:noWrap/>
            <w:vAlign w:val="center"/>
            <w:hideMark/>
          </w:tcPr>
          <w:p w14:paraId="5D48F8D5" w14:textId="0E0090A4" w:rsidR="007410A6" w:rsidRPr="00BE5B5C" w:rsidRDefault="007410A6" w:rsidP="007410A6">
            <w:pPr>
              <w:jc w:val="center"/>
              <w:rPr>
                <w:rFonts w:ascii="GHEA Grapalat" w:hAnsi="GHEA Grapalat"/>
                <w:i/>
                <w:sz w:val="20"/>
                <w:szCs w:val="20"/>
                <w:lang w:val="ru-RU"/>
              </w:rPr>
            </w:pPr>
            <w:r w:rsidRPr="00BE5B5C">
              <w:rPr>
                <w:rFonts w:ascii="GHEA Grapalat" w:hAnsi="GHEA Grapalat"/>
                <w:i/>
                <w:sz w:val="20"/>
                <w:szCs w:val="20"/>
              </w:rPr>
              <w:t xml:space="preserve">Առնվազն </w:t>
            </w:r>
            <w:r>
              <w:rPr>
                <w:rFonts w:ascii="GHEA Grapalat" w:hAnsi="GHEA Grapalat"/>
                <w:i/>
                <w:sz w:val="20"/>
                <w:szCs w:val="20"/>
              </w:rPr>
              <w:t>1500</w:t>
            </w:r>
            <w:r>
              <w:rPr>
                <w:rFonts w:ascii="GHEA Grapalat" w:hAnsi="GHEA Grapalat"/>
                <w:i/>
                <w:sz w:val="20"/>
                <w:szCs w:val="20"/>
                <w:lang w:val="hy-AM"/>
              </w:rPr>
              <w:t xml:space="preserve"> </w:t>
            </w:r>
            <w:r w:rsidRPr="00BE5B5C">
              <w:rPr>
                <w:rFonts w:ascii="GHEA Grapalat" w:hAnsi="GHEA Grapalat"/>
                <w:i/>
                <w:sz w:val="20"/>
                <w:szCs w:val="20"/>
                <w:lang w:val="ru-RU"/>
              </w:rPr>
              <w:t>հատ</w:t>
            </w:r>
          </w:p>
        </w:tc>
        <w:tc>
          <w:tcPr>
            <w:tcW w:w="3903" w:type="dxa"/>
            <w:tcBorders>
              <w:top w:val="nil"/>
              <w:left w:val="nil"/>
              <w:bottom w:val="single" w:sz="4" w:space="0" w:color="auto"/>
              <w:right w:val="single" w:sz="4" w:space="0" w:color="auto"/>
            </w:tcBorders>
            <w:vAlign w:val="center"/>
          </w:tcPr>
          <w:p w14:paraId="537EE29D" w14:textId="1ABE2BF0" w:rsidR="007410A6" w:rsidRDefault="007410A6" w:rsidP="007410A6">
            <w:pPr>
              <w:jc w:val="center"/>
              <w:rPr>
                <w:rFonts w:ascii="GHEA Grapalat" w:hAnsi="GHEA Grapalat"/>
                <w:i/>
                <w:sz w:val="20"/>
                <w:szCs w:val="20"/>
                <w:lang w:val="ru-RU"/>
              </w:rPr>
            </w:pPr>
            <w:r w:rsidRPr="00BE5B5C">
              <w:rPr>
                <w:rFonts w:ascii="GHEA Grapalat" w:hAnsi="GHEA Grapalat"/>
                <w:i/>
                <w:sz w:val="20"/>
                <w:szCs w:val="20"/>
              </w:rPr>
              <w:t xml:space="preserve">Առնվազն </w:t>
            </w:r>
            <w:r>
              <w:rPr>
                <w:rFonts w:ascii="GHEA Grapalat" w:hAnsi="GHEA Grapalat"/>
                <w:i/>
                <w:sz w:val="20"/>
                <w:szCs w:val="20"/>
              </w:rPr>
              <w:t>3000</w:t>
            </w:r>
            <w:r>
              <w:rPr>
                <w:rFonts w:ascii="GHEA Grapalat" w:hAnsi="GHEA Grapalat"/>
                <w:i/>
                <w:sz w:val="20"/>
                <w:szCs w:val="20"/>
                <w:lang w:val="hy-AM"/>
              </w:rPr>
              <w:t xml:space="preserve"> </w:t>
            </w:r>
            <w:r w:rsidRPr="00BE5B5C">
              <w:rPr>
                <w:rFonts w:ascii="GHEA Grapalat" w:hAnsi="GHEA Grapalat"/>
                <w:i/>
                <w:sz w:val="20"/>
                <w:szCs w:val="20"/>
                <w:lang w:val="ru-RU"/>
              </w:rPr>
              <w:t>հատ</w:t>
            </w:r>
          </w:p>
        </w:tc>
      </w:tr>
    </w:tbl>
    <w:p w14:paraId="7DBAA9A7" w14:textId="7D0B6A38" w:rsidR="007410A6" w:rsidRDefault="007410A6" w:rsidP="007678FA">
      <w:pPr>
        <w:jc w:val="center"/>
        <w:rPr>
          <w:rFonts w:ascii="GHEA Grapalat" w:hAnsi="GHEA Grapalat"/>
          <w:sz w:val="20"/>
        </w:rPr>
      </w:pPr>
    </w:p>
    <w:p w14:paraId="39F6DE9B" w14:textId="4EC6A850" w:rsidR="007410A6" w:rsidRDefault="007410A6" w:rsidP="007678FA">
      <w:pPr>
        <w:jc w:val="center"/>
        <w:rPr>
          <w:rFonts w:ascii="GHEA Grapalat" w:hAnsi="GHEA Grapalat"/>
          <w:sz w:val="20"/>
        </w:rPr>
      </w:pPr>
    </w:p>
    <w:p w14:paraId="3633F442" w14:textId="022E50BC" w:rsidR="007410A6" w:rsidRDefault="007410A6" w:rsidP="007678FA">
      <w:pPr>
        <w:jc w:val="center"/>
        <w:rPr>
          <w:rFonts w:ascii="GHEA Grapalat" w:hAnsi="GHEA Grapalat"/>
          <w:sz w:val="20"/>
        </w:rPr>
      </w:pPr>
    </w:p>
    <w:p w14:paraId="18CC1575" w14:textId="77777777" w:rsidR="007410A6" w:rsidRPr="00F566BF" w:rsidRDefault="007410A6" w:rsidP="007678FA">
      <w:pPr>
        <w:jc w:val="center"/>
        <w:rPr>
          <w:rFonts w:ascii="GHEA Grapalat" w:hAnsi="GHEA Grapalat"/>
          <w:sz w:val="20"/>
        </w:rPr>
      </w:pPr>
    </w:p>
    <w:p w14:paraId="23B61C02" w14:textId="77777777" w:rsidR="007678FA" w:rsidRPr="00F566BF" w:rsidRDefault="007678FA" w:rsidP="007678FA">
      <w:pPr>
        <w:jc w:val="both"/>
        <w:rPr>
          <w:rFonts w:ascii="GHEA Grapalat" w:hAnsi="GHEA Grapalat"/>
          <w:sz w:val="20"/>
        </w:rPr>
      </w:pPr>
      <w:r w:rsidRPr="00F566BF">
        <w:rPr>
          <w:rFonts w:ascii="GHEA Grapalat" w:hAnsi="GHEA Grapalat"/>
          <w:sz w:val="20"/>
        </w:rPr>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F566BF" w:rsidRDefault="007678FA" w:rsidP="007678FA">
      <w:pPr>
        <w:jc w:val="both"/>
        <w:rPr>
          <w:rFonts w:ascii="GHEA Grapalat" w:hAnsi="GHEA Grapalat"/>
          <w:i/>
          <w:sz w:val="20"/>
        </w:rPr>
      </w:pPr>
      <w:r w:rsidRPr="00F566BF">
        <w:rPr>
          <w:rFonts w:ascii="GHEA Grapalat" w:hAnsi="GHEA Grapalat"/>
          <w:i/>
          <w:sz w:val="20"/>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F566BF" w:rsidRDefault="007678FA" w:rsidP="007678FA">
      <w:pPr>
        <w:jc w:val="both"/>
        <w:rPr>
          <w:rFonts w:ascii="GHEA Grapalat" w:hAnsi="GHEA Grapalat"/>
          <w:sz w:val="20"/>
        </w:rPr>
      </w:pPr>
    </w:p>
    <w:p w14:paraId="21BC8508" w14:textId="77777777" w:rsidR="007678FA" w:rsidRPr="00F566BF" w:rsidRDefault="007678FA" w:rsidP="007678FA">
      <w:pPr>
        <w:jc w:val="both"/>
        <w:rPr>
          <w:rFonts w:ascii="GHEA Grapalat" w:hAnsi="GHEA Grapalat"/>
          <w:sz w:val="20"/>
        </w:rPr>
      </w:pPr>
    </w:p>
    <w:p w14:paraId="5848440B" w14:textId="77777777" w:rsidR="007678FA" w:rsidRPr="00F566BF"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083170F6" w:rsidR="005E7CE7" w:rsidRDefault="005E7CE7" w:rsidP="00903CA8">
      <w:pPr>
        <w:autoSpaceDE w:val="0"/>
        <w:autoSpaceDN w:val="0"/>
        <w:adjustRightInd w:val="0"/>
        <w:rPr>
          <w:rFonts w:ascii="GHEA Grapalat" w:hAnsi="GHEA Grapalat" w:cs="TimesArmenianPSMT"/>
          <w:i/>
          <w:sz w:val="20"/>
          <w:szCs w:val="16"/>
          <w:lang w:val="hy-AM"/>
        </w:rPr>
      </w:pPr>
    </w:p>
    <w:p w14:paraId="6BC739BA" w14:textId="54FE736B" w:rsidR="00903CA8" w:rsidRDefault="00903CA8" w:rsidP="00903CA8">
      <w:pPr>
        <w:autoSpaceDE w:val="0"/>
        <w:autoSpaceDN w:val="0"/>
        <w:adjustRightInd w:val="0"/>
        <w:rPr>
          <w:rFonts w:ascii="GHEA Grapalat" w:hAnsi="GHEA Grapalat" w:cs="TimesArmenianPSMT"/>
          <w:i/>
          <w:sz w:val="20"/>
          <w:szCs w:val="16"/>
          <w:lang w:val="hy-AM"/>
        </w:rPr>
      </w:pPr>
    </w:p>
    <w:p w14:paraId="409EBF4A" w14:textId="66091942" w:rsidR="00903CA8" w:rsidRDefault="00903CA8" w:rsidP="00903CA8">
      <w:pPr>
        <w:autoSpaceDE w:val="0"/>
        <w:autoSpaceDN w:val="0"/>
        <w:adjustRightInd w:val="0"/>
        <w:rPr>
          <w:rFonts w:ascii="GHEA Grapalat" w:hAnsi="GHEA Grapalat" w:cs="TimesArmenianPSMT"/>
          <w:i/>
          <w:sz w:val="20"/>
          <w:szCs w:val="16"/>
          <w:lang w:val="hy-AM"/>
        </w:rPr>
      </w:pPr>
    </w:p>
    <w:p w14:paraId="061AF1FD" w14:textId="52C237CC" w:rsidR="00C41C1B" w:rsidRDefault="00C41C1B" w:rsidP="00903CA8">
      <w:pPr>
        <w:autoSpaceDE w:val="0"/>
        <w:autoSpaceDN w:val="0"/>
        <w:adjustRightInd w:val="0"/>
        <w:rPr>
          <w:rFonts w:ascii="GHEA Grapalat" w:hAnsi="GHEA Grapalat" w:cs="TimesArmenianPSMT"/>
          <w:i/>
          <w:sz w:val="20"/>
          <w:szCs w:val="16"/>
          <w:lang w:val="hy-AM"/>
        </w:rPr>
      </w:pPr>
    </w:p>
    <w:p w14:paraId="7FE3727C" w14:textId="53ABF608" w:rsidR="00C41C1B" w:rsidRDefault="00C41C1B" w:rsidP="00903CA8">
      <w:pPr>
        <w:autoSpaceDE w:val="0"/>
        <w:autoSpaceDN w:val="0"/>
        <w:adjustRightInd w:val="0"/>
        <w:rPr>
          <w:rFonts w:ascii="GHEA Grapalat" w:hAnsi="GHEA Grapalat" w:cs="TimesArmenianPSMT"/>
          <w:i/>
          <w:sz w:val="20"/>
          <w:szCs w:val="16"/>
          <w:lang w:val="hy-AM"/>
        </w:rPr>
      </w:pPr>
    </w:p>
    <w:p w14:paraId="070A7BD5" w14:textId="383D5593" w:rsidR="00C41C1B" w:rsidRDefault="00C41C1B" w:rsidP="00903CA8">
      <w:pPr>
        <w:autoSpaceDE w:val="0"/>
        <w:autoSpaceDN w:val="0"/>
        <w:adjustRightInd w:val="0"/>
        <w:rPr>
          <w:rFonts w:ascii="GHEA Grapalat" w:hAnsi="GHEA Grapalat" w:cs="TimesArmenianPSMT"/>
          <w:i/>
          <w:sz w:val="20"/>
          <w:szCs w:val="16"/>
          <w:lang w:val="hy-AM"/>
        </w:rPr>
      </w:pPr>
    </w:p>
    <w:p w14:paraId="2408AEE9" w14:textId="7C2AF78F" w:rsidR="00C41C1B" w:rsidRDefault="00C41C1B" w:rsidP="00903CA8">
      <w:pPr>
        <w:autoSpaceDE w:val="0"/>
        <w:autoSpaceDN w:val="0"/>
        <w:adjustRightInd w:val="0"/>
        <w:rPr>
          <w:rFonts w:ascii="GHEA Grapalat" w:hAnsi="GHEA Grapalat" w:cs="TimesArmenianPSMT"/>
          <w:i/>
          <w:sz w:val="20"/>
          <w:szCs w:val="16"/>
          <w:lang w:val="hy-AM"/>
        </w:rPr>
      </w:pPr>
    </w:p>
    <w:p w14:paraId="17681DC4" w14:textId="104AA293" w:rsidR="00C41C1B" w:rsidRDefault="00C41C1B" w:rsidP="00903CA8">
      <w:pPr>
        <w:autoSpaceDE w:val="0"/>
        <w:autoSpaceDN w:val="0"/>
        <w:adjustRightInd w:val="0"/>
        <w:rPr>
          <w:rFonts w:ascii="GHEA Grapalat" w:hAnsi="GHEA Grapalat" w:cs="TimesArmenianPSMT"/>
          <w:i/>
          <w:sz w:val="20"/>
          <w:szCs w:val="16"/>
          <w:lang w:val="hy-AM"/>
        </w:rPr>
      </w:pPr>
    </w:p>
    <w:p w14:paraId="1A4BA7FD" w14:textId="63784C6E" w:rsidR="00C41C1B" w:rsidRDefault="00C41C1B" w:rsidP="00903CA8">
      <w:pPr>
        <w:autoSpaceDE w:val="0"/>
        <w:autoSpaceDN w:val="0"/>
        <w:adjustRightInd w:val="0"/>
        <w:rPr>
          <w:rFonts w:ascii="GHEA Grapalat" w:hAnsi="GHEA Grapalat" w:cs="TimesArmenianPSMT"/>
          <w:i/>
          <w:sz w:val="20"/>
          <w:szCs w:val="16"/>
          <w:lang w:val="hy-AM"/>
        </w:rPr>
      </w:pPr>
    </w:p>
    <w:p w14:paraId="191908A8" w14:textId="706DCFB3" w:rsidR="00C41C1B" w:rsidRDefault="00C41C1B" w:rsidP="00903CA8">
      <w:pPr>
        <w:autoSpaceDE w:val="0"/>
        <w:autoSpaceDN w:val="0"/>
        <w:adjustRightInd w:val="0"/>
        <w:rPr>
          <w:rFonts w:ascii="GHEA Grapalat" w:hAnsi="GHEA Grapalat" w:cs="TimesArmenianPSMT"/>
          <w:i/>
          <w:sz w:val="20"/>
          <w:szCs w:val="16"/>
          <w:lang w:val="hy-AM"/>
        </w:rPr>
      </w:pPr>
    </w:p>
    <w:p w14:paraId="3FC5E87C" w14:textId="2674AA99" w:rsidR="00C41C1B" w:rsidRDefault="00C41C1B" w:rsidP="00903CA8">
      <w:pPr>
        <w:autoSpaceDE w:val="0"/>
        <w:autoSpaceDN w:val="0"/>
        <w:adjustRightInd w:val="0"/>
        <w:rPr>
          <w:rFonts w:ascii="GHEA Grapalat" w:hAnsi="GHEA Grapalat" w:cs="TimesArmenianPSMT"/>
          <w:i/>
          <w:sz w:val="20"/>
          <w:szCs w:val="16"/>
          <w:lang w:val="hy-AM"/>
        </w:rPr>
      </w:pPr>
    </w:p>
    <w:p w14:paraId="64C18958" w14:textId="6FBEE608" w:rsidR="00C41C1B" w:rsidRDefault="00C41C1B" w:rsidP="00903CA8">
      <w:pPr>
        <w:autoSpaceDE w:val="0"/>
        <w:autoSpaceDN w:val="0"/>
        <w:adjustRightInd w:val="0"/>
        <w:rPr>
          <w:rFonts w:ascii="GHEA Grapalat" w:hAnsi="GHEA Grapalat" w:cs="TimesArmenianPSMT"/>
          <w:i/>
          <w:sz w:val="20"/>
          <w:szCs w:val="16"/>
          <w:lang w:val="hy-AM"/>
        </w:rPr>
      </w:pPr>
    </w:p>
    <w:p w14:paraId="0C4A62A5" w14:textId="77777777" w:rsidR="00C41C1B" w:rsidRPr="0066090A" w:rsidRDefault="00C41C1B" w:rsidP="00C41C1B">
      <w:pPr>
        <w:jc w:val="right"/>
        <w:rPr>
          <w:rFonts w:ascii="GHEA Grapalat" w:hAnsi="GHEA Grapalat"/>
          <w:i/>
          <w:sz w:val="18"/>
          <w:lang w:val="hy-AM"/>
        </w:rPr>
      </w:pPr>
    </w:p>
    <w:p w14:paraId="1CB71CA0" w14:textId="77777777" w:rsidR="00C41C1B" w:rsidRPr="00C41C1B" w:rsidRDefault="00C41C1B" w:rsidP="00C41C1B">
      <w:pPr>
        <w:jc w:val="right"/>
        <w:rPr>
          <w:rFonts w:ascii="GHEA Grapalat" w:hAnsi="GHEA Grapalat"/>
          <w:i/>
          <w:sz w:val="18"/>
          <w:lang w:val="hy-AM"/>
        </w:rPr>
      </w:pPr>
      <w:r w:rsidRPr="0066090A">
        <w:rPr>
          <w:rFonts w:ascii="GHEA Grapalat" w:hAnsi="GHEA Grapalat"/>
          <w:i/>
          <w:sz w:val="18"/>
          <w:lang w:val="hy-AM"/>
        </w:rPr>
        <w:t xml:space="preserve">Հավելված N </w:t>
      </w:r>
      <w:r w:rsidRPr="00C41C1B">
        <w:rPr>
          <w:rFonts w:ascii="GHEA Grapalat" w:hAnsi="GHEA Grapalat"/>
          <w:i/>
          <w:sz w:val="18"/>
          <w:lang w:val="hy-AM"/>
        </w:rPr>
        <w:t>2</w:t>
      </w:r>
    </w:p>
    <w:p w14:paraId="37D1E0F2" w14:textId="208E7CD9"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t>«</w:t>
      </w:r>
      <w:r w:rsidR="008C761C" w:rsidRPr="00903CA8">
        <w:rPr>
          <w:rFonts w:ascii="GHEA Grapalat" w:hAnsi="GHEA Grapalat"/>
          <w:i/>
          <w:sz w:val="18"/>
          <w:lang w:val="hy-AM"/>
        </w:rPr>
        <w:t>ՀՀ ԳՄ ԷԱՃԾՁԲ-2/23</w:t>
      </w:r>
      <w:r w:rsidRPr="0066090A">
        <w:rPr>
          <w:rFonts w:ascii="GHEA Grapalat" w:hAnsi="GHEA Grapalat"/>
          <w:i/>
          <w:sz w:val="18"/>
          <w:lang w:val="hy-AM"/>
        </w:rPr>
        <w:t>»</w:t>
      </w:r>
      <w:r w:rsidRPr="0066090A">
        <w:rPr>
          <w:rFonts w:ascii="GHEA Grapalat" w:hAnsi="GHEA Grapalat"/>
          <w:i/>
          <w:sz w:val="18"/>
          <w:lang w:val="hy-AM"/>
        </w:rPr>
        <w:t xml:space="preserve">              20  թ. կնքված </w:t>
      </w:r>
    </w:p>
    <w:p w14:paraId="09AF6DF2" w14:textId="77777777" w:rsidR="00C41C1B" w:rsidRPr="0066090A" w:rsidRDefault="00C41C1B" w:rsidP="00C41C1B">
      <w:pPr>
        <w:jc w:val="right"/>
        <w:rPr>
          <w:rFonts w:ascii="GHEA Grapalat" w:hAnsi="GHEA Grapalat"/>
          <w:i/>
          <w:sz w:val="18"/>
          <w:lang w:val="hy-AM"/>
        </w:rPr>
      </w:pPr>
      <w:r w:rsidRPr="0066090A">
        <w:rPr>
          <w:rFonts w:ascii="GHEA Grapalat" w:hAnsi="GHEA Grapalat"/>
          <w:i/>
          <w:sz w:val="18"/>
          <w:lang w:val="hy-AM"/>
        </w:rPr>
        <w:t xml:space="preserve">                      ծածկագրով պայմանագրի</w:t>
      </w:r>
    </w:p>
    <w:p w14:paraId="2A19A213" w14:textId="77777777" w:rsidR="00C41C1B" w:rsidRPr="0066090A" w:rsidRDefault="00C41C1B" w:rsidP="00C41C1B">
      <w:pPr>
        <w:jc w:val="center"/>
        <w:rPr>
          <w:rFonts w:ascii="GHEA Grapalat" w:hAnsi="GHEA Grapalat"/>
          <w:sz w:val="20"/>
          <w:lang w:val="hy-AM"/>
        </w:rPr>
      </w:pPr>
    </w:p>
    <w:p w14:paraId="346B7F7B" w14:textId="77777777" w:rsidR="00C41C1B" w:rsidRPr="0066090A" w:rsidRDefault="00C41C1B" w:rsidP="00C41C1B">
      <w:pPr>
        <w:jc w:val="center"/>
        <w:rPr>
          <w:rFonts w:ascii="GHEA Grapalat" w:hAnsi="GHEA Grapalat"/>
          <w:sz w:val="20"/>
          <w:lang w:val="hy-AM"/>
        </w:rPr>
      </w:pPr>
      <w:r w:rsidRPr="00A01152">
        <w:rPr>
          <w:rFonts w:ascii="GHEA Grapalat" w:hAnsi="GHEA Grapalat"/>
          <w:sz w:val="20"/>
          <w:lang w:val="hy-AM"/>
        </w:rPr>
        <w:t xml:space="preserve">ԾԱՌԱՅՈՒԹՅԱՆ ՄԱՏՈՒՑՄԱՆ </w:t>
      </w:r>
      <w:r w:rsidRPr="0066090A">
        <w:rPr>
          <w:rFonts w:ascii="GHEA Grapalat" w:hAnsi="GHEA Grapalat"/>
          <w:sz w:val="20"/>
          <w:lang w:val="hy-AM"/>
        </w:rPr>
        <w:t>ԺԱՄԱՆԱԿԱՑՈՒՅՑ*</w:t>
      </w:r>
    </w:p>
    <w:p w14:paraId="5D589F83" w14:textId="77777777" w:rsidR="00C41C1B" w:rsidRPr="0066090A" w:rsidRDefault="00C41C1B" w:rsidP="00C41C1B">
      <w:pPr>
        <w:jc w:val="right"/>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ՀՀ դրամ</w:t>
      </w: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352"/>
        <w:gridCol w:w="1230"/>
        <w:gridCol w:w="2069"/>
        <w:gridCol w:w="1836"/>
        <w:gridCol w:w="2689"/>
      </w:tblGrid>
      <w:tr w:rsidR="00C41C1B" w:rsidRPr="0066090A" w14:paraId="23F5532D" w14:textId="77777777" w:rsidTr="00C41C1B">
        <w:trPr>
          <w:jc w:val="center"/>
        </w:trPr>
        <w:tc>
          <w:tcPr>
            <w:tcW w:w="10359" w:type="dxa"/>
            <w:gridSpan w:val="6"/>
          </w:tcPr>
          <w:p w14:paraId="2BEC513D" w14:textId="77777777" w:rsidR="00C41C1B" w:rsidRPr="0066090A" w:rsidRDefault="00C41C1B" w:rsidP="00C41C1B">
            <w:pPr>
              <w:jc w:val="center"/>
              <w:rPr>
                <w:rFonts w:ascii="GHEA Grapalat" w:hAnsi="GHEA Grapalat"/>
                <w:sz w:val="18"/>
              </w:rPr>
            </w:pPr>
            <w:r w:rsidRPr="0066090A">
              <w:rPr>
                <w:rFonts w:ascii="GHEA Grapalat" w:hAnsi="GHEA Grapalat"/>
                <w:sz w:val="18"/>
              </w:rPr>
              <w:t xml:space="preserve">Ծառայության </w:t>
            </w:r>
          </w:p>
        </w:tc>
      </w:tr>
      <w:tr w:rsidR="00C41C1B" w:rsidRPr="0066090A" w14:paraId="48F3CA21" w14:textId="77777777" w:rsidTr="00C41C1B">
        <w:trPr>
          <w:trHeight w:val="219"/>
          <w:jc w:val="center"/>
        </w:trPr>
        <w:tc>
          <w:tcPr>
            <w:tcW w:w="1183" w:type="dxa"/>
            <w:vMerge w:val="restart"/>
            <w:vAlign w:val="center"/>
          </w:tcPr>
          <w:p w14:paraId="158499CD" w14:textId="77777777" w:rsidR="00C41C1B" w:rsidRPr="0066090A" w:rsidRDefault="00C41C1B" w:rsidP="00C41C1B">
            <w:pPr>
              <w:jc w:val="center"/>
              <w:rPr>
                <w:rFonts w:ascii="GHEA Grapalat" w:hAnsi="GHEA Grapalat"/>
                <w:sz w:val="18"/>
              </w:rPr>
            </w:pPr>
            <w:r w:rsidRPr="0066090A">
              <w:rPr>
                <w:rFonts w:ascii="GHEA Grapalat" w:hAnsi="GHEA Grapalat"/>
                <w:sz w:val="18"/>
              </w:rPr>
              <w:t>չափման միավորը</w:t>
            </w:r>
          </w:p>
        </w:tc>
        <w:tc>
          <w:tcPr>
            <w:tcW w:w="1352" w:type="dxa"/>
            <w:vMerge w:val="restart"/>
            <w:vAlign w:val="center"/>
          </w:tcPr>
          <w:p w14:paraId="1B0D06A5" w14:textId="77777777" w:rsidR="00C41C1B" w:rsidRPr="0066090A" w:rsidRDefault="00C41C1B" w:rsidP="00C41C1B">
            <w:pPr>
              <w:jc w:val="center"/>
              <w:rPr>
                <w:rFonts w:ascii="GHEA Grapalat" w:hAnsi="GHEA Grapalat"/>
                <w:sz w:val="18"/>
              </w:rPr>
            </w:pPr>
            <w:r w:rsidRPr="0066090A">
              <w:rPr>
                <w:rFonts w:ascii="GHEA Grapalat" w:hAnsi="GHEA Grapalat"/>
                <w:sz w:val="18"/>
              </w:rPr>
              <w:t>միավոր գինը/ՀՀ դրամ</w:t>
            </w:r>
          </w:p>
        </w:tc>
        <w:tc>
          <w:tcPr>
            <w:tcW w:w="1230" w:type="dxa"/>
            <w:vMerge w:val="restart"/>
            <w:vAlign w:val="center"/>
          </w:tcPr>
          <w:p w14:paraId="5DC4B21E" w14:textId="77777777" w:rsidR="00C41C1B" w:rsidRPr="0066090A" w:rsidRDefault="00C41C1B" w:rsidP="00C41C1B">
            <w:pPr>
              <w:jc w:val="center"/>
              <w:rPr>
                <w:rFonts w:ascii="GHEA Grapalat" w:hAnsi="GHEA Grapalat"/>
                <w:sz w:val="18"/>
              </w:rPr>
            </w:pPr>
            <w:r w:rsidRPr="0066090A">
              <w:rPr>
                <w:rFonts w:ascii="GHEA Grapalat" w:hAnsi="GHEA Grapalat"/>
                <w:sz w:val="18"/>
              </w:rPr>
              <w:t>ընդհանուր գինը/ՀՀ դրամ</w:t>
            </w:r>
          </w:p>
        </w:tc>
        <w:tc>
          <w:tcPr>
            <w:tcW w:w="2069" w:type="dxa"/>
            <w:vMerge w:val="restart"/>
            <w:vAlign w:val="center"/>
          </w:tcPr>
          <w:p w14:paraId="5DF2225B" w14:textId="77777777" w:rsidR="00C41C1B" w:rsidRPr="0066090A" w:rsidRDefault="00C41C1B" w:rsidP="00C41C1B">
            <w:pPr>
              <w:jc w:val="center"/>
              <w:rPr>
                <w:rFonts w:ascii="GHEA Grapalat" w:hAnsi="GHEA Grapalat"/>
                <w:sz w:val="18"/>
              </w:rPr>
            </w:pPr>
            <w:r w:rsidRPr="0066090A">
              <w:rPr>
                <w:rFonts w:ascii="GHEA Grapalat" w:hAnsi="GHEA Grapalat"/>
                <w:sz w:val="18"/>
              </w:rPr>
              <w:t>ընդհանուր քանակը</w:t>
            </w:r>
          </w:p>
        </w:tc>
        <w:tc>
          <w:tcPr>
            <w:tcW w:w="4525" w:type="dxa"/>
            <w:gridSpan w:val="2"/>
            <w:vAlign w:val="center"/>
          </w:tcPr>
          <w:p w14:paraId="2D1CE7C2" w14:textId="77777777" w:rsidR="00C41C1B" w:rsidRPr="0066090A" w:rsidRDefault="00C41C1B" w:rsidP="00C41C1B">
            <w:pPr>
              <w:jc w:val="center"/>
              <w:rPr>
                <w:rFonts w:ascii="GHEA Grapalat" w:hAnsi="GHEA Grapalat"/>
                <w:sz w:val="18"/>
              </w:rPr>
            </w:pPr>
            <w:r w:rsidRPr="0066090A">
              <w:rPr>
                <w:rFonts w:ascii="GHEA Grapalat" w:hAnsi="GHEA Grapalat"/>
                <w:sz w:val="18"/>
              </w:rPr>
              <w:t xml:space="preserve">մատուցման </w:t>
            </w:r>
          </w:p>
        </w:tc>
      </w:tr>
      <w:tr w:rsidR="00C41C1B" w:rsidRPr="0066090A" w14:paraId="1C1BF396" w14:textId="77777777" w:rsidTr="00C41C1B">
        <w:trPr>
          <w:trHeight w:val="445"/>
          <w:jc w:val="center"/>
        </w:trPr>
        <w:tc>
          <w:tcPr>
            <w:tcW w:w="1183" w:type="dxa"/>
            <w:vMerge/>
            <w:vAlign w:val="center"/>
          </w:tcPr>
          <w:p w14:paraId="4B9E26DC" w14:textId="77777777" w:rsidR="00C41C1B" w:rsidRPr="0066090A" w:rsidRDefault="00C41C1B" w:rsidP="00C41C1B">
            <w:pPr>
              <w:jc w:val="center"/>
              <w:rPr>
                <w:rFonts w:ascii="GHEA Grapalat" w:hAnsi="GHEA Grapalat"/>
                <w:sz w:val="18"/>
              </w:rPr>
            </w:pPr>
          </w:p>
        </w:tc>
        <w:tc>
          <w:tcPr>
            <w:tcW w:w="1352" w:type="dxa"/>
            <w:vMerge/>
            <w:vAlign w:val="center"/>
          </w:tcPr>
          <w:p w14:paraId="0D459BB8" w14:textId="77777777" w:rsidR="00C41C1B" w:rsidRPr="0066090A" w:rsidRDefault="00C41C1B" w:rsidP="00C41C1B">
            <w:pPr>
              <w:jc w:val="center"/>
              <w:rPr>
                <w:rFonts w:ascii="GHEA Grapalat" w:hAnsi="GHEA Grapalat"/>
                <w:sz w:val="18"/>
              </w:rPr>
            </w:pPr>
          </w:p>
        </w:tc>
        <w:tc>
          <w:tcPr>
            <w:tcW w:w="1230" w:type="dxa"/>
            <w:vMerge/>
            <w:vAlign w:val="center"/>
          </w:tcPr>
          <w:p w14:paraId="4273947F" w14:textId="77777777" w:rsidR="00C41C1B" w:rsidRPr="0066090A" w:rsidRDefault="00C41C1B" w:rsidP="00C41C1B">
            <w:pPr>
              <w:jc w:val="center"/>
              <w:rPr>
                <w:rFonts w:ascii="GHEA Grapalat" w:hAnsi="GHEA Grapalat"/>
                <w:sz w:val="18"/>
              </w:rPr>
            </w:pPr>
          </w:p>
        </w:tc>
        <w:tc>
          <w:tcPr>
            <w:tcW w:w="2069" w:type="dxa"/>
            <w:vMerge/>
            <w:vAlign w:val="center"/>
          </w:tcPr>
          <w:p w14:paraId="67149DE2" w14:textId="77777777" w:rsidR="00C41C1B" w:rsidRPr="0066090A" w:rsidRDefault="00C41C1B" w:rsidP="00C41C1B">
            <w:pPr>
              <w:jc w:val="center"/>
              <w:rPr>
                <w:rFonts w:ascii="GHEA Grapalat" w:hAnsi="GHEA Grapalat"/>
                <w:sz w:val="18"/>
              </w:rPr>
            </w:pPr>
          </w:p>
        </w:tc>
        <w:tc>
          <w:tcPr>
            <w:tcW w:w="1836" w:type="dxa"/>
            <w:vAlign w:val="center"/>
          </w:tcPr>
          <w:p w14:paraId="1CF9C776" w14:textId="77777777" w:rsidR="00C41C1B" w:rsidRPr="0066090A" w:rsidRDefault="00C41C1B" w:rsidP="00C41C1B">
            <w:pPr>
              <w:jc w:val="center"/>
              <w:rPr>
                <w:rFonts w:ascii="GHEA Grapalat" w:hAnsi="GHEA Grapalat"/>
                <w:sz w:val="18"/>
              </w:rPr>
            </w:pPr>
            <w:r w:rsidRPr="0066090A">
              <w:rPr>
                <w:rFonts w:ascii="GHEA Grapalat" w:hAnsi="GHEA Grapalat"/>
                <w:sz w:val="18"/>
              </w:rPr>
              <w:t>հասցեն</w:t>
            </w:r>
          </w:p>
        </w:tc>
        <w:tc>
          <w:tcPr>
            <w:tcW w:w="2689" w:type="dxa"/>
            <w:vAlign w:val="center"/>
          </w:tcPr>
          <w:p w14:paraId="3565C3F9" w14:textId="77777777" w:rsidR="00C41C1B" w:rsidRPr="0066090A" w:rsidRDefault="00C41C1B" w:rsidP="00C41C1B">
            <w:pPr>
              <w:jc w:val="center"/>
              <w:rPr>
                <w:rFonts w:ascii="GHEA Grapalat" w:hAnsi="GHEA Grapalat"/>
                <w:sz w:val="18"/>
              </w:rPr>
            </w:pPr>
            <w:r w:rsidRPr="0066090A">
              <w:rPr>
                <w:rFonts w:ascii="GHEA Grapalat" w:hAnsi="GHEA Grapalat"/>
                <w:sz w:val="18"/>
              </w:rPr>
              <w:t>Ժամկետը**</w:t>
            </w:r>
          </w:p>
        </w:tc>
      </w:tr>
      <w:tr w:rsidR="00C41C1B" w:rsidRPr="0066090A" w14:paraId="0A8FF61C" w14:textId="77777777" w:rsidTr="00C41C1B">
        <w:trPr>
          <w:trHeight w:val="1056"/>
          <w:jc w:val="center"/>
        </w:trPr>
        <w:tc>
          <w:tcPr>
            <w:tcW w:w="1183" w:type="dxa"/>
          </w:tcPr>
          <w:p w14:paraId="775C89F2" w14:textId="77777777" w:rsidR="00C41C1B" w:rsidRPr="0066090A" w:rsidRDefault="00C41C1B" w:rsidP="00C41C1B">
            <w:pPr>
              <w:jc w:val="center"/>
              <w:rPr>
                <w:rFonts w:ascii="GHEA Grapalat" w:hAnsi="GHEA Grapalat"/>
                <w:sz w:val="20"/>
              </w:rPr>
            </w:pPr>
            <w:r>
              <w:rPr>
                <w:rFonts w:ascii="GHEA Grapalat" w:hAnsi="GHEA Grapalat"/>
                <w:sz w:val="20"/>
              </w:rPr>
              <w:t>դրամ</w:t>
            </w:r>
          </w:p>
        </w:tc>
        <w:tc>
          <w:tcPr>
            <w:tcW w:w="1352" w:type="dxa"/>
          </w:tcPr>
          <w:p w14:paraId="3424FB8E" w14:textId="77777777" w:rsidR="00C41C1B" w:rsidRPr="0066090A" w:rsidRDefault="00C41C1B" w:rsidP="00C41C1B">
            <w:pPr>
              <w:jc w:val="center"/>
              <w:rPr>
                <w:rFonts w:ascii="GHEA Grapalat" w:hAnsi="GHEA Grapalat"/>
                <w:sz w:val="20"/>
              </w:rPr>
            </w:pPr>
          </w:p>
        </w:tc>
        <w:tc>
          <w:tcPr>
            <w:tcW w:w="1230" w:type="dxa"/>
          </w:tcPr>
          <w:p w14:paraId="09D34D22" w14:textId="77777777" w:rsidR="00C41C1B" w:rsidRPr="0066090A" w:rsidRDefault="00C41C1B" w:rsidP="00C41C1B">
            <w:pPr>
              <w:jc w:val="center"/>
              <w:rPr>
                <w:rFonts w:ascii="GHEA Grapalat" w:hAnsi="GHEA Grapalat"/>
                <w:sz w:val="20"/>
              </w:rPr>
            </w:pPr>
          </w:p>
        </w:tc>
        <w:tc>
          <w:tcPr>
            <w:tcW w:w="2069" w:type="dxa"/>
          </w:tcPr>
          <w:p w14:paraId="0A42BCF7" w14:textId="77777777" w:rsidR="00C41C1B" w:rsidRPr="0066090A" w:rsidRDefault="00C41C1B" w:rsidP="00C41C1B">
            <w:pPr>
              <w:jc w:val="center"/>
              <w:rPr>
                <w:rFonts w:ascii="GHEA Grapalat" w:hAnsi="GHEA Grapalat"/>
                <w:sz w:val="20"/>
              </w:rPr>
            </w:pPr>
            <w:r>
              <w:rPr>
                <w:rFonts w:ascii="GHEA Grapalat" w:hAnsi="GHEA Grapalat"/>
                <w:sz w:val="20"/>
              </w:rPr>
              <w:t>1</w:t>
            </w:r>
          </w:p>
        </w:tc>
        <w:tc>
          <w:tcPr>
            <w:tcW w:w="1836" w:type="dxa"/>
            <w:vAlign w:val="center"/>
          </w:tcPr>
          <w:p w14:paraId="3D57F844" w14:textId="77777777" w:rsidR="00C41C1B" w:rsidRPr="0066090A" w:rsidRDefault="00C41C1B" w:rsidP="00C41C1B">
            <w:pPr>
              <w:jc w:val="center"/>
              <w:rPr>
                <w:rFonts w:ascii="GHEA Grapalat" w:hAnsi="GHEA Grapalat"/>
                <w:sz w:val="20"/>
              </w:rPr>
            </w:pPr>
            <w:r w:rsidRPr="007F44ED">
              <w:rPr>
                <w:rFonts w:ascii="GHEA Grapalat" w:hAnsi="GHEA Grapalat"/>
                <w:sz w:val="16"/>
                <w:szCs w:val="16"/>
                <w:lang w:val="af-ZA"/>
              </w:rPr>
              <w:t>ՀՀ Գեղարքունիքի մարզ</w:t>
            </w:r>
            <w:r w:rsidRPr="007F44ED">
              <w:rPr>
                <w:rFonts w:ascii="GHEA Grapalat" w:hAnsi="GHEA Grapalat"/>
                <w:sz w:val="16"/>
                <w:szCs w:val="16"/>
                <w:lang w:val="hy-AM"/>
              </w:rPr>
              <w:t>,</w:t>
            </w:r>
            <w:r w:rsidRPr="007F44ED">
              <w:rPr>
                <w:rFonts w:ascii="GHEA Grapalat" w:hAnsi="GHEA Grapalat"/>
                <w:sz w:val="16"/>
                <w:szCs w:val="16"/>
                <w:lang w:val="af-ZA"/>
              </w:rPr>
              <w:t xml:space="preserve"> ք.Գավառ Կենտրոնական հրապարակ </w:t>
            </w:r>
            <w:r>
              <w:rPr>
                <w:rFonts w:ascii="GHEA Grapalat" w:hAnsi="GHEA Grapalat"/>
                <w:sz w:val="16"/>
                <w:szCs w:val="16"/>
                <w:lang w:val="af-ZA"/>
              </w:rPr>
              <w:t>7</w:t>
            </w:r>
          </w:p>
        </w:tc>
        <w:tc>
          <w:tcPr>
            <w:tcW w:w="2689" w:type="dxa"/>
            <w:vAlign w:val="center"/>
          </w:tcPr>
          <w:p w14:paraId="72DC2CCE" w14:textId="77777777" w:rsidR="00C41C1B" w:rsidRPr="005E1F72" w:rsidRDefault="00C41C1B" w:rsidP="00C41C1B">
            <w:pPr>
              <w:jc w:val="center"/>
              <w:rPr>
                <w:rFonts w:ascii="GHEA Grapalat" w:hAnsi="GHEA Grapalat"/>
                <w:sz w:val="20"/>
                <w:lang w:val="pt-BR"/>
              </w:rPr>
            </w:pPr>
            <w:r w:rsidRPr="005E1F72">
              <w:rPr>
                <w:rFonts w:ascii="GHEA Grapalat" w:hAnsi="GHEA Grapalat" w:cs="Sylfaen"/>
                <w:i/>
                <w:sz w:val="18"/>
                <w:szCs w:val="18"/>
                <w:lang w:val="pt-BR"/>
              </w:rPr>
              <w:t>համաձայնագրի ուժի մեջ մտնելու օրվանից սկսած</w:t>
            </w:r>
            <w:r>
              <w:rPr>
                <w:rFonts w:ascii="GHEA Grapalat" w:hAnsi="GHEA Grapalat" w:cs="Sylfaen"/>
                <w:i/>
                <w:sz w:val="18"/>
                <w:szCs w:val="18"/>
                <w:lang w:val="pt-BR"/>
              </w:rPr>
              <w:t xml:space="preserve"> մինչև 202</w:t>
            </w:r>
            <w:r>
              <w:rPr>
                <w:rFonts w:ascii="GHEA Grapalat" w:hAnsi="GHEA Grapalat" w:cs="Sylfaen"/>
                <w:i/>
                <w:sz w:val="18"/>
                <w:szCs w:val="18"/>
                <w:lang w:val="hy-AM"/>
              </w:rPr>
              <w:t>3</w:t>
            </w:r>
            <w:r>
              <w:rPr>
                <w:rFonts w:ascii="GHEA Grapalat" w:hAnsi="GHEA Grapalat" w:cs="Sylfaen"/>
                <w:i/>
                <w:sz w:val="18"/>
                <w:szCs w:val="18"/>
                <w:lang w:val="pt-BR"/>
              </w:rPr>
              <w:t>թ. Դեկտեմբերի 25-ը:</w:t>
            </w:r>
          </w:p>
          <w:p w14:paraId="03AFCE74" w14:textId="77777777" w:rsidR="00C41C1B" w:rsidRPr="0066090A" w:rsidRDefault="00C41C1B" w:rsidP="00C41C1B">
            <w:pPr>
              <w:jc w:val="center"/>
              <w:rPr>
                <w:rFonts w:ascii="GHEA Grapalat" w:hAnsi="GHEA Grapalat"/>
                <w:sz w:val="20"/>
              </w:rPr>
            </w:pPr>
          </w:p>
        </w:tc>
      </w:tr>
      <w:tr w:rsidR="00C41C1B" w:rsidRPr="0066090A" w14:paraId="4B06D49A" w14:textId="77777777" w:rsidTr="00C41C1B">
        <w:trPr>
          <w:jc w:val="center"/>
        </w:trPr>
        <w:tc>
          <w:tcPr>
            <w:tcW w:w="1183" w:type="dxa"/>
          </w:tcPr>
          <w:p w14:paraId="4FE14BF7" w14:textId="77777777" w:rsidR="00C41C1B" w:rsidRPr="0066090A" w:rsidRDefault="00C41C1B" w:rsidP="00C41C1B">
            <w:pPr>
              <w:jc w:val="center"/>
              <w:rPr>
                <w:rFonts w:ascii="GHEA Grapalat" w:hAnsi="GHEA Grapalat"/>
                <w:sz w:val="20"/>
              </w:rPr>
            </w:pPr>
          </w:p>
        </w:tc>
        <w:tc>
          <w:tcPr>
            <w:tcW w:w="1352" w:type="dxa"/>
          </w:tcPr>
          <w:p w14:paraId="112C1AA0" w14:textId="77777777" w:rsidR="00C41C1B" w:rsidRPr="0066090A" w:rsidRDefault="00C41C1B" w:rsidP="00C41C1B">
            <w:pPr>
              <w:jc w:val="center"/>
              <w:rPr>
                <w:rFonts w:ascii="GHEA Grapalat" w:hAnsi="GHEA Grapalat"/>
                <w:sz w:val="20"/>
              </w:rPr>
            </w:pPr>
          </w:p>
        </w:tc>
        <w:tc>
          <w:tcPr>
            <w:tcW w:w="1230" w:type="dxa"/>
          </w:tcPr>
          <w:p w14:paraId="64062212" w14:textId="77777777" w:rsidR="00C41C1B" w:rsidRPr="0066090A" w:rsidRDefault="00C41C1B" w:rsidP="00C41C1B">
            <w:pPr>
              <w:jc w:val="center"/>
              <w:rPr>
                <w:rFonts w:ascii="GHEA Grapalat" w:hAnsi="GHEA Grapalat"/>
                <w:sz w:val="20"/>
              </w:rPr>
            </w:pPr>
          </w:p>
        </w:tc>
        <w:tc>
          <w:tcPr>
            <w:tcW w:w="2069" w:type="dxa"/>
          </w:tcPr>
          <w:p w14:paraId="5A560459" w14:textId="77777777" w:rsidR="00C41C1B" w:rsidRPr="0066090A" w:rsidRDefault="00C41C1B" w:rsidP="00C41C1B">
            <w:pPr>
              <w:jc w:val="center"/>
              <w:rPr>
                <w:rFonts w:ascii="GHEA Grapalat" w:hAnsi="GHEA Grapalat"/>
                <w:sz w:val="20"/>
              </w:rPr>
            </w:pPr>
          </w:p>
        </w:tc>
        <w:tc>
          <w:tcPr>
            <w:tcW w:w="1836" w:type="dxa"/>
          </w:tcPr>
          <w:p w14:paraId="30F1B52E" w14:textId="77777777" w:rsidR="00C41C1B" w:rsidRPr="0066090A" w:rsidRDefault="00C41C1B" w:rsidP="00C41C1B">
            <w:pPr>
              <w:jc w:val="center"/>
              <w:rPr>
                <w:rFonts w:ascii="GHEA Grapalat" w:hAnsi="GHEA Grapalat"/>
                <w:sz w:val="20"/>
              </w:rPr>
            </w:pPr>
          </w:p>
        </w:tc>
        <w:tc>
          <w:tcPr>
            <w:tcW w:w="2689" w:type="dxa"/>
          </w:tcPr>
          <w:p w14:paraId="43C0804D" w14:textId="77777777" w:rsidR="00C41C1B" w:rsidRPr="0066090A" w:rsidRDefault="00C41C1B" w:rsidP="00C41C1B">
            <w:pPr>
              <w:jc w:val="center"/>
              <w:rPr>
                <w:rFonts w:ascii="GHEA Grapalat" w:hAnsi="GHEA Grapalat"/>
                <w:sz w:val="20"/>
              </w:rPr>
            </w:pPr>
          </w:p>
        </w:tc>
      </w:tr>
    </w:tbl>
    <w:p w14:paraId="6016EE7C" w14:textId="77777777" w:rsidR="00C41C1B" w:rsidRPr="0066090A" w:rsidRDefault="00C41C1B" w:rsidP="00C41C1B">
      <w:pPr>
        <w:pStyle w:val="3"/>
        <w:spacing w:line="240" w:lineRule="auto"/>
        <w:jc w:val="left"/>
        <w:rPr>
          <w:rFonts w:ascii="GHEA Grapalat" w:hAnsi="GHEA Grapalat"/>
          <w:b/>
          <w:lang w:val="en-US"/>
        </w:rPr>
      </w:pPr>
    </w:p>
    <w:p w14:paraId="6AC80361" w14:textId="77777777" w:rsidR="00C41C1B" w:rsidRPr="0066090A" w:rsidRDefault="00C41C1B" w:rsidP="00C41C1B">
      <w:pPr>
        <w:jc w:val="both"/>
        <w:rPr>
          <w:rFonts w:ascii="GHEA Grapalat" w:hAnsi="GHEA Grapalat"/>
          <w:sz w:val="20"/>
        </w:rPr>
      </w:pPr>
      <w:r w:rsidRPr="0066090A">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25-ը: </w:t>
      </w:r>
    </w:p>
    <w:p w14:paraId="16369581" w14:textId="77777777" w:rsidR="00C41C1B" w:rsidRDefault="00C41C1B" w:rsidP="00C41C1B">
      <w:pPr>
        <w:jc w:val="both"/>
        <w:rPr>
          <w:rFonts w:ascii="GHEA Grapalat" w:hAnsi="GHEA Grapalat" w:cs="Sylfaen"/>
          <w:i/>
          <w:sz w:val="18"/>
          <w:szCs w:val="18"/>
          <w:lang w:val="hy-AM"/>
        </w:rPr>
      </w:pPr>
      <w:r w:rsidRPr="0066090A">
        <w:rPr>
          <w:rFonts w:ascii="GHEA Grapalat" w:hAnsi="GHEA Grapalat"/>
          <w:i/>
          <w:sz w:val="20"/>
        </w:rPr>
        <w:t xml:space="preserve">** </w:t>
      </w:r>
      <w:r w:rsidRPr="0066090A">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344208">
        <w:rPr>
          <w:rFonts w:ascii="GHEA Grapalat" w:hAnsi="GHEA Grapalat" w:cs="Sylfaen"/>
          <w:i/>
          <w:sz w:val="18"/>
          <w:szCs w:val="18"/>
          <w:lang w:val="pt-BR"/>
        </w:rPr>
        <w:t>ժամկետի հաշվարկը սահմանվում է օրացուցային օրերով՝ հաշվարկն իրականացնելով</w:t>
      </w:r>
      <w:r w:rsidRPr="00B10A9F" w:rsidDel="00B74D41">
        <w:rPr>
          <w:rFonts w:ascii="GHEA Grapalat" w:hAnsi="GHEA Grapalat" w:cs="Sylfaen"/>
          <w:i/>
          <w:sz w:val="18"/>
          <w:szCs w:val="18"/>
          <w:lang w:val="pt-BR"/>
        </w:rPr>
        <w:t xml:space="preserve"> </w:t>
      </w:r>
      <w:r w:rsidRPr="0066090A">
        <w:rPr>
          <w:rFonts w:ascii="GHEA Grapalat" w:hAnsi="GHEA Grapalat" w:cs="Sylfaen"/>
          <w:i/>
          <w:sz w:val="18"/>
          <w:szCs w:val="18"/>
          <w:lang w:val="pt-BR"/>
        </w:rPr>
        <w:t xml:space="preserve">ֆինանսական միջոցներ նախատեսվելու դեպքում կողմերի միջև կնքվող համաձայնագրի ուժի մեջ մտնելու </w:t>
      </w:r>
      <w:proofErr w:type="gramStart"/>
      <w:r w:rsidRPr="0066090A">
        <w:rPr>
          <w:rFonts w:ascii="GHEA Grapalat" w:hAnsi="GHEA Grapalat" w:cs="Sylfaen"/>
          <w:i/>
          <w:sz w:val="18"/>
          <w:szCs w:val="18"/>
          <w:lang w:val="pt-BR"/>
        </w:rPr>
        <w:t xml:space="preserve">օրվանից </w:t>
      </w:r>
      <w:r>
        <w:rPr>
          <w:rFonts w:ascii="GHEA Grapalat" w:hAnsi="GHEA Grapalat" w:cs="Sylfaen"/>
          <w:i/>
          <w:sz w:val="18"/>
          <w:szCs w:val="18"/>
          <w:lang w:val="hy-AM"/>
        </w:rPr>
        <w:t>:</w:t>
      </w:r>
      <w:proofErr w:type="gramEnd"/>
    </w:p>
    <w:p w14:paraId="471233AE" w14:textId="77777777" w:rsidR="00C41C1B" w:rsidRDefault="00C41C1B" w:rsidP="00C41C1B">
      <w:pPr>
        <w:jc w:val="both"/>
        <w:rPr>
          <w:rFonts w:ascii="GHEA Grapalat" w:hAnsi="GHEA Grapalat" w:cs="Sylfaen"/>
          <w:i/>
          <w:sz w:val="18"/>
          <w:szCs w:val="18"/>
          <w:lang w:val="hy-AM"/>
        </w:rPr>
      </w:pPr>
    </w:p>
    <w:p w14:paraId="20556E6F" w14:textId="77777777" w:rsidR="00C41C1B" w:rsidRDefault="00C41C1B" w:rsidP="00C41C1B">
      <w:pPr>
        <w:jc w:val="both"/>
        <w:rPr>
          <w:rFonts w:ascii="GHEA Grapalat" w:hAnsi="GHEA Grapalat" w:cs="Sylfaen"/>
          <w:i/>
          <w:sz w:val="18"/>
          <w:szCs w:val="18"/>
          <w:lang w:val="hy-AM"/>
        </w:rPr>
      </w:pPr>
    </w:p>
    <w:p w14:paraId="087A5219" w14:textId="77777777" w:rsidR="00C41C1B" w:rsidRDefault="00C41C1B" w:rsidP="00C41C1B">
      <w:pPr>
        <w:jc w:val="both"/>
        <w:rPr>
          <w:rFonts w:ascii="GHEA Grapalat" w:hAnsi="GHEA Grapalat" w:cs="Sylfaen"/>
          <w:i/>
          <w:sz w:val="18"/>
          <w:szCs w:val="18"/>
          <w:lang w:val="hy-AM"/>
        </w:rPr>
      </w:pPr>
    </w:p>
    <w:p w14:paraId="57AC3E48" w14:textId="77777777" w:rsidR="00C41C1B" w:rsidRPr="0066090A" w:rsidRDefault="00C41C1B" w:rsidP="00C41C1B">
      <w:pPr>
        <w:jc w:val="both"/>
        <w:rPr>
          <w:rFonts w:ascii="GHEA Grapalat" w:hAnsi="GHEA Grapalat"/>
          <w:sz w:val="20"/>
        </w:rPr>
      </w:pPr>
    </w:p>
    <w:p w14:paraId="05DE28A7" w14:textId="77777777" w:rsidR="00C41C1B" w:rsidRPr="0066090A" w:rsidRDefault="00C41C1B" w:rsidP="00C41C1B">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C41C1B" w:rsidRPr="0066090A" w14:paraId="57DDAB94" w14:textId="77777777" w:rsidTr="00C41C1B">
        <w:trPr>
          <w:jc w:val="center"/>
        </w:trPr>
        <w:tc>
          <w:tcPr>
            <w:tcW w:w="4536" w:type="dxa"/>
          </w:tcPr>
          <w:p w14:paraId="36CA2FA3" w14:textId="77777777" w:rsidR="00C41C1B" w:rsidRPr="0066090A" w:rsidRDefault="00C41C1B" w:rsidP="00C41C1B">
            <w:pPr>
              <w:jc w:val="center"/>
              <w:rPr>
                <w:rFonts w:ascii="GHEA Grapalat" w:hAnsi="GHEA Grapalat" w:cs="Sylfaen"/>
                <w:b/>
                <w:bCs/>
                <w:lang w:val="nb-NO"/>
              </w:rPr>
            </w:pPr>
            <w:r w:rsidRPr="0066090A">
              <w:rPr>
                <w:rFonts w:ascii="GHEA Grapalat" w:hAnsi="GHEA Grapalat" w:cs="Sylfaen"/>
                <w:b/>
                <w:bCs/>
                <w:lang w:val="nb-NO"/>
              </w:rPr>
              <w:t>ՊԱՏՎԻՐԱՏՈՒ</w:t>
            </w:r>
          </w:p>
          <w:p w14:paraId="05925710" w14:textId="77777777" w:rsidR="00C41C1B" w:rsidRPr="0066090A" w:rsidRDefault="00C41C1B" w:rsidP="00C41C1B">
            <w:pPr>
              <w:rPr>
                <w:rFonts w:ascii="GHEA Grapalat" w:hAnsi="GHEA Grapalat"/>
                <w:sz w:val="22"/>
                <w:szCs w:val="22"/>
                <w:lang w:val="ru-RU"/>
              </w:rPr>
            </w:pPr>
          </w:p>
          <w:p w14:paraId="5A22A1EE" w14:textId="77777777" w:rsidR="00C41C1B" w:rsidRPr="0066090A" w:rsidRDefault="00C41C1B" w:rsidP="00C41C1B">
            <w:pPr>
              <w:rPr>
                <w:rFonts w:ascii="GHEA Grapalat" w:hAnsi="GHEA Grapalat"/>
                <w:sz w:val="22"/>
                <w:szCs w:val="22"/>
                <w:lang w:val="ru-RU"/>
              </w:rPr>
            </w:pPr>
          </w:p>
          <w:p w14:paraId="7DAB0C3C" w14:textId="77777777" w:rsidR="00C41C1B" w:rsidRPr="0066090A" w:rsidRDefault="00C41C1B" w:rsidP="00C41C1B">
            <w:pPr>
              <w:rPr>
                <w:rFonts w:ascii="GHEA Grapalat" w:hAnsi="GHEA Grapalat"/>
                <w:sz w:val="22"/>
                <w:szCs w:val="22"/>
                <w:lang w:val="ru-RU"/>
              </w:rPr>
            </w:pPr>
          </w:p>
          <w:p w14:paraId="260165C4" w14:textId="77777777" w:rsidR="00C41C1B" w:rsidRPr="0066090A" w:rsidRDefault="00C41C1B" w:rsidP="00C41C1B">
            <w:pPr>
              <w:rPr>
                <w:rFonts w:ascii="GHEA Grapalat" w:hAnsi="GHEA Grapalat"/>
                <w:lang w:val="ru-RU"/>
              </w:rPr>
            </w:pPr>
          </w:p>
          <w:p w14:paraId="1EA9CF5F" w14:textId="77777777" w:rsidR="00C41C1B" w:rsidRPr="0066090A" w:rsidRDefault="00C41C1B" w:rsidP="00C41C1B">
            <w:pPr>
              <w:jc w:val="center"/>
              <w:rPr>
                <w:rFonts w:ascii="GHEA Grapalat" w:hAnsi="GHEA Grapalat"/>
                <w:lang w:val="ru-RU"/>
              </w:rPr>
            </w:pPr>
            <w:r w:rsidRPr="0066090A">
              <w:rPr>
                <w:rFonts w:ascii="GHEA Grapalat" w:hAnsi="GHEA Grapalat"/>
                <w:lang w:val="ru-RU"/>
              </w:rPr>
              <w:t>---------------------------------</w:t>
            </w:r>
          </w:p>
          <w:p w14:paraId="738527B5" w14:textId="77777777" w:rsidR="00C41C1B" w:rsidRPr="0066090A" w:rsidRDefault="00C41C1B" w:rsidP="00C41C1B">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56512D6F" w14:textId="77777777" w:rsidR="00C41C1B" w:rsidRPr="0066090A" w:rsidRDefault="00C41C1B" w:rsidP="00C41C1B">
            <w:pPr>
              <w:jc w:val="center"/>
              <w:rPr>
                <w:rFonts w:ascii="GHEA Grapalat" w:hAnsi="GHEA Grapalat"/>
                <w:sz w:val="18"/>
                <w:szCs w:val="18"/>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c>
          <w:tcPr>
            <w:tcW w:w="760" w:type="dxa"/>
          </w:tcPr>
          <w:p w14:paraId="0348DDB6" w14:textId="77777777" w:rsidR="00C41C1B" w:rsidRPr="0066090A" w:rsidRDefault="00C41C1B" w:rsidP="00C41C1B">
            <w:pPr>
              <w:jc w:val="center"/>
              <w:rPr>
                <w:rFonts w:ascii="GHEA Grapalat" w:hAnsi="GHEA Grapalat"/>
                <w:lang w:val="ru-RU"/>
              </w:rPr>
            </w:pPr>
          </w:p>
        </w:tc>
        <w:tc>
          <w:tcPr>
            <w:tcW w:w="4343" w:type="dxa"/>
          </w:tcPr>
          <w:p w14:paraId="1D6E2F30" w14:textId="77777777" w:rsidR="00C41C1B" w:rsidRPr="0066090A" w:rsidRDefault="00C41C1B" w:rsidP="00C41C1B">
            <w:pPr>
              <w:jc w:val="center"/>
              <w:rPr>
                <w:rFonts w:ascii="GHEA Grapalat" w:hAnsi="GHEA Grapalat" w:cs="Sylfaen"/>
                <w:b/>
                <w:bCs/>
                <w:lang w:val="ru-RU"/>
              </w:rPr>
            </w:pPr>
            <w:r w:rsidRPr="0066090A">
              <w:rPr>
                <w:rFonts w:ascii="GHEA Grapalat" w:hAnsi="GHEA Grapalat" w:cs="Sylfaen"/>
                <w:b/>
                <w:bCs/>
                <w:lang w:val="pt-BR"/>
              </w:rPr>
              <w:t>ԿԱՏԱՐՈՂ</w:t>
            </w:r>
          </w:p>
          <w:p w14:paraId="27151464" w14:textId="77777777" w:rsidR="00C41C1B" w:rsidRPr="0066090A" w:rsidRDefault="00C41C1B" w:rsidP="00C41C1B">
            <w:pPr>
              <w:jc w:val="center"/>
              <w:rPr>
                <w:rFonts w:ascii="GHEA Grapalat" w:hAnsi="GHEA Grapalat"/>
                <w:lang w:val="ru-RU"/>
              </w:rPr>
            </w:pPr>
          </w:p>
          <w:p w14:paraId="6EBC0389" w14:textId="77777777" w:rsidR="00C41C1B" w:rsidRPr="0066090A" w:rsidRDefault="00C41C1B" w:rsidP="00C41C1B">
            <w:pPr>
              <w:jc w:val="center"/>
              <w:rPr>
                <w:rFonts w:ascii="GHEA Grapalat" w:hAnsi="GHEA Grapalat"/>
                <w:lang w:val="ru-RU"/>
              </w:rPr>
            </w:pPr>
          </w:p>
          <w:p w14:paraId="3DE09C5A" w14:textId="77777777" w:rsidR="00C41C1B" w:rsidRPr="0066090A" w:rsidRDefault="00C41C1B" w:rsidP="00C41C1B">
            <w:pPr>
              <w:jc w:val="center"/>
              <w:rPr>
                <w:rFonts w:ascii="GHEA Grapalat" w:hAnsi="GHEA Grapalat"/>
                <w:lang w:val="ru-RU"/>
              </w:rPr>
            </w:pPr>
          </w:p>
          <w:p w14:paraId="6CDAECA7" w14:textId="77777777" w:rsidR="00C41C1B" w:rsidRPr="0066090A" w:rsidRDefault="00C41C1B" w:rsidP="00C41C1B">
            <w:pPr>
              <w:jc w:val="center"/>
              <w:rPr>
                <w:rFonts w:ascii="GHEA Grapalat" w:hAnsi="GHEA Grapalat"/>
                <w:lang w:val="ru-RU"/>
              </w:rPr>
            </w:pPr>
          </w:p>
          <w:p w14:paraId="25B5B935" w14:textId="77777777" w:rsidR="00C41C1B" w:rsidRPr="0066090A" w:rsidRDefault="00C41C1B" w:rsidP="00C41C1B">
            <w:pPr>
              <w:jc w:val="center"/>
              <w:rPr>
                <w:rFonts w:ascii="GHEA Grapalat" w:hAnsi="GHEA Grapalat"/>
                <w:lang w:val="ru-RU"/>
              </w:rPr>
            </w:pPr>
            <w:r w:rsidRPr="0066090A">
              <w:rPr>
                <w:rFonts w:ascii="GHEA Grapalat" w:hAnsi="GHEA Grapalat"/>
                <w:lang w:val="ru-RU"/>
              </w:rPr>
              <w:t>---------------------------------</w:t>
            </w:r>
          </w:p>
          <w:p w14:paraId="478EE784" w14:textId="77777777" w:rsidR="00C41C1B" w:rsidRPr="0066090A" w:rsidRDefault="00C41C1B" w:rsidP="00C41C1B">
            <w:pPr>
              <w:jc w:val="center"/>
              <w:rPr>
                <w:rFonts w:ascii="GHEA Grapalat" w:hAnsi="GHEA Grapalat"/>
                <w:sz w:val="18"/>
                <w:szCs w:val="18"/>
              </w:rPr>
            </w:pPr>
            <w:r w:rsidRPr="0066090A">
              <w:rPr>
                <w:rFonts w:ascii="GHEA Grapalat" w:hAnsi="GHEA Grapalat"/>
                <w:sz w:val="18"/>
                <w:szCs w:val="18"/>
              </w:rPr>
              <w:t>/</w:t>
            </w:r>
            <w:r w:rsidRPr="0066090A">
              <w:rPr>
                <w:rFonts w:ascii="GHEA Grapalat" w:hAnsi="GHEA Grapalat" w:cs="Sylfaen"/>
                <w:sz w:val="18"/>
                <w:szCs w:val="18"/>
                <w:lang w:val="ru-RU"/>
              </w:rPr>
              <w:t>ստորագրություն</w:t>
            </w:r>
            <w:r w:rsidRPr="0066090A">
              <w:rPr>
                <w:rFonts w:ascii="GHEA Grapalat" w:hAnsi="GHEA Grapalat"/>
                <w:sz w:val="18"/>
                <w:szCs w:val="18"/>
              </w:rPr>
              <w:t>/</w:t>
            </w:r>
          </w:p>
          <w:p w14:paraId="505494CF" w14:textId="77777777" w:rsidR="00C41C1B" w:rsidRPr="0066090A" w:rsidRDefault="00C41C1B" w:rsidP="00C41C1B">
            <w:pPr>
              <w:jc w:val="center"/>
              <w:rPr>
                <w:rFonts w:ascii="GHEA Grapalat" w:hAnsi="GHEA Grapalat"/>
                <w:sz w:val="22"/>
                <w:szCs w:val="22"/>
                <w:lang w:val="ru-RU"/>
              </w:rPr>
            </w:pPr>
            <w:r w:rsidRPr="0066090A">
              <w:rPr>
                <w:rFonts w:ascii="GHEA Grapalat" w:hAnsi="GHEA Grapalat" w:cs="Sylfaen"/>
                <w:sz w:val="18"/>
                <w:szCs w:val="18"/>
                <w:lang w:val="ru-RU"/>
              </w:rPr>
              <w:t>Կ</w:t>
            </w:r>
            <w:r w:rsidRPr="0066090A">
              <w:rPr>
                <w:rFonts w:ascii="GHEA Grapalat" w:hAnsi="GHEA Grapalat"/>
                <w:sz w:val="18"/>
                <w:szCs w:val="18"/>
                <w:lang w:val="ru-RU"/>
              </w:rPr>
              <w:t>.</w:t>
            </w:r>
            <w:r w:rsidRPr="0066090A">
              <w:rPr>
                <w:rFonts w:ascii="GHEA Grapalat" w:hAnsi="GHEA Grapalat" w:cs="Sylfaen"/>
                <w:sz w:val="18"/>
                <w:szCs w:val="18"/>
                <w:lang w:val="ru-RU"/>
              </w:rPr>
              <w:t>Տ</w:t>
            </w:r>
          </w:p>
        </w:tc>
      </w:tr>
    </w:tbl>
    <w:p w14:paraId="4ED7608E" w14:textId="379FFF8D" w:rsidR="00903CA8" w:rsidRDefault="00903CA8" w:rsidP="00903CA8">
      <w:pPr>
        <w:autoSpaceDE w:val="0"/>
        <w:autoSpaceDN w:val="0"/>
        <w:adjustRightInd w:val="0"/>
        <w:rPr>
          <w:rFonts w:ascii="GHEA Grapalat" w:hAnsi="GHEA Grapalat" w:cs="TimesArmenianPSMT"/>
          <w:i/>
          <w:sz w:val="20"/>
          <w:szCs w:val="16"/>
          <w:lang w:val="hy-AM"/>
        </w:rPr>
      </w:pPr>
    </w:p>
    <w:p w14:paraId="101BA782" w14:textId="0FF5CD31" w:rsidR="00903CA8" w:rsidRDefault="00903CA8" w:rsidP="00903CA8">
      <w:pPr>
        <w:autoSpaceDE w:val="0"/>
        <w:autoSpaceDN w:val="0"/>
        <w:adjustRightInd w:val="0"/>
        <w:rPr>
          <w:rFonts w:ascii="GHEA Grapalat" w:hAnsi="GHEA Grapalat" w:cs="TimesArmenianPSMT"/>
          <w:i/>
          <w:sz w:val="20"/>
          <w:szCs w:val="16"/>
          <w:lang w:val="hy-AM"/>
        </w:rPr>
      </w:pPr>
    </w:p>
    <w:p w14:paraId="63CD95A8" w14:textId="60F34B76" w:rsidR="00903CA8" w:rsidRDefault="00903CA8" w:rsidP="00903CA8">
      <w:pPr>
        <w:autoSpaceDE w:val="0"/>
        <w:autoSpaceDN w:val="0"/>
        <w:adjustRightInd w:val="0"/>
        <w:rPr>
          <w:rFonts w:ascii="GHEA Grapalat" w:hAnsi="GHEA Grapalat" w:cs="TimesArmenianPSMT"/>
          <w:i/>
          <w:sz w:val="20"/>
          <w:szCs w:val="16"/>
          <w:lang w:val="hy-AM"/>
        </w:rPr>
      </w:pPr>
    </w:p>
    <w:p w14:paraId="70A2CA40" w14:textId="3035F808" w:rsidR="00903CA8" w:rsidRDefault="00903CA8" w:rsidP="00903CA8">
      <w:pPr>
        <w:autoSpaceDE w:val="0"/>
        <w:autoSpaceDN w:val="0"/>
        <w:adjustRightInd w:val="0"/>
        <w:rPr>
          <w:rFonts w:ascii="GHEA Grapalat" w:hAnsi="GHEA Grapalat" w:cs="TimesArmenianPSMT"/>
          <w:i/>
          <w:sz w:val="20"/>
          <w:szCs w:val="16"/>
          <w:lang w:val="hy-AM"/>
        </w:rPr>
      </w:pPr>
    </w:p>
    <w:p w14:paraId="21790B46" w14:textId="3BB23108" w:rsidR="00903CA8" w:rsidRDefault="00903CA8" w:rsidP="00903CA8">
      <w:pPr>
        <w:autoSpaceDE w:val="0"/>
        <w:autoSpaceDN w:val="0"/>
        <w:adjustRightInd w:val="0"/>
        <w:rPr>
          <w:rFonts w:ascii="GHEA Grapalat" w:hAnsi="GHEA Grapalat" w:cs="TimesArmenianPSMT"/>
          <w:i/>
          <w:sz w:val="20"/>
          <w:szCs w:val="16"/>
          <w:lang w:val="hy-AM"/>
        </w:rPr>
      </w:pPr>
    </w:p>
    <w:p w14:paraId="3E0FC703" w14:textId="7E52A663" w:rsidR="00903CA8" w:rsidRDefault="00903CA8" w:rsidP="00903CA8">
      <w:pPr>
        <w:autoSpaceDE w:val="0"/>
        <w:autoSpaceDN w:val="0"/>
        <w:adjustRightInd w:val="0"/>
        <w:rPr>
          <w:rFonts w:ascii="GHEA Grapalat" w:hAnsi="GHEA Grapalat" w:cs="TimesArmenianPSMT"/>
          <w:i/>
          <w:sz w:val="20"/>
          <w:szCs w:val="16"/>
          <w:lang w:val="hy-AM"/>
        </w:rPr>
      </w:pPr>
    </w:p>
    <w:p w14:paraId="43C61E2C" w14:textId="228061B7" w:rsidR="00903CA8" w:rsidRDefault="00903CA8" w:rsidP="00903CA8">
      <w:pPr>
        <w:autoSpaceDE w:val="0"/>
        <w:autoSpaceDN w:val="0"/>
        <w:adjustRightInd w:val="0"/>
        <w:rPr>
          <w:rFonts w:ascii="GHEA Grapalat" w:hAnsi="GHEA Grapalat" w:cs="TimesArmenianPSMT"/>
          <w:i/>
          <w:sz w:val="20"/>
          <w:szCs w:val="16"/>
          <w:lang w:val="hy-AM"/>
        </w:rPr>
      </w:pPr>
    </w:p>
    <w:p w14:paraId="32317A41" w14:textId="2F2BE21C" w:rsidR="00903CA8" w:rsidRDefault="00903CA8" w:rsidP="00903CA8">
      <w:pPr>
        <w:autoSpaceDE w:val="0"/>
        <w:autoSpaceDN w:val="0"/>
        <w:adjustRightInd w:val="0"/>
        <w:rPr>
          <w:rFonts w:ascii="GHEA Grapalat" w:hAnsi="GHEA Grapalat" w:cs="TimesArmenianPSMT"/>
          <w:i/>
          <w:sz w:val="20"/>
          <w:szCs w:val="16"/>
          <w:lang w:val="hy-AM"/>
        </w:rPr>
      </w:pPr>
    </w:p>
    <w:p w14:paraId="418E257D" w14:textId="0540F3AC" w:rsidR="00903CA8" w:rsidRDefault="00903CA8" w:rsidP="00903CA8">
      <w:pPr>
        <w:autoSpaceDE w:val="0"/>
        <w:autoSpaceDN w:val="0"/>
        <w:adjustRightInd w:val="0"/>
        <w:rPr>
          <w:rFonts w:ascii="GHEA Grapalat" w:hAnsi="GHEA Grapalat" w:cs="TimesArmenianPSMT"/>
          <w:i/>
          <w:sz w:val="20"/>
          <w:szCs w:val="16"/>
          <w:lang w:val="hy-AM"/>
        </w:rPr>
      </w:pPr>
    </w:p>
    <w:p w14:paraId="27D0B6FF" w14:textId="0D09203E" w:rsidR="00903CA8" w:rsidRDefault="00903CA8" w:rsidP="00903CA8">
      <w:pPr>
        <w:autoSpaceDE w:val="0"/>
        <w:autoSpaceDN w:val="0"/>
        <w:adjustRightInd w:val="0"/>
        <w:rPr>
          <w:rFonts w:ascii="GHEA Grapalat" w:hAnsi="GHEA Grapalat" w:cs="TimesArmenianPSMT"/>
          <w:i/>
          <w:sz w:val="20"/>
          <w:szCs w:val="16"/>
          <w:lang w:val="hy-AM"/>
        </w:rPr>
      </w:pPr>
    </w:p>
    <w:p w14:paraId="3226A891" w14:textId="101D8571" w:rsidR="00903CA8" w:rsidRDefault="00903CA8" w:rsidP="00903CA8">
      <w:pPr>
        <w:autoSpaceDE w:val="0"/>
        <w:autoSpaceDN w:val="0"/>
        <w:adjustRightInd w:val="0"/>
        <w:rPr>
          <w:rFonts w:ascii="GHEA Grapalat" w:hAnsi="GHEA Grapalat" w:cs="TimesArmenianPSMT"/>
          <w:i/>
          <w:sz w:val="20"/>
          <w:szCs w:val="16"/>
          <w:lang w:val="hy-AM"/>
        </w:rPr>
      </w:pPr>
    </w:p>
    <w:p w14:paraId="5794ED75" w14:textId="07667E32" w:rsidR="00903CA8" w:rsidRDefault="00903CA8" w:rsidP="00903CA8">
      <w:pPr>
        <w:autoSpaceDE w:val="0"/>
        <w:autoSpaceDN w:val="0"/>
        <w:adjustRightInd w:val="0"/>
        <w:rPr>
          <w:rFonts w:ascii="GHEA Grapalat" w:hAnsi="GHEA Grapalat" w:cs="TimesArmenianPSMT"/>
          <w:i/>
          <w:sz w:val="20"/>
          <w:szCs w:val="16"/>
          <w:lang w:val="hy-AM"/>
        </w:rPr>
      </w:pPr>
    </w:p>
    <w:p w14:paraId="0203EBBB" w14:textId="6B7714CF" w:rsidR="00903CA8" w:rsidRDefault="00903CA8" w:rsidP="00903CA8">
      <w:pPr>
        <w:autoSpaceDE w:val="0"/>
        <w:autoSpaceDN w:val="0"/>
        <w:adjustRightInd w:val="0"/>
        <w:rPr>
          <w:rFonts w:ascii="GHEA Grapalat" w:hAnsi="GHEA Grapalat" w:cs="TimesArmenianPSMT"/>
          <w:i/>
          <w:sz w:val="20"/>
          <w:szCs w:val="16"/>
          <w:lang w:val="hy-AM"/>
        </w:rPr>
      </w:pPr>
    </w:p>
    <w:p w14:paraId="52664C07" w14:textId="397F78A4" w:rsidR="00903CA8" w:rsidRDefault="00903CA8" w:rsidP="00903CA8">
      <w:pPr>
        <w:autoSpaceDE w:val="0"/>
        <w:autoSpaceDN w:val="0"/>
        <w:adjustRightInd w:val="0"/>
        <w:rPr>
          <w:rFonts w:ascii="GHEA Grapalat" w:hAnsi="GHEA Grapalat" w:cs="TimesArmenianPSMT"/>
          <w:i/>
          <w:sz w:val="20"/>
          <w:szCs w:val="16"/>
          <w:lang w:val="hy-AM"/>
        </w:rPr>
      </w:pPr>
    </w:p>
    <w:p w14:paraId="6A440C15" w14:textId="4F908008" w:rsidR="00903CA8" w:rsidRDefault="00903CA8" w:rsidP="00903CA8">
      <w:pPr>
        <w:autoSpaceDE w:val="0"/>
        <w:autoSpaceDN w:val="0"/>
        <w:adjustRightInd w:val="0"/>
        <w:rPr>
          <w:rFonts w:ascii="GHEA Grapalat" w:hAnsi="GHEA Grapalat" w:cs="TimesArmenianPSMT"/>
          <w:i/>
          <w:sz w:val="20"/>
          <w:szCs w:val="16"/>
          <w:lang w:val="hy-AM"/>
        </w:rPr>
      </w:pPr>
    </w:p>
    <w:p w14:paraId="758C9D27" w14:textId="2E75D0BD" w:rsidR="00903CA8" w:rsidRDefault="00903CA8" w:rsidP="00903CA8">
      <w:pPr>
        <w:autoSpaceDE w:val="0"/>
        <w:autoSpaceDN w:val="0"/>
        <w:adjustRightInd w:val="0"/>
        <w:rPr>
          <w:rFonts w:ascii="GHEA Grapalat" w:hAnsi="GHEA Grapalat" w:cs="TimesArmenianPSMT"/>
          <w:i/>
          <w:sz w:val="20"/>
          <w:szCs w:val="16"/>
          <w:lang w:val="hy-AM"/>
        </w:rPr>
      </w:pPr>
    </w:p>
    <w:p w14:paraId="78D5A7F7" w14:textId="3799AF9C" w:rsidR="00903CA8" w:rsidRDefault="00903CA8" w:rsidP="00903CA8">
      <w:pPr>
        <w:autoSpaceDE w:val="0"/>
        <w:autoSpaceDN w:val="0"/>
        <w:adjustRightInd w:val="0"/>
        <w:rPr>
          <w:rFonts w:ascii="GHEA Grapalat" w:hAnsi="GHEA Grapalat" w:cs="TimesArmenianPSMT"/>
          <w:i/>
          <w:sz w:val="20"/>
          <w:szCs w:val="16"/>
          <w:lang w:val="hy-AM"/>
        </w:rPr>
      </w:pPr>
    </w:p>
    <w:p w14:paraId="1DF2B756" w14:textId="0370128C" w:rsidR="00903CA8" w:rsidRDefault="00903CA8" w:rsidP="00903CA8">
      <w:pPr>
        <w:autoSpaceDE w:val="0"/>
        <w:autoSpaceDN w:val="0"/>
        <w:adjustRightInd w:val="0"/>
        <w:rPr>
          <w:rFonts w:ascii="GHEA Grapalat" w:hAnsi="GHEA Grapalat" w:cs="TimesArmenianPSMT"/>
          <w:i/>
          <w:sz w:val="20"/>
          <w:szCs w:val="16"/>
          <w:lang w:val="hy-AM"/>
        </w:rPr>
      </w:pPr>
    </w:p>
    <w:p w14:paraId="7D843017" w14:textId="5335DB24" w:rsidR="00903CA8" w:rsidRDefault="00903CA8" w:rsidP="00903CA8">
      <w:pPr>
        <w:autoSpaceDE w:val="0"/>
        <w:autoSpaceDN w:val="0"/>
        <w:adjustRightInd w:val="0"/>
        <w:rPr>
          <w:rFonts w:ascii="GHEA Grapalat" w:hAnsi="GHEA Grapalat" w:cs="TimesArmenianPSMT"/>
          <w:i/>
          <w:sz w:val="20"/>
          <w:szCs w:val="16"/>
          <w:lang w:val="hy-AM"/>
        </w:rPr>
      </w:pPr>
    </w:p>
    <w:p w14:paraId="7DB93ACD" w14:textId="77777777" w:rsidR="00903CA8" w:rsidRPr="00903CA8" w:rsidRDefault="00903CA8" w:rsidP="00903CA8">
      <w:pPr>
        <w:widowControl w:val="0"/>
        <w:spacing w:after="160" w:line="360" w:lineRule="auto"/>
        <w:jc w:val="right"/>
        <w:rPr>
          <w:rFonts w:ascii="GHEA Grapalat" w:hAnsi="GHEA Grapalat"/>
          <w:i/>
          <w:lang w:val="ru-RU"/>
        </w:rPr>
      </w:pPr>
      <w:r w:rsidRPr="00903CA8">
        <w:rPr>
          <w:rFonts w:ascii="GHEA Grapalat" w:hAnsi="GHEA Grapalat"/>
          <w:i/>
          <w:lang w:val="ru-RU"/>
        </w:rPr>
        <w:t>Приложение № 1</w:t>
      </w:r>
    </w:p>
    <w:p w14:paraId="4611C9ED" w14:textId="20A8452C" w:rsidR="00903CA8" w:rsidRDefault="00903CA8" w:rsidP="00903CA8">
      <w:pPr>
        <w:widowControl w:val="0"/>
        <w:spacing w:after="160" w:line="360" w:lineRule="auto"/>
        <w:jc w:val="right"/>
        <w:rPr>
          <w:rFonts w:ascii="GHEA Grapalat" w:hAnsi="GHEA Grapalat"/>
          <w:i/>
          <w:lang w:val="ru-RU"/>
        </w:rPr>
      </w:pPr>
      <w:r w:rsidRPr="00903CA8">
        <w:rPr>
          <w:rFonts w:ascii="GHEA Grapalat" w:hAnsi="GHEA Grapalat"/>
          <w:i/>
          <w:lang w:val="ru-RU"/>
        </w:rPr>
        <w:t xml:space="preserve">к Договору под кодом </w:t>
      </w:r>
      <w:r w:rsidR="00FE5C5E" w:rsidRPr="00FE5C5E">
        <w:rPr>
          <w:rFonts w:ascii="GHEA Grapalat" w:hAnsi="GHEA Grapalat"/>
          <w:i/>
          <w:lang w:val="ru-RU"/>
        </w:rPr>
        <w:t xml:space="preserve"> </w:t>
      </w:r>
      <w:r w:rsidR="00FE5C5E" w:rsidRPr="00903CA8">
        <w:rPr>
          <w:rFonts w:ascii="GHEA Grapalat" w:hAnsi="GHEA Grapalat"/>
          <w:i/>
          <w:sz w:val="18"/>
          <w:lang w:val="hy-AM"/>
        </w:rPr>
        <w:t>ՀՀ ԳՄ ԷԱՃԾՁԲ-2/23</w:t>
      </w:r>
      <w:r w:rsidRPr="00903CA8">
        <w:rPr>
          <w:rFonts w:ascii="GHEA Grapalat" w:hAnsi="GHEA Grapalat"/>
          <w:i/>
          <w:lang w:val="ru-RU"/>
        </w:rPr>
        <w:br/>
        <w:t>заключенному "</w:t>
      </w:r>
      <w:r w:rsidRPr="00903CA8">
        <w:rPr>
          <w:rFonts w:ascii="GHEA Grapalat" w:hAnsi="GHEA Grapalat"/>
          <w:i/>
          <w:lang w:val="ru-RU"/>
        </w:rPr>
        <w:tab/>
        <w:t>"</w:t>
      </w:r>
      <w:r w:rsidRPr="00903CA8">
        <w:rPr>
          <w:rFonts w:ascii="GHEA Grapalat" w:hAnsi="GHEA Grapalat"/>
          <w:i/>
          <w:lang w:val="ru-RU"/>
        </w:rPr>
        <w:tab/>
        <w:t>20.</w:t>
      </w:r>
      <w:r w:rsidRPr="00903CA8">
        <w:rPr>
          <w:rFonts w:ascii="GHEA Grapalat" w:hAnsi="GHEA Grapalat"/>
          <w:i/>
          <w:lang w:val="ru-RU"/>
        </w:rPr>
        <w:tab/>
        <w:t>г.</w:t>
      </w:r>
    </w:p>
    <w:p w14:paraId="72726A3F" w14:textId="2A62D4BF" w:rsidR="00C41C1B" w:rsidRDefault="00C41C1B" w:rsidP="00903CA8">
      <w:pPr>
        <w:widowControl w:val="0"/>
        <w:spacing w:after="160" w:line="360" w:lineRule="auto"/>
        <w:jc w:val="right"/>
        <w:rPr>
          <w:rFonts w:ascii="GHEA Grapalat" w:hAnsi="GHEA Grapalat"/>
          <w:i/>
          <w:lang w:val="ru-RU"/>
        </w:rPr>
      </w:pPr>
    </w:p>
    <w:p w14:paraId="361B9DBC" w14:textId="77777777" w:rsidR="00C41C1B" w:rsidRPr="0068480C" w:rsidRDefault="00C41C1B" w:rsidP="00C41C1B">
      <w:pPr>
        <w:widowControl w:val="0"/>
        <w:jc w:val="center"/>
        <w:rPr>
          <w:rFonts w:ascii="GHEA Grapalat" w:hAnsi="GHEA Grapalat"/>
          <w:color w:val="000000" w:themeColor="text1"/>
        </w:rPr>
      </w:pPr>
      <w:r w:rsidRPr="0068480C">
        <w:rPr>
          <w:rFonts w:ascii="GHEA Grapalat" w:hAnsi="GHEA Grapalat"/>
          <w:color w:val="000000" w:themeColor="text1"/>
          <w:lang w:val="ru-RU"/>
        </w:rPr>
        <w:t>ТЕХНИЧЕСКАЯ ХАРАКТЕРИСТИКА</w:t>
      </w:r>
      <w:r w:rsidRPr="0068480C">
        <w:rPr>
          <w:rFonts w:ascii="GHEA Grapalat" w:hAnsi="GHEA Grapalat"/>
          <w:color w:val="000000" w:themeColor="text1"/>
        </w:rPr>
        <w:t xml:space="preserve"> </w:t>
      </w:r>
    </w:p>
    <w:p w14:paraId="5C7F0758" w14:textId="77777777" w:rsidR="00C41C1B" w:rsidRPr="0068480C" w:rsidRDefault="00C41C1B" w:rsidP="00C41C1B">
      <w:pPr>
        <w:widowControl w:val="0"/>
        <w:jc w:val="center"/>
        <w:rPr>
          <w:rFonts w:ascii="GHEA Grapalat" w:hAnsi="GHEA Grapalat"/>
          <w:color w:val="000000" w:themeColor="text1"/>
        </w:rPr>
      </w:pPr>
    </w:p>
    <w:tbl>
      <w:tblPr>
        <w:tblStyle w:val="aff2"/>
        <w:tblW w:w="10485" w:type="dxa"/>
        <w:tblLayout w:type="fixed"/>
        <w:tblLook w:val="04A0" w:firstRow="1" w:lastRow="0" w:firstColumn="1" w:lastColumn="0" w:noHBand="0" w:noVBand="1"/>
      </w:tblPr>
      <w:tblGrid>
        <w:gridCol w:w="1384"/>
        <w:gridCol w:w="1559"/>
        <w:gridCol w:w="1560"/>
        <w:gridCol w:w="5982"/>
      </w:tblGrid>
      <w:tr w:rsidR="00C41C1B" w:rsidRPr="0068480C" w14:paraId="714641B9" w14:textId="77777777" w:rsidTr="00C41C1B">
        <w:tc>
          <w:tcPr>
            <w:tcW w:w="10485" w:type="dxa"/>
            <w:gridSpan w:val="4"/>
            <w:vAlign w:val="center"/>
          </w:tcPr>
          <w:p w14:paraId="104990D7" w14:textId="77777777" w:rsidR="00C41C1B" w:rsidRPr="0068480C" w:rsidRDefault="00C41C1B" w:rsidP="00C41C1B">
            <w:pPr>
              <w:widowControl w:val="0"/>
              <w:spacing w:line="360" w:lineRule="auto"/>
              <w:jc w:val="center"/>
              <w:rPr>
                <w:rFonts w:ascii="GHEA Grapalat" w:hAnsi="GHEA Grapalat"/>
                <w:color w:val="000000" w:themeColor="text1"/>
              </w:rPr>
            </w:pPr>
            <w:r w:rsidRPr="0068480C">
              <w:rPr>
                <w:rFonts w:ascii="GHEA Grapalat" w:hAnsi="GHEA Grapalat"/>
                <w:color w:val="000000" w:themeColor="text1"/>
              </w:rPr>
              <w:t>Услуга</w:t>
            </w:r>
          </w:p>
        </w:tc>
      </w:tr>
      <w:tr w:rsidR="00C41C1B" w:rsidRPr="0068480C" w14:paraId="5429F846" w14:textId="77777777" w:rsidTr="00C41C1B">
        <w:trPr>
          <w:trHeight w:val="1863"/>
        </w:trPr>
        <w:tc>
          <w:tcPr>
            <w:tcW w:w="1384" w:type="dxa"/>
            <w:vAlign w:val="center"/>
          </w:tcPr>
          <w:p w14:paraId="2F544A33" w14:textId="77777777" w:rsidR="00C41C1B" w:rsidRPr="00226A53" w:rsidRDefault="00C41C1B" w:rsidP="00C41C1B">
            <w:pPr>
              <w:widowControl w:val="0"/>
              <w:spacing w:line="360" w:lineRule="auto"/>
              <w:jc w:val="center"/>
              <w:rPr>
                <w:rFonts w:ascii="GHEA Grapalat" w:hAnsi="GHEA Grapalat"/>
                <w:color w:val="000000" w:themeColor="text1"/>
                <w:sz w:val="16"/>
                <w:szCs w:val="16"/>
              </w:rPr>
            </w:pPr>
            <w:r w:rsidRPr="00226A53">
              <w:rPr>
                <w:rFonts w:ascii="GHEA Grapalat" w:hAnsi="GHEA Grapalat"/>
                <w:color w:val="000000" w:themeColor="text1"/>
                <w:sz w:val="16"/>
                <w:szCs w:val="16"/>
              </w:rPr>
              <w:t xml:space="preserve">номер предусмотренного </w:t>
            </w:r>
            <w:r w:rsidRPr="00226A53">
              <w:rPr>
                <w:rFonts w:ascii="GHEA Grapalat" w:hAnsi="GHEA Grapalat"/>
                <w:color w:val="000000" w:themeColor="text1"/>
                <w:spacing w:val="-6"/>
                <w:sz w:val="16"/>
                <w:szCs w:val="16"/>
              </w:rPr>
              <w:t>приглашением</w:t>
            </w:r>
            <w:r w:rsidRPr="00226A53">
              <w:rPr>
                <w:rFonts w:ascii="GHEA Grapalat" w:hAnsi="GHEA Grapalat"/>
                <w:color w:val="000000" w:themeColor="text1"/>
                <w:sz w:val="16"/>
                <w:szCs w:val="16"/>
              </w:rPr>
              <w:t xml:space="preserve"> лота</w:t>
            </w:r>
          </w:p>
        </w:tc>
        <w:tc>
          <w:tcPr>
            <w:tcW w:w="1559" w:type="dxa"/>
            <w:vAlign w:val="center"/>
          </w:tcPr>
          <w:p w14:paraId="4FAF40E5" w14:textId="77777777" w:rsidR="00C41C1B" w:rsidRPr="00226A53" w:rsidRDefault="00C41C1B" w:rsidP="00C41C1B">
            <w:pPr>
              <w:widowControl w:val="0"/>
              <w:spacing w:line="360" w:lineRule="auto"/>
              <w:jc w:val="center"/>
              <w:rPr>
                <w:rFonts w:ascii="GHEA Grapalat" w:hAnsi="GHEA Grapalat"/>
                <w:color w:val="000000" w:themeColor="text1"/>
                <w:sz w:val="16"/>
                <w:szCs w:val="16"/>
                <w:lang w:val="ru-RU"/>
              </w:rPr>
            </w:pPr>
            <w:r w:rsidRPr="00226A53">
              <w:rPr>
                <w:rFonts w:ascii="GHEA Grapalat" w:hAnsi="GHEA Grapalat"/>
                <w:color w:val="000000" w:themeColor="text1"/>
                <w:sz w:val="16"/>
                <w:szCs w:val="16"/>
                <w:lang w:val="ru-RU"/>
              </w:rPr>
              <w:t>промежуточный код, предусмотренный планом закупок по классификации ЕЗК (</w:t>
            </w:r>
            <w:r w:rsidRPr="00226A53">
              <w:rPr>
                <w:rFonts w:ascii="GHEA Grapalat" w:hAnsi="GHEA Grapalat"/>
                <w:color w:val="000000" w:themeColor="text1"/>
                <w:sz w:val="16"/>
                <w:szCs w:val="16"/>
              </w:rPr>
              <w:t>CPV</w:t>
            </w:r>
            <w:r w:rsidRPr="00226A53">
              <w:rPr>
                <w:rFonts w:ascii="GHEA Grapalat" w:hAnsi="GHEA Grapalat"/>
                <w:color w:val="000000" w:themeColor="text1"/>
                <w:sz w:val="16"/>
                <w:szCs w:val="16"/>
                <w:lang w:val="ru-RU"/>
              </w:rPr>
              <w:t>)</w:t>
            </w:r>
          </w:p>
        </w:tc>
        <w:tc>
          <w:tcPr>
            <w:tcW w:w="1560" w:type="dxa"/>
            <w:vAlign w:val="center"/>
          </w:tcPr>
          <w:p w14:paraId="11597E24" w14:textId="77777777" w:rsidR="00C41C1B" w:rsidRPr="00226A53" w:rsidRDefault="00C41C1B" w:rsidP="00C41C1B">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полное название</w:t>
            </w:r>
          </w:p>
        </w:tc>
        <w:tc>
          <w:tcPr>
            <w:tcW w:w="5982" w:type="dxa"/>
            <w:vAlign w:val="center"/>
          </w:tcPr>
          <w:p w14:paraId="3148E29A" w14:textId="77777777" w:rsidR="00C41C1B" w:rsidRPr="00226A53" w:rsidRDefault="00C41C1B" w:rsidP="00C41C1B">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техническая характеристика</w:t>
            </w:r>
          </w:p>
        </w:tc>
      </w:tr>
      <w:tr w:rsidR="00C41C1B" w:rsidRPr="008C761C" w14:paraId="549561BF" w14:textId="77777777" w:rsidTr="00C41C1B">
        <w:tc>
          <w:tcPr>
            <w:tcW w:w="1384" w:type="dxa"/>
          </w:tcPr>
          <w:p w14:paraId="69267676" w14:textId="77777777" w:rsidR="00C41C1B" w:rsidRPr="00226A53" w:rsidRDefault="00C41C1B" w:rsidP="00C41C1B">
            <w:pPr>
              <w:widowControl w:val="0"/>
              <w:jc w:val="center"/>
              <w:rPr>
                <w:rFonts w:ascii="GHEA Grapalat" w:hAnsi="GHEA Grapalat"/>
                <w:color w:val="000000" w:themeColor="text1"/>
                <w:sz w:val="16"/>
                <w:szCs w:val="16"/>
              </w:rPr>
            </w:pPr>
          </w:p>
          <w:p w14:paraId="039B6F54" w14:textId="77777777" w:rsidR="00C41C1B" w:rsidRPr="00226A53" w:rsidRDefault="00C41C1B" w:rsidP="00C41C1B">
            <w:pPr>
              <w:widowControl w:val="0"/>
              <w:jc w:val="center"/>
              <w:rPr>
                <w:rFonts w:ascii="GHEA Grapalat" w:hAnsi="GHEA Grapalat"/>
                <w:color w:val="000000" w:themeColor="text1"/>
                <w:sz w:val="16"/>
                <w:szCs w:val="16"/>
              </w:rPr>
            </w:pPr>
          </w:p>
          <w:p w14:paraId="7D0A908D" w14:textId="77777777" w:rsidR="00C41C1B" w:rsidRPr="00226A53" w:rsidRDefault="00C41C1B" w:rsidP="00C41C1B">
            <w:pPr>
              <w:widowControl w:val="0"/>
              <w:jc w:val="center"/>
              <w:rPr>
                <w:rFonts w:ascii="GHEA Grapalat" w:hAnsi="GHEA Grapalat"/>
                <w:color w:val="000000" w:themeColor="text1"/>
                <w:sz w:val="16"/>
                <w:szCs w:val="16"/>
              </w:rPr>
            </w:pPr>
          </w:p>
          <w:p w14:paraId="1958636B" w14:textId="77777777" w:rsidR="00C41C1B" w:rsidRPr="00226A53" w:rsidRDefault="00C41C1B" w:rsidP="00C41C1B">
            <w:pPr>
              <w:widowControl w:val="0"/>
              <w:jc w:val="center"/>
              <w:rPr>
                <w:rFonts w:ascii="GHEA Grapalat" w:hAnsi="GHEA Grapalat"/>
                <w:color w:val="000000" w:themeColor="text1"/>
                <w:sz w:val="16"/>
                <w:szCs w:val="16"/>
              </w:rPr>
            </w:pPr>
          </w:p>
          <w:p w14:paraId="6EEAAC73" w14:textId="77777777" w:rsidR="00C41C1B" w:rsidRPr="00226A53" w:rsidRDefault="00C41C1B" w:rsidP="00C41C1B">
            <w:pPr>
              <w:widowControl w:val="0"/>
              <w:jc w:val="center"/>
              <w:rPr>
                <w:rFonts w:ascii="GHEA Grapalat" w:hAnsi="GHEA Grapalat"/>
                <w:color w:val="000000" w:themeColor="text1"/>
                <w:sz w:val="16"/>
                <w:szCs w:val="16"/>
              </w:rPr>
            </w:pPr>
          </w:p>
          <w:p w14:paraId="3BE6BAE7" w14:textId="77777777" w:rsidR="00C41C1B" w:rsidRPr="00226A53" w:rsidRDefault="00C41C1B" w:rsidP="00C41C1B">
            <w:pPr>
              <w:widowControl w:val="0"/>
              <w:jc w:val="center"/>
              <w:rPr>
                <w:rFonts w:ascii="GHEA Grapalat" w:hAnsi="GHEA Grapalat"/>
                <w:color w:val="000000" w:themeColor="text1"/>
                <w:sz w:val="16"/>
                <w:szCs w:val="16"/>
              </w:rPr>
            </w:pPr>
          </w:p>
          <w:p w14:paraId="1D9D04F7" w14:textId="77777777" w:rsidR="00C41C1B" w:rsidRPr="00226A53" w:rsidRDefault="00C41C1B" w:rsidP="00C41C1B">
            <w:pPr>
              <w:widowControl w:val="0"/>
              <w:jc w:val="center"/>
              <w:rPr>
                <w:rFonts w:ascii="GHEA Grapalat" w:hAnsi="GHEA Grapalat"/>
                <w:color w:val="000000" w:themeColor="text1"/>
                <w:sz w:val="16"/>
                <w:szCs w:val="16"/>
              </w:rPr>
            </w:pPr>
          </w:p>
          <w:p w14:paraId="2BD4316D" w14:textId="77777777" w:rsidR="00C41C1B" w:rsidRPr="00226A53" w:rsidRDefault="00C41C1B" w:rsidP="00C41C1B">
            <w:pPr>
              <w:widowControl w:val="0"/>
              <w:jc w:val="center"/>
              <w:rPr>
                <w:rFonts w:ascii="GHEA Grapalat" w:hAnsi="GHEA Grapalat"/>
                <w:color w:val="000000" w:themeColor="text1"/>
                <w:sz w:val="16"/>
                <w:szCs w:val="16"/>
              </w:rPr>
            </w:pPr>
          </w:p>
          <w:p w14:paraId="0678F732" w14:textId="77777777" w:rsidR="00C41C1B" w:rsidRPr="00226A53" w:rsidRDefault="00C41C1B" w:rsidP="00C41C1B">
            <w:pPr>
              <w:widowControl w:val="0"/>
              <w:jc w:val="center"/>
              <w:rPr>
                <w:rFonts w:ascii="GHEA Grapalat" w:hAnsi="GHEA Grapalat"/>
                <w:color w:val="000000" w:themeColor="text1"/>
                <w:sz w:val="16"/>
                <w:szCs w:val="16"/>
              </w:rPr>
            </w:pPr>
          </w:p>
          <w:p w14:paraId="69AFEF69" w14:textId="77777777" w:rsidR="00C41C1B" w:rsidRPr="00226A53" w:rsidRDefault="00C41C1B" w:rsidP="00C41C1B">
            <w:pPr>
              <w:widowControl w:val="0"/>
              <w:jc w:val="center"/>
              <w:rPr>
                <w:rFonts w:ascii="GHEA Grapalat" w:hAnsi="GHEA Grapalat"/>
                <w:color w:val="000000" w:themeColor="text1"/>
                <w:sz w:val="16"/>
                <w:szCs w:val="16"/>
              </w:rPr>
            </w:pPr>
          </w:p>
          <w:p w14:paraId="1D807C78" w14:textId="77777777" w:rsidR="00C41C1B" w:rsidRPr="00226A53" w:rsidRDefault="00C41C1B" w:rsidP="00C41C1B">
            <w:pPr>
              <w:widowControl w:val="0"/>
              <w:jc w:val="center"/>
              <w:rPr>
                <w:rFonts w:ascii="GHEA Grapalat" w:hAnsi="GHEA Grapalat"/>
                <w:color w:val="000000" w:themeColor="text1"/>
                <w:sz w:val="16"/>
                <w:szCs w:val="16"/>
              </w:rPr>
            </w:pPr>
            <w:r w:rsidRPr="00226A53">
              <w:rPr>
                <w:rFonts w:ascii="GHEA Grapalat" w:hAnsi="GHEA Grapalat"/>
                <w:color w:val="000000" w:themeColor="text1"/>
                <w:sz w:val="16"/>
                <w:szCs w:val="16"/>
              </w:rPr>
              <w:t>1</w:t>
            </w:r>
          </w:p>
        </w:tc>
        <w:tc>
          <w:tcPr>
            <w:tcW w:w="1559" w:type="dxa"/>
          </w:tcPr>
          <w:p w14:paraId="6533BB98" w14:textId="77777777" w:rsidR="00C41C1B" w:rsidRPr="00226A53" w:rsidRDefault="00C41C1B" w:rsidP="00C41C1B">
            <w:pPr>
              <w:widowControl w:val="0"/>
              <w:jc w:val="center"/>
              <w:rPr>
                <w:rFonts w:ascii="GHEA Grapalat" w:hAnsi="GHEA Grapalat"/>
                <w:sz w:val="16"/>
                <w:szCs w:val="16"/>
              </w:rPr>
            </w:pPr>
          </w:p>
          <w:p w14:paraId="0CB0924F" w14:textId="77777777" w:rsidR="00C41C1B" w:rsidRPr="00226A53" w:rsidRDefault="00C41C1B" w:rsidP="00C41C1B">
            <w:pPr>
              <w:widowControl w:val="0"/>
              <w:jc w:val="center"/>
              <w:rPr>
                <w:rFonts w:ascii="GHEA Grapalat" w:hAnsi="GHEA Grapalat"/>
                <w:sz w:val="16"/>
                <w:szCs w:val="16"/>
              </w:rPr>
            </w:pPr>
          </w:p>
          <w:p w14:paraId="6CE99D3D" w14:textId="77777777" w:rsidR="00C41C1B" w:rsidRPr="00226A53" w:rsidRDefault="00C41C1B" w:rsidP="00C41C1B">
            <w:pPr>
              <w:widowControl w:val="0"/>
              <w:jc w:val="center"/>
              <w:rPr>
                <w:rFonts w:ascii="GHEA Grapalat" w:hAnsi="GHEA Grapalat"/>
                <w:sz w:val="16"/>
                <w:szCs w:val="16"/>
              </w:rPr>
            </w:pPr>
          </w:p>
          <w:p w14:paraId="5942245F" w14:textId="77777777" w:rsidR="00C41C1B" w:rsidRPr="00226A53" w:rsidRDefault="00C41C1B" w:rsidP="00C41C1B">
            <w:pPr>
              <w:widowControl w:val="0"/>
              <w:jc w:val="center"/>
              <w:rPr>
                <w:rFonts w:ascii="GHEA Grapalat" w:hAnsi="GHEA Grapalat"/>
                <w:sz w:val="16"/>
                <w:szCs w:val="16"/>
              </w:rPr>
            </w:pPr>
          </w:p>
          <w:p w14:paraId="597A2A0D" w14:textId="77777777" w:rsidR="00C41C1B" w:rsidRPr="00226A53" w:rsidRDefault="00C41C1B" w:rsidP="00C41C1B">
            <w:pPr>
              <w:widowControl w:val="0"/>
              <w:jc w:val="center"/>
              <w:rPr>
                <w:rFonts w:ascii="GHEA Grapalat" w:hAnsi="GHEA Grapalat"/>
                <w:sz w:val="16"/>
                <w:szCs w:val="16"/>
              </w:rPr>
            </w:pPr>
          </w:p>
          <w:p w14:paraId="3EAC10E3" w14:textId="77777777" w:rsidR="00C41C1B" w:rsidRPr="00226A53" w:rsidRDefault="00C41C1B" w:rsidP="00C41C1B">
            <w:pPr>
              <w:widowControl w:val="0"/>
              <w:jc w:val="center"/>
              <w:rPr>
                <w:rFonts w:ascii="GHEA Grapalat" w:hAnsi="GHEA Grapalat"/>
                <w:sz w:val="16"/>
                <w:szCs w:val="16"/>
              </w:rPr>
            </w:pPr>
          </w:p>
          <w:p w14:paraId="6A1097F9" w14:textId="77777777" w:rsidR="00C41C1B" w:rsidRPr="00226A53" w:rsidRDefault="00C41C1B" w:rsidP="00C41C1B">
            <w:pPr>
              <w:widowControl w:val="0"/>
              <w:jc w:val="center"/>
              <w:rPr>
                <w:rFonts w:ascii="GHEA Grapalat" w:hAnsi="GHEA Grapalat"/>
                <w:sz w:val="16"/>
                <w:szCs w:val="16"/>
              </w:rPr>
            </w:pPr>
          </w:p>
          <w:p w14:paraId="19A31E8D" w14:textId="77777777" w:rsidR="00C41C1B" w:rsidRPr="00226A53" w:rsidRDefault="00C41C1B" w:rsidP="00C41C1B">
            <w:pPr>
              <w:widowControl w:val="0"/>
              <w:jc w:val="center"/>
              <w:rPr>
                <w:rFonts w:ascii="GHEA Grapalat" w:hAnsi="GHEA Grapalat"/>
                <w:sz w:val="16"/>
                <w:szCs w:val="16"/>
              </w:rPr>
            </w:pPr>
          </w:p>
          <w:p w14:paraId="21D7BAB3" w14:textId="77777777" w:rsidR="00C41C1B" w:rsidRPr="00226A53" w:rsidRDefault="00C41C1B" w:rsidP="00C41C1B">
            <w:pPr>
              <w:widowControl w:val="0"/>
              <w:jc w:val="center"/>
              <w:rPr>
                <w:rFonts w:ascii="GHEA Grapalat" w:hAnsi="GHEA Grapalat"/>
                <w:sz w:val="16"/>
                <w:szCs w:val="16"/>
              </w:rPr>
            </w:pPr>
          </w:p>
          <w:p w14:paraId="6C2236B2" w14:textId="77777777" w:rsidR="00C41C1B" w:rsidRPr="00226A53" w:rsidRDefault="00C41C1B" w:rsidP="00C41C1B">
            <w:pPr>
              <w:widowControl w:val="0"/>
              <w:jc w:val="center"/>
              <w:rPr>
                <w:rFonts w:ascii="GHEA Grapalat" w:hAnsi="GHEA Grapalat"/>
                <w:sz w:val="16"/>
                <w:szCs w:val="16"/>
              </w:rPr>
            </w:pPr>
          </w:p>
          <w:p w14:paraId="77994A6A" w14:textId="6A2D43E9" w:rsidR="00C41C1B" w:rsidRPr="00226A53" w:rsidRDefault="00800994" w:rsidP="00C41C1B">
            <w:pPr>
              <w:widowControl w:val="0"/>
              <w:jc w:val="center"/>
              <w:rPr>
                <w:rFonts w:ascii="GHEA Grapalat" w:hAnsi="GHEA Grapalat"/>
                <w:color w:val="000000" w:themeColor="text1"/>
                <w:sz w:val="16"/>
                <w:szCs w:val="16"/>
              </w:rPr>
            </w:pPr>
            <w:r>
              <w:rPr>
                <w:rFonts w:ascii="GHEA Grapalat" w:hAnsi="GHEA Grapalat"/>
                <w:sz w:val="18"/>
                <w:szCs w:val="18"/>
              </w:rPr>
              <w:t>64211130/505</w:t>
            </w:r>
          </w:p>
        </w:tc>
        <w:tc>
          <w:tcPr>
            <w:tcW w:w="1560" w:type="dxa"/>
          </w:tcPr>
          <w:p w14:paraId="4EC8B92C" w14:textId="77777777" w:rsidR="00C41C1B" w:rsidRPr="00226A53" w:rsidRDefault="00C41C1B" w:rsidP="00C41C1B">
            <w:pPr>
              <w:widowControl w:val="0"/>
              <w:jc w:val="center"/>
              <w:rPr>
                <w:rFonts w:ascii="GHEA Grapalat" w:hAnsi="GHEA Grapalat"/>
                <w:color w:val="000000" w:themeColor="text1"/>
                <w:sz w:val="16"/>
                <w:szCs w:val="16"/>
              </w:rPr>
            </w:pPr>
          </w:p>
          <w:p w14:paraId="05749FC9" w14:textId="77777777" w:rsidR="00C41C1B" w:rsidRPr="00226A53" w:rsidRDefault="00C41C1B" w:rsidP="00C41C1B">
            <w:pPr>
              <w:widowControl w:val="0"/>
              <w:jc w:val="center"/>
              <w:rPr>
                <w:rFonts w:ascii="GHEA Grapalat" w:hAnsi="GHEA Grapalat"/>
                <w:color w:val="000000" w:themeColor="text1"/>
                <w:sz w:val="16"/>
                <w:szCs w:val="16"/>
              </w:rPr>
            </w:pPr>
          </w:p>
          <w:p w14:paraId="66228A7B" w14:textId="77777777" w:rsidR="00C41C1B" w:rsidRPr="00226A53" w:rsidRDefault="00C41C1B" w:rsidP="00C41C1B">
            <w:pPr>
              <w:widowControl w:val="0"/>
              <w:jc w:val="center"/>
              <w:rPr>
                <w:rFonts w:ascii="GHEA Grapalat" w:hAnsi="GHEA Grapalat"/>
                <w:color w:val="000000" w:themeColor="text1"/>
                <w:sz w:val="16"/>
                <w:szCs w:val="16"/>
              </w:rPr>
            </w:pPr>
          </w:p>
          <w:p w14:paraId="56276DD2" w14:textId="77777777" w:rsidR="00C41C1B" w:rsidRPr="00226A53" w:rsidRDefault="00C41C1B" w:rsidP="00C41C1B">
            <w:pPr>
              <w:widowControl w:val="0"/>
              <w:jc w:val="center"/>
              <w:rPr>
                <w:rFonts w:ascii="GHEA Grapalat" w:hAnsi="GHEA Grapalat"/>
                <w:color w:val="000000" w:themeColor="text1"/>
                <w:sz w:val="16"/>
                <w:szCs w:val="16"/>
              </w:rPr>
            </w:pPr>
          </w:p>
          <w:p w14:paraId="41ACE2A9" w14:textId="77777777" w:rsidR="00C41C1B" w:rsidRPr="00226A53" w:rsidRDefault="00C41C1B" w:rsidP="00C41C1B">
            <w:pPr>
              <w:widowControl w:val="0"/>
              <w:jc w:val="center"/>
              <w:rPr>
                <w:rFonts w:ascii="GHEA Grapalat" w:hAnsi="GHEA Grapalat"/>
                <w:color w:val="000000" w:themeColor="text1"/>
                <w:sz w:val="16"/>
                <w:szCs w:val="16"/>
              </w:rPr>
            </w:pPr>
          </w:p>
          <w:p w14:paraId="20805147" w14:textId="77777777" w:rsidR="00C41C1B" w:rsidRPr="00226A53" w:rsidRDefault="00C41C1B" w:rsidP="00C41C1B">
            <w:pPr>
              <w:widowControl w:val="0"/>
              <w:jc w:val="center"/>
              <w:rPr>
                <w:rFonts w:ascii="GHEA Grapalat" w:hAnsi="GHEA Grapalat"/>
                <w:color w:val="000000" w:themeColor="text1"/>
                <w:sz w:val="16"/>
                <w:szCs w:val="16"/>
              </w:rPr>
            </w:pPr>
          </w:p>
          <w:p w14:paraId="75BAC923" w14:textId="77777777" w:rsidR="00C41C1B" w:rsidRPr="00226A53" w:rsidRDefault="00C41C1B" w:rsidP="00C41C1B">
            <w:pPr>
              <w:widowControl w:val="0"/>
              <w:jc w:val="center"/>
              <w:rPr>
                <w:rFonts w:ascii="GHEA Grapalat" w:hAnsi="GHEA Grapalat"/>
                <w:color w:val="000000" w:themeColor="text1"/>
                <w:sz w:val="16"/>
                <w:szCs w:val="16"/>
              </w:rPr>
            </w:pPr>
          </w:p>
          <w:p w14:paraId="19C33456" w14:textId="77777777" w:rsidR="00C41C1B" w:rsidRPr="00226A53" w:rsidRDefault="00C41C1B" w:rsidP="00C41C1B">
            <w:pPr>
              <w:widowControl w:val="0"/>
              <w:jc w:val="center"/>
              <w:rPr>
                <w:rFonts w:ascii="GHEA Grapalat" w:hAnsi="GHEA Grapalat"/>
                <w:color w:val="000000" w:themeColor="text1"/>
                <w:sz w:val="16"/>
                <w:szCs w:val="16"/>
              </w:rPr>
            </w:pPr>
          </w:p>
          <w:p w14:paraId="70BB7B04" w14:textId="77777777" w:rsidR="00C41C1B" w:rsidRPr="00226A53" w:rsidRDefault="00C41C1B" w:rsidP="00C41C1B">
            <w:pPr>
              <w:widowControl w:val="0"/>
              <w:jc w:val="center"/>
              <w:rPr>
                <w:rFonts w:ascii="GHEA Grapalat" w:hAnsi="GHEA Grapalat"/>
                <w:color w:val="000000" w:themeColor="text1"/>
                <w:sz w:val="16"/>
                <w:szCs w:val="16"/>
              </w:rPr>
            </w:pPr>
          </w:p>
          <w:p w14:paraId="636B35FF" w14:textId="0A9308ED" w:rsidR="00C41C1B" w:rsidRPr="00C41C1B" w:rsidRDefault="00C41C1B" w:rsidP="00C41C1B">
            <w:pPr>
              <w:widowControl w:val="0"/>
              <w:jc w:val="center"/>
              <w:rPr>
                <w:rFonts w:ascii="GHEA Grapalat" w:hAnsi="GHEA Grapalat"/>
                <w:color w:val="000000" w:themeColor="text1"/>
                <w:sz w:val="16"/>
                <w:szCs w:val="16"/>
              </w:rPr>
            </w:pPr>
            <w:r w:rsidRPr="00C41C1B">
              <w:rPr>
                <w:rFonts w:ascii="GHEA Grapalat" w:hAnsi="GHEA Grapalat"/>
                <w:sz w:val="16"/>
                <w:szCs w:val="16"/>
                <w:lang w:val="ru-RU"/>
              </w:rPr>
              <w:t>Предоставление услуг мобильного номера</w:t>
            </w:r>
          </w:p>
        </w:tc>
        <w:tc>
          <w:tcPr>
            <w:tcW w:w="5982" w:type="dxa"/>
          </w:tcPr>
          <w:p w14:paraId="3AE354B8"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Услуги предоставляются на 1 телефон в месяц со следующими параметрами:</w:t>
            </w:r>
          </w:p>
          <w:p w14:paraId="3E35D7BB"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1. Предоставление услуги бесплатного телефонного разговора в закрытой группе абонентов между телефонными номерами закрытой группы</w:t>
            </w:r>
          </w:p>
          <w:p w14:paraId="32A20650"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2. С возможностью онлайн-управления счетом</w:t>
            </w:r>
          </w:p>
          <w:p w14:paraId="0CD8FBB0"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3. Круглосуточная служба поддержки клиентов каждый день недели</w:t>
            </w:r>
          </w:p>
          <w:p w14:paraId="7B3C537E"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4. Обслуживание индивидуальным корпоративным специалистом</w:t>
            </w:r>
          </w:p>
          <w:p w14:paraId="545C10B1"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5. Предоставление бесплатных минут между номерами мобильных телефонов</w:t>
            </w:r>
          </w:p>
          <w:p w14:paraId="6AF94352"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6. Сервис контроля затрат с перераспределением соответствующих лимитов</w:t>
            </w:r>
          </w:p>
          <w:p w14:paraId="779885A4"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7. Регулирование лимитов номеров, приостановка постоплатных услуг при достижении соответствующего лимита</w:t>
            </w:r>
          </w:p>
          <w:p w14:paraId="314BD14D"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8. Предоставление постоплатного обслуживания только со счета организации с возможностью ежемесячного корпоративного начисления, предоставление в дальнейшем предоплаченного обслуживания</w:t>
            </w:r>
          </w:p>
          <w:p w14:paraId="44A94007" w14:textId="77777777" w:rsidR="00C41C1B" w:rsidRPr="00C41C1B" w:rsidRDefault="00C41C1B" w:rsidP="00C41C1B">
            <w:pPr>
              <w:widowControl w:val="0"/>
              <w:spacing w:after="120"/>
              <w:jc w:val="center"/>
              <w:rPr>
                <w:rFonts w:ascii="GHEA Grapalat" w:hAnsi="GHEA Grapalat"/>
                <w:sz w:val="16"/>
                <w:szCs w:val="16"/>
                <w:lang w:val="ru-RU"/>
              </w:rPr>
            </w:pPr>
            <w:r w:rsidRPr="00C41C1B">
              <w:rPr>
                <w:rFonts w:ascii="GHEA Grapalat" w:hAnsi="GHEA Grapalat"/>
                <w:sz w:val="16"/>
                <w:szCs w:val="16"/>
                <w:lang w:val="ru-RU"/>
              </w:rPr>
              <w:t>9. Возможность подключения интернет-пакетов и услуг на индивидуальные номера</w:t>
            </w:r>
          </w:p>
          <w:p w14:paraId="2303670F" w14:textId="2C0A2A34" w:rsidR="00C41C1B" w:rsidRPr="00226A53" w:rsidRDefault="00C41C1B" w:rsidP="00C41C1B">
            <w:pPr>
              <w:widowControl w:val="0"/>
              <w:jc w:val="center"/>
              <w:rPr>
                <w:rFonts w:ascii="GHEA Grapalat" w:hAnsi="GHEA Grapalat"/>
                <w:color w:val="000000" w:themeColor="text1"/>
                <w:sz w:val="16"/>
                <w:szCs w:val="16"/>
                <w:lang w:val="ru-RU"/>
              </w:rPr>
            </w:pPr>
            <w:r w:rsidRPr="00C41C1B">
              <w:rPr>
                <w:rFonts w:ascii="GHEA Grapalat" w:hAnsi="GHEA Grapalat"/>
                <w:sz w:val="16"/>
                <w:szCs w:val="16"/>
                <w:lang w:val="ru-RU"/>
              </w:rPr>
              <w:t>10. Количественные показатели услуг, подлежащих оказанию по каждому номеру, представлены в перечне, приложенном к техническому заданию-графику закупок.</w:t>
            </w:r>
          </w:p>
        </w:tc>
      </w:tr>
      <w:tr w:rsidR="00C41C1B" w:rsidRPr="008C761C" w14:paraId="5085C1F1" w14:textId="77777777" w:rsidTr="00C41C1B">
        <w:tc>
          <w:tcPr>
            <w:tcW w:w="1384" w:type="dxa"/>
          </w:tcPr>
          <w:p w14:paraId="01D3B82E" w14:textId="77777777" w:rsidR="00C41C1B" w:rsidRPr="00B81887" w:rsidRDefault="00C41C1B" w:rsidP="00C41C1B">
            <w:pPr>
              <w:widowControl w:val="0"/>
              <w:jc w:val="center"/>
              <w:rPr>
                <w:rFonts w:ascii="GHEA Grapalat" w:hAnsi="GHEA Grapalat"/>
                <w:color w:val="000000" w:themeColor="text1"/>
                <w:lang w:val="ru-RU"/>
              </w:rPr>
            </w:pPr>
          </w:p>
        </w:tc>
        <w:tc>
          <w:tcPr>
            <w:tcW w:w="1559" w:type="dxa"/>
          </w:tcPr>
          <w:p w14:paraId="324D5D61" w14:textId="77777777" w:rsidR="00C41C1B" w:rsidRPr="00B81887" w:rsidRDefault="00C41C1B" w:rsidP="00C41C1B">
            <w:pPr>
              <w:widowControl w:val="0"/>
              <w:jc w:val="center"/>
              <w:rPr>
                <w:rFonts w:ascii="GHEA Grapalat" w:hAnsi="GHEA Grapalat"/>
                <w:color w:val="000000" w:themeColor="text1"/>
                <w:lang w:val="ru-RU"/>
              </w:rPr>
            </w:pPr>
          </w:p>
        </w:tc>
        <w:tc>
          <w:tcPr>
            <w:tcW w:w="1560" w:type="dxa"/>
          </w:tcPr>
          <w:p w14:paraId="5D043392" w14:textId="77777777" w:rsidR="00C41C1B" w:rsidRPr="00B81887" w:rsidRDefault="00C41C1B" w:rsidP="00C41C1B">
            <w:pPr>
              <w:widowControl w:val="0"/>
              <w:jc w:val="center"/>
              <w:rPr>
                <w:rFonts w:ascii="GHEA Grapalat" w:hAnsi="GHEA Grapalat"/>
                <w:color w:val="000000" w:themeColor="text1"/>
                <w:lang w:val="ru-RU"/>
              </w:rPr>
            </w:pPr>
          </w:p>
        </w:tc>
        <w:tc>
          <w:tcPr>
            <w:tcW w:w="5982" w:type="dxa"/>
          </w:tcPr>
          <w:p w14:paraId="053B5703" w14:textId="77777777" w:rsidR="00C41C1B" w:rsidRPr="00B81887" w:rsidRDefault="00C41C1B" w:rsidP="00C41C1B">
            <w:pPr>
              <w:widowControl w:val="0"/>
              <w:jc w:val="center"/>
              <w:rPr>
                <w:rFonts w:ascii="GHEA Grapalat" w:hAnsi="GHEA Grapalat"/>
                <w:color w:val="000000" w:themeColor="text1"/>
                <w:lang w:val="ru-RU"/>
              </w:rPr>
            </w:pPr>
          </w:p>
        </w:tc>
      </w:tr>
    </w:tbl>
    <w:p w14:paraId="366E08B4" w14:textId="77777777" w:rsidR="00C41C1B" w:rsidRDefault="00C41C1B" w:rsidP="00C41C1B">
      <w:pPr>
        <w:rPr>
          <w:rFonts w:ascii="GHEA Grapalat" w:hAnsi="GHEA Grapalat"/>
          <w:sz w:val="20"/>
          <w:lang w:val="ru-RU"/>
        </w:rPr>
      </w:pPr>
    </w:p>
    <w:p w14:paraId="3650A62D" w14:textId="77777777" w:rsidR="00C41C1B" w:rsidRDefault="00C41C1B" w:rsidP="00C41C1B">
      <w:pPr>
        <w:rPr>
          <w:rFonts w:ascii="GHEA Grapalat" w:hAnsi="GHEA Grapalat"/>
          <w:sz w:val="20"/>
          <w:lang w:val="ru-RU"/>
        </w:rPr>
      </w:pPr>
    </w:p>
    <w:p w14:paraId="436B43F0" w14:textId="77777777" w:rsidR="00C41C1B" w:rsidRPr="008C761C" w:rsidRDefault="00C41C1B" w:rsidP="00C41C1B">
      <w:pPr>
        <w:widowControl w:val="0"/>
        <w:spacing w:after="160" w:line="360" w:lineRule="auto"/>
        <w:jc w:val="center"/>
        <w:rPr>
          <w:rFonts w:ascii="GHEA Grapalat" w:hAnsi="GHEA Grapalat"/>
          <w:lang w:val="ru-RU"/>
        </w:rPr>
      </w:pPr>
    </w:p>
    <w:p w14:paraId="59D16B71" w14:textId="77777777" w:rsidR="00C41C1B" w:rsidRPr="008C761C" w:rsidRDefault="00C41C1B" w:rsidP="00C41C1B">
      <w:pPr>
        <w:widowControl w:val="0"/>
        <w:spacing w:after="160" w:line="360" w:lineRule="auto"/>
        <w:jc w:val="center"/>
        <w:rPr>
          <w:rFonts w:ascii="GHEA Grapalat" w:hAnsi="GHEA Grapalat"/>
          <w:lang w:val="ru-RU"/>
        </w:rPr>
      </w:pPr>
    </w:p>
    <w:p w14:paraId="5B6F55B5" w14:textId="77777777" w:rsidR="00C41C1B" w:rsidRPr="008C761C" w:rsidRDefault="00C41C1B" w:rsidP="00C41C1B">
      <w:pPr>
        <w:widowControl w:val="0"/>
        <w:spacing w:after="160" w:line="360" w:lineRule="auto"/>
        <w:jc w:val="center"/>
        <w:rPr>
          <w:rFonts w:ascii="GHEA Grapalat" w:hAnsi="GHEA Grapalat"/>
          <w:lang w:val="ru-RU"/>
        </w:rPr>
      </w:pPr>
    </w:p>
    <w:p w14:paraId="526A411E" w14:textId="77777777" w:rsidR="00C41C1B" w:rsidRPr="008C761C" w:rsidRDefault="00C41C1B" w:rsidP="00C41C1B">
      <w:pPr>
        <w:widowControl w:val="0"/>
        <w:spacing w:after="160" w:line="360" w:lineRule="auto"/>
        <w:jc w:val="center"/>
        <w:rPr>
          <w:rFonts w:ascii="GHEA Grapalat" w:hAnsi="GHEA Grapalat"/>
          <w:lang w:val="ru-RU"/>
        </w:rPr>
      </w:pPr>
    </w:p>
    <w:p w14:paraId="2B9C7210" w14:textId="77777777" w:rsidR="00C41C1B" w:rsidRPr="008C761C" w:rsidRDefault="00C41C1B" w:rsidP="00C41C1B">
      <w:pPr>
        <w:widowControl w:val="0"/>
        <w:spacing w:after="160" w:line="360" w:lineRule="auto"/>
        <w:jc w:val="center"/>
        <w:rPr>
          <w:rFonts w:ascii="GHEA Grapalat" w:hAnsi="GHEA Grapalat"/>
          <w:lang w:val="ru-RU"/>
        </w:rPr>
      </w:pPr>
    </w:p>
    <w:p w14:paraId="7EEF5E80" w14:textId="77777777" w:rsidR="00C41C1B" w:rsidRPr="008C761C" w:rsidRDefault="00C41C1B" w:rsidP="00C41C1B">
      <w:pPr>
        <w:widowControl w:val="0"/>
        <w:spacing w:after="160" w:line="360" w:lineRule="auto"/>
        <w:jc w:val="center"/>
        <w:rPr>
          <w:rFonts w:ascii="GHEA Grapalat" w:hAnsi="GHEA Grapalat"/>
          <w:lang w:val="ru-RU"/>
        </w:rPr>
      </w:pPr>
    </w:p>
    <w:p w14:paraId="4F4477C0" w14:textId="2BD0A8FB" w:rsidR="00C41C1B" w:rsidRDefault="00C41C1B" w:rsidP="00C41C1B">
      <w:pPr>
        <w:widowControl w:val="0"/>
        <w:spacing w:after="160" w:line="360" w:lineRule="auto"/>
        <w:jc w:val="center"/>
        <w:rPr>
          <w:rFonts w:ascii="GHEA Grapalat" w:hAnsi="GHEA Grapalat"/>
          <w:lang w:val="ru-RU"/>
        </w:rPr>
      </w:pPr>
      <w:r>
        <w:rPr>
          <w:rFonts w:ascii="GHEA Grapalat" w:hAnsi="GHEA Grapalat"/>
          <w:lang w:val="ru-RU"/>
        </w:rPr>
        <w:lastRenderedPageBreak/>
        <w:t>Всего</w:t>
      </w:r>
      <w:r w:rsidRPr="00585256">
        <w:rPr>
          <w:rFonts w:ascii="GHEA Grapalat" w:hAnsi="GHEA Grapalat"/>
          <w:lang w:val="ru-RU"/>
        </w:rPr>
        <w:t>. Предоставление услуг мобильного номера - 8 шт.</w:t>
      </w:r>
    </w:p>
    <w:p w14:paraId="3B58836C" w14:textId="77777777" w:rsidR="00C41C1B" w:rsidRPr="00BE5B5C" w:rsidRDefault="00C41C1B" w:rsidP="00C41C1B">
      <w:pPr>
        <w:jc w:val="center"/>
        <w:rPr>
          <w:rFonts w:ascii="GHEA Grapalat" w:hAnsi="GHEA Grapalat"/>
          <w:sz w:val="20"/>
          <w:szCs w:val="20"/>
          <w:lang w:val="hy-AM"/>
        </w:rPr>
      </w:pPr>
      <w:r w:rsidRPr="00585256">
        <w:rPr>
          <w:rFonts w:ascii="GHEA Grapalat" w:hAnsi="GHEA Grapalat"/>
          <w:sz w:val="20"/>
          <w:szCs w:val="20"/>
          <w:lang w:val="hy-AM"/>
        </w:rPr>
        <w:t>Количественные показатели услуг, которые будут оказаны</w:t>
      </w:r>
    </w:p>
    <w:tbl>
      <w:tblPr>
        <w:tblpPr w:leftFromText="180" w:rightFromText="180" w:vertAnchor="text" w:horzAnchor="page" w:tblpX="1183" w:tblpY="64"/>
        <w:tblW w:w="10031" w:type="dxa"/>
        <w:tblLook w:val="04A0" w:firstRow="1" w:lastRow="0" w:firstColumn="1" w:lastColumn="0" w:noHBand="0" w:noVBand="1"/>
      </w:tblPr>
      <w:tblGrid>
        <w:gridCol w:w="2422"/>
        <w:gridCol w:w="3706"/>
        <w:gridCol w:w="3903"/>
      </w:tblGrid>
      <w:tr w:rsidR="00C41C1B" w:rsidRPr="00BE5B5C" w14:paraId="625A80A5" w14:textId="77777777" w:rsidTr="00C41C1B">
        <w:trPr>
          <w:trHeight w:val="639"/>
        </w:trPr>
        <w:tc>
          <w:tcPr>
            <w:tcW w:w="2422" w:type="dxa"/>
            <w:tcBorders>
              <w:top w:val="single" w:sz="4" w:space="0" w:color="auto"/>
              <w:left w:val="single" w:sz="8" w:space="0" w:color="auto"/>
              <w:bottom w:val="single" w:sz="4" w:space="0" w:color="auto"/>
              <w:right w:val="single" w:sz="8" w:space="0" w:color="auto"/>
            </w:tcBorders>
            <w:shd w:val="clear" w:color="auto" w:fill="D9D9D9"/>
            <w:vAlign w:val="center"/>
            <w:hideMark/>
          </w:tcPr>
          <w:p w14:paraId="4DB68C71" w14:textId="77777777" w:rsidR="00C41C1B" w:rsidRPr="00BE5B5C" w:rsidRDefault="00C41C1B" w:rsidP="00C41C1B">
            <w:pPr>
              <w:jc w:val="center"/>
              <w:rPr>
                <w:rFonts w:ascii="GHEA Grapalat" w:hAnsi="GHEA Grapalat"/>
                <w:i/>
                <w:sz w:val="18"/>
                <w:szCs w:val="18"/>
              </w:rPr>
            </w:pPr>
            <w:r w:rsidRPr="00585256">
              <w:rPr>
                <w:rFonts w:ascii="GHEA Grapalat" w:hAnsi="GHEA Grapalat"/>
                <w:i/>
                <w:sz w:val="18"/>
                <w:szCs w:val="18"/>
              </w:rPr>
              <w:t>Основные услуги</w:t>
            </w:r>
          </w:p>
        </w:tc>
        <w:tc>
          <w:tcPr>
            <w:tcW w:w="3706" w:type="dxa"/>
            <w:tcBorders>
              <w:top w:val="single" w:sz="4" w:space="0" w:color="auto"/>
              <w:left w:val="nil"/>
              <w:bottom w:val="single" w:sz="4" w:space="0" w:color="auto"/>
              <w:right w:val="single" w:sz="4" w:space="0" w:color="auto"/>
            </w:tcBorders>
            <w:shd w:val="clear" w:color="auto" w:fill="D9D9D9"/>
            <w:vAlign w:val="center"/>
            <w:hideMark/>
          </w:tcPr>
          <w:p w14:paraId="6F36AC74" w14:textId="77777777" w:rsidR="00C41C1B" w:rsidRPr="00585256" w:rsidRDefault="00C41C1B" w:rsidP="00C41C1B">
            <w:pPr>
              <w:jc w:val="center"/>
              <w:rPr>
                <w:rFonts w:ascii="GHEA Grapalat" w:hAnsi="GHEA Grapalat"/>
                <w:i/>
                <w:sz w:val="16"/>
                <w:szCs w:val="16"/>
                <w:lang w:val="ru-RU"/>
              </w:rPr>
            </w:pPr>
            <w:r w:rsidRPr="00585256">
              <w:rPr>
                <w:rFonts w:ascii="GHEA Grapalat" w:hAnsi="GHEA Grapalat"/>
                <w:i/>
                <w:sz w:val="16"/>
                <w:szCs w:val="16"/>
                <w:lang w:val="ru-RU"/>
              </w:rPr>
              <w:t>Количественные показатели доступных услуг для 6 телефонов</w:t>
            </w:r>
          </w:p>
          <w:p w14:paraId="1F82E371" w14:textId="77777777" w:rsidR="00C41C1B" w:rsidRPr="00585256" w:rsidRDefault="00C41C1B" w:rsidP="00C41C1B">
            <w:pPr>
              <w:jc w:val="center"/>
              <w:rPr>
                <w:rFonts w:ascii="GHEA Grapalat" w:hAnsi="GHEA Grapalat"/>
                <w:i/>
                <w:sz w:val="16"/>
                <w:szCs w:val="16"/>
                <w:lang w:val="ru-RU"/>
              </w:rPr>
            </w:pPr>
            <w:r w:rsidRPr="00585256">
              <w:rPr>
                <w:rFonts w:ascii="GHEA Grapalat" w:hAnsi="GHEA Grapalat"/>
                <w:i/>
                <w:sz w:val="16"/>
                <w:szCs w:val="16"/>
                <w:lang w:val="ru-RU"/>
              </w:rPr>
              <w:t>/ до 2023 г. на период 31 декабря</w:t>
            </w:r>
          </w:p>
          <w:p w14:paraId="7B5C1EEB" w14:textId="77777777" w:rsidR="00C41C1B" w:rsidRPr="00C41C1B" w:rsidRDefault="00C41C1B" w:rsidP="00C41C1B">
            <w:pPr>
              <w:jc w:val="center"/>
              <w:rPr>
                <w:rFonts w:ascii="GHEA Grapalat" w:hAnsi="GHEA Grapalat"/>
                <w:i/>
                <w:sz w:val="18"/>
                <w:szCs w:val="18"/>
                <w:lang w:val="ru-RU"/>
              </w:rPr>
            </w:pPr>
            <w:r w:rsidRPr="00585256">
              <w:rPr>
                <w:rFonts w:ascii="GHEA Grapalat" w:hAnsi="GHEA Grapalat"/>
                <w:i/>
                <w:sz w:val="16"/>
                <w:szCs w:val="16"/>
                <w:lang w:val="ru-RU"/>
              </w:rPr>
              <w:t>за/- в месяц</w:t>
            </w:r>
          </w:p>
        </w:tc>
        <w:tc>
          <w:tcPr>
            <w:tcW w:w="3903" w:type="dxa"/>
            <w:tcBorders>
              <w:top w:val="single" w:sz="4" w:space="0" w:color="auto"/>
              <w:left w:val="single" w:sz="4" w:space="0" w:color="auto"/>
              <w:bottom w:val="single" w:sz="4" w:space="0" w:color="auto"/>
              <w:right w:val="single" w:sz="8" w:space="0" w:color="auto"/>
            </w:tcBorders>
            <w:shd w:val="clear" w:color="auto" w:fill="D9D9D9"/>
            <w:vAlign w:val="center"/>
          </w:tcPr>
          <w:p w14:paraId="181B1868" w14:textId="77777777" w:rsidR="00C41C1B" w:rsidRPr="00585256" w:rsidRDefault="00C41C1B" w:rsidP="00C41C1B">
            <w:pPr>
              <w:jc w:val="center"/>
              <w:rPr>
                <w:rFonts w:ascii="GHEA Grapalat" w:hAnsi="GHEA Grapalat"/>
                <w:i/>
                <w:sz w:val="16"/>
                <w:szCs w:val="16"/>
                <w:lang w:val="ru-RU"/>
              </w:rPr>
            </w:pPr>
          </w:p>
          <w:p w14:paraId="62840B25" w14:textId="77777777" w:rsidR="00C41C1B" w:rsidRPr="00585256" w:rsidRDefault="00C41C1B" w:rsidP="00C41C1B">
            <w:pPr>
              <w:jc w:val="center"/>
              <w:rPr>
                <w:rFonts w:ascii="GHEA Grapalat" w:hAnsi="GHEA Grapalat"/>
                <w:i/>
                <w:sz w:val="16"/>
                <w:szCs w:val="16"/>
                <w:lang w:val="ru-RU"/>
              </w:rPr>
            </w:pPr>
            <w:r w:rsidRPr="00585256">
              <w:rPr>
                <w:rFonts w:ascii="GHEA Grapalat" w:hAnsi="GHEA Grapalat"/>
                <w:i/>
                <w:sz w:val="16"/>
                <w:szCs w:val="16"/>
                <w:lang w:val="ru-RU"/>
              </w:rPr>
              <w:t>Количественные показатели услуг, которые будут оказаны по 2 телефонам</w:t>
            </w:r>
          </w:p>
          <w:p w14:paraId="7EAC8193" w14:textId="77777777" w:rsidR="00C41C1B" w:rsidRPr="00585256" w:rsidRDefault="00C41C1B" w:rsidP="00C41C1B">
            <w:pPr>
              <w:jc w:val="center"/>
              <w:rPr>
                <w:rFonts w:ascii="GHEA Grapalat" w:hAnsi="GHEA Grapalat"/>
                <w:i/>
                <w:sz w:val="16"/>
                <w:szCs w:val="16"/>
                <w:lang w:val="ru-RU"/>
              </w:rPr>
            </w:pPr>
            <w:r w:rsidRPr="00585256">
              <w:rPr>
                <w:rFonts w:ascii="GHEA Grapalat" w:hAnsi="GHEA Grapalat"/>
                <w:i/>
                <w:sz w:val="16"/>
                <w:szCs w:val="16"/>
                <w:lang w:val="ru-RU"/>
              </w:rPr>
              <w:t xml:space="preserve">  / до 2023 г. на период 31 декабря</w:t>
            </w:r>
          </w:p>
          <w:p w14:paraId="3AF3DD43" w14:textId="77777777" w:rsidR="00C41C1B" w:rsidRPr="00585256" w:rsidRDefault="00C41C1B" w:rsidP="00C41C1B">
            <w:pPr>
              <w:jc w:val="center"/>
              <w:rPr>
                <w:rFonts w:ascii="GHEA Grapalat" w:hAnsi="GHEA Grapalat"/>
                <w:i/>
                <w:sz w:val="16"/>
                <w:szCs w:val="16"/>
                <w:lang w:val="ru-RU"/>
              </w:rPr>
            </w:pPr>
            <w:r w:rsidRPr="00585256">
              <w:rPr>
                <w:rFonts w:ascii="GHEA Grapalat" w:hAnsi="GHEA Grapalat"/>
                <w:i/>
                <w:sz w:val="16"/>
                <w:szCs w:val="16"/>
                <w:lang w:val="ru-RU"/>
              </w:rPr>
              <w:t xml:space="preserve">               для каждого</w:t>
            </w:r>
          </w:p>
          <w:p w14:paraId="387C2CBB" w14:textId="77777777" w:rsidR="00C41C1B" w:rsidRPr="00BE5B5C" w:rsidRDefault="00C41C1B" w:rsidP="00C41C1B">
            <w:pPr>
              <w:rPr>
                <w:rFonts w:ascii="GHEA Grapalat" w:hAnsi="GHEA Grapalat"/>
                <w:i/>
                <w:sz w:val="16"/>
                <w:szCs w:val="16"/>
              </w:rPr>
            </w:pPr>
            <w:r w:rsidRPr="00585256">
              <w:rPr>
                <w:rFonts w:ascii="GHEA Grapalat" w:hAnsi="GHEA Grapalat"/>
                <w:i/>
                <w:sz w:val="16"/>
                <w:szCs w:val="16"/>
                <w:lang w:val="ru-RU"/>
              </w:rPr>
              <w:t xml:space="preserve">                        в месяц</w:t>
            </w:r>
          </w:p>
          <w:p w14:paraId="0ECCD029" w14:textId="77777777" w:rsidR="00C41C1B" w:rsidRPr="00BE5B5C" w:rsidRDefault="00C41C1B" w:rsidP="00C41C1B">
            <w:pPr>
              <w:jc w:val="center"/>
              <w:rPr>
                <w:rFonts w:ascii="GHEA Grapalat" w:hAnsi="GHEA Grapalat"/>
                <w:i/>
                <w:sz w:val="16"/>
                <w:szCs w:val="16"/>
              </w:rPr>
            </w:pPr>
          </w:p>
        </w:tc>
      </w:tr>
      <w:tr w:rsidR="00C41C1B" w:rsidRPr="00BE5B5C" w14:paraId="531250CF" w14:textId="77777777" w:rsidTr="00C41C1B">
        <w:trPr>
          <w:trHeight w:val="594"/>
        </w:trPr>
        <w:tc>
          <w:tcPr>
            <w:tcW w:w="2422" w:type="dxa"/>
            <w:tcBorders>
              <w:top w:val="nil"/>
              <w:left w:val="single" w:sz="4" w:space="0" w:color="auto"/>
              <w:bottom w:val="single" w:sz="4" w:space="0" w:color="auto"/>
              <w:right w:val="single" w:sz="4" w:space="0" w:color="auto"/>
            </w:tcBorders>
            <w:vAlign w:val="center"/>
            <w:hideMark/>
          </w:tcPr>
          <w:p w14:paraId="45062C48" w14:textId="77777777" w:rsidR="00C41C1B" w:rsidRPr="00BE5B5C" w:rsidRDefault="00C41C1B" w:rsidP="00C41C1B">
            <w:pPr>
              <w:rPr>
                <w:rFonts w:ascii="GHEA Grapalat" w:hAnsi="GHEA Grapalat"/>
                <w:i/>
                <w:sz w:val="20"/>
                <w:szCs w:val="20"/>
              </w:rPr>
            </w:pPr>
            <w:r w:rsidRPr="00FE5C5E">
              <w:rPr>
                <w:rFonts w:ascii="GHEA Grapalat" w:hAnsi="GHEA Grapalat"/>
                <w:i/>
                <w:sz w:val="20"/>
                <w:szCs w:val="20"/>
              </w:rPr>
              <w:t>звонки внутри сети</w:t>
            </w:r>
          </w:p>
        </w:tc>
        <w:tc>
          <w:tcPr>
            <w:tcW w:w="3706" w:type="dxa"/>
            <w:tcBorders>
              <w:top w:val="nil"/>
              <w:left w:val="nil"/>
              <w:bottom w:val="single" w:sz="4" w:space="0" w:color="auto"/>
              <w:right w:val="single" w:sz="4" w:space="0" w:color="auto"/>
            </w:tcBorders>
            <w:noWrap/>
            <w:vAlign w:val="center"/>
            <w:hideMark/>
          </w:tcPr>
          <w:p w14:paraId="18DDA70B" w14:textId="77777777" w:rsidR="00C41C1B" w:rsidRPr="00BE5B5C" w:rsidRDefault="00C41C1B" w:rsidP="00C41C1B">
            <w:pPr>
              <w:jc w:val="center"/>
              <w:rPr>
                <w:rFonts w:ascii="GHEA Grapalat" w:hAnsi="GHEA Grapalat"/>
                <w:i/>
                <w:sz w:val="20"/>
                <w:szCs w:val="20"/>
              </w:rPr>
            </w:pPr>
            <w:r w:rsidRPr="00FE5C5E">
              <w:rPr>
                <w:rFonts w:ascii="GHEA Grapalat" w:hAnsi="GHEA Grapalat"/>
                <w:i/>
                <w:sz w:val="20"/>
                <w:szCs w:val="20"/>
              </w:rPr>
              <w:t>Неограниченный</w:t>
            </w:r>
          </w:p>
        </w:tc>
        <w:tc>
          <w:tcPr>
            <w:tcW w:w="3903" w:type="dxa"/>
            <w:tcBorders>
              <w:top w:val="nil"/>
              <w:left w:val="nil"/>
              <w:bottom w:val="single" w:sz="4" w:space="0" w:color="auto"/>
              <w:right w:val="single" w:sz="4" w:space="0" w:color="auto"/>
            </w:tcBorders>
            <w:vAlign w:val="center"/>
          </w:tcPr>
          <w:p w14:paraId="0A5DFF28" w14:textId="77777777" w:rsidR="00C41C1B" w:rsidRPr="00BE5B5C" w:rsidRDefault="00C41C1B" w:rsidP="00C41C1B">
            <w:pPr>
              <w:jc w:val="center"/>
              <w:rPr>
                <w:rFonts w:ascii="GHEA Grapalat" w:hAnsi="GHEA Grapalat"/>
                <w:i/>
                <w:sz w:val="20"/>
                <w:szCs w:val="20"/>
              </w:rPr>
            </w:pPr>
            <w:r w:rsidRPr="00FE5C5E">
              <w:rPr>
                <w:rFonts w:ascii="GHEA Grapalat" w:hAnsi="GHEA Grapalat"/>
                <w:i/>
                <w:sz w:val="20"/>
                <w:szCs w:val="20"/>
              </w:rPr>
              <w:t>Неограниченный</w:t>
            </w:r>
          </w:p>
        </w:tc>
      </w:tr>
      <w:tr w:rsidR="00C41C1B" w:rsidRPr="00FE5C5E" w14:paraId="30907235" w14:textId="77777777" w:rsidTr="00C41C1B">
        <w:trPr>
          <w:trHeight w:val="304"/>
        </w:trPr>
        <w:tc>
          <w:tcPr>
            <w:tcW w:w="2422" w:type="dxa"/>
            <w:tcBorders>
              <w:top w:val="nil"/>
              <w:left w:val="single" w:sz="4" w:space="0" w:color="auto"/>
              <w:bottom w:val="single" w:sz="4" w:space="0" w:color="auto"/>
              <w:right w:val="single" w:sz="4" w:space="0" w:color="auto"/>
            </w:tcBorders>
            <w:vAlign w:val="bottom"/>
            <w:hideMark/>
          </w:tcPr>
          <w:p w14:paraId="00B306A5" w14:textId="77777777" w:rsidR="00C41C1B" w:rsidRPr="00FE5C5E" w:rsidRDefault="00C41C1B" w:rsidP="00C41C1B">
            <w:pPr>
              <w:rPr>
                <w:rFonts w:ascii="GHEA Grapalat" w:hAnsi="GHEA Grapalat"/>
                <w:i/>
                <w:sz w:val="20"/>
                <w:szCs w:val="20"/>
                <w:lang w:val="ru-RU"/>
              </w:rPr>
            </w:pPr>
            <w:r w:rsidRPr="00FE5C5E">
              <w:rPr>
                <w:rFonts w:ascii="GHEA Grapalat" w:hAnsi="GHEA Grapalat"/>
                <w:i/>
                <w:sz w:val="20"/>
                <w:szCs w:val="20"/>
                <w:lang w:val="ru-RU"/>
              </w:rPr>
              <w:t>звонки на другие местные мобильные сети (включая НКР, РФ и США)</w:t>
            </w:r>
          </w:p>
        </w:tc>
        <w:tc>
          <w:tcPr>
            <w:tcW w:w="3706" w:type="dxa"/>
            <w:tcBorders>
              <w:top w:val="nil"/>
              <w:left w:val="nil"/>
              <w:bottom w:val="single" w:sz="4" w:space="0" w:color="auto"/>
              <w:right w:val="single" w:sz="4" w:space="0" w:color="auto"/>
            </w:tcBorders>
            <w:noWrap/>
            <w:vAlign w:val="center"/>
            <w:hideMark/>
          </w:tcPr>
          <w:p w14:paraId="6F129B91" w14:textId="77777777" w:rsidR="00C41C1B" w:rsidRPr="00BE5B5C" w:rsidRDefault="00C41C1B" w:rsidP="00C41C1B">
            <w:pPr>
              <w:jc w:val="center"/>
              <w:rPr>
                <w:rFonts w:ascii="GHEA Grapalat" w:hAnsi="GHEA Grapalat"/>
                <w:i/>
                <w:sz w:val="20"/>
                <w:szCs w:val="20"/>
                <w:lang w:val="ru-RU"/>
              </w:rPr>
            </w:pPr>
            <w:r w:rsidRPr="00FE5C5E">
              <w:rPr>
                <w:rFonts w:ascii="GHEA Grapalat" w:hAnsi="GHEA Grapalat"/>
                <w:i/>
                <w:sz w:val="20"/>
                <w:szCs w:val="20"/>
              </w:rPr>
              <w:t>Не менее 1500 минут</w:t>
            </w:r>
          </w:p>
        </w:tc>
        <w:tc>
          <w:tcPr>
            <w:tcW w:w="3903" w:type="dxa"/>
            <w:tcBorders>
              <w:top w:val="nil"/>
              <w:left w:val="nil"/>
              <w:bottom w:val="single" w:sz="4" w:space="0" w:color="auto"/>
              <w:right w:val="single" w:sz="4" w:space="0" w:color="auto"/>
            </w:tcBorders>
            <w:vAlign w:val="center"/>
          </w:tcPr>
          <w:p w14:paraId="37E6E949" w14:textId="77777777" w:rsidR="00C41C1B" w:rsidRPr="00BE5B5C" w:rsidRDefault="00C41C1B" w:rsidP="00C41C1B">
            <w:pPr>
              <w:jc w:val="center"/>
              <w:rPr>
                <w:rFonts w:ascii="GHEA Grapalat" w:hAnsi="GHEA Grapalat"/>
                <w:i/>
                <w:sz w:val="20"/>
                <w:szCs w:val="20"/>
                <w:lang w:val="ru-RU"/>
              </w:rPr>
            </w:pPr>
            <w:r w:rsidRPr="00FE5C5E">
              <w:rPr>
                <w:rFonts w:ascii="GHEA Grapalat" w:hAnsi="GHEA Grapalat"/>
                <w:i/>
                <w:sz w:val="20"/>
                <w:szCs w:val="20"/>
                <w:lang w:val="ru-RU"/>
              </w:rPr>
              <w:t xml:space="preserve">Не менее 600 минут </w:t>
            </w:r>
          </w:p>
        </w:tc>
      </w:tr>
      <w:tr w:rsidR="00C41C1B" w:rsidRPr="00BE5B5C" w14:paraId="186D34D5" w14:textId="77777777" w:rsidTr="00C41C1B">
        <w:trPr>
          <w:trHeight w:val="338"/>
        </w:trPr>
        <w:tc>
          <w:tcPr>
            <w:tcW w:w="2422" w:type="dxa"/>
            <w:tcBorders>
              <w:top w:val="nil"/>
              <w:left w:val="single" w:sz="4" w:space="0" w:color="auto"/>
              <w:bottom w:val="single" w:sz="4" w:space="0" w:color="auto"/>
              <w:right w:val="single" w:sz="4" w:space="0" w:color="auto"/>
            </w:tcBorders>
            <w:vAlign w:val="bottom"/>
            <w:hideMark/>
          </w:tcPr>
          <w:p w14:paraId="307A292E" w14:textId="77777777" w:rsidR="00C41C1B" w:rsidRPr="00BE5B5C" w:rsidRDefault="00C41C1B" w:rsidP="00C41C1B">
            <w:pPr>
              <w:rPr>
                <w:rFonts w:ascii="GHEA Grapalat" w:hAnsi="GHEA Grapalat"/>
                <w:i/>
                <w:sz w:val="20"/>
                <w:szCs w:val="20"/>
              </w:rPr>
            </w:pPr>
            <w:r w:rsidRPr="00FE5C5E">
              <w:rPr>
                <w:rFonts w:ascii="GHEA Grapalat" w:hAnsi="GHEA Grapalat"/>
                <w:i/>
                <w:sz w:val="20"/>
                <w:szCs w:val="20"/>
              </w:rPr>
              <w:t>Интернет-обеспечение</w:t>
            </w:r>
          </w:p>
        </w:tc>
        <w:tc>
          <w:tcPr>
            <w:tcW w:w="3706" w:type="dxa"/>
            <w:tcBorders>
              <w:top w:val="nil"/>
              <w:left w:val="nil"/>
              <w:bottom w:val="single" w:sz="4" w:space="0" w:color="auto"/>
              <w:right w:val="single" w:sz="4" w:space="0" w:color="auto"/>
            </w:tcBorders>
            <w:noWrap/>
            <w:vAlign w:val="center"/>
            <w:hideMark/>
          </w:tcPr>
          <w:p w14:paraId="598A9FF4" w14:textId="77777777" w:rsidR="00C41C1B" w:rsidRPr="00BE5B5C" w:rsidRDefault="00C41C1B" w:rsidP="00C41C1B">
            <w:pPr>
              <w:jc w:val="center"/>
              <w:rPr>
                <w:rFonts w:ascii="GHEA Grapalat" w:hAnsi="GHEA Grapalat"/>
                <w:i/>
                <w:sz w:val="20"/>
                <w:szCs w:val="20"/>
                <w:lang w:val="ru-RU"/>
              </w:rPr>
            </w:pPr>
            <w:r w:rsidRPr="00FE5C5E">
              <w:rPr>
                <w:rFonts w:ascii="GHEA Grapalat" w:hAnsi="GHEA Grapalat"/>
                <w:i/>
                <w:sz w:val="20"/>
                <w:szCs w:val="20"/>
              </w:rPr>
              <w:t>Не менее 20</w:t>
            </w:r>
            <w:r w:rsidRPr="00FE5C5E">
              <w:rPr>
                <w:rFonts w:ascii="Calibri" w:hAnsi="Calibri" w:cs="Calibri"/>
                <w:i/>
                <w:sz w:val="20"/>
                <w:szCs w:val="20"/>
              </w:rPr>
              <w:t> </w:t>
            </w:r>
            <w:r w:rsidRPr="00FE5C5E">
              <w:rPr>
                <w:rFonts w:ascii="GHEA Grapalat" w:hAnsi="GHEA Grapalat" w:cs="GHEA Grapalat"/>
                <w:i/>
                <w:sz w:val="20"/>
                <w:szCs w:val="20"/>
              </w:rPr>
              <w:t>ГБ</w:t>
            </w:r>
          </w:p>
        </w:tc>
        <w:tc>
          <w:tcPr>
            <w:tcW w:w="3903" w:type="dxa"/>
            <w:tcBorders>
              <w:top w:val="nil"/>
              <w:left w:val="nil"/>
              <w:bottom w:val="single" w:sz="4" w:space="0" w:color="auto"/>
              <w:right w:val="single" w:sz="4" w:space="0" w:color="auto"/>
            </w:tcBorders>
            <w:vAlign w:val="center"/>
          </w:tcPr>
          <w:p w14:paraId="3627301A" w14:textId="77777777" w:rsidR="00C41C1B" w:rsidRPr="00BE5B5C" w:rsidRDefault="00C41C1B" w:rsidP="00C41C1B">
            <w:pPr>
              <w:jc w:val="center"/>
              <w:rPr>
                <w:rFonts w:ascii="GHEA Grapalat" w:hAnsi="GHEA Grapalat"/>
                <w:i/>
                <w:sz w:val="20"/>
                <w:szCs w:val="20"/>
                <w:lang w:val="ru-RU"/>
              </w:rPr>
            </w:pPr>
            <w:r w:rsidRPr="00FE5C5E">
              <w:rPr>
                <w:rFonts w:ascii="GHEA Grapalat" w:hAnsi="GHEA Grapalat"/>
                <w:i/>
                <w:sz w:val="20"/>
                <w:szCs w:val="20"/>
              </w:rPr>
              <w:t xml:space="preserve">Не менее </w:t>
            </w:r>
            <w:r>
              <w:rPr>
                <w:rFonts w:ascii="GHEA Grapalat" w:hAnsi="GHEA Grapalat"/>
                <w:i/>
                <w:sz w:val="20"/>
                <w:szCs w:val="20"/>
              </w:rPr>
              <w:t>50</w:t>
            </w:r>
            <w:r w:rsidRPr="00FE5C5E">
              <w:rPr>
                <w:rFonts w:ascii="Calibri" w:hAnsi="Calibri" w:cs="Calibri"/>
                <w:i/>
                <w:sz w:val="20"/>
                <w:szCs w:val="20"/>
              </w:rPr>
              <w:t> </w:t>
            </w:r>
            <w:r w:rsidRPr="00FE5C5E">
              <w:rPr>
                <w:rFonts w:ascii="GHEA Grapalat" w:hAnsi="GHEA Grapalat" w:cs="GHEA Grapalat"/>
                <w:i/>
                <w:sz w:val="20"/>
                <w:szCs w:val="20"/>
              </w:rPr>
              <w:t>ГБ</w:t>
            </w:r>
          </w:p>
        </w:tc>
      </w:tr>
      <w:tr w:rsidR="00C41C1B" w14:paraId="4F9C899A" w14:textId="77777777" w:rsidTr="00C41C1B">
        <w:trPr>
          <w:trHeight w:val="493"/>
        </w:trPr>
        <w:tc>
          <w:tcPr>
            <w:tcW w:w="2422" w:type="dxa"/>
            <w:tcBorders>
              <w:top w:val="nil"/>
              <w:left w:val="single" w:sz="4" w:space="0" w:color="auto"/>
              <w:bottom w:val="single" w:sz="4" w:space="0" w:color="auto"/>
              <w:right w:val="single" w:sz="4" w:space="0" w:color="auto"/>
            </w:tcBorders>
            <w:vAlign w:val="bottom"/>
            <w:hideMark/>
          </w:tcPr>
          <w:p w14:paraId="30908B9F" w14:textId="77777777" w:rsidR="00C41C1B" w:rsidRPr="00FE5C5E" w:rsidRDefault="00C41C1B" w:rsidP="00C41C1B">
            <w:pPr>
              <w:rPr>
                <w:rFonts w:ascii="GHEA Grapalat" w:hAnsi="GHEA Grapalat"/>
                <w:i/>
                <w:sz w:val="20"/>
                <w:szCs w:val="20"/>
                <w:lang w:val="ru-RU"/>
              </w:rPr>
            </w:pPr>
            <w:r w:rsidRPr="00FE5C5E">
              <w:rPr>
                <w:rFonts w:ascii="GHEA Grapalat" w:hAnsi="GHEA Grapalat"/>
                <w:i/>
                <w:sz w:val="20"/>
                <w:szCs w:val="20"/>
              </w:rPr>
              <w:t>SMS</w:t>
            </w:r>
            <w:r w:rsidRPr="00FE5C5E">
              <w:rPr>
                <w:rFonts w:ascii="GHEA Grapalat" w:hAnsi="GHEA Grapalat"/>
                <w:i/>
                <w:sz w:val="20"/>
                <w:szCs w:val="20"/>
                <w:lang w:val="ru-RU"/>
              </w:rPr>
              <w:t xml:space="preserve"> на другие мобильные сети РА и НКР</w:t>
            </w:r>
          </w:p>
        </w:tc>
        <w:tc>
          <w:tcPr>
            <w:tcW w:w="3706" w:type="dxa"/>
            <w:tcBorders>
              <w:top w:val="nil"/>
              <w:left w:val="nil"/>
              <w:bottom w:val="single" w:sz="4" w:space="0" w:color="auto"/>
              <w:right w:val="single" w:sz="4" w:space="0" w:color="auto"/>
            </w:tcBorders>
            <w:noWrap/>
            <w:vAlign w:val="center"/>
            <w:hideMark/>
          </w:tcPr>
          <w:p w14:paraId="34492E1A" w14:textId="77777777" w:rsidR="00C41C1B" w:rsidRPr="00BE5B5C" w:rsidRDefault="00C41C1B" w:rsidP="00C41C1B">
            <w:pPr>
              <w:jc w:val="center"/>
              <w:rPr>
                <w:rFonts w:ascii="GHEA Grapalat" w:hAnsi="GHEA Grapalat"/>
                <w:i/>
                <w:sz w:val="20"/>
                <w:szCs w:val="20"/>
                <w:lang w:val="ru-RU"/>
              </w:rPr>
            </w:pPr>
            <w:r w:rsidRPr="00FE5C5E">
              <w:rPr>
                <w:rFonts w:ascii="GHEA Grapalat" w:hAnsi="GHEA Grapalat"/>
                <w:i/>
                <w:sz w:val="20"/>
                <w:szCs w:val="20"/>
              </w:rPr>
              <w:t>Не менее 1500 шт.</w:t>
            </w:r>
          </w:p>
        </w:tc>
        <w:tc>
          <w:tcPr>
            <w:tcW w:w="3903" w:type="dxa"/>
            <w:tcBorders>
              <w:top w:val="nil"/>
              <w:left w:val="nil"/>
              <w:bottom w:val="single" w:sz="4" w:space="0" w:color="auto"/>
              <w:right w:val="single" w:sz="4" w:space="0" w:color="auto"/>
            </w:tcBorders>
            <w:vAlign w:val="center"/>
          </w:tcPr>
          <w:p w14:paraId="767A5F07" w14:textId="77777777" w:rsidR="00C41C1B" w:rsidRDefault="00C41C1B" w:rsidP="00C41C1B">
            <w:pPr>
              <w:jc w:val="center"/>
              <w:rPr>
                <w:rFonts w:ascii="GHEA Grapalat" w:hAnsi="GHEA Grapalat"/>
                <w:i/>
                <w:sz w:val="20"/>
                <w:szCs w:val="20"/>
                <w:lang w:val="ru-RU"/>
              </w:rPr>
            </w:pPr>
            <w:r w:rsidRPr="00FE5C5E">
              <w:rPr>
                <w:rFonts w:ascii="GHEA Grapalat" w:hAnsi="GHEA Grapalat"/>
                <w:i/>
                <w:sz w:val="20"/>
                <w:szCs w:val="20"/>
              </w:rPr>
              <w:t xml:space="preserve">Не менее </w:t>
            </w:r>
            <w:r>
              <w:rPr>
                <w:rFonts w:ascii="GHEA Grapalat" w:hAnsi="GHEA Grapalat"/>
                <w:i/>
                <w:sz w:val="20"/>
                <w:szCs w:val="20"/>
              </w:rPr>
              <w:t>3000</w:t>
            </w:r>
            <w:r w:rsidRPr="00FE5C5E">
              <w:rPr>
                <w:rFonts w:ascii="GHEA Grapalat" w:hAnsi="GHEA Grapalat"/>
                <w:i/>
                <w:sz w:val="20"/>
                <w:szCs w:val="20"/>
              </w:rPr>
              <w:t xml:space="preserve"> шт.</w:t>
            </w:r>
          </w:p>
        </w:tc>
      </w:tr>
    </w:tbl>
    <w:p w14:paraId="4357AEBD" w14:textId="77777777" w:rsidR="00C41C1B" w:rsidRDefault="00C41C1B" w:rsidP="00C41C1B">
      <w:pPr>
        <w:jc w:val="center"/>
        <w:rPr>
          <w:rFonts w:ascii="GHEA Grapalat" w:hAnsi="GHEA Grapalat"/>
          <w:sz w:val="20"/>
        </w:rPr>
      </w:pPr>
    </w:p>
    <w:p w14:paraId="15D761AE" w14:textId="77777777" w:rsidR="00C41C1B" w:rsidRDefault="00C41C1B" w:rsidP="00C41C1B">
      <w:pPr>
        <w:jc w:val="center"/>
        <w:rPr>
          <w:rFonts w:ascii="GHEA Grapalat" w:hAnsi="GHEA Grapalat"/>
          <w:sz w:val="20"/>
        </w:rPr>
      </w:pPr>
    </w:p>
    <w:p w14:paraId="02CAFB99" w14:textId="77777777" w:rsidR="00C41C1B" w:rsidRPr="00FE5C5E" w:rsidRDefault="00C41C1B" w:rsidP="00C41C1B">
      <w:pPr>
        <w:jc w:val="both"/>
        <w:rPr>
          <w:rFonts w:ascii="GHEA Grapalat" w:hAnsi="GHEA Grapalat"/>
          <w:sz w:val="20"/>
          <w:lang w:val="ru-RU"/>
        </w:rPr>
      </w:pPr>
      <w:r w:rsidRPr="00FE5C5E">
        <w:rPr>
          <w:rFonts w:ascii="GHEA Grapalat" w:hAnsi="GHEA Grapalat"/>
          <w:sz w:val="20"/>
          <w:lang w:val="ru-RU"/>
        </w:rPr>
        <w:t>* срок оказания услуги не может быть позднее 25 декабря данного года.</w:t>
      </w:r>
    </w:p>
    <w:p w14:paraId="4022D694" w14:textId="77777777" w:rsidR="00C41C1B" w:rsidRPr="00FE5C5E" w:rsidRDefault="00C41C1B" w:rsidP="00C41C1B">
      <w:pPr>
        <w:jc w:val="both"/>
        <w:rPr>
          <w:rFonts w:ascii="GHEA Grapalat" w:hAnsi="GHEA Grapalat"/>
          <w:sz w:val="20"/>
          <w:lang w:val="ru-RU"/>
        </w:rPr>
      </w:pPr>
      <w:r w:rsidRPr="00FE5C5E">
        <w:rPr>
          <w:rFonts w:ascii="GHEA Grapalat" w:hAnsi="GHEA Grapalat"/>
          <w:sz w:val="20"/>
          <w:lang w:val="ru-RU"/>
        </w:rPr>
        <w:t>** Если договор заключен на основании статьи 15 части 6 Закона Республики Армения «О закупках», то исчисление срока определяется в календарных днях, считая со дня вступления в силу соглашение между сторонами в случае финансовых ресурсов.</w:t>
      </w:r>
    </w:p>
    <w:p w14:paraId="138EB5E0" w14:textId="77777777" w:rsidR="00C41C1B" w:rsidRPr="00FE5C5E" w:rsidRDefault="00C41C1B" w:rsidP="00C41C1B">
      <w:pPr>
        <w:widowControl w:val="0"/>
        <w:spacing w:after="160" w:line="360" w:lineRule="auto"/>
        <w:jc w:val="center"/>
        <w:rPr>
          <w:rFonts w:ascii="GHEA Grapalat" w:hAnsi="GHEA Grapalat"/>
          <w:lang w:val="ru-RU"/>
        </w:rPr>
      </w:pPr>
    </w:p>
    <w:p w14:paraId="64E40F24" w14:textId="77777777" w:rsidR="00C41C1B" w:rsidRPr="00FE5C5E" w:rsidRDefault="00C41C1B" w:rsidP="00C41C1B">
      <w:pPr>
        <w:widowControl w:val="0"/>
        <w:spacing w:after="160" w:line="360" w:lineRule="auto"/>
        <w:jc w:val="center"/>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C41C1B" w:rsidRPr="00AD29CE" w14:paraId="7C06BC03" w14:textId="77777777" w:rsidTr="00C41C1B">
        <w:trPr>
          <w:jc w:val="center"/>
        </w:trPr>
        <w:tc>
          <w:tcPr>
            <w:tcW w:w="4536" w:type="dxa"/>
          </w:tcPr>
          <w:p w14:paraId="1C25BDD5" w14:textId="77777777" w:rsidR="00C41C1B" w:rsidRPr="00AD29CE" w:rsidRDefault="00C41C1B" w:rsidP="00C41C1B">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EF0617A" w14:textId="77777777" w:rsidR="00C41C1B" w:rsidRPr="00E40AC8" w:rsidRDefault="00C41C1B" w:rsidP="00C41C1B">
            <w:pPr>
              <w:widowControl w:val="0"/>
              <w:jc w:val="center"/>
              <w:rPr>
                <w:rFonts w:ascii="GHEA Grapalat" w:hAnsi="GHEA Grapalat"/>
              </w:rPr>
            </w:pPr>
            <w:r>
              <w:rPr>
                <w:rFonts w:ascii="GHEA Grapalat" w:hAnsi="GHEA Grapalat"/>
              </w:rPr>
              <w:t>___________________________</w:t>
            </w:r>
          </w:p>
          <w:p w14:paraId="16D88201" w14:textId="77777777" w:rsidR="00C41C1B" w:rsidRPr="00E40AC8" w:rsidRDefault="00C41C1B" w:rsidP="00C41C1B">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B001D6F" w14:textId="77777777" w:rsidR="00C41C1B" w:rsidRPr="00AD29CE" w:rsidRDefault="00C41C1B" w:rsidP="00C41C1B">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1E75E03A" w14:textId="77777777" w:rsidR="00C41C1B" w:rsidRPr="00AD29CE" w:rsidRDefault="00C41C1B" w:rsidP="00C41C1B">
            <w:pPr>
              <w:widowControl w:val="0"/>
              <w:spacing w:after="160" w:line="360" w:lineRule="auto"/>
              <w:jc w:val="center"/>
              <w:rPr>
                <w:rFonts w:ascii="GHEA Grapalat" w:hAnsi="GHEA Grapalat"/>
              </w:rPr>
            </w:pPr>
          </w:p>
        </w:tc>
        <w:tc>
          <w:tcPr>
            <w:tcW w:w="4343" w:type="dxa"/>
          </w:tcPr>
          <w:p w14:paraId="2B27CDB0" w14:textId="77777777" w:rsidR="00C41C1B" w:rsidRPr="00AD29CE" w:rsidRDefault="00C41C1B" w:rsidP="00C41C1B">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10AB0C1" w14:textId="77777777" w:rsidR="00C41C1B" w:rsidRPr="00E40AC8" w:rsidRDefault="00C41C1B" w:rsidP="00C41C1B">
            <w:pPr>
              <w:widowControl w:val="0"/>
              <w:jc w:val="center"/>
              <w:rPr>
                <w:rFonts w:ascii="GHEA Grapalat" w:hAnsi="GHEA Grapalat"/>
              </w:rPr>
            </w:pPr>
            <w:r>
              <w:rPr>
                <w:rFonts w:ascii="GHEA Grapalat" w:hAnsi="GHEA Grapalat"/>
              </w:rPr>
              <w:t>__________________________</w:t>
            </w:r>
          </w:p>
          <w:p w14:paraId="022BB176" w14:textId="77777777" w:rsidR="00C41C1B" w:rsidRPr="00E40AC8" w:rsidRDefault="00C41C1B" w:rsidP="00C41C1B">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143AB12" w14:textId="77777777" w:rsidR="00C41C1B" w:rsidRPr="00AD29CE" w:rsidRDefault="00C41C1B" w:rsidP="00C41C1B">
            <w:pPr>
              <w:widowControl w:val="0"/>
              <w:spacing w:after="160" w:line="360" w:lineRule="auto"/>
              <w:jc w:val="center"/>
              <w:rPr>
                <w:rFonts w:ascii="GHEA Grapalat" w:hAnsi="GHEA Grapalat"/>
              </w:rPr>
            </w:pPr>
            <w:r w:rsidRPr="00AD29CE">
              <w:rPr>
                <w:rFonts w:ascii="GHEA Grapalat" w:hAnsi="GHEA Grapalat"/>
              </w:rPr>
              <w:t>М. П.</w:t>
            </w:r>
          </w:p>
        </w:tc>
      </w:tr>
    </w:tbl>
    <w:p w14:paraId="5997BAED" w14:textId="7F6C8BCD" w:rsidR="00C41C1B" w:rsidRDefault="00C41C1B" w:rsidP="00903CA8">
      <w:pPr>
        <w:widowControl w:val="0"/>
        <w:spacing w:after="160" w:line="360" w:lineRule="auto"/>
        <w:jc w:val="right"/>
        <w:rPr>
          <w:rFonts w:ascii="GHEA Grapalat" w:hAnsi="GHEA Grapalat"/>
          <w:i/>
          <w:lang w:val="ru-RU"/>
        </w:rPr>
      </w:pPr>
    </w:p>
    <w:p w14:paraId="023C3F52" w14:textId="5C55EC67" w:rsidR="00C41C1B" w:rsidRDefault="00C41C1B" w:rsidP="00903CA8">
      <w:pPr>
        <w:widowControl w:val="0"/>
        <w:spacing w:after="160" w:line="360" w:lineRule="auto"/>
        <w:jc w:val="right"/>
        <w:rPr>
          <w:rFonts w:ascii="GHEA Grapalat" w:hAnsi="GHEA Grapalat"/>
          <w:i/>
          <w:lang w:val="ru-RU"/>
        </w:rPr>
      </w:pPr>
    </w:p>
    <w:p w14:paraId="675B0D6D" w14:textId="2B1EEF8E" w:rsidR="00C41C1B" w:rsidRDefault="00C41C1B" w:rsidP="00903CA8">
      <w:pPr>
        <w:widowControl w:val="0"/>
        <w:spacing w:after="160" w:line="360" w:lineRule="auto"/>
        <w:jc w:val="right"/>
        <w:rPr>
          <w:rFonts w:ascii="GHEA Grapalat" w:hAnsi="GHEA Grapalat"/>
          <w:i/>
          <w:lang w:val="ru-RU"/>
        </w:rPr>
      </w:pPr>
    </w:p>
    <w:p w14:paraId="5CD8F612" w14:textId="0A65086E" w:rsidR="00C41C1B" w:rsidRDefault="00C41C1B" w:rsidP="00903CA8">
      <w:pPr>
        <w:widowControl w:val="0"/>
        <w:spacing w:after="160" w:line="360" w:lineRule="auto"/>
        <w:jc w:val="right"/>
        <w:rPr>
          <w:rFonts w:ascii="GHEA Grapalat" w:hAnsi="GHEA Grapalat"/>
          <w:i/>
          <w:lang w:val="ru-RU"/>
        </w:rPr>
      </w:pPr>
    </w:p>
    <w:p w14:paraId="6101090C" w14:textId="7FC50E30" w:rsidR="00C41C1B" w:rsidRDefault="00C41C1B" w:rsidP="00903CA8">
      <w:pPr>
        <w:widowControl w:val="0"/>
        <w:spacing w:after="160" w:line="360" w:lineRule="auto"/>
        <w:jc w:val="right"/>
        <w:rPr>
          <w:rFonts w:ascii="GHEA Grapalat" w:hAnsi="GHEA Grapalat"/>
          <w:i/>
          <w:lang w:val="ru-RU"/>
        </w:rPr>
      </w:pPr>
    </w:p>
    <w:p w14:paraId="45BE38CE" w14:textId="2D9609EF" w:rsidR="00C41C1B" w:rsidRDefault="00C41C1B" w:rsidP="00903CA8">
      <w:pPr>
        <w:widowControl w:val="0"/>
        <w:spacing w:after="160" w:line="360" w:lineRule="auto"/>
        <w:jc w:val="right"/>
        <w:rPr>
          <w:rFonts w:ascii="GHEA Grapalat" w:hAnsi="GHEA Grapalat"/>
          <w:i/>
          <w:lang w:val="ru-RU"/>
        </w:rPr>
      </w:pPr>
    </w:p>
    <w:p w14:paraId="7007DA28" w14:textId="7849238B" w:rsidR="00C41C1B" w:rsidRDefault="00C41C1B" w:rsidP="00903CA8">
      <w:pPr>
        <w:widowControl w:val="0"/>
        <w:spacing w:after="160" w:line="360" w:lineRule="auto"/>
        <w:jc w:val="right"/>
        <w:rPr>
          <w:rFonts w:ascii="GHEA Grapalat" w:hAnsi="GHEA Grapalat"/>
          <w:i/>
          <w:lang w:val="ru-RU"/>
        </w:rPr>
      </w:pPr>
    </w:p>
    <w:p w14:paraId="3574D586" w14:textId="77777777" w:rsidR="00C41C1B" w:rsidRPr="0068480C" w:rsidRDefault="00C41C1B" w:rsidP="00C41C1B">
      <w:pPr>
        <w:widowControl w:val="0"/>
        <w:jc w:val="right"/>
        <w:rPr>
          <w:rFonts w:ascii="GHEA Grapalat" w:hAnsi="GHEA Grapalat"/>
          <w:i/>
          <w:color w:val="000000" w:themeColor="text1"/>
          <w:lang w:val="ru-RU"/>
        </w:rPr>
      </w:pPr>
      <w:r w:rsidRPr="0068480C">
        <w:rPr>
          <w:rFonts w:ascii="GHEA Grapalat" w:hAnsi="GHEA Grapalat"/>
          <w:i/>
          <w:color w:val="000000" w:themeColor="text1"/>
          <w:lang w:val="ru-RU"/>
        </w:rPr>
        <w:lastRenderedPageBreak/>
        <w:t>Приложение № 2</w:t>
      </w:r>
    </w:p>
    <w:p w14:paraId="5E304DA5" w14:textId="77777777" w:rsidR="00C41C1B" w:rsidRPr="0068480C" w:rsidRDefault="00C41C1B" w:rsidP="00C41C1B">
      <w:pPr>
        <w:widowControl w:val="0"/>
        <w:spacing w:after="160"/>
        <w:jc w:val="right"/>
        <w:rPr>
          <w:rFonts w:ascii="GHEA Grapalat" w:hAnsi="GHEA Grapalat"/>
          <w:i/>
          <w:color w:val="000000" w:themeColor="text1"/>
          <w:lang w:val="ru-RU"/>
        </w:rPr>
      </w:pPr>
      <w:r w:rsidRPr="0068480C">
        <w:rPr>
          <w:rFonts w:ascii="GHEA Grapalat" w:hAnsi="GHEA Grapalat"/>
          <w:i/>
          <w:color w:val="000000" w:themeColor="text1"/>
          <w:lang w:val="ru-RU"/>
        </w:rPr>
        <w:t xml:space="preserve">к Договору под кодом </w:t>
      </w:r>
      <w:r w:rsidRPr="0068480C">
        <w:rPr>
          <w:rFonts w:ascii="GHEA Grapalat" w:hAnsi="GHEA Grapalat"/>
          <w:i/>
          <w:color w:val="000000" w:themeColor="text1"/>
          <w:lang w:val="ru-RU"/>
        </w:rPr>
        <w:br/>
        <w:t>заключенному "</w:t>
      </w:r>
      <w:r w:rsidRPr="0068480C">
        <w:rPr>
          <w:rFonts w:ascii="GHEA Grapalat" w:hAnsi="GHEA Grapalat"/>
          <w:i/>
          <w:color w:val="000000" w:themeColor="text1"/>
          <w:lang w:val="ru-RU"/>
        </w:rPr>
        <w:tab/>
        <w:t>"</w:t>
      </w:r>
      <w:r w:rsidRPr="0068480C">
        <w:rPr>
          <w:rFonts w:ascii="GHEA Grapalat" w:hAnsi="GHEA Grapalat"/>
          <w:i/>
          <w:color w:val="000000" w:themeColor="text1"/>
          <w:lang w:val="ru-RU"/>
        </w:rPr>
        <w:tab/>
        <w:t>20</w:t>
      </w:r>
      <w:r w:rsidRPr="0068480C">
        <w:rPr>
          <w:rFonts w:ascii="GHEA Grapalat" w:hAnsi="GHEA Grapalat"/>
          <w:i/>
          <w:color w:val="000000" w:themeColor="text1"/>
          <w:lang w:val="ru-RU"/>
        </w:rPr>
        <w:tab/>
        <w:t>г.</w:t>
      </w:r>
    </w:p>
    <w:p w14:paraId="7E1F9638" w14:textId="77777777" w:rsidR="00C41C1B" w:rsidRPr="0068480C" w:rsidRDefault="00C41C1B" w:rsidP="00C41C1B">
      <w:pPr>
        <w:widowControl w:val="0"/>
        <w:spacing w:after="160"/>
        <w:jc w:val="center"/>
        <w:rPr>
          <w:rFonts w:ascii="GHEA Grapalat" w:hAnsi="GHEA Grapalat"/>
          <w:color w:val="000000" w:themeColor="text1"/>
          <w:lang w:val="ru-RU"/>
        </w:rPr>
      </w:pPr>
    </w:p>
    <w:p w14:paraId="1CD2D609" w14:textId="77777777" w:rsidR="00C41C1B" w:rsidRPr="0068480C" w:rsidRDefault="00C41C1B" w:rsidP="00C41C1B">
      <w:pPr>
        <w:widowControl w:val="0"/>
        <w:spacing w:after="160"/>
        <w:jc w:val="center"/>
        <w:rPr>
          <w:rFonts w:ascii="GHEA Grapalat" w:hAnsi="GHEA Grapalat"/>
          <w:color w:val="000000" w:themeColor="text1"/>
        </w:rPr>
      </w:pPr>
      <w:r w:rsidRPr="0068480C">
        <w:rPr>
          <w:rFonts w:ascii="GHEA Grapalat" w:hAnsi="GHEA Grapalat"/>
          <w:color w:val="000000" w:themeColor="text1"/>
        </w:rPr>
        <w:t>РАСПИСАНИЕ ПОСТАВОК*</w:t>
      </w:r>
    </w:p>
    <w:p w14:paraId="5F69DC21" w14:textId="77777777" w:rsidR="00C41C1B" w:rsidRPr="0068480C" w:rsidRDefault="00C41C1B" w:rsidP="00C41C1B">
      <w:pPr>
        <w:widowControl w:val="0"/>
        <w:spacing w:after="160"/>
        <w:jc w:val="right"/>
        <w:rPr>
          <w:rFonts w:ascii="GHEA Grapalat" w:hAnsi="GHEA Grapalat"/>
          <w:color w:val="000000" w:themeColor="text1"/>
        </w:rPr>
      </w:pPr>
      <w:r w:rsidRPr="0068480C">
        <w:rPr>
          <w:rFonts w:ascii="GHEA Grapalat" w:hAnsi="GHEA Grapalat"/>
          <w:color w:val="000000" w:themeColor="text1"/>
        </w:rPr>
        <w:t>Драмов РА</w:t>
      </w:r>
    </w:p>
    <w:tbl>
      <w:tblPr>
        <w:tblStyle w:val="aff2"/>
        <w:tblW w:w="10328" w:type="dxa"/>
        <w:tblLayout w:type="fixed"/>
        <w:tblLook w:val="04A0" w:firstRow="1" w:lastRow="0" w:firstColumn="1" w:lastColumn="0" w:noHBand="0" w:noVBand="1"/>
      </w:tblPr>
      <w:tblGrid>
        <w:gridCol w:w="1320"/>
        <w:gridCol w:w="1318"/>
        <w:gridCol w:w="1456"/>
        <w:gridCol w:w="1311"/>
        <w:gridCol w:w="2332"/>
        <w:gridCol w:w="2591"/>
      </w:tblGrid>
      <w:tr w:rsidR="00C41C1B" w:rsidRPr="0068480C" w14:paraId="49E4B679" w14:textId="77777777" w:rsidTr="00C41C1B">
        <w:trPr>
          <w:trHeight w:val="450"/>
        </w:trPr>
        <w:tc>
          <w:tcPr>
            <w:tcW w:w="10328" w:type="dxa"/>
            <w:gridSpan w:val="6"/>
          </w:tcPr>
          <w:p w14:paraId="7B2EB50D" w14:textId="77777777" w:rsidR="00C41C1B" w:rsidRPr="0068480C" w:rsidRDefault="00C41C1B" w:rsidP="00C41C1B">
            <w:pPr>
              <w:widowControl w:val="0"/>
              <w:spacing w:after="160"/>
              <w:jc w:val="center"/>
              <w:rPr>
                <w:rFonts w:ascii="GHEA Grapalat" w:hAnsi="GHEA Grapalat"/>
                <w:color w:val="000000" w:themeColor="text1"/>
                <w:sz w:val="22"/>
                <w:szCs w:val="22"/>
              </w:rPr>
            </w:pPr>
            <w:r w:rsidRPr="0068480C">
              <w:rPr>
                <w:rFonts w:ascii="GHEA Grapalat" w:hAnsi="GHEA Grapalat"/>
                <w:color w:val="000000" w:themeColor="text1"/>
                <w:sz w:val="22"/>
                <w:szCs w:val="22"/>
              </w:rPr>
              <w:t>Услуга</w:t>
            </w:r>
          </w:p>
        </w:tc>
      </w:tr>
      <w:tr w:rsidR="00C41C1B" w:rsidRPr="0068480C" w14:paraId="5BE2CA63" w14:textId="77777777" w:rsidTr="00C41C1B">
        <w:trPr>
          <w:trHeight w:val="291"/>
        </w:trPr>
        <w:tc>
          <w:tcPr>
            <w:tcW w:w="1320" w:type="dxa"/>
            <w:vMerge w:val="restart"/>
            <w:vAlign w:val="center"/>
          </w:tcPr>
          <w:p w14:paraId="66391872"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единица измерения</w:t>
            </w:r>
          </w:p>
        </w:tc>
        <w:tc>
          <w:tcPr>
            <w:tcW w:w="1318" w:type="dxa"/>
            <w:vMerge w:val="restart"/>
            <w:vAlign w:val="center"/>
          </w:tcPr>
          <w:p w14:paraId="376BBB1C"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цена единицы / драмов РА</w:t>
            </w:r>
          </w:p>
        </w:tc>
        <w:tc>
          <w:tcPr>
            <w:tcW w:w="1456" w:type="dxa"/>
            <w:vMerge w:val="restart"/>
            <w:vAlign w:val="center"/>
          </w:tcPr>
          <w:p w14:paraId="3AF5F804"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общая цена/драмов РА</w:t>
            </w:r>
          </w:p>
        </w:tc>
        <w:tc>
          <w:tcPr>
            <w:tcW w:w="1311" w:type="dxa"/>
            <w:vMerge w:val="restart"/>
            <w:vAlign w:val="center"/>
          </w:tcPr>
          <w:p w14:paraId="093878F0"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Общий</w:t>
            </w:r>
          </w:p>
          <w:p w14:paraId="56844D9A"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объем</w:t>
            </w:r>
          </w:p>
        </w:tc>
        <w:tc>
          <w:tcPr>
            <w:tcW w:w="4923" w:type="dxa"/>
            <w:gridSpan w:val="2"/>
            <w:vAlign w:val="center"/>
          </w:tcPr>
          <w:p w14:paraId="2CA1F28D" w14:textId="77777777" w:rsidR="00C41C1B" w:rsidRPr="0068480C" w:rsidRDefault="00C41C1B" w:rsidP="00C41C1B">
            <w:pPr>
              <w:widowControl w:val="0"/>
              <w:jc w:val="center"/>
              <w:rPr>
                <w:rFonts w:ascii="GHEA Grapalat" w:hAnsi="GHEA Grapalat"/>
                <w:color w:val="000000" w:themeColor="text1"/>
                <w:sz w:val="22"/>
                <w:szCs w:val="22"/>
              </w:rPr>
            </w:pPr>
            <w:r w:rsidRPr="0068480C">
              <w:rPr>
                <w:rFonts w:ascii="GHEA Grapalat" w:hAnsi="GHEA Grapalat"/>
                <w:color w:val="000000" w:themeColor="text1"/>
                <w:sz w:val="22"/>
                <w:szCs w:val="22"/>
              </w:rPr>
              <w:t>Поставка</w:t>
            </w:r>
          </w:p>
        </w:tc>
      </w:tr>
      <w:tr w:rsidR="00C41C1B" w:rsidRPr="0068480C" w14:paraId="1E706F19" w14:textId="77777777" w:rsidTr="00C41C1B">
        <w:trPr>
          <w:trHeight w:val="526"/>
        </w:trPr>
        <w:tc>
          <w:tcPr>
            <w:tcW w:w="1320" w:type="dxa"/>
            <w:vMerge/>
            <w:vAlign w:val="center"/>
          </w:tcPr>
          <w:p w14:paraId="267B1687" w14:textId="77777777" w:rsidR="00C41C1B" w:rsidRPr="0068480C" w:rsidRDefault="00C41C1B" w:rsidP="00C41C1B">
            <w:pPr>
              <w:widowControl w:val="0"/>
              <w:jc w:val="center"/>
              <w:rPr>
                <w:rFonts w:ascii="GHEA Grapalat" w:hAnsi="GHEA Grapalat"/>
                <w:color w:val="000000" w:themeColor="text1"/>
                <w:sz w:val="18"/>
                <w:szCs w:val="18"/>
              </w:rPr>
            </w:pPr>
          </w:p>
        </w:tc>
        <w:tc>
          <w:tcPr>
            <w:tcW w:w="1318" w:type="dxa"/>
            <w:vMerge/>
            <w:vAlign w:val="center"/>
          </w:tcPr>
          <w:p w14:paraId="5B1BF55C" w14:textId="77777777" w:rsidR="00C41C1B" w:rsidRPr="0068480C" w:rsidRDefault="00C41C1B" w:rsidP="00C41C1B">
            <w:pPr>
              <w:widowControl w:val="0"/>
              <w:jc w:val="center"/>
              <w:rPr>
                <w:rFonts w:ascii="GHEA Grapalat" w:hAnsi="GHEA Grapalat"/>
                <w:color w:val="000000" w:themeColor="text1"/>
                <w:sz w:val="18"/>
                <w:szCs w:val="18"/>
              </w:rPr>
            </w:pPr>
          </w:p>
        </w:tc>
        <w:tc>
          <w:tcPr>
            <w:tcW w:w="1456" w:type="dxa"/>
            <w:vMerge/>
            <w:vAlign w:val="center"/>
          </w:tcPr>
          <w:p w14:paraId="5AA0ACBA" w14:textId="77777777" w:rsidR="00C41C1B" w:rsidRPr="0068480C" w:rsidRDefault="00C41C1B" w:rsidP="00C41C1B">
            <w:pPr>
              <w:widowControl w:val="0"/>
              <w:jc w:val="center"/>
              <w:rPr>
                <w:rFonts w:ascii="GHEA Grapalat" w:hAnsi="GHEA Grapalat"/>
                <w:color w:val="000000" w:themeColor="text1"/>
                <w:sz w:val="18"/>
                <w:szCs w:val="18"/>
              </w:rPr>
            </w:pPr>
          </w:p>
        </w:tc>
        <w:tc>
          <w:tcPr>
            <w:tcW w:w="1311" w:type="dxa"/>
            <w:vMerge/>
            <w:vAlign w:val="center"/>
          </w:tcPr>
          <w:p w14:paraId="610F4165" w14:textId="77777777" w:rsidR="00C41C1B" w:rsidRPr="0068480C" w:rsidRDefault="00C41C1B" w:rsidP="00C41C1B">
            <w:pPr>
              <w:widowControl w:val="0"/>
              <w:jc w:val="center"/>
              <w:rPr>
                <w:rFonts w:ascii="GHEA Grapalat" w:hAnsi="GHEA Grapalat"/>
                <w:color w:val="000000" w:themeColor="text1"/>
                <w:sz w:val="18"/>
                <w:szCs w:val="18"/>
              </w:rPr>
            </w:pPr>
          </w:p>
        </w:tc>
        <w:tc>
          <w:tcPr>
            <w:tcW w:w="2332" w:type="dxa"/>
            <w:vAlign w:val="center"/>
          </w:tcPr>
          <w:p w14:paraId="214CBA20" w14:textId="77777777" w:rsidR="00C41C1B" w:rsidRPr="0068480C" w:rsidRDefault="00C41C1B" w:rsidP="00C41C1B">
            <w:pPr>
              <w:widowControl w:val="0"/>
              <w:jc w:val="center"/>
              <w:rPr>
                <w:rFonts w:ascii="GHEA Grapalat" w:hAnsi="GHEA Grapalat"/>
                <w:color w:val="000000" w:themeColor="text1"/>
                <w:sz w:val="22"/>
                <w:szCs w:val="18"/>
              </w:rPr>
            </w:pPr>
            <w:r w:rsidRPr="0068480C">
              <w:rPr>
                <w:rFonts w:ascii="GHEA Grapalat" w:hAnsi="GHEA Grapalat"/>
                <w:color w:val="000000" w:themeColor="text1"/>
                <w:sz w:val="22"/>
                <w:szCs w:val="18"/>
              </w:rPr>
              <w:t>адрес</w:t>
            </w:r>
          </w:p>
        </w:tc>
        <w:tc>
          <w:tcPr>
            <w:tcW w:w="2591" w:type="dxa"/>
            <w:vAlign w:val="center"/>
          </w:tcPr>
          <w:p w14:paraId="178D2FD3" w14:textId="77777777" w:rsidR="00C41C1B" w:rsidRPr="0068480C" w:rsidRDefault="00C41C1B" w:rsidP="00C41C1B">
            <w:pPr>
              <w:widowControl w:val="0"/>
              <w:jc w:val="center"/>
              <w:rPr>
                <w:rFonts w:ascii="GHEA Grapalat" w:hAnsi="GHEA Grapalat"/>
                <w:color w:val="000000" w:themeColor="text1"/>
                <w:sz w:val="22"/>
                <w:szCs w:val="18"/>
              </w:rPr>
            </w:pPr>
            <w:r w:rsidRPr="0068480C">
              <w:rPr>
                <w:rFonts w:ascii="GHEA Grapalat" w:hAnsi="GHEA Grapalat"/>
                <w:color w:val="000000" w:themeColor="text1"/>
                <w:sz w:val="22"/>
                <w:szCs w:val="18"/>
              </w:rPr>
              <w:t>Срок**</w:t>
            </w:r>
          </w:p>
        </w:tc>
      </w:tr>
      <w:tr w:rsidR="00C41C1B" w:rsidRPr="0068480C" w14:paraId="61055EC1" w14:textId="77777777" w:rsidTr="00C41C1B">
        <w:trPr>
          <w:trHeight w:val="240"/>
        </w:trPr>
        <w:tc>
          <w:tcPr>
            <w:tcW w:w="1320" w:type="dxa"/>
            <w:vAlign w:val="center"/>
          </w:tcPr>
          <w:p w14:paraId="5A62C375" w14:textId="77777777" w:rsidR="00C41C1B" w:rsidRPr="0068480C" w:rsidRDefault="00C41C1B" w:rsidP="00C41C1B">
            <w:pPr>
              <w:widowControl w:val="0"/>
              <w:jc w:val="center"/>
              <w:rPr>
                <w:rFonts w:ascii="GHEA Grapalat" w:hAnsi="GHEA Grapalat"/>
                <w:color w:val="000000" w:themeColor="text1"/>
                <w:sz w:val="18"/>
                <w:szCs w:val="18"/>
              </w:rPr>
            </w:pPr>
            <w:r>
              <w:rPr>
                <w:rFonts w:ascii="GHEA Grapalat" w:hAnsi="GHEA Grapalat"/>
                <w:color w:val="000000" w:themeColor="text1"/>
                <w:sz w:val="18"/>
                <w:szCs w:val="18"/>
              </w:rPr>
              <w:t>драм</w:t>
            </w:r>
          </w:p>
        </w:tc>
        <w:tc>
          <w:tcPr>
            <w:tcW w:w="1318" w:type="dxa"/>
            <w:vAlign w:val="center"/>
          </w:tcPr>
          <w:p w14:paraId="19F1543F" w14:textId="77777777" w:rsidR="00C41C1B" w:rsidRPr="0068480C" w:rsidRDefault="00C41C1B" w:rsidP="00C41C1B">
            <w:pPr>
              <w:widowControl w:val="0"/>
              <w:jc w:val="center"/>
              <w:rPr>
                <w:rFonts w:ascii="GHEA Grapalat" w:hAnsi="GHEA Grapalat"/>
                <w:color w:val="000000" w:themeColor="text1"/>
                <w:sz w:val="18"/>
                <w:szCs w:val="18"/>
              </w:rPr>
            </w:pPr>
          </w:p>
        </w:tc>
        <w:tc>
          <w:tcPr>
            <w:tcW w:w="1456" w:type="dxa"/>
            <w:vAlign w:val="center"/>
          </w:tcPr>
          <w:p w14:paraId="5A39A836" w14:textId="77777777" w:rsidR="00C41C1B" w:rsidRPr="0068480C" w:rsidRDefault="00C41C1B" w:rsidP="00C41C1B">
            <w:pPr>
              <w:widowControl w:val="0"/>
              <w:jc w:val="center"/>
              <w:rPr>
                <w:rFonts w:ascii="GHEA Grapalat" w:hAnsi="GHEA Grapalat"/>
                <w:color w:val="000000" w:themeColor="text1"/>
                <w:sz w:val="18"/>
                <w:szCs w:val="18"/>
              </w:rPr>
            </w:pPr>
          </w:p>
        </w:tc>
        <w:tc>
          <w:tcPr>
            <w:tcW w:w="1311" w:type="dxa"/>
            <w:vAlign w:val="center"/>
          </w:tcPr>
          <w:p w14:paraId="70F709B7" w14:textId="77777777" w:rsidR="00C41C1B" w:rsidRPr="0068480C" w:rsidRDefault="00C41C1B" w:rsidP="00C41C1B">
            <w:pPr>
              <w:widowControl w:val="0"/>
              <w:jc w:val="center"/>
              <w:rPr>
                <w:rFonts w:ascii="GHEA Grapalat" w:hAnsi="GHEA Grapalat"/>
                <w:color w:val="000000" w:themeColor="text1"/>
                <w:sz w:val="18"/>
                <w:szCs w:val="18"/>
              </w:rPr>
            </w:pPr>
            <w:r>
              <w:rPr>
                <w:rFonts w:ascii="GHEA Grapalat" w:hAnsi="GHEA Grapalat"/>
                <w:color w:val="000000" w:themeColor="text1"/>
                <w:sz w:val="18"/>
                <w:szCs w:val="18"/>
              </w:rPr>
              <w:t>1</w:t>
            </w:r>
          </w:p>
        </w:tc>
        <w:tc>
          <w:tcPr>
            <w:tcW w:w="2332" w:type="dxa"/>
          </w:tcPr>
          <w:p w14:paraId="503C931D" w14:textId="77777777" w:rsidR="00C41C1B" w:rsidRPr="002A44B9" w:rsidRDefault="00C41C1B" w:rsidP="00C41C1B">
            <w:pPr>
              <w:widowControl w:val="0"/>
              <w:jc w:val="center"/>
              <w:rPr>
                <w:rFonts w:ascii="GHEA Grapalat" w:hAnsi="GHEA Grapalat"/>
                <w:color w:val="000000" w:themeColor="text1"/>
                <w:sz w:val="18"/>
                <w:szCs w:val="18"/>
                <w:lang w:val="ru-RU"/>
              </w:rPr>
            </w:pPr>
            <w:r w:rsidRPr="00903CA8">
              <w:rPr>
                <w:rFonts w:ascii="GHEA Grapalat" w:hAnsi="GHEA Grapalat"/>
                <w:sz w:val="20"/>
                <w:lang w:val="ru-RU"/>
              </w:rPr>
              <w:t>Гегаркуникский марз РА, г. Гавар, Центральная площадь 7</w:t>
            </w:r>
          </w:p>
        </w:tc>
        <w:tc>
          <w:tcPr>
            <w:tcW w:w="2591" w:type="dxa"/>
          </w:tcPr>
          <w:p w14:paraId="3EE48D16" w14:textId="77777777" w:rsidR="00C41C1B" w:rsidRPr="0068480C" w:rsidRDefault="00C41C1B" w:rsidP="00C41C1B">
            <w:pPr>
              <w:widowControl w:val="0"/>
              <w:jc w:val="center"/>
              <w:rPr>
                <w:rFonts w:ascii="GHEA Grapalat" w:hAnsi="GHEA Grapalat"/>
                <w:color w:val="000000" w:themeColor="text1"/>
                <w:sz w:val="18"/>
                <w:szCs w:val="18"/>
              </w:rPr>
            </w:pPr>
            <w:r w:rsidRPr="00903CA8">
              <w:rPr>
                <w:rFonts w:ascii="GHEA Grapalat" w:hAnsi="GHEA Grapalat"/>
                <w:sz w:val="20"/>
                <w:lang w:val="ru-RU"/>
              </w:rPr>
              <w:t>с даты вступления в силу соглашения до 2023 года. 25 декабря.</w:t>
            </w:r>
          </w:p>
        </w:tc>
      </w:tr>
      <w:tr w:rsidR="00C41C1B" w:rsidRPr="0068480C" w14:paraId="37615329" w14:textId="77777777" w:rsidTr="00C41C1B">
        <w:trPr>
          <w:trHeight w:val="240"/>
        </w:trPr>
        <w:tc>
          <w:tcPr>
            <w:tcW w:w="1320" w:type="dxa"/>
            <w:vAlign w:val="center"/>
          </w:tcPr>
          <w:p w14:paraId="2611032F" w14:textId="77777777" w:rsidR="00C41C1B" w:rsidRPr="0068480C" w:rsidRDefault="00C41C1B" w:rsidP="00C41C1B">
            <w:pPr>
              <w:widowControl w:val="0"/>
              <w:jc w:val="center"/>
              <w:rPr>
                <w:rFonts w:ascii="GHEA Grapalat" w:hAnsi="GHEA Grapalat"/>
                <w:color w:val="000000" w:themeColor="text1"/>
                <w:sz w:val="18"/>
                <w:szCs w:val="18"/>
              </w:rPr>
            </w:pPr>
          </w:p>
        </w:tc>
        <w:tc>
          <w:tcPr>
            <w:tcW w:w="1318" w:type="dxa"/>
            <w:vAlign w:val="center"/>
          </w:tcPr>
          <w:p w14:paraId="75B3D938" w14:textId="77777777" w:rsidR="00C41C1B" w:rsidRPr="0068480C" w:rsidRDefault="00C41C1B" w:rsidP="00C41C1B">
            <w:pPr>
              <w:widowControl w:val="0"/>
              <w:jc w:val="center"/>
              <w:rPr>
                <w:rFonts w:ascii="GHEA Grapalat" w:hAnsi="GHEA Grapalat"/>
                <w:color w:val="000000" w:themeColor="text1"/>
                <w:sz w:val="18"/>
                <w:szCs w:val="18"/>
              </w:rPr>
            </w:pPr>
          </w:p>
        </w:tc>
        <w:tc>
          <w:tcPr>
            <w:tcW w:w="1456" w:type="dxa"/>
            <w:vAlign w:val="center"/>
          </w:tcPr>
          <w:p w14:paraId="0FA12D90" w14:textId="77777777" w:rsidR="00C41C1B" w:rsidRPr="0068480C" w:rsidRDefault="00C41C1B" w:rsidP="00C41C1B">
            <w:pPr>
              <w:widowControl w:val="0"/>
              <w:jc w:val="center"/>
              <w:rPr>
                <w:rFonts w:ascii="GHEA Grapalat" w:hAnsi="GHEA Grapalat"/>
                <w:color w:val="000000" w:themeColor="text1"/>
                <w:sz w:val="18"/>
                <w:szCs w:val="18"/>
              </w:rPr>
            </w:pPr>
          </w:p>
        </w:tc>
        <w:tc>
          <w:tcPr>
            <w:tcW w:w="1311" w:type="dxa"/>
            <w:vAlign w:val="center"/>
          </w:tcPr>
          <w:p w14:paraId="355D964D" w14:textId="77777777" w:rsidR="00C41C1B" w:rsidRPr="0068480C" w:rsidRDefault="00C41C1B" w:rsidP="00C41C1B">
            <w:pPr>
              <w:widowControl w:val="0"/>
              <w:jc w:val="center"/>
              <w:rPr>
                <w:rFonts w:ascii="GHEA Grapalat" w:hAnsi="GHEA Grapalat"/>
                <w:color w:val="000000" w:themeColor="text1"/>
                <w:sz w:val="18"/>
                <w:szCs w:val="18"/>
              </w:rPr>
            </w:pPr>
          </w:p>
        </w:tc>
        <w:tc>
          <w:tcPr>
            <w:tcW w:w="2332" w:type="dxa"/>
            <w:vAlign w:val="center"/>
          </w:tcPr>
          <w:p w14:paraId="625BC929" w14:textId="77777777" w:rsidR="00C41C1B" w:rsidRPr="0068480C" w:rsidRDefault="00C41C1B" w:rsidP="00C41C1B">
            <w:pPr>
              <w:widowControl w:val="0"/>
              <w:jc w:val="center"/>
              <w:rPr>
                <w:rFonts w:ascii="GHEA Grapalat" w:hAnsi="GHEA Grapalat"/>
                <w:color w:val="000000" w:themeColor="text1"/>
                <w:sz w:val="18"/>
                <w:szCs w:val="18"/>
              </w:rPr>
            </w:pPr>
          </w:p>
        </w:tc>
        <w:tc>
          <w:tcPr>
            <w:tcW w:w="2591" w:type="dxa"/>
            <w:vAlign w:val="center"/>
          </w:tcPr>
          <w:p w14:paraId="764104C8" w14:textId="77777777" w:rsidR="00C41C1B" w:rsidRPr="0068480C" w:rsidRDefault="00C41C1B" w:rsidP="00C41C1B">
            <w:pPr>
              <w:widowControl w:val="0"/>
              <w:jc w:val="center"/>
              <w:rPr>
                <w:rFonts w:ascii="GHEA Grapalat" w:hAnsi="GHEA Grapalat"/>
                <w:color w:val="000000" w:themeColor="text1"/>
                <w:sz w:val="18"/>
                <w:szCs w:val="18"/>
              </w:rPr>
            </w:pPr>
          </w:p>
        </w:tc>
      </w:tr>
    </w:tbl>
    <w:p w14:paraId="2BC011F4" w14:textId="77777777" w:rsidR="00C41C1B" w:rsidRPr="0068480C" w:rsidRDefault="00C41C1B" w:rsidP="00C41C1B">
      <w:pPr>
        <w:rPr>
          <w:rFonts w:ascii="GHEA Grapalat" w:hAnsi="GHEA Grapalat"/>
          <w:color w:val="000000" w:themeColor="text1"/>
        </w:rPr>
      </w:pPr>
    </w:p>
    <w:p w14:paraId="027D911D" w14:textId="77777777" w:rsidR="00C41C1B" w:rsidRPr="000973D2" w:rsidRDefault="00C41C1B" w:rsidP="00C41C1B">
      <w:pPr>
        <w:rPr>
          <w:rFonts w:ascii="GHEA Grapalat" w:hAnsi="GHEA Grapalat"/>
          <w:i/>
          <w:color w:val="000000" w:themeColor="text1"/>
          <w:lang w:val="ru-RU"/>
        </w:rPr>
      </w:pPr>
      <w:r w:rsidRPr="000973D2">
        <w:rPr>
          <w:rFonts w:ascii="GHEA Grapalat" w:hAnsi="GHEA Grapalat"/>
          <w:i/>
          <w:color w:val="000000" w:themeColor="text1"/>
          <w:lang w:val="ru-RU"/>
        </w:rPr>
        <w:t xml:space="preserve">*крайний срок выполнения работы не может быть дольше, чем 25 декабря </w:t>
      </w:r>
      <w:r>
        <w:rPr>
          <w:rFonts w:ascii="GHEA Grapalat" w:hAnsi="GHEA Grapalat"/>
          <w:i/>
          <w:color w:val="000000" w:themeColor="text1"/>
          <w:lang w:val="ru-RU"/>
        </w:rPr>
        <w:t xml:space="preserve">данного </w:t>
      </w:r>
      <w:proofErr w:type="gramStart"/>
      <w:r w:rsidRPr="000973D2">
        <w:rPr>
          <w:rFonts w:ascii="GHEA Grapalat" w:hAnsi="GHEA Grapalat"/>
          <w:i/>
          <w:color w:val="000000" w:themeColor="text1"/>
          <w:lang w:val="ru-RU"/>
        </w:rPr>
        <w:t>года .</w:t>
      </w:r>
      <w:proofErr w:type="gramEnd"/>
    </w:p>
    <w:p w14:paraId="2634C65A" w14:textId="77777777" w:rsidR="00C41C1B" w:rsidRPr="000973D2" w:rsidRDefault="00C41C1B" w:rsidP="00C41C1B">
      <w:pPr>
        <w:pStyle w:val="af2"/>
        <w:widowControl w:val="0"/>
        <w:jc w:val="both"/>
        <w:rPr>
          <w:rFonts w:ascii="GHEA Grapalat" w:hAnsi="GHEA Grapalat"/>
          <w:i/>
          <w:color w:val="000000" w:themeColor="text1"/>
          <w:sz w:val="22"/>
          <w:szCs w:val="22"/>
        </w:rPr>
      </w:pPr>
      <w:r w:rsidRPr="000973D2">
        <w:rPr>
          <w:rFonts w:ascii="GHEA Grapalat" w:hAnsi="GHEA Grapalat"/>
          <w:sz w:val="24"/>
          <w:szCs w:val="24"/>
        </w:rPr>
        <w:t xml:space="preserve">** </w:t>
      </w:r>
      <w:r w:rsidRPr="000973D2">
        <w:rPr>
          <w:rFonts w:ascii="GHEA Grapalat" w:hAnsi="GHEA Grapalat"/>
          <w:i/>
          <w:sz w:val="22"/>
          <w:szCs w:val="22"/>
        </w:rPr>
        <w:t>Если договор заключается на основании части 6 статьи 15 Закона РА "О закупках",</w:t>
      </w:r>
      <w:r w:rsidRPr="000973D2">
        <w:rPr>
          <w:rFonts w:ascii="GHEA Grapalat" w:hAnsi="GHEA Grapalat"/>
          <w:i/>
          <w:color w:val="000000" w:themeColor="text1"/>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14:paraId="51AA22BE" w14:textId="77777777" w:rsidR="00C41C1B" w:rsidRPr="0068480C" w:rsidRDefault="00C41C1B" w:rsidP="00C41C1B">
      <w:pPr>
        <w:rPr>
          <w:rFonts w:ascii="GHEA Grapalat" w:hAnsi="GHEA Grapalat"/>
          <w:color w:val="000000" w:themeColor="text1"/>
          <w:lang w:val="ru-RU"/>
        </w:rPr>
      </w:pPr>
    </w:p>
    <w:tbl>
      <w:tblPr>
        <w:tblpPr w:leftFromText="180" w:rightFromText="180" w:vertAnchor="text" w:horzAnchor="margin" w:tblpXSpec="center" w:tblpY="424"/>
        <w:tblW w:w="9639" w:type="dxa"/>
        <w:tblLayout w:type="fixed"/>
        <w:tblLook w:val="0000" w:firstRow="0" w:lastRow="0" w:firstColumn="0" w:lastColumn="0" w:noHBand="0" w:noVBand="0"/>
      </w:tblPr>
      <w:tblGrid>
        <w:gridCol w:w="4536"/>
        <w:gridCol w:w="760"/>
        <w:gridCol w:w="4343"/>
      </w:tblGrid>
      <w:tr w:rsidR="00675D1A" w:rsidRPr="0068480C" w14:paraId="7C502036" w14:textId="77777777" w:rsidTr="00675D1A">
        <w:tc>
          <w:tcPr>
            <w:tcW w:w="4536" w:type="dxa"/>
          </w:tcPr>
          <w:p w14:paraId="4FCA6735" w14:textId="77777777" w:rsidR="00675D1A" w:rsidRPr="0068480C" w:rsidRDefault="00675D1A" w:rsidP="00675D1A">
            <w:pPr>
              <w:widowControl w:val="0"/>
              <w:jc w:val="center"/>
              <w:rPr>
                <w:rFonts w:ascii="GHEA Grapalat" w:hAnsi="GHEA Grapalat"/>
                <w:b/>
                <w:color w:val="000000" w:themeColor="text1"/>
              </w:rPr>
            </w:pPr>
            <w:r w:rsidRPr="0068480C">
              <w:rPr>
                <w:rFonts w:ascii="GHEA Grapalat" w:hAnsi="GHEA Grapalat"/>
                <w:b/>
                <w:color w:val="000000" w:themeColor="text1"/>
              </w:rPr>
              <w:t>ЗАКАЗЧИК</w:t>
            </w:r>
          </w:p>
          <w:p w14:paraId="22E64335" w14:textId="77777777" w:rsidR="00675D1A" w:rsidRPr="0068480C" w:rsidRDefault="00675D1A" w:rsidP="00675D1A">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76AD11C1" w14:textId="77777777" w:rsidR="00675D1A" w:rsidRPr="0068480C" w:rsidRDefault="00675D1A" w:rsidP="00675D1A">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688F2095" w14:textId="77777777" w:rsidR="00675D1A" w:rsidRPr="0068480C" w:rsidRDefault="00675D1A" w:rsidP="00675D1A">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c>
          <w:tcPr>
            <w:tcW w:w="760" w:type="dxa"/>
          </w:tcPr>
          <w:p w14:paraId="55E1DD8D" w14:textId="77777777" w:rsidR="00675D1A" w:rsidRPr="0068480C" w:rsidRDefault="00675D1A" w:rsidP="00675D1A">
            <w:pPr>
              <w:widowControl w:val="0"/>
              <w:spacing w:after="160"/>
              <w:jc w:val="center"/>
              <w:rPr>
                <w:rFonts w:ascii="GHEA Grapalat" w:hAnsi="GHEA Grapalat"/>
                <w:color w:val="000000" w:themeColor="text1"/>
              </w:rPr>
            </w:pPr>
          </w:p>
        </w:tc>
        <w:tc>
          <w:tcPr>
            <w:tcW w:w="4343" w:type="dxa"/>
          </w:tcPr>
          <w:p w14:paraId="54FD59DD" w14:textId="77777777" w:rsidR="00675D1A" w:rsidRPr="0068480C" w:rsidRDefault="00675D1A" w:rsidP="00675D1A">
            <w:pPr>
              <w:widowControl w:val="0"/>
              <w:spacing w:after="160"/>
              <w:jc w:val="center"/>
              <w:rPr>
                <w:rFonts w:ascii="GHEA Grapalat" w:hAnsi="GHEA Grapalat" w:cs="Sylfaen"/>
                <w:b/>
                <w:bCs/>
                <w:color w:val="000000" w:themeColor="text1"/>
              </w:rPr>
            </w:pPr>
            <w:r w:rsidRPr="0068480C">
              <w:rPr>
                <w:rFonts w:ascii="GHEA Grapalat" w:hAnsi="GHEA Grapalat"/>
                <w:b/>
                <w:color w:val="000000" w:themeColor="text1"/>
              </w:rPr>
              <w:t>ИСПОЛНИТЕЛЬ</w:t>
            </w:r>
          </w:p>
          <w:p w14:paraId="166D65DA" w14:textId="77777777" w:rsidR="00675D1A" w:rsidRPr="0068480C" w:rsidRDefault="00675D1A" w:rsidP="00675D1A">
            <w:pPr>
              <w:widowControl w:val="0"/>
              <w:jc w:val="center"/>
              <w:rPr>
                <w:rFonts w:ascii="GHEA Grapalat" w:hAnsi="GHEA Grapalat"/>
                <w:color w:val="000000" w:themeColor="text1"/>
              </w:rPr>
            </w:pPr>
            <w:r w:rsidRPr="0068480C">
              <w:rPr>
                <w:rFonts w:ascii="GHEA Grapalat" w:hAnsi="GHEA Grapalat"/>
                <w:color w:val="000000" w:themeColor="text1"/>
              </w:rPr>
              <w:t>______________________</w:t>
            </w:r>
          </w:p>
          <w:p w14:paraId="7DE92B9E" w14:textId="77777777" w:rsidR="00675D1A" w:rsidRPr="0068480C" w:rsidRDefault="00675D1A" w:rsidP="00675D1A">
            <w:pPr>
              <w:widowControl w:val="0"/>
              <w:spacing w:after="160"/>
              <w:jc w:val="center"/>
              <w:rPr>
                <w:rFonts w:ascii="GHEA Grapalat" w:hAnsi="GHEA Grapalat"/>
                <w:color w:val="000000" w:themeColor="text1"/>
                <w:sz w:val="20"/>
                <w:szCs w:val="20"/>
              </w:rPr>
            </w:pPr>
            <w:r w:rsidRPr="0068480C">
              <w:rPr>
                <w:rFonts w:ascii="GHEA Grapalat" w:hAnsi="GHEA Grapalat"/>
                <w:color w:val="000000" w:themeColor="text1"/>
                <w:sz w:val="20"/>
                <w:szCs w:val="20"/>
              </w:rPr>
              <w:t>/подпись/</w:t>
            </w:r>
          </w:p>
          <w:p w14:paraId="753B3AEA" w14:textId="77777777" w:rsidR="00675D1A" w:rsidRPr="0068480C" w:rsidRDefault="00675D1A" w:rsidP="00675D1A">
            <w:pPr>
              <w:widowControl w:val="0"/>
              <w:spacing w:after="160"/>
              <w:jc w:val="center"/>
              <w:rPr>
                <w:rFonts w:ascii="GHEA Grapalat" w:hAnsi="GHEA Grapalat"/>
                <w:color w:val="000000" w:themeColor="text1"/>
              </w:rPr>
            </w:pPr>
            <w:r w:rsidRPr="0068480C">
              <w:rPr>
                <w:rFonts w:ascii="GHEA Grapalat" w:hAnsi="GHEA Grapalat"/>
                <w:color w:val="000000" w:themeColor="text1"/>
              </w:rPr>
              <w:t>М. П.</w:t>
            </w:r>
          </w:p>
        </w:tc>
      </w:tr>
    </w:tbl>
    <w:p w14:paraId="7421C9B7" w14:textId="77777777" w:rsidR="00C41C1B" w:rsidRDefault="00C41C1B" w:rsidP="00903CA8">
      <w:pPr>
        <w:widowControl w:val="0"/>
        <w:spacing w:after="160" w:line="360" w:lineRule="auto"/>
        <w:jc w:val="right"/>
        <w:rPr>
          <w:rFonts w:ascii="GHEA Grapalat" w:hAnsi="GHEA Grapalat"/>
          <w:i/>
          <w:lang w:val="ru-RU"/>
        </w:rPr>
      </w:pPr>
    </w:p>
    <w:p w14:paraId="4DEF25BE" w14:textId="6A87DB9D" w:rsidR="00C41C1B" w:rsidRDefault="00C41C1B" w:rsidP="00903CA8">
      <w:pPr>
        <w:widowControl w:val="0"/>
        <w:spacing w:after="160" w:line="360" w:lineRule="auto"/>
        <w:jc w:val="right"/>
        <w:rPr>
          <w:rFonts w:ascii="GHEA Grapalat" w:hAnsi="GHEA Grapalat"/>
          <w:i/>
          <w:lang w:val="ru-RU"/>
        </w:rPr>
      </w:pPr>
    </w:p>
    <w:p w14:paraId="7900FDF5" w14:textId="77777777" w:rsidR="00C41C1B" w:rsidRPr="00903CA8" w:rsidRDefault="00C41C1B" w:rsidP="00903CA8">
      <w:pPr>
        <w:widowControl w:val="0"/>
        <w:spacing w:after="160" w:line="360" w:lineRule="auto"/>
        <w:jc w:val="right"/>
        <w:rPr>
          <w:rFonts w:ascii="GHEA Grapalat" w:hAnsi="GHEA Grapalat"/>
          <w:i/>
          <w:lang w:val="ru-RU"/>
        </w:rPr>
      </w:pPr>
    </w:p>
    <w:p w14:paraId="1A9B417B" w14:textId="08B03BC5" w:rsidR="00903CA8" w:rsidRDefault="00903CA8" w:rsidP="00903CA8">
      <w:pPr>
        <w:widowControl w:val="0"/>
        <w:spacing w:after="160" w:line="360" w:lineRule="auto"/>
        <w:jc w:val="center"/>
        <w:rPr>
          <w:rFonts w:ascii="GHEA Grapalat" w:hAnsi="GHEA Grapalat"/>
          <w:lang w:val="ru-RU"/>
        </w:rPr>
      </w:pPr>
    </w:p>
    <w:p w14:paraId="6BF1AC29" w14:textId="3166988E" w:rsidR="00585256" w:rsidRDefault="00585256" w:rsidP="00903CA8">
      <w:pPr>
        <w:widowControl w:val="0"/>
        <w:spacing w:after="160" w:line="360" w:lineRule="auto"/>
        <w:jc w:val="center"/>
        <w:rPr>
          <w:rFonts w:ascii="GHEA Grapalat" w:hAnsi="GHEA Grapalat"/>
          <w:lang w:val="ru-RU"/>
        </w:rPr>
      </w:pPr>
    </w:p>
    <w:p w14:paraId="47F75C92" w14:textId="77A736D6" w:rsidR="00585256" w:rsidRDefault="00585256" w:rsidP="00903CA8">
      <w:pPr>
        <w:widowControl w:val="0"/>
        <w:spacing w:after="160" w:line="360" w:lineRule="auto"/>
        <w:jc w:val="center"/>
        <w:rPr>
          <w:rFonts w:ascii="GHEA Grapalat" w:hAnsi="GHEA Grapalat"/>
          <w:lang w:val="ru-RU"/>
        </w:rPr>
      </w:pPr>
    </w:p>
    <w:p w14:paraId="64EF9BDD" w14:textId="573B4B52" w:rsidR="00585256" w:rsidRDefault="00585256" w:rsidP="00903CA8">
      <w:pPr>
        <w:widowControl w:val="0"/>
        <w:spacing w:after="160" w:line="360" w:lineRule="auto"/>
        <w:jc w:val="center"/>
        <w:rPr>
          <w:rFonts w:ascii="GHEA Grapalat" w:hAnsi="GHEA Grapalat"/>
          <w:lang w:val="ru-RU"/>
        </w:rPr>
      </w:pPr>
    </w:p>
    <w:p w14:paraId="6223AB3F" w14:textId="77777777" w:rsidR="00903CA8" w:rsidRPr="00AD29CE" w:rsidRDefault="00903CA8" w:rsidP="00903CA8">
      <w:pPr>
        <w:widowControl w:val="0"/>
        <w:spacing w:after="160" w:line="360" w:lineRule="auto"/>
        <w:jc w:val="center"/>
        <w:rPr>
          <w:rFonts w:ascii="GHEA Grapalat" w:hAnsi="GHEA Grapalat"/>
        </w:rPr>
      </w:pPr>
      <w:r w:rsidRPr="00AD29CE">
        <w:rPr>
          <w:rFonts w:ascii="GHEA Grapalat" w:hAnsi="GHEA Grapalat"/>
        </w:rPr>
        <w:br w:type="page"/>
      </w:r>
    </w:p>
    <w:p w14:paraId="37BD5966" w14:textId="77777777" w:rsidR="00903CA8" w:rsidRPr="00681C1F" w:rsidRDefault="00903CA8" w:rsidP="00903CA8">
      <w:pPr>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14:paraId="761B5CC4" w14:textId="77777777" w:rsidR="00903CA8" w:rsidRPr="00681C1F" w:rsidRDefault="00903CA8" w:rsidP="00903CA8">
      <w:pPr>
        <w:pStyle w:val="31"/>
        <w:widowControl w:val="0"/>
        <w:spacing w:line="240" w:lineRule="auto"/>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14:paraId="12C2CCAF" w14:textId="372B046F" w:rsidR="00903CA8" w:rsidRPr="00681C1F" w:rsidRDefault="00903CA8" w:rsidP="00903CA8">
      <w:pPr>
        <w:pStyle w:val="31"/>
        <w:widowControl w:val="0"/>
        <w:spacing w:line="240" w:lineRule="auto"/>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00FE5C5E" w:rsidRPr="00FE5C5E">
        <w:rPr>
          <w:rFonts w:ascii="GHEA Grapalat" w:hAnsi="GHEA Grapalat"/>
          <w:i/>
          <w:sz w:val="18"/>
          <w:lang w:val="hy-AM"/>
        </w:rPr>
        <w:t xml:space="preserve"> </w:t>
      </w:r>
      <w:r w:rsidR="00FE5C5E" w:rsidRPr="00903CA8">
        <w:rPr>
          <w:rFonts w:ascii="GHEA Grapalat" w:hAnsi="GHEA Grapalat"/>
          <w:i/>
          <w:sz w:val="18"/>
          <w:lang w:val="hy-AM"/>
        </w:rPr>
        <w:t>ՀՀ ԳՄ ԷԱՃԾՁԲ-2/23</w:t>
      </w:r>
      <w:r w:rsidR="00FE5C5E" w:rsidRPr="00F566BF">
        <w:rPr>
          <w:rFonts w:ascii="GHEA Grapalat" w:hAnsi="GHEA Grapalat"/>
          <w:i/>
          <w:sz w:val="18"/>
          <w:lang w:val="hy-AM"/>
        </w:rPr>
        <w:t xml:space="preserve"> </w:t>
      </w:r>
      <w:r w:rsidRPr="00681C1F">
        <w:rPr>
          <w:rFonts w:ascii="GHEA Grapalat" w:hAnsi="GHEA Grapalat"/>
          <w:b/>
          <w:color w:val="000000" w:themeColor="text1"/>
          <w:sz w:val="24"/>
          <w:szCs w:val="24"/>
          <w:lang w:val="ru-RU"/>
        </w:rPr>
        <w:t>"</w:t>
      </w:r>
    </w:p>
    <w:p w14:paraId="56330441" w14:textId="77777777" w:rsidR="00903CA8" w:rsidRDefault="00903CA8" w:rsidP="00903CA8">
      <w:pPr>
        <w:rPr>
          <w:rFonts w:ascii="GHEA Grapalat" w:hAnsi="GHEA Grapalat"/>
          <w:b/>
          <w:color w:val="000000" w:themeColor="text1"/>
          <w:lang w:val="ru-RU"/>
        </w:rPr>
      </w:pPr>
    </w:p>
    <w:p w14:paraId="7E3711AB" w14:textId="77777777" w:rsidR="00903CA8" w:rsidRDefault="00903CA8" w:rsidP="00903CA8">
      <w:pPr>
        <w:rPr>
          <w:rFonts w:ascii="GHEA Grapalat" w:hAnsi="GHEA Grapalat"/>
          <w:b/>
          <w:color w:val="000000" w:themeColor="text1"/>
          <w:lang w:val="ru-RU"/>
        </w:rPr>
      </w:pPr>
    </w:p>
    <w:p w14:paraId="21ADC815" w14:textId="77777777" w:rsidR="00903CA8" w:rsidRDefault="00903CA8" w:rsidP="00903CA8">
      <w:pPr>
        <w:rPr>
          <w:rFonts w:ascii="GHEA Grapalat" w:hAnsi="GHEA Grapalat"/>
          <w:b/>
          <w:lang w:val="ru-RU"/>
        </w:rPr>
      </w:pPr>
    </w:p>
    <w:p w14:paraId="22E183F4" w14:textId="77777777" w:rsidR="00903CA8" w:rsidRPr="008954F1" w:rsidRDefault="00903CA8" w:rsidP="00903CA8">
      <w:pPr>
        <w:ind w:left="360" w:hanging="360"/>
        <w:jc w:val="center"/>
        <w:rPr>
          <w:rFonts w:ascii="GHEA Grapalat" w:hAnsi="GHEA Grapalat"/>
          <w:b/>
          <w:lang w:val="ru-RU"/>
        </w:rPr>
      </w:pPr>
      <w:r w:rsidRPr="008954F1">
        <w:rPr>
          <w:rFonts w:ascii="GHEA Grapalat" w:hAnsi="GHEA Grapalat"/>
          <w:b/>
          <w:lang w:val="ru-RU"/>
        </w:rPr>
        <w:t>ФОРМА</w:t>
      </w:r>
    </w:p>
    <w:p w14:paraId="408FF591" w14:textId="77777777" w:rsidR="00903CA8" w:rsidRPr="008954F1" w:rsidRDefault="00903CA8" w:rsidP="00903CA8">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14:paraId="6DCC91EA" w14:textId="77777777" w:rsidR="00903CA8" w:rsidRPr="008954F1" w:rsidRDefault="00903CA8" w:rsidP="00903CA8">
      <w:pPr>
        <w:ind w:left="360" w:hanging="360"/>
        <w:jc w:val="center"/>
        <w:rPr>
          <w:rFonts w:ascii="GHEA Grapalat" w:eastAsia="GHEA Grapalat" w:hAnsi="GHEA Grapalat" w:cs="GHEA Grapalat"/>
          <w:b/>
          <w:lang w:val="ru-RU"/>
        </w:rPr>
      </w:pPr>
    </w:p>
    <w:p w14:paraId="5C06C0D5" w14:textId="77777777" w:rsidR="00903CA8" w:rsidRPr="00FD1EE4"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A208AEB"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03CA8" w:rsidRPr="00FD1EE4" w14:paraId="58B3651A" w14:textId="77777777" w:rsidTr="00585256">
        <w:tc>
          <w:tcPr>
            <w:tcW w:w="2836" w:type="dxa"/>
            <w:shd w:val="clear" w:color="auto" w:fill="D9E2F3"/>
            <w:vAlign w:val="center"/>
          </w:tcPr>
          <w:p w14:paraId="1D7DFD3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566ED89"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757E969A" w14:textId="77777777" w:rsidTr="00585256">
        <w:tc>
          <w:tcPr>
            <w:tcW w:w="2836" w:type="dxa"/>
            <w:shd w:val="clear" w:color="auto" w:fill="D9E2F3"/>
            <w:vAlign w:val="center"/>
          </w:tcPr>
          <w:p w14:paraId="753A8975"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1B846BC"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65FB54C" w14:textId="77777777" w:rsidTr="00585256">
        <w:tc>
          <w:tcPr>
            <w:tcW w:w="2836" w:type="dxa"/>
            <w:shd w:val="clear" w:color="auto" w:fill="D9E2F3"/>
            <w:vAlign w:val="center"/>
          </w:tcPr>
          <w:p w14:paraId="146478E6"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D7ED93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0CF993C" w14:textId="77777777" w:rsidTr="00585256">
        <w:tc>
          <w:tcPr>
            <w:tcW w:w="2836" w:type="dxa"/>
            <w:shd w:val="clear" w:color="auto" w:fill="D9E2F3"/>
            <w:vAlign w:val="center"/>
          </w:tcPr>
          <w:p w14:paraId="10BB05F2"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1DFC684"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8B88602" w14:textId="77777777" w:rsidTr="00585256">
        <w:tc>
          <w:tcPr>
            <w:tcW w:w="2836" w:type="dxa"/>
            <w:shd w:val="clear" w:color="auto" w:fill="D9E2F3"/>
            <w:vAlign w:val="center"/>
          </w:tcPr>
          <w:p w14:paraId="27366033"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14:paraId="6C15505A"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58474354" w14:textId="77777777" w:rsidTr="00585256">
        <w:tc>
          <w:tcPr>
            <w:tcW w:w="2836" w:type="dxa"/>
            <w:shd w:val="clear" w:color="auto" w:fill="D9E2F3"/>
            <w:vAlign w:val="center"/>
          </w:tcPr>
          <w:p w14:paraId="29F9B133"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B0FCD63" w14:textId="77777777" w:rsidR="00903CA8" w:rsidRPr="00FD1EE4" w:rsidRDefault="00903CA8" w:rsidP="00585256">
            <w:pPr>
              <w:spacing w:before="240" w:after="240"/>
              <w:ind w:left="993" w:hanging="851"/>
              <w:rPr>
                <w:rFonts w:ascii="GHEA Grapalat" w:eastAsia="GHEA Grapalat" w:hAnsi="GHEA Grapalat" w:cs="GHEA Grapalat"/>
              </w:rPr>
            </w:pPr>
          </w:p>
        </w:tc>
      </w:tr>
      <w:tr w:rsidR="00903CA8" w:rsidRPr="008C761C" w14:paraId="6F09494A" w14:textId="77777777" w:rsidTr="00585256">
        <w:tc>
          <w:tcPr>
            <w:tcW w:w="2836" w:type="dxa"/>
            <w:shd w:val="clear" w:color="auto" w:fill="D9E2F3"/>
            <w:vAlign w:val="center"/>
          </w:tcPr>
          <w:p w14:paraId="40EECACD" w14:textId="77777777" w:rsidR="00903CA8" w:rsidRPr="0032775F" w:rsidRDefault="00903CA8" w:rsidP="00903CA8">
            <w:pPr>
              <w:numPr>
                <w:ilvl w:val="2"/>
                <w:numId w:val="29"/>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23E6F9C9" w14:textId="77777777" w:rsidR="00903CA8" w:rsidRPr="0032775F" w:rsidRDefault="00903CA8" w:rsidP="00585256">
            <w:pPr>
              <w:spacing w:before="240" w:after="240"/>
              <w:ind w:left="993" w:hanging="851"/>
              <w:rPr>
                <w:rFonts w:ascii="GHEA Grapalat" w:eastAsia="GHEA Grapalat" w:hAnsi="GHEA Grapalat" w:cs="GHEA Grapalat"/>
                <w:lang w:val="ru-RU"/>
              </w:rPr>
            </w:pPr>
          </w:p>
        </w:tc>
      </w:tr>
    </w:tbl>
    <w:p w14:paraId="524DA1B4"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8C761C" w14:paraId="15ACCB06" w14:textId="77777777" w:rsidTr="00585256">
        <w:tc>
          <w:tcPr>
            <w:tcW w:w="2835" w:type="dxa"/>
            <w:shd w:val="clear" w:color="auto" w:fill="D9E2F3"/>
            <w:vAlign w:val="center"/>
          </w:tcPr>
          <w:p w14:paraId="0741601E"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72111DB0"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71CE61AE" w14:textId="77777777" w:rsidTr="00585256">
        <w:trPr>
          <w:trHeight w:val="1487"/>
        </w:trPr>
        <w:tc>
          <w:tcPr>
            <w:tcW w:w="2835" w:type="dxa"/>
            <w:shd w:val="clear" w:color="auto" w:fill="D9E2F3"/>
            <w:vAlign w:val="center"/>
          </w:tcPr>
          <w:p w14:paraId="20F54FD1"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E03C5F6" w14:textId="77777777" w:rsidR="00903CA8" w:rsidRPr="00FD1EE4" w:rsidRDefault="00903CA8" w:rsidP="00585256">
            <w:pPr>
              <w:spacing w:before="240" w:after="240"/>
              <w:rPr>
                <w:rFonts w:ascii="GHEA Grapalat" w:eastAsia="GHEA Grapalat" w:hAnsi="GHEA Grapalat" w:cs="GHEA Grapalat"/>
              </w:rPr>
            </w:pPr>
          </w:p>
        </w:tc>
      </w:tr>
    </w:tbl>
    <w:p w14:paraId="15863F08"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8C761C" w14:paraId="611B5885" w14:textId="77777777" w:rsidTr="00585256">
        <w:tc>
          <w:tcPr>
            <w:tcW w:w="2835" w:type="dxa"/>
            <w:shd w:val="clear" w:color="auto" w:fill="D9E2F3"/>
            <w:vAlign w:val="center"/>
          </w:tcPr>
          <w:p w14:paraId="5A2CE242" w14:textId="77777777" w:rsidR="00903CA8" w:rsidRPr="0032775F" w:rsidRDefault="00903CA8" w:rsidP="00903CA8">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14:paraId="06F0DB57"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63F121BE" w14:textId="77777777" w:rsidTr="00585256">
        <w:tc>
          <w:tcPr>
            <w:tcW w:w="2835" w:type="dxa"/>
            <w:shd w:val="clear" w:color="auto" w:fill="D9E2F3"/>
            <w:vAlign w:val="center"/>
          </w:tcPr>
          <w:p w14:paraId="711FBDD4" w14:textId="77777777" w:rsidR="00903CA8" w:rsidRPr="00FD1EE4" w:rsidRDefault="00903CA8" w:rsidP="00903CA8">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9C2743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AF87023" w14:textId="77777777" w:rsidTr="00585256">
        <w:tc>
          <w:tcPr>
            <w:tcW w:w="2835" w:type="dxa"/>
            <w:shd w:val="clear" w:color="auto" w:fill="D9E2F3"/>
            <w:vAlign w:val="center"/>
          </w:tcPr>
          <w:p w14:paraId="34A865F8" w14:textId="77777777" w:rsidR="00903CA8" w:rsidRPr="00FD1EE4" w:rsidRDefault="00903CA8" w:rsidP="00903CA8">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B5C9CCE" w14:textId="77777777" w:rsidR="00903CA8" w:rsidRPr="00FD1EE4" w:rsidRDefault="00903CA8" w:rsidP="00585256">
            <w:pPr>
              <w:spacing w:before="240" w:after="240"/>
              <w:rPr>
                <w:rFonts w:ascii="GHEA Grapalat" w:eastAsia="GHEA Grapalat" w:hAnsi="GHEA Grapalat" w:cs="GHEA Grapalat"/>
              </w:rPr>
            </w:pPr>
          </w:p>
        </w:tc>
      </w:tr>
    </w:tbl>
    <w:p w14:paraId="57F2DEBB" w14:textId="77777777" w:rsidR="00903CA8" w:rsidRPr="00FD1EE4" w:rsidRDefault="00903CA8" w:rsidP="00903CA8">
      <w:pPr>
        <w:rPr>
          <w:rFonts w:ascii="GHEA Grapalat" w:eastAsia="GHEA Grapalat" w:hAnsi="GHEA Grapalat" w:cs="GHEA Grapalat"/>
        </w:rPr>
      </w:pPr>
    </w:p>
    <w:p w14:paraId="1B579B0E" w14:textId="77777777" w:rsidR="00903CA8" w:rsidRPr="00FD1EE4" w:rsidRDefault="00903CA8" w:rsidP="00903CA8">
      <w:pPr>
        <w:rPr>
          <w:rFonts w:ascii="GHEA Grapalat" w:eastAsia="GHEA Grapalat" w:hAnsi="GHEA Grapalat" w:cs="GHEA Grapalat"/>
        </w:rPr>
      </w:pPr>
      <w:r w:rsidRPr="00FD1EE4">
        <w:rPr>
          <w:rFonts w:ascii="GHEA Grapalat" w:hAnsi="GHEA Grapalat"/>
        </w:rPr>
        <w:br w:type="page"/>
      </w:r>
    </w:p>
    <w:p w14:paraId="0AE429E0" w14:textId="77777777" w:rsidR="00903CA8" w:rsidRPr="009A52BE" w:rsidRDefault="00903CA8" w:rsidP="00903CA8">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6E273C48" w14:textId="77777777" w:rsidR="00903CA8" w:rsidRPr="004E2F96"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77A66ECF" w14:textId="77777777" w:rsidTr="00585256">
        <w:tc>
          <w:tcPr>
            <w:tcW w:w="2835" w:type="dxa"/>
            <w:shd w:val="clear" w:color="auto" w:fill="D9E2F3"/>
            <w:vAlign w:val="center"/>
          </w:tcPr>
          <w:p w14:paraId="7240820D" w14:textId="77777777" w:rsidR="00903CA8" w:rsidRPr="00FD1EE4" w:rsidRDefault="00903CA8" w:rsidP="00903CA8">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FCA1C24" w14:textId="77777777" w:rsidR="00903CA8" w:rsidRPr="00FD1EE4" w:rsidRDefault="00903CA8" w:rsidP="00585256">
            <w:pPr>
              <w:spacing w:before="240" w:after="240"/>
              <w:rPr>
                <w:rFonts w:ascii="GHEA Grapalat" w:eastAsia="GHEA Grapalat" w:hAnsi="GHEA Grapalat" w:cs="GHEA Grapalat"/>
              </w:rPr>
            </w:pPr>
          </w:p>
        </w:tc>
      </w:tr>
      <w:tr w:rsidR="00903CA8" w:rsidRPr="008C761C" w14:paraId="7F2BF479" w14:textId="77777777" w:rsidTr="00585256">
        <w:tc>
          <w:tcPr>
            <w:tcW w:w="2835" w:type="dxa"/>
            <w:shd w:val="clear" w:color="auto" w:fill="D9E2F3"/>
            <w:vAlign w:val="center"/>
          </w:tcPr>
          <w:p w14:paraId="46F60451"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671080D9" w14:textId="77777777" w:rsidR="00903CA8" w:rsidRPr="0032775F" w:rsidRDefault="00903CA8" w:rsidP="00585256">
            <w:pPr>
              <w:spacing w:before="240" w:after="240"/>
              <w:rPr>
                <w:rFonts w:ascii="GHEA Grapalat" w:eastAsia="GHEA Grapalat" w:hAnsi="GHEA Grapalat" w:cs="GHEA Grapalat"/>
                <w:lang w:val="ru-RU"/>
              </w:rPr>
            </w:pPr>
          </w:p>
        </w:tc>
      </w:tr>
    </w:tbl>
    <w:p w14:paraId="544EB885"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5C578763" w14:textId="77777777" w:rsidTr="00585256">
        <w:tc>
          <w:tcPr>
            <w:tcW w:w="2835" w:type="dxa"/>
            <w:shd w:val="clear" w:color="auto" w:fill="D9E2F3"/>
            <w:vAlign w:val="center"/>
          </w:tcPr>
          <w:p w14:paraId="6B09BC2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F84FFD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DBEC2F0" w14:textId="77777777" w:rsidTr="00585256">
        <w:tc>
          <w:tcPr>
            <w:tcW w:w="2835" w:type="dxa"/>
            <w:shd w:val="clear" w:color="auto" w:fill="D9E2F3"/>
            <w:vAlign w:val="center"/>
          </w:tcPr>
          <w:p w14:paraId="24F1C84B"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A9DAB3A"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44038E0" w14:textId="77777777" w:rsidTr="00585256">
        <w:tc>
          <w:tcPr>
            <w:tcW w:w="2835" w:type="dxa"/>
            <w:shd w:val="clear" w:color="auto" w:fill="D9E2F3"/>
            <w:vAlign w:val="center"/>
          </w:tcPr>
          <w:p w14:paraId="5A49361F"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5AE214C"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49EA397" w14:textId="77777777" w:rsidTr="00585256">
        <w:tc>
          <w:tcPr>
            <w:tcW w:w="2835" w:type="dxa"/>
            <w:shd w:val="clear" w:color="auto" w:fill="D9E2F3"/>
            <w:vAlign w:val="center"/>
          </w:tcPr>
          <w:p w14:paraId="6ED2C22A"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66FA87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EA16A4E" w14:textId="77777777" w:rsidTr="00585256">
        <w:tc>
          <w:tcPr>
            <w:tcW w:w="2835" w:type="dxa"/>
            <w:shd w:val="clear" w:color="auto" w:fill="D9E2F3"/>
            <w:vAlign w:val="center"/>
          </w:tcPr>
          <w:p w14:paraId="74F6A0D5"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485086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AA4B10D" w14:textId="77777777" w:rsidTr="00585256">
        <w:trPr>
          <w:trHeight w:val="1361"/>
        </w:trPr>
        <w:tc>
          <w:tcPr>
            <w:tcW w:w="2835" w:type="dxa"/>
            <w:shd w:val="clear" w:color="auto" w:fill="D9E2F3"/>
            <w:vAlign w:val="center"/>
          </w:tcPr>
          <w:p w14:paraId="41782653"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9631EE3" w14:textId="77777777" w:rsidR="00903CA8" w:rsidRPr="00FD1EE4" w:rsidRDefault="00903CA8" w:rsidP="00585256">
            <w:pPr>
              <w:spacing w:before="240" w:after="240"/>
              <w:rPr>
                <w:rFonts w:ascii="GHEA Grapalat" w:eastAsia="GHEA Grapalat" w:hAnsi="GHEA Grapalat" w:cs="GHEA Grapalat"/>
              </w:rPr>
            </w:pPr>
          </w:p>
        </w:tc>
      </w:tr>
      <w:tr w:rsidR="00903CA8" w:rsidRPr="008C761C" w14:paraId="096F7D04" w14:textId="77777777" w:rsidTr="00585256">
        <w:tc>
          <w:tcPr>
            <w:tcW w:w="2835" w:type="dxa"/>
            <w:shd w:val="clear" w:color="auto" w:fill="D9E2F3"/>
            <w:vAlign w:val="center"/>
          </w:tcPr>
          <w:p w14:paraId="0B28F740"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3DA1F637" w14:textId="77777777" w:rsidR="00903CA8" w:rsidRPr="0032775F" w:rsidRDefault="00903CA8" w:rsidP="00585256">
            <w:pPr>
              <w:spacing w:before="240" w:after="240"/>
              <w:rPr>
                <w:rFonts w:ascii="GHEA Grapalat" w:eastAsia="GHEA Grapalat" w:hAnsi="GHEA Grapalat" w:cs="GHEA Grapalat"/>
                <w:lang w:val="ru-RU"/>
              </w:rPr>
            </w:pPr>
          </w:p>
        </w:tc>
      </w:tr>
    </w:tbl>
    <w:p w14:paraId="151BBE8C" w14:textId="77777777" w:rsidR="00903CA8" w:rsidRPr="00574FF7"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FD1EE4" w14:paraId="7C4BC090" w14:textId="77777777" w:rsidTr="00585256">
        <w:tc>
          <w:tcPr>
            <w:tcW w:w="2836" w:type="dxa"/>
            <w:shd w:val="clear" w:color="auto" w:fill="D9E2F3"/>
            <w:vAlign w:val="center"/>
          </w:tcPr>
          <w:p w14:paraId="6469CE42" w14:textId="77777777" w:rsidR="00903CA8" w:rsidRPr="00FD1EE4" w:rsidRDefault="00903CA8" w:rsidP="00903CA8">
            <w:pPr>
              <w:numPr>
                <w:ilvl w:val="2"/>
                <w:numId w:val="29"/>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A1AAC2B"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BF21955" w14:textId="77777777" w:rsidTr="00585256">
        <w:tc>
          <w:tcPr>
            <w:tcW w:w="2836" w:type="dxa"/>
            <w:shd w:val="clear" w:color="auto" w:fill="D9E2F3"/>
            <w:vAlign w:val="center"/>
          </w:tcPr>
          <w:p w14:paraId="01275771" w14:textId="77777777" w:rsidR="00903CA8" w:rsidRPr="00FD1EE4" w:rsidRDefault="00903CA8" w:rsidP="00903CA8">
            <w:pPr>
              <w:numPr>
                <w:ilvl w:val="2"/>
                <w:numId w:val="29"/>
              </w:numPr>
              <w:pBdr>
                <w:top w:val="nil"/>
                <w:left w:val="nil"/>
                <w:bottom w:val="nil"/>
                <w:right w:val="nil"/>
                <w:between w:val="nil"/>
              </w:pBdr>
              <w:ind w:left="1072"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D5238BB" w14:textId="77777777" w:rsidR="00903CA8" w:rsidRPr="00FD1EE4" w:rsidRDefault="00903CA8" w:rsidP="0058525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6573DFE" w14:textId="77777777" w:rsidR="00903CA8" w:rsidRPr="00FD1EE4" w:rsidRDefault="00903CA8" w:rsidP="0058525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21C2A67A" w14:textId="77777777" w:rsidR="00903CA8" w:rsidRPr="00FD1EE4" w:rsidRDefault="00903CA8" w:rsidP="00903CA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43794C92" w14:textId="77777777" w:rsidR="00903CA8" w:rsidRPr="0032775F"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1F7B4400"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D1EE4" w14:paraId="37C9C2E6" w14:textId="77777777" w:rsidTr="00585256">
        <w:tc>
          <w:tcPr>
            <w:tcW w:w="2837" w:type="dxa"/>
            <w:shd w:val="clear" w:color="auto" w:fill="D9E2F3"/>
            <w:vAlign w:val="center"/>
          </w:tcPr>
          <w:p w14:paraId="56EC680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465EA41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BED2D4C" w14:textId="77777777" w:rsidTr="00585256">
        <w:tc>
          <w:tcPr>
            <w:tcW w:w="2837" w:type="dxa"/>
            <w:shd w:val="clear" w:color="auto" w:fill="D9E2F3"/>
            <w:vAlign w:val="center"/>
          </w:tcPr>
          <w:p w14:paraId="5246C267"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F9CC2E1"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8417AA0" w14:textId="77777777" w:rsidTr="00585256">
        <w:tc>
          <w:tcPr>
            <w:tcW w:w="2837" w:type="dxa"/>
            <w:shd w:val="clear" w:color="auto" w:fill="D9E2F3"/>
            <w:vAlign w:val="center"/>
          </w:tcPr>
          <w:p w14:paraId="14EF8452"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3B3EAB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55978419" w14:textId="77777777" w:rsidTr="00585256">
        <w:tc>
          <w:tcPr>
            <w:tcW w:w="2837" w:type="dxa"/>
            <w:shd w:val="clear" w:color="auto" w:fill="D9E2F3"/>
            <w:vAlign w:val="center"/>
          </w:tcPr>
          <w:p w14:paraId="330A32C7"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94AD04A"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625721D"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30B38A73"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D1EE4" w14:paraId="59750584" w14:textId="77777777" w:rsidTr="00585256">
        <w:tc>
          <w:tcPr>
            <w:tcW w:w="2837" w:type="dxa"/>
            <w:shd w:val="clear" w:color="auto" w:fill="D9E2F3"/>
            <w:vAlign w:val="center"/>
          </w:tcPr>
          <w:p w14:paraId="72D32FAC" w14:textId="77777777" w:rsidR="00903CA8" w:rsidRPr="00B047A2"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AD8C7C8" w14:textId="77777777" w:rsidR="00903CA8" w:rsidRPr="00FD1EE4" w:rsidRDefault="00903CA8" w:rsidP="00585256">
            <w:pPr>
              <w:spacing w:before="240" w:after="240"/>
              <w:rPr>
                <w:rFonts w:ascii="GHEA Grapalat" w:eastAsia="GHEA Grapalat" w:hAnsi="GHEA Grapalat" w:cs="GHEA Grapalat"/>
              </w:rPr>
            </w:pPr>
          </w:p>
        </w:tc>
      </w:tr>
      <w:tr w:rsidR="00903CA8" w:rsidRPr="008C761C" w14:paraId="38CAC645" w14:textId="77777777" w:rsidTr="00585256">
        <w:tc>
          <w:tcPr>
            <w:tcW w:w="2837" w:type="dxa"/>
            <w:shd w:val="clear" w:color="auto" w:fill="D9E2F3"/>
            <w:vAlign w:val="center"/>
          </w:tcPr>
          <w:p w14:paraId="79618C31"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2E4C1B94"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4091386D" w14:textId="77777777" w:rsidTr="00585256">
        <w:tc>
          <w:tcPr>
            <w:tcW w:w="2837" w:type="dxa"/>
            <w:shd w:val="clear" w:color="auto" w:fill="D9E2F3"/>
            <w:vAlign w:val="center"/>
          </w:tcPr>
          <w:p w14:paraId="5625262C"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A364F68"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FF45BF5" w14:textId="77777777" w:rsidTr="00585256">
        <w:tc>
          <w:tcPr>
            <w:tcW w:w="2837" w:type="dxa"/>
            <w:shd w:val="clear" w:color="auto" w:fill="D9E2F3"/>
            <w:vAlign w:val="center"/>
          </w:tcPr>
          <w:p w14:paraId="1E2E79CD" w14:textId="77777777" w:rsidR="00903CA8" w:rsidRPr="00FD1EE4"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8037CE5"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8DB4BB6" w14:textId="77777777" w:rsidR="00903CA8" w:rsidRPr="00FD1EE4" w:rsidRDefault="00903CA8" w:rsidP="0058525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6C78B3D9" w14:textId="77777777" w:rsidR="00903CA8" w:rsidRPr="00FD1EE4" w:rsidRDefault="00903CA8" w:rsidP="00903CA8">
      <w:pPr>
        <w:rPr>
          <w:rFonts w:ascii="GHEA Grapalat" w:eastAsia="GHEA Grapalat" w:hAnsi="GHEA Grapalat" w:cs="GHEA Grapalat"/>
          <w:b/>
        </w:rPr>
      </w:pPr>
      <w:r w:rsidRPr="00FD1EE4">
        <w:rPr>
          <w:rFonts w:ascii="GHEA Grapalat" w:hAnsi="GHEA Grapalat"/>
        </w:rPr>
        <w:br w:type="page"/>
      </w:r>
    </w:p>
    <w:p w14:paraId="6D98709C" w14:textId="77777777" w:rsidR="00903CA8" w:rsidRPr="00FD1EE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C24F65A"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3CA8" w:rsidRPr="00FD1EE4" w14:paraId="4F751216" w14:textId="77777777" w:rsidTr="00585256">
        <w:tc>
          <w:tcPr>
            <w:tcW w:w="2836" w:type="dxa"/>
            <w:shd w:val="clear" w:color="auto" w:fill="D9E2F3"/>
            <w:vAlign w:val="center"/>
          </w:tcPr>
          <w:p w14:paraId="010BA0E8"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6289F53"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B51839F" w14:textId="77777777" w:rsidTr="00585256">
        <w:tc>
          <w:tcPr>
            <w:tcW w:w="2836" w:type="dxa"/>
            <w:shd w:val="clear" w:color="auto" w:fill="D9E2F3"/>
            <w:vAlign w:val="center"/>
          </w:tcPr>
          <w:p w14:paraId="5943C09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741331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766B43E" w14:textId="77777777" w:rsidTr="00585256">
        <w:tc>
          <w:tcPr>
            <w:tcW w:w="2836" w:type="dxa"/>
            <w:shd w:val="clear" w:color="auto" w:fill="D9E2F3"/>
            <w:vAlign w:val="center"/>
          </w:tcPr>
          <w:p w14:paraId="4133402E"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632013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B4E2418" w14:textId="77777777" w:rsidTr="00585256">
        <w:tc>
          <w:tcPr>
            <w:tcW w:w="2836" w:type="dxa"/>
            <w:shd w:val="clear" w:color="auto" w:fill="D9E2F3"/>
            <w:vAlign w:val="center"/>
          </w:tcPr>
          <w:p w14:paraId="2A1D66A5"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4F7A3A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1351A2F3" w14:textId="77777777" w:rsidTr="00585256">
        <w:tc>
          <w:tcPr>
            <w:tcW w:w="2836" w:type="dxa"/>
            <w:shd w:val="clear" w:color="auto" w:fill="D9E2F3"/>
            <w:vAlign w:val="center"/>
          </w:tcPr>
          <w:p w14:paraId="2FCB922C"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FB379BA"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AF6BCA1" w14:textId="77777777" w:rsidTr="00585256">
        <w:tc>
          <w:tcPr>
            <w:tcW w:w="2836" w:type="dxa"/>
            <w:shd w:val="clear" w:color="auto" w:fill="D9E2F3"/>
            <w:vAlign w:val="center"/>
          </w:tcPr>
          <w:p w14:paraId="3DE4F79B"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3FBB90C" w14:textId="77777777" w:rsidR="00903CA8" w:rsidRPr="00FD1EE4" w:rsidRDefault="00903CA8" w:rsidP="00585256">
            <w:pPr>
              <w:spacing w:before="240" w:after="240"/>
              <w:rPr>
                <w:rFonts w:ascii="GHEA Grapalat" w:eastAsia="GHEA Grapalat" w:hAnsi="GHEA Grapalat" w:cs="GHEA Grapalat"/>
              </w:rPr>
            </w:pPr>
          </w:p>
        </w:tc>
      </w:tr>
    </w:tbl>
    <w:p w14:paraId="26AF39F7"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03CA8" w:rsidRPr="00FD1EE4" w14:paraId="4D9789C9" w14:textId="77777777" w:rsidTr="00585256">
        <w:tc>
          <w:tcPr>
            <w:tcW w:w="2977" w:type="dxa"/>
            <w:shd w:val="clear" w:color="auto" w:fill="D9E2F3"/>
            <w:vAlign w:val="center"/>
          </w:tcPr>
          <w:p w14:paraId="2B4F8B87"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5A888D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1594CF8" w14:textId="77777777" w:rsidTr="00585256">
        <w:tc>
          <w:tcPr>
            <w:tcW w:w="2977" w:type="dxa"/>
            <w:shd w:val="clear" w:color="auto" w:fill="D9E2F3"/>
            <w:vAlign w:val="center"/>
          </w:tcPr>
          <w:p w14:paraId="498DB564"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C74A13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7F66CCB6" w14:textId="77777777" w:rsidTr="00585256">
        <w:tc>
          <w:tcPr>
            <w:tcW w:w="2977" w:type="dxa"/>
            <w:shd w:val="clear" w:color="auto" w:fill="D9E2F3"/>
            <w:vAlign w:val="center"/>
          </w:tcPr>
          <w:p w14:paraId="59EA69FC" w14:textId="77777777" w:rsidR="00903CA8" w:rsidRPr="00FD1EE4" w:rsidRDefault="00903CA8" w:rsidP="00903CA8">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0F0C29D"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57A2B86" w14:textId="77777777" w:rsidTr="00585256">
        <w:tc>
          <w:tcPr>
            <w:tcW w:w="2977" w:type="dxa"/>
            <w:shd w:val="clear" w:color="auto" w:fill="D9E2F3"/>
            <w:vAlign w:val="center"/>
          </w:tcPr>
          <w:p w14:paraId="25C84D7E" w14:textId="77777777" w:rsidR="00903CA8" w:rsidRPr="00FD1EE4" w:rsidRDefault="00903CA8" w:rsidP="00903CA8">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051997E"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D63624D" w14:textId="77777777" w:rsidTr="00585256">
        <w:tc>
          <w:tcPr>
            <w:tcW w:w="2977" w:type="dxa"/>
            <w:shd w:val="clear" w:color="auto" w:fill="D9E2F3"/>
            <w:vAlign w:val="center"/>
          </w:tcPr>
          <w:p w14:paraId="5AE488B9"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C5E0145" w14:textId="77777777" w:rsidR="00903CA8" w:rsidRPr="00FD1EE4" w:rsidRDefault="00903CA8" w:rsidP="00585256">
            <w:pPr>
              <w:spacing w:before="240" w:after="240"/>
              <w:rPr>
                <w:rFonts w:ascii="GHEA Grapalat" w:eastAsia="GHEA Grapalat" w:hAnsi="GHEA Grapalat" w:cs="GHEA Grapalat"/>
              </w:rPr>
            </w:pPr>
          </w:p>
        </w:tc>
      </w:tr>
    </w:tbl>
    <w:p w14:paraId="38BEDA39"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03CA8" w:rsidRPr="00FD1EE4" w14:paraId="7C09E058" w14:textId="77777777" w:rsidTr="00585256">
        <w:tc>
          <w:tcPr>
            <w:tcW w:w="2943" w:type="dxa"/>
            <w:shd w:val="clear" w:color="auto" w:fill="D9E2F3"/>
            <w:vAlign w:val="center"/>
          </w:tcPr>
          <w:p w14:paraId="0CC683AB"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6B5EB1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2424831" w14:textId="77777777" w:rsidTr="00585256">
        <w:tc>
          <w:tcPr>
            <w:tcW w:w="2943" w:type="dxa"/>
            <w:shd w:val="clear" w:color="auto" w:fill="D9E2F3"/>
            <w:vAlign w:val="center"/>
          </w:tcPr>
          <w:p w14:paraId="21F0993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6338A02"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552F5D6B" w14:textId="77777777" w:rsidTr="00585256">
        <w:tc>
          <w:tcPr>
            <w:tcW w:w="2943" w:type="dxa"/>
            <w:shd w:val="clear" w:color="auto" w:fill="D9E2F3"/>
            <w:vAlign w:val="center"/>
          </w:tcPr>
          <w:p w14:paraId="63D854FE" w14:textId="77777777" w:rsidR="00903CA8" w:rsidRPr="00FD1EE4" w:rsidRDefault="00903CA8" w:rsidP="00903CA8">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w:t>
            </w:r>
            <w:r w:rsidRPr="004A63D6">
              <w:rPr>
                <w:rFonts w:ascii="GHEA Grapalat" w:eastAsia="GHEA Grapalat" w:hAnsi="GHEA Grapalat" w:cs="GHEA Grapalat"/>
                <w:color w:val="000000"/>
              </w:rPr>
              <w:lastRenderedPageBreak/>
              <w:t>территориальная единица</w:t>
            </w:r>
          </w:p>
        </w:tc>
        <w:tc>
          <w:tcPr>
            <w:tcW w:w="6072" w:type="dxa"/>
            <w:vAlign w:val="center"/>
          </w:tcPr>
          <w:p w14:paraId="7D418244" w14:textId="77777777" w:rsidR="00903CA8" w:rsidRPr="00FD1EE4" w:rsidRDefault="00903CA8" w:rsidP="00585256">
            <w:pPr>
              <w:spacing w:before="240" w:after="240"/>
              <w:rPr>
                <w:rFonts w:ascii="GHEA Grapalat" w:eastAsia="GHEA Grapalat" w:hAnsi="GHEA Grapalat" w:cs="GHEA Grapalat"/>
              </w:rPr>
            </w:pPr>
          </w:p>
        </w:tc>
      </w:tr>
      <w:tr w:rsidR="00903CA8" w:rsidRPr="008C761C" w14:paraId="25759787" w14:textId="77777777" w:rsidTr="00585256">
        <w:tc>
          <w:tcPr>
            <w:tcW w:w="2943" w:type="dxa"/>
            <w:shd w:val="clear" w:color="auto" w:fill="D9E2F3"/>
            <w:vAlign w:val="center"/>
          </w:tcPr>
          <w:p w14:paraId="151FAF4F" w14:textId="77777777" w:rsidR="00903CA8" w:rsidRPr="0032775F" w:rsidRDefault="00903CA8" w:rsidP="00903CA8">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14:paraId="7B953094" w14:textId="77777777" w:rsidR="00903CA8" w:rsidRPr="0032775F" w:rsidRDefault="00903CA8" w:rsidP="00585256">
            <w:pPr>
              <w:spacing w:before="240" w:after="240"/>
              <w:rPr>
                <w:rFonts w:ascii="GHEA Grapalat" w:eastAsia="GHEA Grapalat" w:hAnsi="GHEA Grapalat" w:cs="GHEA Grapalat"/>
                <w:lang w:val="ru-RU"/>
              </w:rPr>
            </w:pPr>
          </w:p>
        </w:tc>
      </w:tr>
    </w:tbl>
    <w:p w14:paraId="2B42CFF7" w14:textId="77777777" w:rsidR="00903CA8" w:rsidRPr="00FD1EE4"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3CA8" w:rsidRPr="00FD1EE4" w14:paraId="4C2D04A3" w14:textId="77777777" w:rsidTr="00585256">
        <w:tc>
          <w:tcPr>
            <w:tcW w:w="2837" w:type="dxa"/>
            <w:shd w:val="clear" w:color="auto" w:fill="D9E2F3"/>
            <w:vAlign w:val="center"/>
          </w:tcPr>
          <w:p w14:paraId="3D30F9DE"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AEE89E6"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0265385" w14:textId="77777777" w:rsidTr="00585256">
        <w:tc>
          <w:tcPr>
            <w:tcW w:w="2837" w:type="dxa"/>
            <w:shd w:val="clear" w:color="auto" w:fill="D9E2F3"/>
            <w:vAlign w:val="center"/>
          </w:tcPr>
          <w:p w14:paraId="7617B103"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5EEAB1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AAF6380" w14:textId="77777777" w:rsidTr="00585256">
        <w:tc>
          <w:tcPr>
            <w:tcW w:w="2837" w:type="dxa"/>
            <w:shd w:val="clear" w:color="auto" w:fill="D9E2F3"/>
            <w:vAlign w:val="center"/>
          </w:tcPr>
          <w:p w14:paraId="495ED7B4"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685EBAE" w14:textId="77777777" w:rsidR="00903CA8" w:rsidRPr="00FD1EE4" w:rsidRDefault="00903CA8" w:rsidP="00585256">
            <w:pPr>
              <w:spacing w:before="240" w:after="240"/>
              <w:rPr>
                <w:rFonts w:ascii="GHEA Grapalat" w:eastAsia="GHEA Grapalat" w:hAnsi="GHEA Grapalat" w:cs="GHEA Grapalat"/>
              </w:rPr>
            </w:pPr>
          </w:p>
        </w:tc>
      </w:tr>
      <w:tr w:rsidR="00903CA8" w:rsidRPr="008C761C" w14:paraId="3208EF52" w14:textId="77777777" w:rsidTr="00585256">
        <w:tc>
          <w:tcPr>
            <w:tcW w:w="2837" w:type="dxa"/>
            <w:shd w:val="clear" w:color="auto" w:fill="D9E2F3"/>
            <w:vAlign w:val="center"/>
          </w:tcPr>
          <w:p w14:paraId="658917EA"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14:paraId="576753DB" w14:textId="77777777" w:rsidR="00903CA8" w:rsidRPr="0032775F" w:rsidRDefault="00903CA8" w:rsidP="00585256">
            <w:pPr>
              <w:spacing w:before="240" w:after="240"/>
              <w:rPr>
                <w:rFonts w:ascii="GHEA Grapalat" w:eastAsia="GHEA Grapalat" w:hAnsi="GHEA Grapalat" w:cs="GHEA Grapalat"/>
                <w:lang w:val="ru-RU"/>
              </w:rPr>
            </w:pPr>
          </w:p>
        </w:tc>
      </w:tr>
    </w:tbl>
    <w:p w14:paraId="1BD1F2CF" w14:textId="77777777" w:rsidR="00903CA8" w:rsidRPr="0032775F"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8C761C" w14:paraId="5FDBF5DC" w14:textId="77777777" w:rsidTr="00585256">
        <w:trPr>
          <w:trHeight w:val="924"/>
        </w:trPr>
        <w:tc>
          <w:tcPr>
            <w:tcW w:w="9016" w:type="dxa"/>
            <w:gridSpan w:val="2"/>
            <w:vAlign w:val="center"/>
          </w:tcPr>
          <w:p w14:paraId="605CB6C1"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03CA8" w:rsidRPr="00FD1EE4" w14:paraId="65EA2FD3" w14:textId="77777777" w:rsidTr="00585256">
        <w:trPr>
          <w:trHeight w:val="684"/>
        </w:trPr>
        <w:tc>
          <w:tcPr>
            <w:tcW w:w="4508" w:type="dxa"/>
            <w:shd w:val="clear" w:color="auto" w:fill="D9E2F3"/>
            <w:vAlign w:val="center"/>
          </w:tcPr>
          <w:p w14:paraId="1473DA68"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B8E8752"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3F49D0B" w14:textId="77777777" w:rsidTr="00585256">
        <w:trPr>
          <w:trHeight w:val="1282"/>
        </w:trPr>
        <w:tc>
          <w:tcPr>
            <w:tcW w:w="4508" w:type="dxa"/>
            <w:shd w:val="clear" w:color="auto" w:fill="D9E2F3"/>
            <w:vAlign w:val="center"/>
          </w:tcPr>
          <w:p w14:paraId="6439A617"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2A5A48A" w14:textId="77777777" w:rsidR="00903CA8" w:rsidRPr="006B364D"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77A5EFFC" w14:textId="77777777" w:rsidR="00903CA8" w:rsidRPr="00F10CBA"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903CA8" w:rsidRPr="008C761C" w14:paraId="1C884850" w14:textId="77777777" w:rsidTr="00585256">
        <w:tc>
          <w:tcPr>
            <w:tcW w:w="9016" w:type="dxa"/>
            <w:gridSpan w:val="2"/>
            <w:vAlign w:val="center"/>
          </w:tcPr>
          <w:p w14:paraId="4A398AA2"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03CA8" w:rsidRPr="008C761C" w14:paraId="5BBD9CA5" w14:textId="77777777" w:rsidTr="00585256">
        <w:tc>
          <w:tcPr>
            <w:tcW w:w="9016" w:type="dxa"/>
            <w:gridSpan w:val="2"/>
            <w:vAlign w:val="center"/>
          </w:tcPr>
          <w:p w14:paraId="334AE846"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14:paraId="142F5045" w14:textId="77777777" w:rsidR="00903CA8" w:rsidRPr="0032775F"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3CA8" w:rsidRPr="008C761C" w14:paraId="53BF48DA" w14:textId="77777777" w:rsidTr="00585256">
        <w:trPr>
          <w:trHeight w:val="924"/>
        </w:trPr>
        <w:tc>
          <w:tcPr>
            <w:tcW w:w="9016" w:type="dxa"/>
            <w:gridSpan w:val="2"/>
            <w:vAlign w:val="center"/>
          </w:tcPr>
          <w:p w14:paraId="762710E0"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03CA8" w:rsidRPr="00FD1EE4" w14:paraId="0808CA79" w14:textId="77777777" w:rsidTr="00585256">
        <w:trPr>
          <w:trHeight w:val="684"/>
        </w:trPr>
        <w:tc>
          <w:tcPr>
            <w:tcW w:w="4508" w:type="dxa"/>
            <w:shd w:val="clear" w:color="auto" w:fill="D9E2F3"/>
            <w:vAlign w:val="center"/>
          </w:tcPr>
          <w:p w14:paraId="6C5AA73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CCCCE0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01EC0249" w14:textId="77777777" w:rsidTr="00585256">
        <w:trPr>
          <w:trHeight w:val="1282"/>
        </w:trPr>
        <w:tc>
          <w:tcPr>
            <w:tcW w:w="4508" w:type="dxa"/>
            <w:shd w:val="clear" w:color="auto" w:fill="D9E2F3"/>
            <w:vAlign w:val="center"/>
          </w:tcPr>
          <w:p w14:paraId="544C3509"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A9B7323" w14:textId="77777777" w:rsidR="00903CA8" w:rsidRPr="00C843BA"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089CC987" w14:textId="77777777" w:rsidR="00903CA8" w:rsidRPr="00C843BA"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903CA8" w:rsidRPr="008C761C" w14:paraId="304A6DC4" w14:textId="77777777" w:rsidTr="00585256">
        <w:tc>
          <w:tcPr>
            <w:tcW w:w="9016" w:type="dxa"/>
            <w:gridSpan w:val="2"/>
            <w:vAlign w:val="center"/>
          </w:tcPr>
          <w:p w14:paraId="56204D83"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903CA8" w:rsidRPr="008C761C" w14:paraId="6948D544" w14:textId="77777777" w:rsidTr="00585256">
        <w:tc>
          <w:tcPr>
            <w:tcW w:w="9016" w:type="dxa"/>
            <w:gridSpan w:val="2"/>
            <w:vAlign w:val="center"/>
          </w:tcPr>
          <w:p w14:paraId="3261B426"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03CA8" w:rsidRPr="008C761C" w14:paraId="3D4EECE9" w14:textId="77777777" w:rsidTr="00585256">
        <w:tc>
          <w:tcPr>
            <w:tcW w:w="9016" w:type="dxa"/>
            <w:gridSpan w:val="2"/>
            <w:vAlign w:val="center"/>
          </w:tcPr>
          <w:p w14:paraId="2A2A8C23"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03CA8" w:rsidRPr="008C761C" w14:paraId="0F433586" w14:textId="77777777" w:rsidTr="00585256">
        <w:tc>
          <w:tcPr>
            <w:tcW w:w="9016" w:type="dxa"/>
            <w:gridSpan w:val="2"/>
            <w:vAlign w:val="center"/>
          </w:tcPr>
          <w:p w14:paraId="17E38A74" w14:textId="77777777" w:rsidR="00903CA8" w:rsidRPr="0032775F" w:rsidRDefault="00903CA8" w:rsidP="00585256">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068FDB2" w14:textId="77777777" w:rsidR="00903CA8" w:rsidRPr="0032775F"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8C761C" w14:paraId="7ABDBA5B" w14:textId="77777777" w:rsidTr="00585256">
        <w:tc>
          <w:tcPr>
            <w:tcW w:w="2837" w:type="dxa"/>
            <w:shd w:val="clear" w:color="auto" w:fill="D9E2F3"/>
            <w:vAlign w:val="center"/>
          </w:tcPr>
          <w:p w14:paraId="76D948FD" w14:textId="77777777" w:rsidR="00903CA8" w:rsidRPr="0032775F" w:rsidRDefault="00903CA8" w:rsidP="00903CA8">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08D1FC03"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FD1EE4" w14:paraId="688FC03B" w14:textId="77777777" w:rsidTr="00585256">
        <w:tc>
          <w:tcPr>
            <w:tcW w:w="2837" w:type="dxa"/>
            <w:shd w:val="clear" w:color="auto" w:fill="D9E2F3"/>
            <w:vAlign w:val="center"/>
          </w:tcPr>
          <w:p w14:paraId="5BA328E5" w14:textId="77777777" w:rsidR="00903CA8" w:rsidRPr="00FD1EE4" w:rsidRDefault="00903CA8" w:rsidP="00903CA8">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D64D281" w14:textId="77777777" w:rsidR="00903CA8" w:rsidRPr="00B23852"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14:paraId="3FEC5543" w14:textId="77777777" w:rsidR="00903CA8" w:rsidRPr="00FD1EE4" w:rsidRDefault="00903CA8" w:rsidP="0058525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903CA8" w:rsidRPr="00FD1EE4" w14:paraId="2D5524C5" w14:textId="77777777" w:rsidTr="00585256">
        <w:tc>
          <w:tcPr>
            <w:tcW w:w="2837" w:type="dxa"/>
            <w:shd w:val="clear" w:color="auto" w:fill="D9E2F3"/>
            <w:vAlign w:val="center"/>
          </w:tcPr>
          <w:p w14:paraId="6DCE8FEA" w14:textId="77777777" w:rsidR="00903CA8" w:rsidRPr="0032775F" w:rsidRDefault="00903CA8" w:rsidP="00903CA8">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w:t>
            </w:r>
            <w:r w:rsidRPr="0032775F">
              <w:rPr>
                <w:rFonts w:ascii="GHEA Grapalat" w:eastAsia="GHEA Grapalat" w:hAnsi="GHEA Grapalat" w:cs="GHEA Grapalat"/>
                <w:color w:val="000000"/>
                <w:lang w:val="ru-RU"/>
              </w:rPr>
              <w:lastRenderedPageBreak/>
              <w:t xml:space="preserve">является должностное лицо или член его семьи </w:t>
            </w:r>
          </w:p>
        </w:tc>
        <w:tc>
          <w:tcPr>
            <w:tcW w:w="6180" w:type="dxa"/>
            <w:vAlign w:val="center"/>
          </w:tcPr>
          <w:p w14:paraId="28740736" w14:textId="77777777" w:rsidR="00903CA8" w:rsidRPr="005600B4"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14:paraId="06455832" w14:textId="77777777" w:rsidR="00903CA8" w:rsidRPr="005600B4" w:rsidRDefault="00903CA8" w:rsidP="00585256">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14:paraId="367072A8"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3CA8" w:rsidRPr="00FD1EE4" w14:paraId="1E459A9B" w14:textId="77777777" w:rsidTr="00585256">
        <w:tc>
          <w:tcPr>
            <w:tcW w:w="2837" w:type="dxa"/>
            <w:shd w:val="clear" w:color="auto" w:fill="D9E2F3"/>
            <w:vAlign w:val="center"/>
          </w:tcPr>
          <w:p w14:paraId="12EB6FC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14:paraId="6D2ACE9F"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3D581FCA" w14:textId="77777777" w:rsidTr="00585256">
        <w:tc>
          <w:tcPr>
            <w:tcW w:w="2837" w:type="dxa"/>
            <w:shd w:val="clear" w:color="auto" w:fill="D9E2F3"/>
            <w:vAlign w:val="center"/>
          </w:tcPr>
          <w:p w14:paraId="6F48F51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CEE4EF6" w14:textId="77777777" w:rsidR="00903CA8" w:rsidRPr="00FD1EE4" w:rsidRDefault="00903CA8" w:rsidP="00585256">
            <w:pPr>
              <w:spacing w:before="240" w:after="240"/>
              <w:rPr>
                <w:rFonts w:ascii="GHEA Grapalat" w:eastAsia="GHEA Grapalat" w:hAnsi="GHEA Grapalat" w:cs="GHEA Grapalat"/>
              </w:rPr>
            </w:pPr>
          </w:p>
        </w:tc>
      </w:tr>
    </w:tbl>
    <w:p w14:paraId="78C85BDA" w14:textId="77777777" w:rsidR="00903CA8" w:rsidRPr="00FD1EE4" w:rsidRDefault="00903CA8" w:rsidP="00903CA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78A15F" w14:textId="77777777" w:rsidR="00903CA8" w:rsidRPr="00FD1EE4" w:rsidRDefault="00903CA8" w:rsidP="00903CA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63D397FF"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0C16D8EF" w14:textId="77777777" w:rsidTr="00585256">
        <w:tc>
          <w:tcPr>
            <w:tcW w:w="2835" w:type="dxa"/>
            <w:shd w:val="clear" w:color="auto" w:fill="D9E2F3"/>
            <w:vAlign w:val="center"/>
          </w:tcPr>
          <w:p w14:paraId="477AED59"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1F055C2"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67FE159C" w14:textId="77777777" w:rsidTr="00585256">
        <w:tc>
          <w:tcPr>
            <w:tcW w:w="2835" w:type="dxa"/>
            <w:shd w:val="clear" w:color="auto" w:fill="D9E2F3"/>
            <w:vAlign w:val="center"/>
          </w:tcPr>
          <w:p w14:paraId="638CFA0D"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61AB87"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1D843D19" w14:textId="77777777" w:rsidTr="00585256">
        <w:tc>
          <w:tcPr>
            <w:tcW w:w="2835" w:type="dxa"/>
            <w:shd w:val="clear" w:color="auto" w:fill="D9E2F3"/>
            <w:vAlign w:val="center"/>
          </w:tcPr>
          <w:p w14:paraId="198FEB06"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138077E"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2D787B11" w14:textId="77777777" w:rsidTr="00585256">
        <w:tc>
          <w:tcPr>
            <w:tcW w:w="2835" w:type="dxa"/>
            <w:shd w:val="clear" w:color="auto" w:fill="D9E2F3"/>
            <w:vAlign w:val="center"/>
          </w:tcPr>
          <w:p w14:paraId="7528B721"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6065F08"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49FBCA5E" w14:textId="77777777" w:rsidTr="00585256">
        <w:tc>
          <w:tcPr>
            <w:tcW w:w="2835" w:type="dxa"/>
            <w:shd w:val="clear" w:color="auto" w:fill="D9E2F3"/>
            <w:vAlign w:val="center"/>
          </w:tcPr>
          <w:p w14:paraId="021607C2"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2344305" w14:textId="77777777" w:rsidR="00903CA8" w:rsidRPr="00FD1EE4" w:rsidRDefault="00903CA8" w:rsidP="00585256">
            <w:pPr>
              <w:spacing w:before="240" w:after="240"/>
              <w:rPr>
                <w:rFonts w:ascii="GHEA Grapalat" w:eastAsia="GHEA Grapalat" w:hAnsi="GHEA Grapalat" w:cs="GHEA Grapalat"/>
              </w:rPr>
            </w:pPr>
          </w:p>
        </w:tc>
      </w:tr>
      <w:tr w:rsidR="00903CA8" w:rsidRPr="00FD1EE4" w14:paraId="7FB113B3" w14:textId="77777777" w:rsidTr="00585256">
        <w:tc>
          <w:tcPr>
            <w:tcW w:w="2835" w:type="dxa"/>
            <w:shd w:val="clear" w:color="auto" w:fill="D9E2F3"/>
            <w:vAlign w:val="center"/>
          </w:tcPr>
          <w:p w14:paraId="5B8F67CA"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78DA2F3" w14:textId="77777777" w:rsidR="00903CA8" w:rsidRPr="00FD1EE4" w:rsidRDefault="00903CA8" w:rsidP="00585256">
            <w:pPr>
              <w:spacing w:before="240" w:after="240"/>
              <w:rPr>
                <w:rFonts w:ascii="GHEA Grapalat" w:eastAsia="GHEA Grapalat" w:hAnsi="GHEA Grapalat" w:cs="GHEA Grapalat"/>
              </w:rPr>
            </w:pPr>
          </w:p>
        </w:tc>
      </w:tr>
      <w:tr w:rsidR="00903CA8" w:rsidRPr="008C761C" w14:paraId="247795E0" w14:textId="77777777" w:rsidTr="00585256">
        <w:tc>
          <w:tcPr>
            <w:tcW w:w="2835" w:type="dxa"/>
            <w:shd w:val="clear" w:color="auto" w:fill="D9E2F3"/>
            <w:vAlign w:val="center"/>
          </w:tcPr>
          <w:p w14:paraId="474DA88C"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0947D9B4" w14:textId="77777777" w:rsidR="00903CA8" w:rsidRPr="0032775F" w:rsidRDefault="00903CA8" w:rsidP="00585256">
            <w:pPr>
              <w:spacing w:before="240" w:after="240"/>
              <w:rPr>
                <w:rFonts w:ascii="GHEA Grapalat" w:eastAsia="GHEA Grapalat" w:hAnsi="GHEA Grapalat" w:cs="GHEA Grapalat"/>
                <w:lang w:val="ru-RU"/>
              </w:rPr>
            </w:pPr>
          </w:p>
        </w:tc>
      </w:tr>
    </w:tbl>
    <w:p w14:paraId="1ABD70CB" w14:textId="77777777" w:rsidR="00903CA8" w:rsidRPr="00FD1EE4" w:rsidRDefault="00903CA8" w:rsidP="00903CA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8C761C" w14:paraId="5FA64689" w14:textId="77777777" w:rsidTr="00585256">
        <w:trPr>
          <w:trHeight w:val="853"/>
        </w:trPr>
        <w:tc>
          <w:tcPr>
            <w:tcW w:w="2835" w:type="dxa"/>
            <w:vMerge w:val="restart"/>
            <w:shd w:val="clear" w:color="auto" w:fill="D9E2F3"/>
            <w:vAlign w:val="center"/>
          </w:tcPr>
          <w:p w14:paraId="709CDAFC" w14:textId="77777777" w:rsidR="00903CA8" w:rsidRPr="0032775F" w:rsidRDefault="00903CA8" w:rsidP="00903CA8">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C89DB13"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8C761C" w14:paraId="0277014B" w14:textId="77777777" w:rsidTr="00585256">
        <w:trPr>
          <w:trHeight w:val="850"/>
        </w:trPr>
        <w:tc>
          <w:tcPr>
            <w:tcW w:w="2835" w:type="dxa"/>
            <w:vMerge/>
            <w:shd w:val="clear" w:color="auto" w:fill="D9E2F3"/>
            <w:vAlign w:val="center"/>
          </w:tcPr>
          <w:p w14:paraId="08ECDF6C"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243EA0F"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8C761C" w14:paraId="70D227F9" w14:textId="77777777" w:rsidTr="00585256">
        <w:trPr>
          <w:trHeight w:val="850"/>
        </w:trPr>
        <w:tc>
          <w:tcPr>
            <w:tcW w:w="2835" w:type="dxa"/>
            <w:vMerge/>
            <w:shd w:val="clear" w:color="auto" w:fill="D9E2F3"/>
            <w:vAlign w:val="center"/>
          </w:tcPr>
          <w:p w14:paraId="2A79446F"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9432AEB"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8C761C" w14:paraId="09CF2688" w14:textId="77777777" w:rsidTr="00585256">
        <w:trPr>
          <w:trHeight w:val="850"/>
        </w:trPr>
        <w:tc>
          <w:tcPr>
            <w:tcW w:w="2835" w:type="dxa"/>
            <w:vMerge/>
            <w:shd w:val="clear" w:color="auto" w:fill="D9E2F3"/>
            <w:vAlign w:val="center"/>
          </w:tcPr>
          <w:p w14:paraId="49547AE9"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48FC156F" w14:textId="77777777" w:rsidR="00903CA8" w:rsidRPr="0032775F" w:rsidRDefault="00903CA8" w:rsidP="00585256">
            <w:pPr>
              <w:spacing w:before="240" w:after="240"/>
              <w:rPr>
                <w:rFonts w:ascii="GHEA Grapalat" w:eastAsia="GHEA Grapalat" w:hAnsi="GHEA Grapalat" w:cs="GHEA Grapalat"/>
                <w:lang w:val="ru-RU"/>
              </w:rPr>
            </w:pPr>
          </w:p>
        </w:tc>
      </w:tr>
      <w:tr w:rsidR="00903CA8" w:rsidRPr="008C761C" w14:paraId="73E2C6EA" w14:textId="77777777" w:rsidTr="00585256">
        <w:trPr>
          <w:trHeight w:val="850"/>
        </w:trPr>
        <w:tc>
          <w:tcPr>
            <w:tcW w:w="2835" w:type="dxa"/>
            <w:vMerge/>
            <w:shd w:val="clear" w:color="auto" w:fill="D9E2F3"/>
            <w:vAlign w:val="center"/>
          </w:tcPr>
          <w:p w14:paraId="6B05F5C3" w14:textId="77777777" w:rsidR="00903CA8" w:rsidRPr="0032775F" w:rsidRDefault="00903CA8" w:rsidP="00903CA8">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5EB2292F" w14:textId="77777777" w:rsidR="00903CA8" w:rsidRPr="0032775F" w:rsidRDefault="00903CA8" w:rsidP="00585256">
            <w:pPr>
              <w:spacing w:before="240" w:after="240"/>
              <w:rPr>
                <w:rFonts w:ascii="GHEA Grapalat" w:eastAsia="GHEA Grapalat" w:hAnsi="GHEA Grapalat" w:cs="GHEA Grapalat"/>
                <w:lang w:val="ru-RU"/>
              </w:rPr>
            </w:pPr>
          </w:p>
        </w:tc>
      </w:tr>
    </w:tbl>
    <w:p w14:paraId="5DF5ECDA" w14:textId="77777777" w:rsidR="00903CA8" w:rsidRPr="0032775F" w:rsidRDefault="00903CA8" w:rsidP="00903CA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3CA8" w:rsidRPr="00FD1EE4" w14:paraId="716379C1" w14:textId="77777777" w:rsidTr="00585256">
        <w:tc>
          <w:tcPr>
            <w:tcW w:w="2835" w:type="dxa"/>
            <w:shd w:val="clear" w:color="auto" w:fill="D9E2F3"/>
            <w:vAlign w:val="center"/>
          </w:tcPr>
          <w:p w14:paraId="3E8C4C20" w14:textId="77777777" w:rsidR="00903CA8" w:rsidRPr="00FD1EE4"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275134CE" w14:textId="77777777" w:rsidR="00903CA8" w:rsidRPr="00FD1EE4" w:rsidRDefault="00903CA8" w:rsidP="00585256">
            <w:pPr>
              <w:spacing w:before="240" w:after="240"/>
              <w:rPr>
                <w:rFonts w:ascii="GHEA Grapalat" w:eastAsia="GHEA Grapalat" w:hAnsi="GHEA Grapalat" w:cs="GHEA Grapalat"/>
              </w:rPr>
            </w:pPr>
          </w:p>
        </w:tc>
      </w:tr>
      <w:tr w:rsidR="00903CA8" w:rsidRPr="008C761C" w14:paraId="1D33747E" w14:textId="77777777" w:rsidTr="00585256">
        <w:tc>
          <w:tcPr>
            <w:tcW w:w="2835" w:type="dxa"/>
            <w:shd w:val="clear" w:color="auto" w:fill="D9E2F3"/>
            <w:vAlign w:val="center"/>
          </w:tcPr>
          <w:p w14:paraId="1042E6CA" w14:textId="77777777" w:rsidR="00903CA8" w:rsidRPr="0032775F" w:rsidRDefault="00903CA8" w:rsidP="00903CA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14:paraId="719C88A7" w14:textId="77777777" w:rsidR="00903CA8" w:rsidRPr="0032775F" w:rsidRDefault="00903CA8" w:rsidP="00585256">
            <w:pPr>
              <w:spacing w:before="240" w:after="240"/>
              <w:rPr>
                <w:rFonts w:ascii="GHEA Grapalat" w:eastAsia="GHEA Grapalat" w:hAnsi="GHEA Grapalat" w:cs="GHEA Grapalat"/>
                <w:lang w:val="ru-RU"/>
              </w:rPr>
            </w:pPr>
          </w:p>
        </w:tc>
      </w:tr>
    </w:tbl>
    <w:p w14:paraId="5A08C922" w14:textId="77777777" w:rsidR="00903CA8" w:rsidRPr="0032775F" w:rsidRDefault="00903CA8" w:rsidP="00903CA8">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14:paraId="1E190282" w14:textId="77777777" w:rsidR="00903CA8" w:rsidRPr="00FD1EE4" w:rsidRDefault="00903CA8" w:rsidP="00903CA8">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016"/>
      </w:tblGrid>
      <w:tr w:rsidR="00903CA8" w:rsidRPr="008C761C" w14:paraId="540544D6" w14:textId="77777777" w:rsidTr="00585256">
        <w:tc>
          <w:tcPr>
            <w:tcW w:w="9016" w:type="dxa"/>
            <w:shd w:val="clear" w:color="auto" w:fill="DBE5F1" w:themeFill="accent1" w:themeFillTint="33"/>
          </w:tcPr>
          <w:p w14:paraId="4081F0F2" w14:textId="77777777" w:rsidR="00903CA8" w:rsidRPr="00903CA8" w:rsidRDefault="00903CA8" w:rsidP="00585256">
            <w:pPr>
              <w:spacing w:before="240" w:after="160" w:line="259" w:lineRule="auto"/>
              <w:rPr>
                <w:rFonts w:ascii="GHEA Grapalat" w:eastAsia="GHEA Grapalat" w:hAnsi="GHEA Grapalat" w:cs="GHEA Grapalat"/>
                <w:i/>
                <w:color w:val="000000"/>
                <w:lang w:val="ru-RU"/>
              </w:rPr>
            </w:pPr>
            <w:r w:rsidRPr="00903CA8">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03CA8" w:rsidRPr="008C761C" w14:paraId="3DA9DD6C" w14:textId="77777777" w:rsidTr="00585256">
        <w:trPr>
          <w:trHeight w:val="10187"/>
        </w:trPr>
        <w:tc>
          <w:tcPr>
            <w:tcW w:w="9016" w:type="dxa"/>
          </w:tcPr>
          <w:p w14:paraId="692EA62C" w14:textId="77777777" w:rsidR="00903CA8" w:rsidRPr="00903CA8" w:rsidRDefault="00903CA8" w:rsidP="00585256">
            <w:pPr>
              <w:rPr>
                <w:rFonts w:ascii="GHEA Grapalat" w:eastAsia="GHEA Grapalat" w:hAnsi="GHEA Grapalat" w:cs="GHEA Grapalat"/>
                <w:b/>
                <w:color w:val="000000"/>
                <w:lang w:val="ru-RU"/>
              </w:rPr>
            </w:pPr>
          </w:p>
        </w:tc>
      </w:tr>
    </w:tbl>
    <w:p w14:paraId="38A0403E" w14:textId="77777777" w:rsidR="00903CA8" w:rsidRPr="0032775F" w:rsidRDefault="00903CA8" w:rsidP="00903CA8">
      <w:pPr>
        <w:pBdr>
          <w:top w:val="nil"/>
          <w:left w:val="nil"/>
          <w:bottom w:val="nil"/>
          <w:right w:val="nil"/>
          <w:between w:val="nil"/>
        </w:pBdr>
        <w:rPr>
          <w:rFonts w:ascii="GHEA Grapalat" w:eastAsia="GHEA Grapalat" w:hAnsi="GHEA Grapalat" w:cs="GHEA Grapalat"/>
          <w:b/>
          <w:color w:val="000000"/>
          <w:lang w:val="ru-RU"/>
        </w:rPr>
      </w:pPr>
    </w:p>
    <w:p w14:paraId="76CD535A" w14:textId="77777777" w:rsidR="00903CA8" w:rsidRPr="0032775F" w:rsidRDefault="00903CA8" w:rsidP="00903CA8">
      <w:pPr>
        <w:rPr>
          <w:rFonts w:ascii="GHEA Grapalat" w:hAnsi="GHEA Grapalat"/>
          <w:b/>
          <w:lang w:val="ru-RU"/>
        </w:rPr>
      </w:pPr>
    </w:p>
    <w:p w14:paraId="3E0392D0" w14:textId="77777777" w:rsidR="00903CA8" w:rsidRPr="0032775F" w:rsidRDefault="00903CA8" w:rsidP="00903CA8">
      <w:pPr>
        <w:rPr>
          <w:rFonts w:ascii="GHEA Grapalat" w:hAnsi="GHEA Grapalat"/>
          <w:b/>
          <w:lang w:val="ru-RU"/>
        </w:rPr>
      </w:pPr>
    </w:p>
    <w:p w14:paraId="2A241DCA" w14:textId="77777777" w:rsidR="00903CA8" w:rsidRPr="0032775F" w:rsidRDefault="00903CA8" w:rsidP="00903CA8">
      <w:pPr>
        <w:rPr>
          <w:rFonts w:ascii="GHEA Grapalat" w:hAnsi="GHEA Grapalat"/>
          <w:b/>
          <w:lang w:val="ru-RU"/>
        </w:rPr>
      </w:pPr>
      <w:r w:rsidRPr="0032775F">
        <w:rPr>
          <w:rFonts w:ascii="GHEA Grapalat" w:hAnsi="GHEA Grapalat"/>
          <w:b/>
          <w:lang w:val="ru-RU"/>
        </w:rPr>
        <w:br w:type="page"/>
      </w:r>
    </w:p>
    <w:p w14:paraId="46979B42" w14:textId="77777777" w:rsidR="00903CA8" w:rsidRPr="000306ED" w:rsidRDefault="00903CA8" w:rsidP="00903CA8">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12C1AC1" w14:textId="77777777" w:rsidR="00903CA8" w:rsidRPr="000306ED" w:rsidRDefault="00903CA8" w:rsidP="00903CA8">
      <w:pPr>
        <w:pStyle w:val="aff3"/>
        <w:numPr>
          <w:ilvl w:val="0"/>
          <w:numId w:val="32"/>
        </w:numPr>
        <w:spacing w:after="200" w:line="360" w:lineRule="auto"/>
        <w:ind w:left="0"/>
        <w:contextualSpacing/>
        <w:jc w:val="both"/>
        <w:rPr>
          <w:rFonts w:ascii="GHEA Grapalat" w:hAnsi="GHEA Grapalat"/>
        </w:rPr>
      </w:pPr>
      <w:r w:rsidRPr="0032775F">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0306ED">
        <w:rPr>
          <w:rFonts w:ascii="GHEA Grapalat" w:hAnsi="GHEA Grapalat"/>
        </w:rPr>
        <w:t>(далее-Организация). В этом разделе подразделы заполняются следующими правилами:</w:t>
      </w:r>
    </w:p>
    <w:p w14:paraId="540B278B" w14:textId="77777777" w:rsidR="00903CA8" w:rsidRPr="0032775F" w:rsidRDefault="00903CA8" w:rsidP="00903CA8">
      <w:pPr>
        <w:pStyle w:val="aff3"/>
        <w:numPr>
          <w:ilvl w:val="0"/>
          <w:numId w:val="33"/>
        </w:numPr>
        <w:spacing w:after="200" w:line="360" w:lineRule="auto"/>
        <w:ind w:left="0" w:firstLine="142"/>
        <w:contextualSpacing/>
        <w:jc w:val="both"/>
        <w:rPr>
          <w:rFonts w:ascii="GHEA Grapalat" w:hAnsi="GHEA Grapalat"/>
          <w:lang w:val="ru-RU"/>
        </w:rPr>
      </w:pPr>
      <w:r w:rsidRPr="0032775F">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AF8D9A2" w14:textId="77777777" w:rsidR="00903CA8" w:rsidRPr="0032775F" w:rsidRDefault="00903CA8" w:rsidP="00903CA8">
      <w:pPr>
        <w:pStyle w:val="aff3"/>
        <w:numPr>
          <w:ilvl w:val="0"/>
          <w:numId w:val="33"/>
        </w:numPr>
        <w:spacing w:after="200" w:line="360" w:lineRule="auto"/>
        <w:contextualSpacing/>
        <w:jc w:val="both"/>
        <w:rPr>
          <w:rFonts w:ascii="GHEA Grapalat" w:hAnsi="GHEA Grapalat"/>
          <w:lang w:val="ru-RU"/>
        </w:rPr>
      </w:pPr>
      <w:r w:rsidRPr="0032775F">
        <w:rPr>
          <w:rFonts w:ascii="GHEA Grapalat" w:hAnsi="GHEA Grapalat"/>
          <w:lang w:val="ru-RU"/>
        </w:rPr>
        <w:t xml:space="preserve">в </w:t>
      </w:r>
      <w:proofErr w:type="gramStart"/>
      <w:r w:rsidRPr="0032775F">
        <w:rPr>
          <w:rFonts w:ascii="GHEA Grapalat" w:hAnsi="GHEA Grapalat"/>
          <w:lang w:val="ru-RU"/>
        </w:rPr>
        <w:t>подразделе  "</w:t>
      </w:r>
      <w:proofErr w:type="gramEnd"/>
      <w:r w:rsidRPr="0032775F">
        <w:rPr>
          <w:rFonts w:ascii="GHEA Grapalat" w:hAnsi="GHEA Grapalat"/>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47C20966" w14:textId="77777777" w:rsidR="00903CA8" w:rsidRPr="0032775F" w:rsidRDefault="00903CA8" w:rsidP="00903CA8">
      <w:pPr>
        <w:pStyle w:val="aff3"/>
        <w:numPr>
          <w:ilvl w:val="0"/>
          <w:numId w:val="33"/>
        </w:numPr>
        <w:spacing w:after="200" w:line="360" w:lineRule="auto"/>
        <w:ind w:left="0" w:firstLine="0"/>
        <w:contextualSpacing/>
        <w:jc w:val="both"/>
        <w:rPr>
          <w:rFonts w:ascii="GHEA Grapalat" w:hAnsi="GHEA Grapalat"/>
          <w:lang w:val="ru-RU"/>
        </w:rPr>
      </w:pPr>
      <w:r w:rsidRPr="0032775F">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9EF56F5" w14:textId="77777777" w:rsidR="00903CA8" w:rsidRPr="000306ED" w:rsidRDefault="00903CA8" w:rsidP="00903CA8">
      <w:pPr>
        <w:pStyle w:val="aff3"/>
        <w:numPr>
          <w:ilvl w:val="0"/>
          <w:numId w:val="32"/>
        </w:numPr>
        <w:spacing w:after="200" w:line="360" w:lineRule="auto"/>
        <w:ind w:left="142" w:hanging="284"/>
        <w:contextualSpacing/>
        <w:jc w:val="both"/>
        <w:rPr>
          <w:rFonts w:ascii="GHEA Grapalat" w:hAnsi="GHEA Grapalat"/>
        </w:rPr>
      </w:pPr>
      <w:r w:rsidRPr="0032775F">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32775F">
        <w:rPr>
          <w:lang w:val="ru-RU"/>
        </w:rPr>
        <w:t xml:space="preserve"> </w:t>
      </w:r>
      <w:r w:rsidRPr="0032775F">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0306ED">
        <w:rPr>
          <w:rFonts w:ascii="GHEA Grapalat" w:hAnsi="GHEA Grapalat"/>
        </w:rPr>
        <w:t>В этом разделе подразделы заполняются следующими правилами:</w:t>
      </w:r>
    </w:p>
    <w:p w14:paraId="6DE7EB17" w14:textId="77777777" w:rsidR="00903CA8" w:rsidRPr="0032775F" w:rsidRDefault="00903CA8" w:rsidP="00903CA8">
      <w:pPr>
        <w:pStyle w:val="aff3"/>
        <w:numPr>
          <w:ilvl w:val="0"/>
          <w:numId w:val="34"/>
        </w:numPr>
        <w:spacing w:after="200" w:line="360" w:lineRule="auto"/>
        <w:contextualSpacing/>
        <w:jc w:val="both"/>
        <w:rPr>
          <w:rFonts w:ascii="GHEA Grapalat" w:hAnsi="GHEA Grapalat"/>
          <w:lang w:val="ru-RU"/>
        </w:rPr>
      </w:pPr>
      <w:r w:rsidRPr="0032775F">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0306ED">
        <w:rPr>
          <w:rFonts w:ascii="GHEA Grapalat" w:hAnsi="GHEA Grapalat"/>
        </w:rPr>
        <w:t>Market</w:t>
      </w:r>
      <w:r w:rsidRPr="0032775F">
        <w:rPr>
          <w:rFonts w:ascii="GHEA Grapalat" w:hAnsi="GHEA Grapalat"/>
          <w:lang w:val="ru-RU"/>
        </w:rPr>
        <w:t xml:space="preserve"> </w:t>
      </w:r>
      <w:r w:rsidRPr="000306ED">
        <w:rPr>
          <w:rFonts w:ascii="GHEA Grapalat" w:hAnsi="GHEA Grapalat"/>
        </w:rPr>
        <w:t>Identifier</w:t>
      </w:r>
      <w:r w:rsidRPr="0032775F">
        <w:rPr>
          <w:rFonts w:ascii="GHEA Grapalat" w:hAnsi="GHEA Grapalat"/>
          <w:lang w:val="ru-RU"/>
        </w:rPr>
        <w:t xml:space="preserve"> </w:t>
      </w:r>
      <w:r w:rsidRPr="000306ED">
        <w:rPr>
          <w:rFonts w:ascii="GHEA Grapalat" w:hAnsi="GHEA Grapalat"/>
        </w:rPr>
        <w:t>Code</w:t>
      </w:r>
      <w:r w:rsidRPr="0032775F">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532B562" w14:textId="77777777" w:rsidR="00903CA8" w:rsidRPr="0032775F" w:rsidRDefault="00903CA8" w:rsidP="00903CA8">
      <w:pPr>
        <w:pStyle w:val="aff3"/>
        <w:numPr>
          <w:ilvl w:val="0"/>
          <w:numId w:val="34"/>
        </w:numPr>
        <w:spacing w:after="200" w:line="360" w:lineRule="auto"/>
        <w:contextualSpacing/>
        <w:jc w:val="both"/>
        <w:rPr>
          <w:rFonts w:ascii="GHEA Grapalat" w:hAnsi="GHEA Grapalat"/>
          <w:lang w:val="ru-RU"/>
        </w:rPr>
      </w:pPr>
      <w:r w:rsidRPr="0032775F">
        <w:rPr>
          <w:rFonts w:ascii="GHEA Grapalat" w:hAnsi="GHEA Grapalat"/>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32775F">
        <w:rPr>
          <w:rFonts w:ascii="GHEA Grapalat" w:hAnsi="GHEA Grapalat"/>
          <w:lang w:val="ru-RU"/>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5655D53" w14:textId="77777777" w:rsidR="00903CA8" w:rsidRPr="0032775F" w:rsidRDefault="00903CA8" w:rsidP="00903CA8">
      <w:pPr>
        <w:pStyle w:val="aff3"/>
        <w:numPr>
          <w:ilvl w:val="0"/>
          <w:numId w:val="34"/>
        </w:numPr>
        <w:spacing w:after="200" w:line="360" w:lineRule="auto"/>
        <w:contextualSpacing/>
        <w:jc w:val="both"/>
        <w:rPr>
          <w:rFonts w:ascii="GHEA Grapalat" w:hAnsi="GHEA Grapalat"/>
          <w:lang w:val="ru-RU"/>
        </w:rPr>
      </w:pPr>
      <w:r w:rsidRPr="0032775F">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A0236" w14:textId="77777777" w:rsidR="00903CA8" w:rsidRPr="000306ED" w:rsidRDefault="00903CA8" w:rsidP="00903CA8">
      <w:pPr>
        <w:pStyle w:val="aff3"/>
        <w:numPr>
          <w:ilvl w:val="0"/>
          <w:numId w:val="32"/>
        </w:numPr>
        <w:spacing w:after="200" w:line="360" w:lineRule="auto"/>
        <w:ind w:left="0"/>
        <w:contextualSpacing/>
        <w:jc w:val="both"/>
        <w:rPr>
          <w:rFonts w:ascii="GHEA Grapalat" w:hAnsi="GHEA Grapalat"/>
        </w:rPr>
      </w:pPr>
      <w:r w:rsidRPr="0032775F">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0306ED">
        <w:rPr>
          <w:rFonts w:ascii="GHEA Grapalat" w:hAnsi="GHEA Grapalat"/>
        </w:rPr>
        <w:t>В этом разделе подразделы заполняются следующими правилами</w:t>
      </w:r>
      <w:r w:rsidRPr="000306ED">
        <w:rPr>
          <w:rFonts w:ascii="MS Gothic" w:eastAsia="MS Gothic" w:hAnsi="MS Gothic" w:cs="MS Gothic" w:hint="eastAsia"/>
        </w:rPr>
        <w:t>․</w:t>
      </w:r>
    </w:p>
    <w:p w14:paraId="56F388EA" w14:textId="77777777" w:rsidR="00903CA8" w:rsidRPr="0032775F" w:rsidRDefault="00903CA8" w:rsidP="00903CA8">
      <w:pPr>
        <w:pStyle w:val="aff3"/>
        <w:numPr>
          <w:ilvl w:val="0"/>
          <w:numId w:val="35"/>
        </w:numPr>
        <w:spacing w:after="200" w:line="360" w:lineRule="auto"/>
        <w:ind w:left="0" w:hanging="426"/>
        <w:contextualSpacing/>
        <w:jc w:val="both"/>
        <w:rPr>
          <w:rFonts w:ascii="GHEA Grapalat" w:hAnsi="GHEA Grapalat"/>
          <w:lang w:val="ru-RU"/>
        </w:rPr>
      </w:pPr>
      <w:r w:rsidRPr="0032775F">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32775F">
        <w:rPr>
          <w:rFonts w:ascii="GHEA Grapalat" w:hAnsi="GHEA Grapalat"/>
          <w:lang w:val="ru-RU"/>
        </w:rPr>
        <w:t>муниципалитета.В</w:t>
      </w:r>
      <w:proofErr w:type="gramEnd"/>
      <w:r w:rsidRPr="0032775F">
        <w:rPr>
          <w:rFonts w:ascii="GHEA Grapalat" w:hAnsi="GHEA Grapalat"/>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D854CB" w14:textId="77777777" w:rsidR="00903CA8" w:rsidRPr="0032775F" w:rsidRDefault="00903CA8" w:rsidP="00903CA8">
      <w:pPr>
        <w:spacing w:line="360" w:lineRule="auto"/>
        <w:ind w:left="-360"/>
        <w:contextualSpacing/>
        <w:jc w:val="both"/>
        <w:rPr>
          <w:rFonts w:ascii="GHEA Grapalat" w:hAnsi="GHEA Grapalat"/>
          <w:lang w:val="ru-RU"/>
        </w:rPr>
      </w:pPr>
      <w:r w:rsidRPr="0032775F">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39DD25" w14:textId="77777777" w:rsidR="00903CA8" w:rsidRPr="000306ED" w:rsidRDefault="00903CA8" w:rsidP="00903CA8">
      <w:pPr>
        <w:pStyle w:val="aff3"/>
        <w:numPr>
          <w:ilvl w:val="0"/>
          <w:numId w:val="32"/>
        </w:numPr>
        <w:spacing w:after="200" w:line="360" w:lineRule="auto"/>
        <w:ind w:left="0"/>
        <w:contextualSpacing/>
        <w:jc w:val="both"/>
        <w:rPr>
          <w:rFonts w:ascii="GHEA Grapalat" w:hAnsi="GHEA Grapalat"/>
        </w:rPr>
      </w:pPr>
      <w:r w:rsidRPr="0032775F">
        <w:rPr>
          <w:rFonts w:ascii="GHEA Grapalat" w:hAnsi="GHEA Grapalat"/>
          <w:lang w:val="ru-RU"/>
        </w:rPr>
        <w:lastRenderedPageBreak/>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0306ED">
        <w:rPr>
          <w:rFonts w:ascii="GHEA Grapalat" w:hAnsi="GHEA Grapalat"/>
        </w:rPr>
        <w:t>В этом разделе подразделы заполняются следующими правилами</w:t>
      </w:r>
      <w:r w:rsidRPr="000306ED">
        <w:rPr>
          <w:rFonts w:ascii="MS Gothic" w:eastAsia="MS Gothic" w:hAnsi="MS Gothic" w:cs="MS Gothic" w:hint="eastAsia"/>
        </w:rPr>
        <w:t>․</w:t>
      </w:r>
    </w:p>
    <w:p w14:paraId="43E58F69" w14:textId="77777777" w:rsidR="00903CA8" w:rsidRPr="0032775F" w:rsidRDefault="00903CA8" w:rsidP="00903CA8">
      <w:pPr>
        <w:pStyle w:val="aff3"/>
        <w:numPr>
          <w:ilvl w:val="0"/>
          <w:numId w:val="36"/>
        </w:numPr>
        <w:spacing w:after="200" w:line="360" w:lineRule="auto"/>
        <w:ind w:left="0"/>
        <w:contextualSpacing/>
        <w:jc w:val="both"/>
        <w:rPr>
          <w:rFonts w:ascii="GHEA Grapalat" w:hAnsi="GHEA Grapalat"/>
          <w:lang w:val="ru-RU"/>
        </w:rPr>
      </w:pPr>
      <w:r w:rsidRPr="0032775F">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8BB871C" w14:textId="77777777" w:rsidR="00903CA8" w:rsidRPr="0032775F" w:rsidRDefault="00903CA8" w:rsidP="00903CA8">
      <w:pPr>
        <w:spacing w:line="360" w:lineRule="auto"/>
        <w:ind w:left="-375"/>
        <w:contextualSpacing/>
        <w:jc w:val="both"/>
        <w:rPr>
          <w:rFonts w:ascii="GHEA Grapalat" w:hAnsi="GHEA Grapalat"/>
          <w:highlight w:val="yellow"/>
          <w:lang w:val="ru-RU"/>
        </w:rPr>
      </w:pPr>
      <w:r w:rsidRPr="0032775F">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2D3B2074" w14:textId="77777777" w:rsidR="00903CA8" w:rsidRPr="0032775F" w:rsidRDefault="00903CA8" w:rsidP="00903CA8">
      <w:pPr>
        <w:spacing w:line="360" w:lineRule="auto"/>
        <w:ind w:left="-375"/>
        <w:contextualSpacing/>
        <w:jc w:val="both"/>
        <w:rPr>
          <w:rFonts w:ascii="GHEA Grapalat" w:hAnsi="GHEA Grapalat"/>
          <w:highlight w:val="yellow"/>
          <w:lang w:val="ru-RU"/>
        </w:rPr>
      </w:pPr>
      <w:r w:rsidRPr="0032775F">
        <w:rPr>
          <w:rFonts w:ascii="GHEA Grapalat" w:hAnsi="GHEA Grapalat"/>
          <w:lang w:val="ru-RU"/>
        </w:rPr>
        <w:t>3) в подразделе "Адрес учета лица" заполняется адрес места учета реального бенефициара;</w:t>
      </w:r>
    </w:p>
    <w:p w14:paraId="5058CF77" w14:textId="77777777" w:rsidR="00903CA8" w:rsidRPr="0032775F" w:rsidRDefault="00903CA8" w:rsidP="00903CA8">
      <w:pPr>
        <w:spacing w:line="360" w:lineRule="auto"/>
        <w:ind w:left="-375"/>
        <w:contextualSpacing/>
        <w:jc w:val="both"/>
        <w:rPr>
          <w:rFonts w:ascii="GHEA Grapalat" w:hAnsi="GHEA Grapalat"/>
          <w:highlight w:val="yellow"/>
          <w:lang w:val="ru-RU"/>
        </w:rPr>
      </w:pPr>
      <w:r w:rsidRPr="0032775F">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A1BF373" w14:textId="77777777" w:rsidR="00903CA8" w:rsidRPr="0032775F" w:rsidRDefault="00903CA8" w:rsidP="00903CA8">
      <w:pPr>
        <w:spacing w:line="360" w:lineRule="auto"/>
        <w:ind w:left="-375"/>
        <w:contextualSpacing/>
        <w:jc w:val="both"/>
        <w:rPr>
          <w:rFonts w:ascii="GHEA Grapalat" w:hAnsi="GHEA Grapalat"/>
          <w:lang w:val="ru-RU"/>
        </w:rPr>
      </w:pPr>
      <w:r w:rsidRPr="0032775F">
        <w:rPr>
          <w:rFonts w:ascii="GHEA Grapalat" w:hAnsi="GHEA Grapalat"/>
          <w:lang w:val="ru-RU"/>
        </w:rPr>
        <w:t xml:space="preserve">5) подраздел "Основания </w:t>
      </w:r>
      <w:r w:rsidRPr="0032775F">
        <w:rPr>
          <w:rFonts w:ascii="GHEA Grapalat" w:eastAsiaTheme="minorHAnsi" w:hAnsi="GHEA Grapalat"/>
          <w:lang w:val="ru-RU"/>
        </w:rPr>
        <w:t>являться</w:t>
      </w:r>
      <w:r w:rsidRPr="0032775F">
        <w:rPr>
          <w:rFonts w:ascii="GHEA Grapalat" w:hAnsi="GHEA Grapalat"/>
          <w:lang w:val="ru-RU"/>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32775F">
        <w:rPr>
          <w:rFonts w:ascii="GHEA Grapalat" w:hAnsi="GHEA Grapalat"/>
          <w:lang w:val="ru-RU"/>
        </w:rPr>
        <w:t>является  реальным</w:t>
      </w:r>
      <w:proofErr w:type="gramEnd"/>
      <w:r w:rsidRPr="0032775F">
        <w:rPr>
          <w:rFonts w:ascii="GHEA Grapalat" w:hAnsi="GHEA Grapalat"/>
          <w:lang w:val="ru-RU"/>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D578036" w14:textId="77777777" w:rsidR="00903CA8" w:rsidRPr="0032775F" w:rsidRDefault="00903CA8" w:rsidP="00903CA8">
      <w:pPr>
        <w:spacing w:line="360" w:lineRule="auto"/>
        <w:contextualSpacing/>
        <w:jc w:val="both"/>
        <w:rPr>
          <w:rFonts w:ascii="GHEA Grapalat" w:eastAsia="GHEA Grapalat" w:hAnsi="GHEA Grapalat" w:cs="GHEA Grapalat"/>
          <w:lang w:val="ru-RU"/>
        </w:rPr>
      </w:pPr>
      <w:r w:rsidRPr="0032775F">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32775F">
        <w:rPr>
          <w:rFonts w:ascii="GHEA Grapalat" w:hAnsi="GHEA Grapalat"/>
          <w:lang w:val="ru-RU"/>
        </w:rPr>
        <w:t>прямо</w:t>
      </w:r>
      <w:proofErr w:type="gramEnd"/>
      <w:r w:rsidRPr="0032775F">
        <w:rPr>
          <w:rFonts w:ascii="GHEA Grapalat" w:hAnsi="GHEA Grapalat"/>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w:t>
      </w:r>
      <w:r w:rsidRPr="0032775F">
        <w:rPr>
          <w:rFonts w:ascii="GHEA Grapalat" w:hAnsi="GHEA Grapalat"/>
          <w:lang w:val="ru-RU"/>
        </w:rPr>
        <w:lastRenderedPageBreak/>
        <w:t xml:space="preserve">указывается размер участия в уставном капитале </w:t>
      </w:r>
      <w:r w:rsidRPr="000306ED">
        <w:rPr>
          <w:rFonts w:ascii="GHEA Grapalat" w:hAnsi="GHEA Grapalat"/>
          <w:lang w:val="hy-AM"/>
        </w:rPr>
        <w:t>Օ</w:t>
      </w:r>
      <w:r w:rsidRPr="0032775F">
        <w:rPr>
          <w:rFonts w:ascii="GHEA Grapalat" w:hAnsi="GHEA Grapalat"/>
          <w:lang w:val="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32775F">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32775F">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2775F">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0DE4DCA" w14:textId="77777777" w:rsidR="00903CA8" w:rsidRPr="000306ED" w:rsidRDefault="00903CA8" w:rsidP="00903CA8">
      <w:pPr>
        <w:spacing w:line="360" w:lineRule="auto"/>
        <w:contextualSpacing/>
        <w:jc w:val="both"/>
        <w:rPr>
          <w:rFonts w:ascii="GHEA Grapalat" w:hAnsi="GHEA Grapalat"/>
          <w:lang w:val="hy-AM"/>
        </w:rPr>
      </w:pPr>
      <w:r w:rsidRPr="0032775F">
        <w:rPr>
          <w:rFonts w:ascii="GHEA Grapalat" w:hAnsi="GHEA Grapalat"/>
          <w:lang w:val="ru-RU"/>
        </w:rPr>
        <w:t xml:space="preserve">б. в пункте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делается отметка, если лицо по смыслу пункта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не является реальным бенефициаром Организации, но контролирует </w:t>
      </w:r>
      <w:r w:rsidRPr="000306ED">
        <w:rPr>
          <w:rFonts w:ascii="GHEA Grapalat" w:hAnsi="GHEA Grapalat"/>
          <w:lang w:val="hy-AM"/>
        </w:rPr>
        <w:t>Օ</w:t>
      </w:r>
      <w:r w:rsidRPr="0032775F">
        <w:rPr>
          <w:rFonts w:ascii="GHEA Grapalat" w:hAnsi="GHEA Grapalat"/>
          <w:lang w:val="ru-RU"/>
        </w:rPr>
        <w:t>рганизацию в силу правовых инструментов (в том числе заключенных сделок), на основе личного влияния иного характера или иными средствами;</w:t>
      </w:r>
    </w:p>
    <w:p w14:paraId="2B5B24BD"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в</w:t>
      </w:r>
      <w:r w:rsidRPr="000306ED">
        <w:rPr>
          <w:rFonts w:ascii="GHEA Grapalat" w:hAnsi="GHEA Grapalat"/>
          <w:lang w:val="hy-AM"/>
        </w:rPr>
        <w:t xml:space="preserve">. </w:t>
      </w:r>
      <w:r w:rsidRPr="0032775F">
        <w:rPr>
          <w:rFonts w:ascii="GHEA Grapalat" w:hAnsi="GHEA Grapalat"/>
          <w:lang w:val="ru-RU"/>
        </w:rPr>
        <w:t>в</w:t>
      </w:r>
      <w:r w:rsidRPr="000306ED">
        <w:rPr>
          <w:rFonts w:ascii="GHEA Grapalat" w:hAnsi="GHEA Grapalat"/>
          <w:lang w:val="hy-AM"/>
        </w:rPr>
        <w:t xml:space="preserve"> пункте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2775F">
        <w:rPr>
          <w:rFonts w:ascii="GHEA Grapalat" w:hAnsi="GHEA Grapalat"/>
          <w:lang w:val="ru-RU"/>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и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этого подраздела</w:t>
      </w:r>
      <w:r w:rsidRPr="0032775F">
        <w:rPr>
          <w:rFonts w:ascii="GHEA Grapalat" w:hAnsi="GHEA Grapalat"/>
          <w:lang w:val="ru-RU"/>
        </w:rPr>
        <w:t>.</w:t>
      </w:r>
    </w:p>
    <w:p w14:paraId="629D1EC8" w14:textId="77777777" w:rsidR="00903CA8" w:rsidRPr="0032775F" w:rsidRDefault="00903CA8" w:rsidP="00903CA8">
      <w:pPr>
        <w:spacing w:line="360" w:lineRule="auto"/>
        <w:contextualSpacing/>
        <w:jc w:val="both"/>
        <w:rPr>
          <w:rFonts w:ascii="Cambria Math" w:hAnsi="Cambria Math" w:cs="Cambria Math"/>
          <w:lang w:val="ru-RU"/>
        </w:rPr>
      </w:pPr>
      <w:r w:rsidRPr="000306ED">
        <w:rPr>
          <w:rFonts w:ascii="GHEA Grapalat" w:hAnsi="GHEA Grapalat"/>
          <w:lang w:val="hy-AM"/>
        </w:rPr>
        <w:t xml:space="preserve">6) </w:t>
      </w:r>
      <w:r w:rsidRPr="0032775F">
        <w:rPr>
          <w:rFonts w:ascii="GHEA Grapalat" w:hAnsi="GHEA Grapalat"/>
          <w:lang w:val="ru-RU"/>
        </w:rPr>
        <w:t>П</w:t>
      </w:r>
      <w:r w:rsidRPr="000306ED">
        <w:rPr>
          <w:rFonts w:ascii="GHEA Grapalat" w:hAnsi="GHEA Grapalat"/>
          <w:lang w:val="hy-AM"/>
        </w:rPr>
        <w:t xml:space="preserve">одраздел </w:t>
      </w:r>
      <w:r w:rsidRPr="0032775F">
        <w:rPr>
          <w:rFonts w:ascii="GHEA Grapalat" w:eastAsia="GHEA Grapalat" w:hAnsi="GHEA Grapalat" w:cs="GHEA Grapalat"/>
          <w:lang w:val="ru-RU"/>
        </w:rPr>
        <w:t>"</w:t>
      </w:r>
      <w:r w:rsidRPr="0032775F">
        <w:rPr>
          <w:rFonts w:ascii="GHEA Grapalat" w:hAnsi="GHEA Grapalat"/>
          <w:lang w:val="ru-RU"/>
        </w:rPr>
        <w:t>О</w:t>
      </w:r>
      <w:r w:rsidRPr="000306ED">
        <w:rPr>
          <w:rFonts w:ascii="GHEA Grapalat" w:hAnsi="GHEA Grapalat"/>
          <w:lang w:val="hy-AM"/>
        </w:rPr>
        <w:t xml:space="preserve">снования </w:t>
      </w:r>
      <w:r w:rsidRPr="0032775F">
        <w:rPr>
          <w:rFonts w:ascii="GHEA Grapalat" w:hAnsi="GHEA Grapalat"/>
          <w:lang w:val="ru-RU"/>
        </w:rPr>
        <w:t>являться</w:t>
      </w:r>
      <w:r w:rsidRPr="000306ED">
        <w:rPr>
          <w:rFonts w:ascii="GHEA Grapalat" w:hAnsi="GHEA Grapalat"/>
          <w:lang w:val="hy-AM"/>
        </w:rPr>
        <w:t xml:space="preserve"> реальн</w:t>
      </w:r>
      <w:r w:rsidRPr="0032775F">
        <w:rPr>
          <w:rFonts w:ascii="GHEA Grapalat" w:hAnsi="GHEA Grapalat"/>
          <w:lang w:val="ru-RU"/>
        </w:rPr>
        <w:t>ым</w:t>
      </w:r>
      <w:r w:rsidRPr="000306ED">
        <w:rPr>
          <w:rFonts w:ascii="GHEA Grapalat" w:hAnsi="GHEA Grapalat"/>
          <w:lang w:val="hy-AM"/>
        </w:rPr>
        <w:t xml:space="preserve"> </w:t>
      </w:r>
      <w:r w:rsidRPr="0032775F">
        <w:rPr>
          <w:rFonts w:ascii="GHEA Grapalat" w:hAnsi="GHEA Grapalat"/>
          <w:lang w:val="ru-RU"/>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2775F">
        <w:rPr>
          <w:lang w:val="ru-RU"/>
        </w:rPr>
        <w:t xml:space="preserve"> </w:t>
      </w:r>
      <w:r w:rsidRPr="000306ED">
        <w:rPr>
          <w:rFonts w:ascii="GHEA Grapalat" w:hAnsi="GHEA Grapalat"/>
          <w:lang w:val="hy-AM"/>
        </w:rPr>
        <w:t xml:space="preserve">Раскрытие реальных </w:t>
      </w:r>
      <w:r w:rsidRPr="0032775F">
        <w:rPr>
          <w:rFonts w:ascii="GHEA Grapalat" w:hAnsi="GHEA Grapalat"/>
          <w:lang w:val="ru-RU"/>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32775F">
        <w:rPr>
          <w:rFonts w:ascii="GHEA Grapalat" w:hAnsi="GHEA Grapalat"/>
          <w:lang w:val="ru-RU"/>
        </w:rPr>
        <w:t>.</w:t>
      </w:r>
      <w:r w:rsidRPr="0032775F">
        <w:rPr>
          <w:lang w:val="ru-RU"/>
        </w:rPr>
        <w:t xml:space="preserve"> </w:t>
      </w:r>
      <w:r w:rsidRPr="0032775F">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2775F">
        <w:rPr>
          <w:rFonts w:ascii="Cambria Math" w:hAnsi="Cambria Math" w:cs="Cambria Math"/>
          <w:lang w:val="ru-RU"/>
        </w:rPr>
        <w:t>:</w:t>
      </w:r>
    </w:p>
    <w:p w14:paraId="40B2BA5E"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а. в пункте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физическое лицо прямо или косвенно владеет 10 и более </w:t>
      </w:r>
      <w:proofErr w:type="gramStart"/>
      <w:r w:rsidRPr="0032775F">
        <w:rPr>
          <w:rFonts w:ascii="GHEA Grapalat" w:hAnsi="GHEA Grapalat"/>
          <w:lang w:val="ru-RU"/>
        </w:rPr>
        <w:t>процентов</w:t>
      </w:r>
      <w:proofErr w:type="gramEnd"/>
      <w:r w:rsidRPr="0032775F">
        <w:rPr>
          <w:rFonts w:ascii="GHEA Grapalat" w:hAnsi="GHEA Grapalat"/>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32775F">
        <w:rPr>
          <w:rFonts w:ascii="GHEA Grapalat" w:hAnsi="GHEA Grapalat"/>
          <w:lang w:val="ru-RU"/>
        </w:rPr>
        <w:t xml:space="preserve"> подпункта 5 пункта 4 настоящего Порядка;</w:t>
      </w:r>
    </w:p>
    <w:p w14:paraId="23A48E94" w14:textId="77777777" w:rsidR="00903CA8" w:rsidRPr="000306ED" w:rsidRDefault="00903CA8" w:rsidP="00903CA8">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32775F">
        <w:rPr>
          <w:rFonts w:ascii="GHEA Grapalat" w:eastAsia="GHEA Grapalat" w:hAnsi="GHEA Grapalat" w:cs="GHEA Grapalat"/>
          <w:lang w:val="ru-RU"/>
        </w:rPr>
        <w:t>"</w:t>
      </w:r>
      <w:r w:rsidRPr="0032775F">
        <w:rPr>
          <w:rFonts w:ascii="GHEA Grapalat" w:hAnsi="GHEA Grapalat"/>
          <w:lang w:val="ru-RU"/>
        </w:rPr>
        <w:t>б</w:t>
      </w:r>
      <w:r w:rsidRPr="0032775F">
        <w:rPr>
          <w:rFonts w:ascii="GHEA Grapalat" w:eastAsia="GHEA Grapalat" w:hAnsi="GHEA Grapalat" w:cs="GHEA Grapalat"/>
          <w:lang w:val="ru-RU"/>
        </w:rPr>
        <w:t>"</w:t>
      </w:r>
      <w:r w:rsidRPr="0032775F">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32775F">
        <w:rPr>
          <w:rFonts w:ascii="GHEA Grapalat" w:hAnsi="GHEA Grapalat"/>
          <w:lang w:val="ru-RU"/>
        </w:rPr>
        <w:t>отстраня</w:t>
      </w:r>
      <w:r w:rsidRPr="000306ED">
        <w:rPr>
          <w:rFonts w:ascii="GHEA Grapalat" w:hAnsi="GHEA Grapalat"/>
          <w:lang w:val="hy-AM"/>
        </w:rPr>
        <w:t>ть большинство членов органов управления юридического лица;</w:t>
      </w:r>
    </w:p>
    <w:p w14:paraId="7AFE82DA"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в. В пункте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0EEE327"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г. в пункте </w:t>
      </w:r>
      <w:r w:rsidRPr="0032775F">
        <w:rPr>
          <w:rFonts w:ascii="GHEA Grapalat" w:eastAsia="GHEA Grapalat" w:hAnsi="GHEA Grapalat" w:cs="GHEA Grapalat"/>
          <w:lang w:val="ru-RU"/>
        </w:rPr>
        <w:t>"</w:t>
      </w:r>
      <w:r w:rsidRPr="0032775F">
        <w:rPr>
          <w:rFonts w:ascii="GHEA Grapalat" w:hAnsi="GHEA Grapalat"/>
          <w:lang w:val="ru-RU"/>
        </w:rPr>
        <w:t>г</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по смыслу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w:t>
      </w:r>
      <w:r w:rsidRPr="000306ED">
        <w:rPr>
          <w:rFonts w:ascii="GHEA Grapalat" w:eastAsia="GHEA Grapalat" w:hAnsi="GHEA Grapalat" w:cs="GHEA Grapalat"/>
          <w:lang w:val="hy-AM"/>
        </w:rPr>
        <w:t xml:space="preserve"> </w:t>
      </w:r>
      <w:r w:rsidRPr="0032775F">
        <w:rPr>
          <w:rFonts w:ascii="GHEA Grapalat" w:hAnsi="GHEA Grapalat"/>
          <w:lang w:val="ru-RU"/>
        </w:rPr>
        <w:t>-</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в</w:t>
      </w:r>
      <w:r w:rsidRPr="0032775F">
        <w:rPr>
          <w:rFonts w:ascii="GHEA Grapalat" w:eastAsia="GHEA Grapalat" w:hAnsi="GHEA Grapalat" w:cs="GHEA Grapalat"/>
          <w:lang w:val="ru-RU"/>
        </w:rPr>
        <w:t>"</w:t>
      </w:r>
      <w:r w:rsidRPr="0032775F">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78D0FAF"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д. в пункте </w:t>
      </w:r>
      <w:r w:rsidRPr="0032775F">
        <w:rPr>
          <w:rFonts w:ascii="GHEA Grapalat" w:eastAsia="GHEA Grapalat" w:hAnsi="GHEA Grapalat" w:cs="GHEA Grapalat"/>
          <w:lang w:val="ru-RU"/>
        </w:rPr>
        <w:t>"</w:t>
      </w:r>
      <w:r w:rsidRPr="0032775F">
        <w:rPr>
          <w:rFonts w:ascii="GHEA Grapalat" w:hAnsi="GHEA Grapalat"/>
          <w:lang w:val="ru-RU"/>
        </w:rPr>
        <w:t>д</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2775F">
        <w:rPr>
          <w:rFonts w:ascii="GHEA Grapalat" w:eastAsia="GHEA Grapalat" w:hAnsi="GHEA Grapalat" w:cs="GHEA Grapalat"/>
          <w:lang w:val="ru-RU"/>
        </w:rPr>
        <w:t>"</w:t>
      </w:r>
      <w:r w:rsidRPr="0032775F">
        <w:rPr>
          <w:rFonts w:ascii="GHEA Grapalat" w:hAnsi="GHEA Grapalat"/>
          <w:lang w:val="ru-RU"/>
        </w:rPr>
        <w:t>а</w:t>
      </w:r>
      <w:r w:rsidRPr="0032775F">
        <w:rPr>
          <w:rFonts w:ascii="GHEA Grapalat" w:eastAsia="GHEA Grapalat" w:hAnsi="GHEA Grapalat" w:cs="GHEA Grapalat"/>
          <w:lang w:val="ru-RU"/>
        </w:rPr>
        <w:t xml:space="preserve">" </w:t>
      </w:r>
      <w:r w:rsidRPr="0032775F">
        <w:rPr>
          <w:rFonts w:ascii="GHEA Grapalat" w:hAnsi="GHEA Grapalat"/>
          <w:lang w:val="ru-RU"/>
        </w:rPr>
        <w:t xml:space="preserve">- </w:t>
      </w:r>
      <w:r w:rsidRPr="0032775F">
        <w:rPr>
          <w:rFonts w:ascii="GHEA Grapalat" w:eastAsia="GHEA Grapalat" w:hAnsi="GHEA Grapalat" w:cs="GHEA Grapalat"/>
          <w:lang w:val="ru-RU"/>
        </w:rPr>
        <w:t>"</w:t>
      </w:r>
      <w:r w:rsidRPr="0032775F">
        <w:rPr>
          <w:rFonts w:ascii="GHEA Grapalat" w:hAnsi="GHEA Grapalat"/>
          <w:lang w:val="ru-RU"/>
        </w:rPr>
        <w:t>г</w:t>
      </w:r>
      <w:r w:rsidRPr="0032775F">
        <w:rPr>
          <w:rFonts w:ascii="GHEA Grapalat" w:eastAsia="GHEA Grapalat" w:hAnsi="GHEA Grapalat" w:cs="GHEA Grapalat"/>
          <w:lang w:val="ru-RU"/>
        </w:rPr>
        <w:t>"</w:t>
      </w:r>
      <w:r w:rsidRPr="0032775F">
        <w:rPr>
          <w:rFonts w:ascii="GHEA Grapalat" w:hAnsi="GHEA Grapalat"/>
          <w:lang w:val="ru-RU"/>
        </w:rPr>
        <w:t xml:space="preserve"> этого подраздела.</w:t>
      </w:r>
    </w:p>
    <w:p w14:paraId="399F6F1C"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32775F">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4766A67" w14:textId="77777777" w:rsidR="00903CA8" w:rsidRPr="0032775F" w:rsidRDefault="00903CA8" w:rsidP="00903CA8">
      <w:pPr>
        <w:spacing w:line="360" w:lineRule="auto"/>
        <w:contextualSpacing/>
        <w:jc w:val="both"/>
        <w:rPr>
          <w:rFonts w:ascii="GHEA Grapalat" w:eastAsia="GHEA Grapalat" w:hAnsi="GHEA Grapalat" w:cs="GHEA Grapalat"/>
          <w:lang w:val="ru-RU"/>
        </w:rPr>
      </w:pPr>
      <w:r w:rsidRPr="0032775F">
        <w:rPr>
          <w:rFonts w:ascii="GHEA Grapalat" w:eastAsia="GHEA Grapalat" w:hAnsi="GHEA Grapalat" w:cs="GHEA Grapalat"/>
          <w:lang w:val="ru-RU"/>
        </w:rPr>
        <w:t>8) в подразделе</w:t>
      </w:r>
      <w:r w:rsidRPr="000306ED">
        <w:rPr>
          <w:rFonts w:ascii="GHEA Grapalat" w:eastAsia="GHEA Grapalat" w:hAnsi="GHEA Grapalat" w:cs="GHEA Grapalat"/>
          <w:lang w:val="hy-AM"/>
        </w:rPr>
        <w:t xml:space="preserve"> </w:t>
      </w:r>
      <w:r w:rsidRPr="0032775F">
        <w:rPr>
          <w:rFonts w:ascii="GHEA Grapalat" w:eastAsia="GHEA Grapalat" w:hAnsi="GHEA Grapalat" w:cs="GHEA Grapalat"/>
          <w:lang w:val="ru-RU"/>
        </w:rPr>
        <w:t xml:space="preserve">"Контактные данные реального </w:t>
      </w:r>
      <w:r w:rsidRPr="0032775F">
        <w:rPr>
          <w:rFonts w:ascii="GHEA Grapalat" w:hAnsi="GHEA Grapalat"/>
          <w:lang w:val="ru-RU"/>
        </w:rPr>
        <w:t>бенефициара</w:t>
      </w:r>
      <w:r w:rsidRPr="0032775F">
        <w:rPr>
          <w:rFonts w:ascii="GHEA Grapalat" w:eastAsia="GHEA Grapalat" w:hAnsi="GHEA Grapalat" w:cs="GHEA Grapalat"/>
          <w:lang w:val="ru-RU"/>
        </w:rPr>
        <w:t xml:space="preserve">" заполняются адрес электронной почты и номер телефона реального </w:t>
      </w:r>
      <w:r w:rsidRPr="0032775F">
        <w:rPr>
          <w:rFonts w:ascii="GHEA Grapalat" w:hAnsi="GHEA Grapalat"/>
          <w:lang w:val="ru-RU"/>
        </w:rPr>
        <w:t>бенефициара</w:t>
      </w:r>
      <w:r w:rsidRPr="0032775F">
        <w:rPr>
          <w:rFonts w:ascii="GHEA Grapalat" w:eastAsia="GHEA Grapalat" w:hAnsi="GHEA Grapalat" w:cs="GHEA Grapalat"/>
          <w:lang w:val="ru-RU"/>
        </w:rPr>
        <w:t>.</w:t>
      </w:r>
    </w:p>
    <w:p w14:paraId="3DDCB41B"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5. Раздел 5 декларации (Промежуточные юридические лица) заполняется, </w:t>
      </w:r>
    </w:p>
    <w:p w14:paraId="56F63C9C"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2775F">
        <w:rPr>
          <w:rFonts w:ascii="MS Gothic" w:eastAsia="MS Gothic" w:hAnsi="MS Gothic" w:cs="MS Gothic" w:hint="eastAsia"/>
          <w:lang w:val="ru-RU"/>
        </w:rPr>
        <w:t>․</w:t>
      </w:r>
    </w:p>
    <w:p w14:paraId="3F800D7B"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lastRenderedPageBreak/>
        <w:t>1) в подразделе</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Данные организации"</w:t>
      </w:r>
      <w:r w:rsidRPr="000306ED">
        <w:rPr>
          <w:rFonts w:ascii="GHEA Grapalat" w:hAnsi="GHEA Grapalat"/>
          <w:lang w:val="hy-AM"/>
        </w:rPr>
        <w:t xml:space="preserve"> </w:t>
      </w:r>
      <w:r w:rsidRPr="0032775F">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E91F53C"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079D890"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3) Подраздел</w:t>
      </w:r>
      <w:r w:rsidRPr="000306ED">
        <w:rPr>
          <w:rFonts w:ascii="GHEA Grapalat" w:hAnsi="GHEA Grapalat"/>
          <w:lang w:val="hy-AM"/>
        </w:rPr>
        <w:t xml:space="preserve"> </w:t>
      </w:r>
      <w:r w:rsidRPr="0032775F">
        <w:rPr>
          <w:rFonts w:ascii="GHEA Grapalat" w:eastAsia="GHEA Grapalat" w:hAnsi="GHEA Grapalat" w:cs="GHEA Grapalat"/>
          <w:lang w:val="ru-RU"/>
        </w:rPr>
        <w:t>"</w:t>
      </w:r>
      <w:r w:rsidRPr="0032775F">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t>Market</w:t>
      </w:r>
      <w:r w:rsidRPr="0032775F">
        <w:rPr>
          <w:rFonts w:ascii="GHEA Grapalat" w:hAnsi="GHEA Grapalat"/>
          <w:lang w:val="ru-RU"/>
        </w:rPr>
        <w:t xml:space="preserve"> </w:t>
      </w:r>
      <w:r w:rsidRPr="000306ED">
        <w:rPr>
          <w:rFonts w:ascii="GHEA Grapalat" w:hAnsi="GHEA Grapalat"/>
        </w:rPr>
        <w:t>Identifier</w:t>
      </w:r>
      <w:r w:rsidRPr="0032775F">
        <w:rPr>
          <w:rFonts w:ascii="GHEA Grapalat" w:hAnsi="GHEA Grapalat"/>
          <w:lang w:val="ru-RU"/>
        </w:rPr>
        <w:t xml:space="preserve"> </w:t>
      </w:r>
      <w:r w:rsidRPr="000306ED">
        <w:rPr>
          <w:rFonts w:ascii="GHEA Grapalat" w:hAnsi="GHEA Grapalat"/>
        </w:rPr>
        <w:t>Code</w:t>
      </w:r>
      <w:r w:rsidRPr="0032775F">
        <w:rPr>
          <w:rFonts w:ascii="GHEA Grapalat" w:hAnsi="GHEA Grapalat"/>
          <w:lang w:val="ru-RU"/>
        </w:rPr>
        <w:t>), где листингуются акции юридического лица, а также ссылается на имеющиеся на бирже документы.</w:t>
      </w:r>
    </w:p>
    <w:p w14:paraId="4D75D704" w14:textId="77777777" w:rsidR="00903CA8" w:rsidRPr="0032775F" w:rsidRDefault="00903CA8" w:rsidP="00903CA8">
      <w:pPr>
        <w:spacing w:line="360" w:lineRule="auto"/>
        <w:contextualSpacing/>
        <w:jc w:val="both"/>
        <w:rPr>
          <w:rFonts w:ascii="GHEA Grapalat" w:hAnsi="GHEA Grapalat"/>
          <w:lang w:val="ru-RU"/>
        </w:rPr>
      </w:pPr>
      <w:r w:rsidRPr="0032775F">
        <w:rPr>
          <w:rFonts w:ascii="GHEA Grapalat" w:hAnsi="GHEA Grapalat"/>
          <w:lang w:val="ru-RU"/>
        </w:rPr>
        <w:t xml:space="preserve">6. Раздел 6 декларации (Дополнительные </w:t>
      </w:r>
      <w:r>
        <w:rPr>
          <w:rFonts w:ascii="GHEA Grapalat" w:hAnsi="GHEA Grapalat"/>
          <w:lang w:val="ru-RU"/>
        </w:rPr>
        <w:t>примечания</w:t>
      </w:r>
      <w:r w:rsidRPr="0032775F">
        <w:rPr>
          <w:rFonts w:ascii="GHEA Grapalat" w:hAnsi="GHEA Grapalat"/>
          <w:lang w:val="ru-RU"/>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CC691F7" w14:textId="77777777" w:rsidR="00903CA8" w:rsidRDefault="00903CA8" w:rsidP="00903CA8">
      <w:pPr>
        <w:contextualSpacing/>
        <w:rPr>
          <w:rFonts w:ascii="GHEA Grapalat" w:hAnsi="GHEA Grapalat"/>
          <w:lang w:val="ru-RU"/>
        </w:rPr>
      </w:pPr>
      <w:r w:rsidRPr="0032775F">
        <w:rPr>
          <w:rFonts w:ascii="GHEA Grapalat" w:hAnsi="GHEA Grapalat"/>
          <w:lang w:val="ru-RU"/>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8DA7E95" w14:textId="77777777" w:rsidR="00903CA8" w:rsidRPr="0032775F" w:rsidRDefault="00903CA8" w:rsidP="00903CA8">
      <w:pPr>
        <w:spacing w:line="360" w:lineRule="auto"/>
        <w:contextualSpacing/>
        <w:jc w:val="both"/>
        <w:rPr>
          <w:rFonts w:ascii="GHEA Grapalat" w:hAnsi="GHEA Grapalat"/>
          <w:lang w:val="ru-RU"/>
        </w:rPr>
      </w:pPr>
    </w:p>
    <w:p w14:paraId="6136E967" w14:textId="77777777" w:rsidR="00903CA8" w:rsidRPr="0032775F" w:rsidRDefault="00903CA8" w:rsidP="00903CA8">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14:paraId="12A4F501" w14:textId="77777777" w:rsidR="00903CA8" w:rsidRPr="0032775F" w:rsidRDefault="00903CA8" w:rsidP="00903CA8">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14:paraId="5D57E002" w14:textId="77777777" w:rsidR="00903CA8" w:rsidRPr="0032775F" w:rsidRDefault="00903CA8" w:rsidP="00903CA8">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14:paraId="0F3992DB" w14:textId="77777777" w:rsidR="00903CA8" w:rsidRPr="00681C1F" w:rsidRDefault="00903CA8" w:rsidP="00903CA8">
      <w:pPr>
        <w:jc w:val="both"/>
        <w:rPr>
          <w:ins w:id="2" w:author="Inesa Kocharyan" w:date="2021-09-02T16:14:00Z"/>
          <w:rFonts w:ascii="GHEA Grapalat" w:hAnsi="GHEA Grapalat"/>
          <w:b/>
          <w:color w:val="000000" w:themeColor="text1"/>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lang w:val="ru-RU"/>
        </w:rPr>
        <w:t xml:space="preserve"> </w:t>
      </w:r>
      <w:r>
        <w:rPr>
          <w:rFonts w:ascii="GHEA Grapalat" w:hAnsi="GHEA Grapalat"/>
          <w:b/>
          <w:color w:val="000000" w:themeColor="text1"/>
          <w:lang w:val="ru-RU"/>
        </w:rPr>
        <w:br w:type="page"/>
      </w:r>
    </w:p>
    <w:p w14:paraId="2EC3A524" w14:textId="77777777" w:rsidR="00903CA8" w:rsidRPr="00996C18" w:rsidRDefault="00903CA8" w:rsidP="00903CA8">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14:paraId="22A317CB" w14:textId="77777777" w:rsidR="00903CA8" w:rsidRPr="00753446" w:rsidRDefault="00903CA8" w:rsidP="00903CA8">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14:paraId="65D485AF" w14:textId="02A36F09" w:rsidR="00903CA8" w:rsidRPr="00753446" w:rsidRDefault="00903CA8" w:rsidP="00903CA8">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00FE5C5E" w:rsidRPr="00FE5C5E">
        <w:rPr>
          <w:rFonts w:ascii="GHEA Grapalat" w:hAnsi="GHEA Grapalat"/>
          <w:i/>
          <w:sz w:val="18"/>
          <w:lang w:val="hy-AM"/>
        </w:rPr>
        <w:t xml:space="preserve"> </w:t>
      </w:r>
      <w:r w:rsidR="00FE5C5E" w:rsidRPr="00903CA8">
        <w:rPr>
          <w:rFonts w:ascii="GHEA Grapalat" w:hAnsi="GHEA Grapalat"/>
          <w:i/>
          <w:sz w:val="18"/>
          <w:lang w:val="hy-AM"/>
        </w:rPr>
        <w:t>ՀՀ ԳՄ ԷԱՃԾՁԲ-2/23</w:t>
      </w:r>
      <w:r w:rsidR="00FE5C5E" w:rsidRPr="00F566BF">
        <w:rPr>
          <w:rFonts w:ascii="GHEA Grapalat" w:hAnsi="GHEA Grapalat"/>
          <w:i/>
          <w:sz w:val="18"/>
          <w:lang w:val="hy-AM"/>
        </w:rPr>
        <w:t xml:space="preserve"> </w:t>
      </w:r>
      <w:r w:rsidRPr="00753446">
        <w:rPr>
          <w:rFonts w:ascii="GHEA Grapalat" w:hAnsi="GHEA Grapalat"/>
          <w:b/>
          <w:color w:val="000000" w:themeColor="text1"/>
          <w:sz w:val="24"/>
          <w:szCs w:val="24"/>
          <w:lang w:val="ru-RU"/>
        </w:rPr>
        <w:t>"</w:t>
      </w:r>
    </w:p>
    <w:p w14:paraId="25197A98" w14:textId="77777777" w:rsidR="00903CA8" w:rsidRDefault="00903CA8" w:rsidP="00903CA8">
      <w:pPr>
        <w:jc w:val="right"/>
        <w:rPr>
          <w:rFonts w:ascii="GHEA Grapalat" w:hAnsi="GHEA Grapalat"/>
          <w:b/>
          <w:lang w:val="ru-RU"/>
        </w:rPr>
      </w:pPr>
    </w:p>
    <w:p w14:paraId="5D80E1E6" w14:textId="77777777" w:rsidR="00903CA8" w:rsidRPr="0032775F" w:rsidRDefault="00903CA8" w:rsidP="00903CA8">
      <w:pPr>
        <w:ind w:left="360" w:hanging="360"/>
        <w:jc w:val="center"/>
        <w:rPr>
          <w:rFonts w:ascii="GHEA Grapalat" w:hAnsi="GHEA Grapalat"/>
          <w:b/>
          <w:lang w:val="ru-RU"/>
        </w:rPr>
      </w:pPr>
      <w:r w:rsidRPr="0032775F">
        <w:rPr>
          <w:rFonts w:ascii="GHEA Grapalat" w:hAnsi="GHEA Grapalat"/>
          <w:b/>
          <w:lang w:val="ru-RU"/>
        </w:rPr>
        <w:t>ФОРМА</w:t>
      </w:r>
    </w:p>
    <w:p w14:paraId="346715BD" w14:textId="77777777" w:rsidR="00903CA8" w:rsidRPr="0032775F" w:rsidRDefault="00903CA8" w:rsidP="00903CA8">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14:paraId="71B9BDB0" w14:textId="77777777" w:rsidR="00903CA8" w:rsidRDefault="00903CA8" w:rsidP="00903CA8">
      <w:pPr>
        <w:rPr>
          <w:rFonts w:ascii="GHEA Grapalat" w:hAnsi="GHEA Grapalat"/>
          <w:b/>
          <w:lang w:val="ru-RU"/>
        </w:rPr>
      </w:pPr>
    </w:p>
    <w:p w14:paraId="7DAEF475" w14:textId="77777777" w:rsidR="00903CA8" w:rsidRPr="0032775F" w:rsidRDefault="00903CA8" w:rsidP="00903CA8">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14:paraId="3BE51F85" w14:textId="77777777" w:rsidR="00903CA8" w:rsidRPr="0032775F" w:rsidRDefault="00903CA8" w:rsidP="00903CA8">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14:paraId="5FF70443" w14:textId="77777777" w:rsidR="00903CA8" w:rsidRDefault="00903CA8" w:rsidP="00903CA8">
      <w:pPr>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af6"/>
          <w:rFonts w:ascii="GHEA Grapalat" w:hAnsi="GHEA Grapalat"/>
          <w:sz w:val="28"/>
          <w:szCs w:val="28"/>
          <w:lang w:val="ru-RU"/>
        </w:rPr>
        <w:footnoteReference w:customMarkFollows="1" w:id="1"/>
        <w:t>***</w:t>
      </w:r>
      <w:r w:rsidRPr="0032775F">
        <w:rPr>
          <w:rFonts w:ascii="GHEA Grapalat" w:hAnsi="GHEA Grapalat"/>
          <w:sz w:val="28"/>
          <w:szCs w:val="28"/>
          <w:lang w:val="ru-RU"/>
        </w:rPr>
        <w:t>.</w:t>
      </w:r>
      <w:r w:rsidRPr="0032775F">
        <w:rPr>
          <w:rFonts w:ascii="GHEA Grapalat" w:hAnsi="GHEA Grapalat"/>
          <w:lang w:val="ru-RU"/>
        </w:rPr>
        <w:t xml:space="preserve"> </w:t>
      </w:r>
    </w:p>
    <w:p w14:paraId="226B5B1A" w14:textId="77777777" w:rsidR="00903CA8" w:rsidRDefault="00903CA8" w:rsidP="00903CA8">
      <w:pPr>
        <w:rPr>
          <w:rFonts w:ascii="GHEA Grapalat" w:hAnsi="GHEA Grapalat"/>
          <w:lang w:val="ru-RU"/>
        </w:rPr>
      </w:pPr>
    </w:p>
    <w:p w14:paraId="0B92C958" w14:textId="77777777" w:rsidR="00903CA8" w:rsidRDefault="00903CA8" w:rsidP="00903CA8">
      <w:pPr>
        <w:rPr>
          <w:rFonts w:ascii="GHEA Grapalat" w:hAnsi="GHEA Grapalat"/>
          <w:lang w:val="ru-RU"/>
        </w:rPr>
      </w:pPr>
    </w:p>
    <w:p w14:paraId="1942E0BB" w14:textId="77777777" w:rsidR="00903CA8" w:rsidRPr="0032775F" w:rsidRDefault="00903CA8" w:rsidP="00903CA8">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14:paraId="35B41C68" w14:textId="77777777" w:rsidR="00903CA8" w:rsidRPr="0032775F" w:rsidRDefault="00903CA8" w:rsidP="00903CA8">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14:paraId="59B29DA4" w14:textId="77777777" w:rsidR="00903CA8" w:rsidRPr="0032775F" w:rsidRDefault="00903CA8" w:rsidP="00903CA8">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14:paraId="345690F1" w14:textId="77777777" w:rsidR="00903CA8" w:rsidRPr="009044F1" w:rsidRDefault="00903CA8" w:rsidP="00903CA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5FD33CE" w14:textId="77777777" w:rsidR="00903CA8" w:rsidRPr="00245177" w:rsidRDefault="00903CA8" w:rsidP="00903CA8">
      <w:pPr>
        <w:autoSpaceDE w:val="0"/>
        <w:autoSpaceDN w:val="0"/>
        <w:adjustRightInd w:val="0"/>
        <w:rPr>
          <w:rFonts w:ascii="GHEA Grapalat" w:hAnsi="GHEA Grapalat" w:cs="TimesArmenianPSMT"/>
          <w:i/>
          <w:sz w:val="20"/>
          <w:szCs w:val="16"/>
          <w:lang w:val="hy-AM"/>
        </w:rPr>
      </w:pPr>
    </w:p>
    <w:sectPr w:rsidR="00903CA8" w:rsidRPr="00245177" w:rsidSect="00903CA8">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01301" w14:textId="77777777" w:rsidR="00C678E1" w:rsidRDefault="00C678E1">
      <w:r>
        <w:separator/>
      </w:r>
    </w:p>
  </w:endnote>
  <w:endnote w:type="continuationSeparator" w:id="0">
    <w:p w14:paraId="507B2403" w14:textId="77777777" w:rsidR="00C678E1" w:rsidRDefault="00C67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D68A4" w14:textId="77777777" w:rsidR="00C678E1" w:rsidRDefault="00C678E1">
      <w:r>
        <w:separator/>
      </w:r>
    </w:p>
  </w:footnote>
  <w:footnote w:type="continuationSeparator" w:id="0">
    <w:p w14:paraId="5094CBA7" w14:textId="77777777" w:rsidR="00C678E1" w:rsidRDefault="00C678E1">
      <w:r>
        <w:continuationSeparator/>
      </w:r>
    </w:p>
  </w:footnote>
  <w:footnote w:id="1">
    <w:p w14:paraId="78034AC2" w14:textId="77777777" w:rsidR="00C41C1B" w:rsidRPr="0032775F" w:rsidRDefault="00C41C1B" w:rsidP="00903CA8">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14:paraId="3157F32E" w14:textId="77777777" w:rsidR="00C41C1B" w:rsidRPr="0032775F" w:rsidRDefault="00C41C1B" w:rsidP="00903CA8">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14:paraId="16190B8C" w14:textId="77777777" w:rsidR="00C41C1B" w:rsidRPr="0032775F" w:rsidRDefault="00C41C1B" w:rsidP="00903CA8">
      <w:pPr>
        <w:jc w:val="both"/>
        <w:rPr>
          <w:rFonts w:ascii="GHEA Grapalat" w:hAnsi="GHEA Grapalat"/>
          <w:i/>
          <w:sz w:val="20"/>
          <w:szCs w:val="20"/>
          <w:lang w:val="ru-RU"/>
        </w:rPr>
      </w:pPr>
      <w:r w:rsidRPr="0032775F">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9DCB98C" w14:textId="77777777" w:rsidR="00C41C1B" w:rsidRPr="00B233FE" w:rsidRDefault="00C41C1B" w:rsidP="00903CA8">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03C718D7" w14:textId="77777777" w:rsidR="00C41C1B" w:rsidRPr="0032775F" w:rsidRDefault="00C41C1B" w:rsidP="00903CA8">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14:paraId="08108F94" w14:textId="77777777" w:rsidR="00C41C1B" w:rsidRPr="0032775F" w:rsidRDefault="00C41C1B" w:rsidP="00903CA8">
      <w:pPr>
        <w:jc w:val="both"/>
        <w:rPr>
          <w:rFonts w:ascii="GHEA Grapalat" w:hAnsi="GHEA Grapalat"/>
          <w:i/>
          <w:sz w:val="20"/>
          <w:szCs w:val="20"/>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1"/>
  </w:num>
  <w:num w:numId="3">
    <w:abstractNumId w:val="21"/>
  </w:num>
  <w:num w:numId="4">
    <w:abstractNumId w:val="18"/>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9"/>
  </w:num>
  <w:num w:numId="12">
    <w:abstractNumId w:val="31"/>
  </w:num>
  <w:num w:numId="13">
    <w:abstractNumId w:val="28"/>
  </w:num>
  <w:num w:numId="14">
    <w:abstractNumId w:val="14"/>
  </w:num>
  <w:num w:numId="15">
    <w:abstractNumId w:val="29"/>
  </w:num>
  <w:num w:numId="16">
    <w:abstractNumId w:val="17"/>
  </w:num>
  <w:num w:numId="17">
    <w:abstractNumId w:val="8"/>
  </w:num>
  <w:num w:numId="18">
    <w:abstractNumId w:val="2"/>
  </w:num>
  <w:num w:numId="19">
    <w:abstractNumId w:val="6"/>
  </w:num>
  <w:num w:numId="20">
    <w:abstractNumId w:val="5"/>
  </w:num>
  <w:num w:numId="21">
    <w:abstractNumId w:val="32"/>
  </w:num>
  <w:num w:numId="22">
    <w:abstractNumId w:val="30"/>
  </w:num>
  <w:num w:numId="23">
    <w:abstractNumId w:val="25"/>
  </w:num>
  <w:num w:numId="24">
    <w:abstractNumId w:val="1"/>
  </w:num>
  <w:num w:numId="25">
    <w:abstractNumId w:val="16"/>
  </w:num>
  <w:num w:numId="26">
    <w:abstractNumId w:val="19"/>
  </w:num>
  <w:num w:numId="27">
    <w:abstractNumId w:val="23"/>
  </w:num>
  <w:num w:numId="28">
    <w:abstractNumId w:val="13"/>
  </w:num>
  <w:num w:numId="29">
    <w:abstractNumId w:val="12"/>
  </w:num>
  <w:num w:numId="30">
    <w:abstractNumId w:val="15"/>
  </w:num>
  <w:num w:numId="31">
    <w:abstractNumId w:val="22"/>
  </w:num>
  <w:num w:numId="32">
    <w:abstractNumId w:val="4"/>
  </w:num>
  <w:num w:numId="33">
    <w:abstractNumId w:val="3"/>
  </w:num>
  <w:num w:numId="34">
    <w:abstractNumId w:val="0"/>
  </w:num>
  <w:num w:numId="35">
    <w:abstractNumId w:val="10"/>
  </w:num>
  <w:num w:numId="36">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704"/>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70A"/>
    <w:rsid w:val="00227C9F"/>
    <w:rsid w:val="00230B12"/>
    <w:rsid w:val="00230C0D"/>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BF"/>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256"/>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5D1A"/>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F0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0A6"/>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0994"/>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E12"/>
    <w:rsid w:val="008C17DA"/>
    <w:rsid w:val="008C2DF3"/>
    <w:rsid w:val="008C343E"/>
    <w:rsid w:val="008C353D"/>
    <w:rsid w:val="008C417C"/>
    <w:rsid w:val="008C5FC1"/>
    <w:rsid w:val="008C64C6"/>
    <w:rsid w:val="008C6A78"/>
    <w:rsid w:val="008C750C"/>
    <w:rsid w:val="008C761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3CA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1C1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8E1"/>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5B7"/>
    <w:rsid w:val="00E76F31"/>
    <w:rsid w:val="00E77EEE"/>
    <w:rsid w:val="00E805B6"/>
    <w:rsid w:val="00E81D32"/>
    <w:rsid w:val="00E84171"/>
    <w:rsid w:val="00E85A49"/>
    <w:rsid w:val="00E904E8"/>
    <w:rsid w:val="00E90E72"/>
    <w:rsid w:val="00E90FD0"/>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C81"/>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5C5E"/>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E849A-2495-4987-A083-39C9C2C40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43</Pages>
  <Words>7213</Words>
  <Characters>41116</Characters>
  <Application>Microsoft Office Word</Application>
  <DocSecurity>0</DocSecurity>
  <Lines>342</Lines>
  <Paragraphs>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48233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RePack by Diakov</cp:lastModifiedBy>
  <cp:revision>6</cp:revision>
  <cp:lastPrinted>2018-02-16T07:12:00Z</cp:lastPrinted>
  <dcterms:created xsi:type="dcterms:W3CDTF">2022-11-08T11:27:00Z</dcterms:created>
  <dcterms:modified xsi:type="dcterms:W3CDTF">2022-11-09T11:46:00Z</dcterms:modified>
</cp:coreProperties>
</file>