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2025.04.03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2</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Мэрия Еревана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Аргишти ул. 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об процедуре  по приобретение товаров для нужд Мэрии г. Еревана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Իրինա Եղիազարյան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irina.eghiazaryan@yerevan.am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011-514-316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Мэрия Еревана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ԵՔ-ԷԱՃԱՊՁԲ-25/127</w:t>
      </w:r>
      <w:r w:rsidRPr="00F32D53">
        <w:rPr>
          <w:rFonts w:ascii="Calibri" w:hAnsi="Calibri" w:cstheme="minorHAnsi"/>
          <w:i/>
        </w:rPr>
        <w:br/>
      </w:r>
      <w:r w:rsidRPr="00F32D53">
        <w:rPr>
          <w:rFonts w:ascii="Calibri" w:hAnsi="Calibri" w:cstheme="minorHAnsi"/>
          <w:szCs w:val="20"/>
          <w:lang w:val="af-ZA"/>
        </w:rPr>
        <w:t>2025.04.03 </w:t>
      </w:r>
      <w:r w:rsidRPr="00F32D53">
        <w:rPr>
          <w:rFonts w:ascii="Calibri" w:hAnsi="Calibri" w:cstheme="minorHAnsi"/>
          <w:i/>
          <w:szCs w:val="20"/>
          <w:lang w:val="af-ZA"/>
        </w:rPr>
        <w:t xml:space="preserve">N </w:t>
      </w:r>
      <w:r w:rsidRPr="00F32D53">
        <w:rPr>
          <w:rFonts w:ascii="Calibri" w:hAnsi="Calibri" w:cstheme="minorHAnsi"/>
          <w:szCs w:val="20"/>
          <w:lang w:val="af-ZA"/>
        </w:rPr>
        <w:t>2</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Мэрия Еревана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Мэрия Еревана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об процедуре  по приобретение товаров для нужд Мэрии г. Еревана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об процедуре  по приобретение товаров для нужд Мэрии г. Еревана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Мэрия Еревана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ԵՔ-ԷԱՃԱՊՁԲ-25/127</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irina.eghiazaryan@yerevan.am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об процедуре  по приобретение товаров для нужд Мэрии г. Еревана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քաղաքապետարանի կարիքների համար շինանյութի ձեռքբերում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391.22</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4.6282</w:t>
      </w:r>
      <w:r w:rsidRPr="00F32D53">
        <w:rPr>
          <w:rFonts w:ascii="Calibri" w:hAnsi="Calibri" w:cstheme="minorHAnsi"/>
          <w:szCs w:val="22"/>
        </w:rPr>
        <w:t xml:space="preserve"> драмом, евро </w:t>
      </w:r>
      <w:r w:rsidR="00991780" w:rsidRPr="00F32D53">
        <w:rPr>
          <w:rFonts w:ascii="Calibri" w:hAnsi="Calibri" w:cstheme="minorHAnsi"/>
          <w:lang w:val="af-ZA"/>
        </w:rPr>
        <w:t>431.28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2025.04.18.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00E93C04" w:rsidRPr="00F32D53">
        <w:rPr>
          <w:rFonts w:ascii="Calibri" w:hAnsi="Calibri" w:cstheme="minorHAnsi"/>
          <w:sz w:val="23"/>
          <w:szCs w:val="23"/>
          <w:lang w:val="af-ZA"/>
        </w:rPr>
        <w:t>ԵՔ-ԷԱՃԱՊՁԲ-25/127</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'ԵՔ-ԷԱՃԱՊՁԲ-25/127'</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ԵՔ-ԷԱՃԱՊՁԲ-25/127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Мэрия Еревана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"ԵՔ-ԷԱՃԱՊՁԲ-25/127"*</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Мэрия Еревана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ԵՔ-ԷԱՃԱՊՁԲ-25/127</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www.procurement.am</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ԵՔ-ԷԱՃԱՊՁԲ-25/127</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9"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ԵՔ-ԷԱՃԱՊՁԲ-25/127</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0.1(__)</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1</w:t>
      </w:r>
      <w:r w:rsidRPr="00F32D53">
        <w:rPr>
          <w:rFonts w:ascii="Calibri" w:hAnsi="Calibri" w:cstheme="minorHAnsi"/>
          <w:color w:val="000000" w:themeColor="text1"/>
          <w:lang w:val="ru-RU"/>
        </w:rPr>
        <w:t xml:space="preserve"> (</w:t>
      </w:r>
      <w:r w:rsidRPr="00F32D53">
        <w:rPr>
          <w:rFonts w:ascii="Calibri" w:hAnsi="Calibri" w:cstheme="minorHAnsi"/>
          <w:lang w:val="hy-AM"/>
        </w:rPr>
        <w:t>__</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8.15.Права и обязанности Клиента по настоящему Договору реализуются аппаратом Главы административного района Шенгавит города Еревана.</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քաղաքապետարանի կարիքների համար շինանյութի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профилированный лист КП 21 /ширина 1050 мм, монтажная ширина 1000 мм, толщина 0,55 мм/. Оцинкованный профилированный лист должен соответствовать нормативным требованиям РА, а также квалификации и параметрам товара.  Оцинкованный лист должен транспортироваться и выгружаться через поставщика в зоне хранения,  в складском помещении, предоставленной главой административного округа Шенгавит.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քաղաքապետարանի կարիքների համար շինանյութի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