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4"/>
          <w:szCs w:val="24"/>
        </w:rPr>
      </w:pPr>
      <w:r w:rsidRPr="00F32D53">
        <w:rPr>
          <w:rFonts w:ascii="Calibri" w:hAnsi="Calibri" w:cstheme="minorHAnsi"/>
          <w:b/>
          <w:i w:val="0"/>
          <w:sz w:val="24"/>
          <w:szCs w:val="24"/>
        </w:rPr>
        <w:t>ОБЪЯВЛЕНИЕ</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Cs w:val="24"/>
        </w:rPr>
      </w:pPr>
      <w:r w:rsidRPr="00F32D53">
        <w:rPr>
          <w:rFonts w:ascii="Calibri" w:hAnsi="Calibri" w:cstheme="minorHAnsi"/>
          <w:b/>
          <w:i w:val="0"/>
          <w:sz w:val="24"/>
          <w:szCs w:val="24"/>
        </w:rPr>
        <w:t>ОБ ЭЛЕКТРОННОМ АУКЦИОНЕ</w:t>
      </w: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p>
    <w:p w:rsidR="003637CE" w:rsidRPr="00F32D53" w:rsidRDefault="003637CE" w:rsidP="003637CE">
      <w:pPr>
        <w:pStyle w:val="BodyTextIndent"/>
        <w:widowControl w:val="0"/>
        <w:spacing w:after="160" w:line="240" w:lineRule="auto"/>
        <w:ind w:firstLine="0"/>
        <w:jc w:val="center"/>
        <w:rPr>
          <w:rFonts w:ascii="Calibri" w:hAnsi="Calibri" w:cstheme="minorHAnsi"/>
          <w:i w:val="0"/>
          <w:szCs w:val="24"/>
        </w:rPr>
      </w:pPr>
      <w:r w:rsidRPr="00F32D53">
        <w:rPr>
          <w:rFonts w:ascii="Calibri" w:hAnsi="Calibri" w:cstheme="minorHAnsi"/>
          <w:i w:val="0"/>
          <w:szCs w:val="24"/>
        </w:rPr>
        <w:t>Настоящий текст объявления утвержден Решением Оценочной Комиссии от</w:t>
      </w:r>
    </w:p>
    <w:p w:rsidR="003637CE" w:rsidRPr="00F32D53" w:rsidRDefault="00C074C1" w:rsidP="003637CE">
      <w:pPr>
        <w:pStyle w:val="BodyTextIndent"/>
        <w:widowControl w:val="0"/>
        <w:spacing w:after="160" w:line="240" w:lineRule="auto"/>
        <w:ind w:firstLine="0"/>
        <w:jc w:val="center"/>
        <w:rPr>
          <w:rFonts w:ascii="Calibri" w:hAnsi="Calibri" w:cstheme="minorHAnsi"/>
          <w:i w:val="0"/>
          <w:szCs w:val="24"/>
          <w:lang w:val="en-US"/>
        </w:rPr>
      </w:pPr>
      <w:r w:rsidRPr="00F32D53">
        <w:rPr>
          <w:rFonts w:ascii="Calibri" w:hAnsi="Calibri" w:cstheme="minorHAnsi"/>
          <w:i w:val="0"/>
          <w:lang w:val="af-ZA"/>
        </w:rPr>
        <w:t>2025.05.07 </w:t>
      </w:r>
      <w:r w:rsidR="003637CE" w:rsidRPr="00F32D53">
        <w:rPr>
          <w:rFonts w:ascii="Calibri" w:hAnsi="Calibri" w:cstheme="minorHAnsi"/>
          <w:i w:val="0"/>
          <w:lang w:val="af-ZA"/>
        </w:rPr>
        <w:t xml:space="preserve"> « N </w:t>
      </w:r>
      <w:r w:rsidR="005529B9" w:rsidRPr="00F32D53">
        <w:rPr>
          <w:rFonts w:ascii="Calibri" w:hAnsi="Calibri" w:cstheme="minorHAnsi"/>
          <w:i w:val="0"/>
          <w:lang w:val="af-ZA"/>
        </w:rPr>
        <w:t>1</w:t>
      </w:r>
      <w:r w:rsidR="003637CE" w:rsidRPr="00F32D53">
        <w:rPr>
          <w:rFonts w:ascii="Calibri" w:hAnsi="Calibri" w:cstheme="minorHAnsi"/>
          <w:i w:val="0"/>
          <w:lang w:val="af-ZA"/>
        </w:rPr>
        <w:t>»</w:t>
      </w:r>
    </w:p>
    <w:p w:rsidR="003637CE" w:rsidRPr="00F32D53" w:rsidRDefault="003637CE" w:rsidP="003637CE">
      <w:pPr>
        <w:pStyle w:val="BodyTextIndent"/>
        <w:widowControl w:val="0"/>
        <w:spacing w:after="160" w:line="240" w:lineRule="auto"/>
        <w:ind w:firstLine="0"/>
        <w:jc w:val="center"/>
        <w:rPr>
          <w:rFonts w:ascii="Calibri" w:hAnsi="Calibri" w:cstheme="minorHAnsi"/>
          <w:b/>
          <w:i w:val="0"/>
          <w:sz w:val="22"/>
          <w:szCs w:val="22"/>
          <w:u w:val="single"/>
          <w:lang w:val="af-ZA"/>
        </w:rPr>
      </w:pPr>
      <w:r w:rsidRPr="00F32D53">
        <w:rPr>
          <w:rFonts w:ascii="Calibri" w:hAnsi="Calibri" w:cstheme="minorHAnsi"/>
          <w:b/>
          <w:i w:val="0"/>
          <w:sz w:val="22"/>
          <w:szCs w:val="22"/>
          <w:lang w:val="hy-AM"/>
        </w:rPr>
        <w:t>Код процедуры^tender:code_ru^</w:t>
      </w:r>
    </w:p>
    <w:p w:rsidR="003637CE" w:rsidRPr="00F32D53" w:rsidRDefault="003637CE" w:rsidP="003637CE">
      <w:pPr>
        <w:pStyle w:val="BodyTextIndent"/>
        <w:widowControl w:val="0"/>
        <w:spacing w:after="160" w:line="240" w:lineRule="auto"/>
        <w:ind w:firstLine="0"/>
        <w:rPr>
          <w:rFonts w:ascii="Calibri" w:hAnsi="Calibri" w:cstheme="minorHAnsi"/>
          <w:b/>
          <w:i w:val="0"/>
          <w:u w:val="single"/>
          <w:lang w:val="af-ZA"/>
        </w:rPr>
      </w:pPr>
    </w:p>
    <w:p w:rsidR="003637CE" w:rsidRPr="00F32D53" w:rsidRDefault="003637CE" w:rsidP="003637CE">
      <w:pPr>
        <w:pStyle w:val="BodyTextIndent"/>
        <w:widowControl w:val="0"/>
        <w:spacing w:line="240" w:lineRule="auto"/>
        <w:rPr>
          <w:rFonts w:ascii="Calibri" w:hAnsi="Calibri" w:cstheme="minorHAnsi"/>
          <w:i w:val="0"/>
          <w:sz w:val="22"/>
          <w:szCs w:val="22"/>
          <w:lang w:val="hy-AM"/>
        </w:rPr>
      </w:pPr>
      <w:r w:rsidRPr="00F32D53">
        <w:rPr>
          <w:rFonts w:ascii="Calibri" w:hAnsi="Calibri" w:cstheme="minorHAnsi"/>
          <w:i w:val="0"/>
          <w:sz w:val="22"/>
          <w:szCs w:val="22"/>
          <w:lang w:val="hy-AM"/>
        </w:rPr>
        <w:t xml:space="preserve">Заказчик  </w:t>
      </w:r>
      <w:r w:rsidRPr="00F32D53">
        <w:rPr>
          <w:rFonts w:ascii="Calibri" w:hAnsi="Calibri" w:cstheme="minorHAnsi"/>
          <w:i w:val="0"/>
          <w:sz w:val="22"/>
          <w:szCs w:val="22"/>
          <w:lang w:val="af-ZA"/>
        </w:rPr>
        <w:t>ՀՀ ԲԱՐՁՐ ՏԵԽՆՈԼՈԳԻԱԿԱՆ ԱՐԴՅՈՒՆԱԲԵՐՈՒԹՅԱՆ ՆԱԽԱՐԱՐՈՒԹՅՈՒՆ</w:t>
      </w:r>
      <w:r w:rsidRPr="00F32D53">
        <w:rPr>
          <w:rFonts w:ascii="Calibri" w:hAnsi="Calibri" w:cstheme="minorHAnsi"/>
          <w:i w:val="0"/>
          <w:sz w:val="22"/>
          <w:szCs w:val="22"/>
          <w:lang w:val="hy-AM"/>
        </w:rPr>
        <w:t xml:space="preserve">, находящийся по адресу: </w:t>
      </w:r>
      <w:r w:rsidRPr="00F32D53">
        <w:rPr>
          <w:rFonts w:ascii="Calibri" w:hAnsi="Calibri" w:cstheme="minorHAnsi"/>
          <w:i w:val="0"/>
          <w:sz w:val="22"/>
          <w:szCs w:val="22"/>
          <w:lang w:val="af-ZA"/>
        </w:rPr>
        <w:t>ул.Вазгена Саргсяна 3/3</w:t>
      </w:r>
      <w:r w:rsidRPr="00F32D53">
        <w:rPr>
          <w:rFonts w:ascii="Calibri" w:hAnsi="Calibri" w:cstheme="minorHAnsi"/>
          <w:i w:val="0"/>
          <w:sz w:val="22"/>
          <w:szCs w:val="22"/>
          <w:lang w:val="hy-AM"/>
        </w:rPr>
        <w:t xml:space="preserve">,                   </w:t>
      </w:r>
    </w:p>
    <w:p w:rsidR="003637CE" w:rsidRPr="00F32D53" w:rsidRDefault="003637CE" w:rsidP="003637CE">
      <w:pPr>
        <w:pStyle w:val="BodyTextIndent"/>
        <w:widowControl w:val="0"/>
        <w:tabs>
          <w:tab w:val="left" w:pos="7230"/>
        </w:tabs>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sidRPr="00F32D53">
        <w:rPr>
          <w:rFonts w:ascii="Calibri" w:hAnsi="Calibri" w:cstheme="minorHAnsi"/>
          <w:i w:val="0"/>
          <w:sz w:val="22"/>
          <w:szCs w:val="22"/>
          <w:lang w:val="en-US"/>
        </w:rPr>
        <w:t>eauction</w:t>
      </w:r>
      <w:r w:rsidRPr="00F32D53">
        <w:rPr>
          <w:rFonts w:ascii="Calibri" w:hAnsi="Calibri" w:cstheme="minorHAnsi"/>
          <w:i w:val="0"/>
          <w:sz w:val="22"/>
          <w:szCs w:val="22"/>
        </w:rPr>
        <w:t>.</w:t>
      </w:r>
      <w:r w:rsidRPr="00F32D53">
        <w:rPr>
          <w:rFonts w:ascii="Calibri" w:hAnsi="Calibri" w:cstheme="minorHAnsi"/>
          <w:i w:val="0"/>
          <w:sz w:val="22"/>
          <w:szCs w:val="22"/>
          <w:lang w:val="en-US"/>
        </w:rPr>
        <w:t>armeps</w:t>
      </w:r>
      <w:r w:rsidRPr="00F32D53">
        <w:rPr>
          <w:rFonts w:ascii="Calibri" w:hAnsi="Calibri" w:cstheme="minorHAnsi"/>
          <w:i w:val="0"/>
          <w:sz w:val="22"/>
          <w:szCs w:val="22"/>
        </w:rPr>
        <w:t>.</w:t>
      </w:r>
      <w:r w:rsidRPr="00F32D53">
        <w:rPr>
          <w:rFonts w:ascii="Calibri" w:hAnsi="Calibri" w:cstheme="minorHAnsi"/>
          <w:i w:val="0"/>
          <w:sz w:val="22"/>
          <w:szCs w:val="22"/>
          <w:lang w:val="en-US"/>
        </w:rPr>
        <w:t>am</w:t>
      </w:r>
      <w:r w:rsidRPr="00F32D53">
        <w:rPr>
          <w:rFonts w:ascii="Calibri" w:hAnsi="Calibri" w:cstheme="minorHAnsi"/>
          <w:i w:val="0"/>
          <w:sz w:val="22"/>
          <w:szCs w:val="22"/>
        </w:rPr>
        <w:t xml:space="preserve">. </w:t>
      </w:r>
    </w:p>
    <w:p w:rsidR="003637CE" w:rsidRPr="00F32D53" w:rsidRDefault="003637CE" w:rsidP="003637CE">
      <w:pPr>
        <w:pStyle w:val="BodyTextIndent"/>
        <w:widowControl w:val="0"/>
        <w:spacing w:line="240" w:lineRule="auto"/>
        <w:ind w:firstLine="0"/>
        <w:rPr>
          <w:rFonts w:ascii="Calibri" w:hAnsi="Calibri" w:cstheme="minorHAnsi"/>
          <w:i w:val="0"/>
          <w:sz w:val="22"/>
          <w:szCs w:val="22"/>
        </w:rPr>
      </w:pPr>
      <w:r w:rsidRPr="00F32D53">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sidRPr="00F32D53">
        <w:rPr>
          <w:rFonts w:ascii="Calibri" w:hAnsi="Calibri" w:cstheme="minorHAnsi"/>
          <w:i w:val="0"/>
          <w:sz w:val="22"/>
          <w:szCs w:val="22"/>
          <w:lang w:val="af-ZA"/>
        </w:rPr>
        <w:t>Объявление и приглашение на участие в тендере на закупку электротехнических изделий для нужд Министерства высокотехнологичной промышленности Республики Армения по коду  ԲՏԱՆ-ԷԱՃԱՊՁԲ-2025/09</w:t>
      </w:r>
      <w:r w:rsidRPr="00F32D53">
        <w:rPr>
          <w:rFonts w:ascii="Calibri" w:hAnsi="Calibri" w:cstheme="minorHAnsi"/>
          <w:i w:val="0"/>
          <w:sz w:val="22"/>
          <w:szCs w:val="22"/>
        </w:rPr>
        <w:t xml:space="preserve"> (далее — договор).</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Покупателю ниже указанные товары:Условия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637CE" w:rsidRPr="00F32D53" w:rsidRDefault="003637CE" w:rsidP="003637CE">
      <w:pPr>
        <w:pStyle w:val="BodyTextIndent"/>
        <w:widowControl w:val="0"/>
        <w:spacing w:line="240" w:lineRule="auto"/>
        <w:ind w:firstLine="567"/>
        <w:rPr>
          <w:rFonts w:ascii="Calibri" w:hAnsi="Calibri" w:cstheme="minorHAnsi"/>
          <w:i w:val="0"/>
          <w:spacing w:val="-6"/>
          <w:sz w:val="22"/>
          <w:szCs w:val="22"/>
        </w:rPr>
      </w:pPr>
      <w:r w:rsidRPr="00F32D53">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32D53">
        <w:rPr>
          <w:rFonts w:ascii="Calibri" w:hAnsi="Calibri" w:cstheme="minorHAnsi"/>
          <w:i w:val="0"/>
          <w:spacing w:val="-6"/>
          <w:sz w:val="22"/>
          <w:szCs w:val="22"/>
          <w:lang w:val="en-US"/>
        </w:rPr>
        <w:t> </w:t>
      </w:r>
      <w:r w:rsidRPr="00F32D53">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3637CE" w:rsidRPr="00F32D53" w:rsidRDefault="003637CE" w:rsidP="003637CE">
      <w:pPr>
        <w:pStyle w:val="BodyTextIndent"/>
        <w:widowControl w:val="0"/>
        <w:spacing w:line="240" w:lineRule="auto"/>
        <w:ind w:firstLine="567"/>
        <w:rPr>
          <w:rFonts w:ascii="Calibri" w:hAnsi="Calibri" w:cstheme="minorHAnsi"/>
          <w:i w:val="0"/>
          <w:sz w:val="22"/>
          <w:szCs w:val="22"/>
        </w:rPr>
      </w:pPr>
      <w:r w:rsidRPr="00F32D53">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sidRPr="00F32D53">
        <w:rPr>
          <w:rFonts w:ascii="Calibri" w:hAnsi="Calibri" w:cstheme="minorHAnsi"/>
          <w:i w:val="0"/>
          <w:sz w:val="22"/>
          <w:szCs w:val="22"/>
          <w:lang w:val="af-ZA"/>
        </w:rPr>
        <w:t>eauction.armeps.am</w:t>
      </w:r>
      <w:r w:rsidRPr="00F32D53">
        <w:rPr>
          <w:rFonts w:ascii="Calibri" w:hAnsi="Calibri" w:cstheme="minorHAnsi"/>
          <w:i w:val="0"/>
          <w:sz w:val="22"/>
          <w:szCs w:val="22"/>
        </w:rPr>
        <w:t xml:space="preserve"> до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w:t>
      </w:r>
      <w:r w:rsidRPr="00F32D53">
        <w:rPr>
          <w:rFonts w:ascii="Calibri" w:hAnsi="Calibri" w:cstheme="minorHAnsi"/>
          <w:i w:val="0"/>
          <w:sz w:val="22"/>
          <w:szCs w:val="22"/>
          <w:lang w:val="af-ZA"/>
        </w:rPr>
        <w:t>11</w:t>
      </w:r>
      <w:r w:rsidRPr="00F32D53">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3637CE" w:rsidRPr="00F32D53" w:rsidRDefault="003637CE" w:rsidP="003637CE">
      <w:pPr>
        <w:pStyle w:val="BodyTextIndent"/>
        <w:widowControl w:val="0"/>
        <w:spacing w:line="240" w:lineRule="auto"/>
        <w:ind w:firstLine="567"/>
        <w:rPr>
          <w:rFonts w:ascii="Calibri" w:hAnsi="Calibri" w:cstheme="minorHAnsi"/>
          <w:i w:val="0"/>
          <w:sz w:val="22"/>
          <w:szCs w:val="22"/>
          <w:lang w:val="af-ZA"/>
        </w:rPr>
      </w:pPr>
      <w:r w:rsidRPr="00F32D53">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sidRPr="00F32D53">
        <w:rPr>
          <w:rFonts w:ascii="Calibri" w:hAnsi="Calibri" w:cstheme="minorHAnsi"/>
          <w:i w:val="0"/>
          <w:sz w:val="22"/>
          <w:szCs w:val="22"/>
          <w:lang w:val="af-ZA"/>
        </w:rPr>
        <w:t xml:space="preserve"> eauction.armeps.am</w:t>
      </w:r>
      <w:r w:rsidRPr="00F32D53">
        <w:rPr>
          <w:rFonts w:ascii="Calibri" w:hAnsi="Calibri" w:cstheme="minorHAnsi"/>
          <w:i w:val="0"/>
          <w:sz w:val="22"/>
          <w:szCs w:val="22"/>
        </w:rPr>
        <w:t xml:space="preserve">, в </w:t>
      </w:r>
      <w:r w:rsidRPr="00F32D53">
        <w:rPr>
          <w:rFonts w:ascii="Calibri" w:hAnsi="Calibri" w:cstheme="minorHAnsi"/>
          <w:i w:val="0"/>
          <w:sz w:val="22"/>
          <w:szCs w:val="22"/>
          <w:lang w:val="af-ZA"/>
        </w:rPr>
        <w:t>11:00</w:t>
      </w:r>
      <w:r w:rsidRPr="00F32D53">
        <w:rPr>
          <w:rFonts w:ascii="Calibri" w:hAnsi="Calibri" w:cstheme="minorHAnsi"/>
          <w:i w:val="0"/>
          <w:sz w:val="22"/>
          <w:szCs w:val="22"/>
        </w:rPr>
        <w:t xml:space="preserve"> часов на </w:t>
      </w:r>
      <w:r w:rsidRPr="00F32D53">
        <w:rPr>
          <w:rFonts w:ascii="Calibri" w:hAnsi="Calibri" w:cstheme="minorHAnsi"/>
          <w:i w:val="0"/>
          <w:sz w:val="22"/>
          <w:szCs w:val="22"/>
          <w:lang w:val="af-ZA"/>
        </w:rPr>
        <w:t>11</w:t>
      </w:r>
      <w:r w:rsidRPr="00F32D53">
        <w:rPr>
          <w:rFonts w:ascii="Calibri" w:hAnsi="Calibri" w:cstheme="minorHAnsi"/>
          <w:i w:val="0"/>
          <w:sz w:val="22"/>
          <w:szCs w:val="22"/>
        </w:rPr>
        <w:t xml:space="preserve"> день со дня опубликования настоящего объявления.</w:t>
      </w:r>
    </w:p>
    <w:p w:rsidR="00DD1BC0" w:rsidRDefault="00DD1BC0" w:rsidP="003637CE">
      <w:pPr>
        <w:pStyle w:val="BodyTextIndent"/>
        <w:widowControl w:val="0"/>
        <w:spacing w:line="240" w:lineRule="auto"/>
        <w:ind w:firstLine="0"/>
        <w:jc w:val="left"/>
        <w:rPr>
          <w:rFonts w:ascii="Calibri" w:hAnsi="Calibri" w:cstheme="minorHAnsi"/>
          <w:i w:val="0"/>
          <w:sz w:val="22"/>
          <w:szCs w:val="22"/>
        </w:rPr>
      </w:pPr>
      <w:r w:rsidRPr="00DD1BC0">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3637CE" w:rsidRPr="00F32D53" w:rsidRDefault="003637CE" w:rsidP="003637CE">
      <w:pPr>
        <w:pStyle w:val="BodyTextIndent"/>
        <w:widowControl w:val="0"/>
        <w:spacing w:line="240" w:lineRule="auto"/>
        <w:ind w:firstLine="0"/>
        <w:jc w:val="left"/>
        <w:rPr>
          <w:rFonts w:ascii="Calibri" w:hAnsi="Calibri" w:cstheme="minorHAnsi"/>
          <w:i w:val="0"/>
          <w:sz w:val="22"/>
          <w:szCs w:val="22"/>
        </w:rPr>
      </w:pPr>
      <w:r w:rsidRPr="00F32D53">
        <w:rPr>
          <w:rFonts w:ascii="Calibri" w:hAnsi="Calibri" w:cstheme="minorHAnsi"/>
          <w:i w:val="0"/>
          <w:sz w:val="22"/>
          <w:szCs w:val="22"/>
        </w:rPr>
        <w:t>Для получения дополнительной информации, связанной с настоящим</w:t>
      </w:r>
      <w:r w:rsidRPr="00F32D53">
        <w:rPr>
          <w:rFonts w:ascii="Calibri" w:hAnsi="Calibri" w:cstheme="minorHAnsi"/>
          <w:i w:val="0"/>
          <w:sz w:val="22"/>
          <w:szCs w:val="22"/>
          <w:lang w:val="en-US"/>
        </w:rPr>
        <w:t> </w:t>
      </w:r>
      <w:r w:rsidRPr="00F32D53">
        <w:rPr>
          <w:rFonts w:ascii="Calibri" w:hAnsi="Calibri" w:cstheme="minorHAnsi"/>
          <w:i w:val="0"/>
          <w:sz w:val="22"/>
          <w:szCs w:val="22"/>
        </w:rPr>
        <w:t xml:space="preserve">объявлением, можете обратиться к секретарю Оценочной комиссии </w:t>
      </w:r>
      <w:r w:rsidRPr="00F32D53">
        <w:rPr>
          <w:rFonts w:ascii="Calibri" w:hAnsi="Calibri" w:cstheme="minorHAnsi"/>
          <w:i w:val="0"/>
          <w:sz w:val="22"/>
          <w:szCs w:val="22"/>
          <w:lang w:val="af-ZA"/>
        </w:rPr>
        <w:t>Օֆելյա Ասատրյան</w:t>
      </w:r>
    </w:p>
    <w:p w:rsidR="003637CE" w:rsidRPr="00F32D53" w:rsidRDefault="003637CE" w:rsidP="003637CE">
      <w:pPr>
        <w:pStyle w:val="BodyTextIndent"/>
        <w:widowControl w:val="0"/>
        <w:spacing w:after="160" w:line="240" w:lineRule="auto"/>
        <w:ind w:left="3" w:firstLine="2922"/>
        <w:rPr>
          <w:rFonts w:ascii="Calibri" w:hAnsi="Calibri" w:cstheme="minorHAnsi"/>
          <w:i w:val="0"/>
          <w:sz w:val="22"/>
          <w:szCs w:val="22"/>
        </w:rPr>
      </w:pPr>
    </w:p>
    <w:p w:rsidR="00490CB5" w:rsidRPr="00F32D53" w:rsidRDefault="003637CE" w:rsidP="003637CE">
      <w:pPr>
        <w:pStyle w:val="BodyTextIndent"/>
        <w:widowControl w:val="0"/>
        <w:ind w:left="3" w:firstLine="2922"/>
        <w:jc w:val="left"/>
        <w:rPr>
          <w:rFonts w:ascii="Calibri" w:hAnsi="Calibri" w:cstheme="minorHAnsi"/>
          <w:i w:val="0"/>
          <w:sz w:val="22"/>
          <w:szCs w:val="22"/>
        </w:rPr>
      </w:pPr>
      <w:r w:rsidRPr="00F32D53">
        <w:rPr>
          <w:rFonts w:ascii="Calibri" w:hAnsi="Calibri" w:cstheme="minorHAnsi"/>
          <w:i w:val="0"/>
          <w:sz w:val="22"/>
          <w:szCs w:val="22"/>
        </w:rPr>
        <w:t xml:space="preserve">Электронная почта </w:t>
      </w:r>
      <w:r w:rsidRPr="00F32D53">
        <w:rPr>
          <w:rFonts w:ascii="Calibri" w:hAnsi="Calibri" w:cstheme="minorHAnsi"/>
          <w:i w:val="0"/>
          <w:sz w:val="22"/>
          <w:szCs w:val="22"/>
          <w:lang w:val="af-ZA"/>
        </w:rPr>
        <w:t>ofelya.asatryan@hti.am</w:t>
      </w:r>
    </w:p>
    <w:p w:rsidR="003637CE" w:rsidRPr="00F32D53" w:rsidRDefault="003637CE" w:rsidP="003637CE">
      <w:pPr>
        <w:pStyle w:val="BodyTextIndent"/>
        <w:widowControl w:val="0"/>
        <w:ind w:left="3" w:firstLine="2922"/>
        <w:jc w:val="left"/>
        <w:rPr>
          <w:rFonts w:ascii="Calibri" w:hAnsi="Calibri" w:cstheme="minorHAnsi"/>
          <w:i w:val="0"/>
          <w:sz w:val="22"/>
          <w:szCs w:val="22"/>
          <w:u w:val="single"/>
        </w:rPr>
      </w:pPr>
      <w:r w:rsidRPr="00F32D53">
        <w:rPr>
          <w:rFonts w:ascii="Calibri" w:hAnsi="Calibri" w:cstheme="minorHAnsi"/>
          <w:i w:val="0"/>
          <w:sz w:val="22"/>
          <w:szCs w:val="22"/>
        </w:rPr>
        <w:t xml:space="preserve">Телефон </w:t>
      </w:r>
      <w:r w:rsidRPr="00F32D53">
        <w:rPr>
          <w:rFonts w:ascii="Calibri" w:hAnsi="Calibri" w:cstheme="minorHAnsi"/>
          <w:i w:val="0"/>
          <w:sz w:val="22"/>
          <w:szCs w:val="22"/>
          <w:lang w:val="af-ZA"/>
        </w:rPr>
        <w:t>010 590161</w:t>
      </w:r>
    </w:p>
    <w:p w:rsidR="001A1C97" w:rsidRPr="00F32D53" w:rsidRDefault="003637CE">
      <w:pPr>
        <w:rPr>
          <w:rFonts w:ascii="Calibri" w:hAnsi="Calibri" w:cstheme="minorHAnsi"/>
          <w:lang w:val="af-ZA"/>
        </w:rPr>
      </w:pPr>
      <w:r w:rsidRPr="00F32D53">
        <w:rPr>
          <w:rFonts w:ascii="Calibri" w:hAnsi="Calibri" w:cstheme="minorHAnsi"/>
          <w:lang w:val="hy-AM"/>
        </w:rPr>
        <w:t xml:space="preserve">Заказчик  </w:t>
      </w:r>
      <w:r w:rsidRPr="00F32D53">
        <w:rPr>
          <w:rFonts w:ascii="Calibri" w:hAnsi="Calibri" w:cstheme="minorHAnsi"/>
          <w:lang w:val="af-ZA"/>
        </w:rPr>
        <w:t>ՀՀ ԲԱՐՁՐ ՏԵԽՆՈԼՈԳԻԱԿԱՆ ԱՐԴՅՈՒՆԱԲԵՐՈՒԹՅԱՆ ՆԱԽԱՐԱՐՈՒԹՅՈՒՆ</w:t>
      </w:r>
    </w:p>
    <w:p w:rsidR="001A1C97" w:rsidRPr="00F32D53" w:rsidRDefault="001A1C97">
      <w:pPr>
        <w:rPr>
          <w:rFonts w:ascii="Calibri" w:hAnsi="Calibri" w:cstheme="minorHAnsi"/>
          <w:lang w:val="af-ZA"/>
        </w:rPr>
      </w:pPr>
      <w:r w:rsidRPr="00F32D53">
        <w:rPr>
          <w:rFonts w:ascii="Calibri" w:hAnsi="Calibri" w:cstheme="minorHAnsi"/>
          <w:lang w:val="af-ZA"/>
        </w:rPr>
        <w:br w:type="page"/>
      </w:r>
    </w:p>
    <w:p w:rsidR="001A1C97" w:rsidRPr="00F32D53" w:rsidRDefault="001A1C97" w:rsidP="001A1C97">
      <w:pPr>
        <w:pStyle w:val="BodyText"/>
        <w:widowControl w:val="0"/>
        <w:spacing w:after="160"/>
        <w:ind w:firstLine="567"/>
        <w:jc w:val="right"/>
        <w:rPr>
          <w:rFonts w:ascii="Calibri" w:hAnsi="Calibri" w:cstheme="minorHAnsi"/>
          <w:i/>
        </w:rPr>
      </w:pPr>
      <w:r w:rsidRPr="00F32D53">
        <w:rPr>
          <w:rFonts w:ascii="Calibri" w:hAnsi="Calibri" w:cstheme="minorHAnsi"/>
          <w:i/>
        </w:rPr>
        <w:lastRenderedPageBreak/>
        <w:t>Утверждено</w:t>
      </w:r>
    </w:p>
    <w:p w:rsidR="001A1C97" w:rsidRPr="00F32D53" w:rsidRDefault="001A1C97" w:rsidP="001A1C97">
      <w:pPr>
        <w:pStyle w:val="BodyText"/>
        <w:widowControl w:val="0"/>
        <w:spacing w:after="160"/>
        <w:ind w:firstLine="567"/>
        <w:jc w:val="right"/>
        <w:rPr>
          <w:rFonts w:ascii="Calibri" w:hAnsi="Calibri" w:cstheme="minorHAnsi"/>
        </w:rPr>
      </w:pPr>
      <w:r w:rsidRPr="00F32D53">
        <w:rPr>
          <w:rFonts w:ascii="Calibri" w:hAnsi="Calibri" w:cstheme="minorHAnsi"/>
        </w:rPr>
        <w:t xml:space="preserve">Решением Оценочной комиссии процедуры </w:t>
      </w:r>
    </w:p>
    <w:p w:rsidR="001A1C97" w:rsidRPr="00F32D53" w:rsidRDefault="001A1C97" w:rsidP="001A1C97">
      <w:pPr>
        <w:pStyle w:val="BodyText"/>
        <w:widowControl w:val="0"/>
        <w:spacing w:after="160" w:line="360" w:lineRule="auto"/>
        <w:ind w:firstLine="567"/>
        <w:jc w:val="right"/>
        <w:rPr>
          <w:rFonts w:ascii="Calibri" w:hAnsi="Calibri" w:cstheme="minorHAnsi"/>
          <w:sz w:val="23"/>
          <w:szCs w:val="23"/>
          <w:u w:val="single"/>
          <w:lang w:val="af-ZA"/>
        </w:rPr>
      </w:pPr>
      <w:r w:rsidRPr="00F32D53">
        <w:rPr>
          <w:rFonts w:ascii="Calibri" w:hAnsi="Calibri" w:cstheme="minorHAnsi"/>
          <w:i/>
        </w:rPr>
        <w:t xml:space="preserve">под кодом </w:t>
      </w:r>
      <w:r w:rsidRPr="00F32D53">
        <w:rPr>
          <w:rFonts w:ascii="Calibri" w:hAnsi="Calibri" w:cstheme="minorHAnsi"/>
          <w:sz w:val="23"/>
          <w:szCs w:val="23"/>
          <w:lang w:val="af-ZA"/>
        </w:rPr>
        <w:t>ԲՏԱՆ-ԷԱՃԱՊՁԲ-2025/09</w:t>
      </w:r>
      <w:r w:rsidRPr="00F32D53">
        <w:rPr>
          <w:rFonts w:ascii="Calibri" w:hAnsi="Calibri" w:cstheme="minorHAnsi"/>
          <w:i/>
        </w:rPr>
        <w:br/>
      </w:r>
      <w:r w:rsidRPr="00F32D53">
        <w:rPr>
          <w:rFonts w:ascii="Calibri" w:hAnsi="Calibri" w:cstheme="minorHAnsi"/>
          <w:szCs w:val="20"/>
          <w:lang w:val="af-ZA"/>
        </w:rPr>
        <w:t>2025.05.07 </w:t>
      </w:r>
      <w:r w:rsidRPr="00F32D53">
        <w:rPr>
          <w:rFonts w:ascii="Calibri" w:hAnsi="Calibri" w:cstheme="minorHAnsi"/>
          <w:i/>
          <w:szCs w:val="20"/>
          <w:lang w:val="af-ZA"/>
        </w:rPr>
        <w:t xml:space="preserve">N </w:t>
      </w:r>
      <w:r w:rsidRPr="00F32D53">
        <w:rPr>
          <w:rFonts w:ascii="Calibri" w:hAnsi="Calibri" w:cstheme="minorHAnsi"/>
          <w:szCs w:val="20"/>
          <w:lang w:val="af-ZA"/>
        </w:rPr>
        <w:t>1</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i/>
        </w:rPr>
      </w:pPr>
      <w:r w:rsidRPr="00F32D53">
        <w:rPr>
          <w:rFonts w:ascii="Calibri" w:hAnsi="Calibri" w:cstheme="minorHAnsi"/>
        </w:rPr>
        <w:t>"</w:t>
      </w:r>
      <w:r w:rsidRPr="00F32D53">
        <w:rPr>
          <w:rFonts w:ascii="Calibri" w:hAnsi="Calibri" w:cstheme="minorHAnsi"/>
          <w:sz w:val="22"/>
          <w:szCs w:val="22"/>
          <w:lang w:val="af-ZA"/>
        </w:rPr>
        <w:t>ՀՀ ԲԱՐՁՐ ՏԵԽՆՈԼՈԳԻԱԿԱՆ ԱՐԴՅՈՒՆԱԲԵՐՈՒԹՅԱՆ ՆԱԽԱՐԱՐՈՒԹՅՈՒՆ</w:t>
      </w:r>
      <w:r w:rsidRPr="00F32D53">
        <w:rPr>
          <w:rFonts w:ascii="Calibri" w:hAnsi="Calibri" w:cstheme="minorHAnsi"/>
          <w:i/>
        </w:rPr>
        <w:t>"</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r w:rsidRPr="00F32D53">
        <w:rPr>
          <w:rFonts w:ascii="Calibri" w:hAnsi="Calibri" w:cstheme="minorHAnsi"/>
        </w:rPr>
        <w:t>ПРИГЛАШЕНИЕ</w:t>
      </w: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pStyle w:val="BodyText"/>
        <w:widowControl w:val="0"/>
        <w:spacing w:after="160"/>
        <w:ind w:right="-7" w:firstLine="567"/>
        <w:jc w:val="center"/>
        <w:rPr>
          <w:rFonts w:ascii="Calibri" w:hAnsi="Calibri" w:cstheme="minorHAnsi"/>
        </w:rPr>
      </w:pPr>
    </w:p>
    <w:p w:rsidR="001A1C97" w:rsidRPr="00F32D53" w:rsidRDefault="001A1C97" w:rsidP="001A1C97">
      <w:pPr>
        <w:jc w:val="center"/>
        <w:rPr>
          <w:rFonts w:ascii="Calibri" w:hAnsi="Calibri" w:cstheme="minorHAnsi"/>
          <w:sz w:val="24"/>
          <w:szCs w:val="24"/>
          <w:lang w:val="ru-RU"/>
        </w:rPr>
      </w:pPr>
      <w:r w:rsidRPr="00F32D53">
        <w:rPr>
          <w:rFonts w:ascii="Calibri" w:hAnsi="Calibri" w:cstheme="minorHAnsi"/>
          <w:lang w:val="ru-RU"/>
        </w:rPr>
        <w:t>"</w:t>
      </w:r>
      <w:r w:rsidRPr="00F32D53">
        <w:rPr>
          <w:rFonts w:ascii="Calibri" w:hAnsi="Calibri" w:cstheme="minorHAnsi"/>
          <w:lang w:val="af-ZA"/>
        </w:rPr>
        <w:t>ՀՀ ԲԱՐՁՐ ՏԵԽՆՈԼՈԳԻԱԿԱՆ ԱՐԴՅՈՒՆԱԲԵՐՈՒԹՅԱՆ ՆԱԽԱՐԱՐՈՒԹՅՈՒՆ</w:t>
      </w:r>
      <w:r w:rsidRPr="00F32D53">
        <w:rPr>
          <w:rFonts w:ascii="Calibri" w:hAnsi="Calibri" w:cstheme="minorHAnsi"/>
          <w:lang w:val="ru-RU"/>
        </w:rPr>
        <w:t>"</w:t>
      </w:r>
      <w:r w:rsidRPr="00F32D53">
        <w:rPr>
          <w:rFonts w:ascii="Calibri" w:hAnsi="Calibri" w:cstheme="minorHAnsi"/>
          <w:sz w:val="24"/>
          <w:szCs w:val="24"/>
          <w:lang w:val="ru-RU"/>
        </w:rPr>
        <w:t xml:space="preserve"> ДЛЯ НУЖД ЭЛЕКТРОННЫЙ АУКЦИОН,</w:t>
      </w:r>
    </w:p>
    <w:p w:rsidR="001A1C97" w:rsidRPr="00F32D53" w:rsidRDefault="001A1C97" w:rsidP="001A1C97">
      <w:pPr>
        <w:jc w:val="center"/>
        <w:rPr>
          <w:rFonts w:ascii="Calibri" w:eastAsia="Times New Roman" w:hAnsi="Calibri" w:cstheme="minorHAnsi"/>
          <w:sz w:val="24"/>
          <w:szCs w:val="24"/>
          <w:lang w:val="ru-RU" w:eastAsia="ru-RU" w:bidi="ru-RU"/>
        </w:rPr>
      </w:pPr>
      <w:r w:rsidRPr="00F32D53">
        <w:rPr>
          <w:rFonts w:ascii="Calibri" w:hAnsi="Calibri" w:cstheme="minorHAnsi"/>
          <w:sz w:val="24"/>
          <w:szCs w:val="24"/>
          <w:lang w:val="ru-RU"/>
        </w:rPr>
        <w:t xml:space="preserve">ОБЪЯВЛЕННЫЙ С ЦЕЛЬЮ ПРИОБРЕТЕНИЯ </w:t>
      </w:r>
      <w:r w:rsidRPr="00F32D53">
        <w:rPr>
          <w:rFonts w:ascii="Calibri" w:hAnsi="Calibri" w:cstheme="minorHAnsi"/>
          <w:lang w:val="ru-RU"/>
        </w:rPr>
        <w:t>"</w:t>
      </w:r>
      <w:r w:rsidR="0070168E" w:rsidRPr="00F32D53">
        <w:rPr>
          <w:rFonts w:ascii="Calibri" w:hAnsi="Calibri" w:cstheme="minorHAnsi"/>
          <w:lang w:val="af-ZA"/>
        </w:rPr>
        <w:t>Объявление и приглашение на участие в тендере на закупку электротехнических изделий для нужд Министерства высокотехнологичной промышленности Республики Армения по коду  ԲՏԱՆ-ԷԱՃԱՊՁԲ-2025/09</w:t>
      </w:r>
      <w:r w:rsidRPr="00F32D53">
        <w:rPr>
          <w:rFonts w:ascii="Calibri" w:hAnsi="Calibri" w:cstheme="minorHAnsi"/>
          <w:lang w:val="ru-RU"/>
        </w:rPr>
        <w:t>"</w:t>
      </w:r>
      <w:r w:rsidRPr="00F32D53">
        <w:rPr>
          <w:rFonts w:ascii="Calibri" w:hAnsi="Calibri" w:cstheme="minorHAnsi"/>
          <w:i/>
          <w:sz w:val="24"/>
          <w:szCs w:val="24"/>
          <w:lang w:val="ru-RU"/>
        </w:rPr>
        <w:br w:type="page"/>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lastRenderedPageBreak/>
        <w:t>Уважаемый участник, прежде чем составить и подать заявку просим Вас</w:t>
      </w:r>
      <w:r w:rsidRPr="00F32D53">
        <w:rPr>
          <w:rFonts w:ascii="Calibri" w:hAnsi="Calibri" w:cstheme="minorHAnsi"/>
          <w:sz w:val="20"/>
          <w:szCs w:val="20"/>
        </w:rPr>
        <w:t> </w:t>
      </w:r>
      <w:r w:rsidRPr="00F32D53">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1A1C97" w:rsidRPr="00F32D53" w:rsidRDefault="001A1C97" w:rsidP="001A1C97">
      <w:pPr>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armeps</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32D53">
        <w:rPr>
          <w:rFonts w:ascii="Calibri" w:hAnsi="Calibri" w:cstheme="minorHAnsi"/>
          <w:sz w:val="20"/>
          <w:szCs w:val="20"/>
        </w:rPr>
        <w:t>Armeps</w:t>
      </w:r>
      <w:r w:rsidRPr="00F32D53">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32D53">
        <w:rPr>
          <w:rFonts w:ascii="Calibri" w:hAnsi="Calibri" w:cstheme="minorHAnsi"/>
          <w:sz w:val="20"/>
          <w:szCs w:val="20"/>
        </w:rPr>
        <w:t>www</w:t>
      </w:r>
      <w:r w:rsidRPr="00F32D53">
        <w:rPr>
          <w:rFonts w:ascii="Calibri" w:hAnsi="Calibri" w:cstheme="minorHAnsi"/>
          <w:sz w:val="20"/>
          <w:szCs w:val="20"/>
          <w:lang w:val="ru-RU"/>
        </w:rPr>
        <w:t>.</w:t>
      </w:r>
      <w:r w:rsidRPr="00F32D53">
        <w:rPr>
          <w:rFonts w:ascii="Calibri" w:hAnsi="Calibri" w:cstheme="minorHAnsi"/>
          <w:sz w:val="20"/>
          <w:szCs w:val="20"/>
        </w:rPr>
        <w:t>procurement</w:t>
      </w:r>
      <w:r w:rsidRPr="00F32D53">
        <w:rPr>
          <w:rFonts w:ascii="Calibri" w:hAnsi="Calibri" w:cstheme="minorHAnsi"/>
          <w:sz w:val="20"/>
          <w:szCs w:val="20"/>
          <w:lang w:val="ru-RU"/>
        </w:rPr>
        <w:t>.</w:t>
      </w:r>
      <w:r w:rsidRPr="00F32D53">
        <w:rPr>
          <w:rFonts w:ascii="Calibri" w:hAnsi="Calibri" w:cstheme="minorHAnsi"/>
          <w:sz w:val="20"/>
          <w:szCs w:val="20"/>
        </w:rPr>
        <w:t>am</w:t>
      </w:r>
      <w:r w:rsidRPr="00F32D53">
        <w:rPr>
          <w:rFonts w:ascii="Calibri" w:hAnsi="Calibri" w:cstheme="minorHAnsi"/>
          <w:sz w:val="20"/>
          <w:szCs w:val="20"/>
          <w:lang w:val="ru-RU"/>
        </w:rPr>
        <w:t>.</w:t>
      </w:r>
    </w:p>
    <w:p w:rsidR="001A1C97" w:rsidRPr="00F32D53" w:rsidRDefault="001A1C97" w:rsidP="001A1C97">
      <w:pPr>
        <w:spacing w:line="240" w:lineRule="auto"/>
        <w:rPr>
          <w:rFonts w:ascii="Calibri" w:hAnsi="Calibri" w:cstheme="minorHAnsi"/>
          <w:sz w:val="20"/>
          <w:szCs w:val="20"/>
          <w:lang w:val="ru-RU"/>
        </w:rPr>
      </w:pPr>
      <w:r w:rsidRPr="00F32D53">
        <w:rPr>
          <w:rFonts w:ascii="Calibri" w:hAnsi="Calibri" w:cstheme="minorHAnsi"/>
          <w:sz w:val="20"/>
          <w:szCs w:val="20"/>
          <w:lang w:val="ru-RU"/>
        </w:rPr>
        <w:t>Руководство доступно по следующей ссылке:</w:t>
      </w:r>
      <w:r w:rsidRPr="00F32D53">
        <w:rPr>
          <w:rFonts w:ascii="Calibri" w:hAnsi="Calibri" w:cstheme="minorHAnsi"/>
          <w:sz w:val="20"/>
          <w:szCs w:val="20"/>
          <w:lang w:val="hy-AM"/>
        </w:rPr>
        <w:t>http://gnumner.am/hy/page/ughecuycner:dzernarkner/</w:t>
      </w:r>
      <w:r w:rsidRPr="00F32D53">
        <w:rPr>
          <w:rFonts w:ascii="Calibri" w:hAnsi="Calibri" w:cstheme="minorHAnsi"/>
          <w:sz w:val="20"/>
          <w:szCs w:val="20"/>
          <w:lang w:val="ru-RU"/>
        </w:rPr>
        <w:t>.</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Одновременно:</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sz w:val="20"/>
          <w:szCs w:val="20"/>
          <w:lang w:val="ru-RU"/>
        </w:rPr>
        <w:t>-</w:t>
      </w:r>
      <w:r w:rsidRPr="00F32D53">
        <w:rPr>
          <w:rFonts w:ascii="Calibri" w:hAnsi="Calibri" w:cstheme="minorHAnsi"/>
          <w:sz w:val="20"/>
          <w:szCs w:val="20"/>
          <w:lang w:val="ru-RU"/>
        </w:rPr>
        <w:tab/>
        <w:t xml:space="preserve">при вводе заявки в систему электронных аукционов </w:t>
      </w:r>
      <w:r w:rsidRPr="00F32D53">
        <w:rPr>
          <w:rFonts w:ascii="Calibri" w:hAnsi="Calibri" w:cstheme="minorHAnsi"/>
          <w:sz w:val="20"/>
          <w:szCs w:val="20"/>
        </w:rPr>
        <w:t>Armeps</w:t>
      </w:r>
      <w:r w:rsidRPr="00F32D53">
        <w:rPr>
          <w:rFonts w:ascii="Calibri" w:hAnsi="Calibri" w:cstheme="minorHAnsi"/>
          <w:sz w:val="20"/>
          <w:szCs w:val="20"/>
          <w:lang w:val="ru-RU"/>
        </w:rPr>
        <w:t xml:space="preserve"> (</w:t>
      </w:r>
      <w:r w:rsidRPr="00F32D53">
        <w:rPr>
          <w:rFonts w:ascii="Calibri" w:hAnsi="Calibri" w:cstheme="minorHAnsi"/>
          <w:sz w:val="20"/>
          <w:szCs w:val="20"/>
          <w:lang w:val="af-ZA" w:eastAsia="ru-RU"/>
        </w:rPr>
        <w:t>eauction.armeps.am</w:t>
      </w:r>
      <w:r w:rsidRPr="00F32D53">
        <w:rPr>
          <w:rFonts w:ascii="Calibri" w:hAnsi="Calibri" w:cstheme="minorHAnsi"/>
          <w:sz w:val="20"/>
          <w:szCs w:val="20"/>
          <w:lang w:val="ru-RU"/>
        </w:rPr>
        <w:t xml:space="preserve">) (далее - система) необходимо следовать  </w:t>
      </w:r>
      <w:hyperlink w:history="1">
        <w:r w:rsidRPr="00F32D53">
          <w:rPr>
            <w:rFonts w:ascii="Calibri" w:hAnsi="Calibri" w:cstheme="minorHAnsi"/>
            <w:sz w:val="20"/>
            <w:szCs w:val="20"/>
            <w:lang w:val="ru-RU"/>
          </w:rPr>
          <w:t>руководству по закупкам, осуществляемым в электронной форме</w:t>
        </w:r>
      </w:hyperlink>
      <w:r w:rsidRPr="00F32D53">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32D53">
          <w:rPr>
            <w:rStyle w:val="Hyperlink"/>
            <w:rFonts w:ascii="Calibri" w:hAnsi="Calibri" w:cstheme="minorHAnsi"/>
            <w:sz w:val="20"/>
            <w:szCs w:val="20"/>
          </w:rPr>
          <w:t>www</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procurement</w:t>
        </w:r>
        <w:r w:rsidRPr="00F32D53">
          <w:rPr>
            <w:rStyle w:val="Hyperlink"/>
            <w:rFonts w:ascii="Calibri" w:hAnsi="Calibri" w:cstheme="minorHAnsi"/>
            <w:sz w:val="20"/>
            <w:szCs w:val="20"/>
            <w:lang w:val="ru-RU"/>
          </w:rPr>
          <w:t>.</w:t>
        </w:r>
        <w:r w:rsidRPr="00F32D53">
          <w:rPr>
            <w:rStyle w:val="Hyperlink"/>
            <w:rFonts w:ascii="Calibri" w:hAnsi="Calibri" w:cstheme="minorHAnsi"/>
            <w:sz w:val="20"/>
            <w:szCs w:val="20"/>
          </w:rPr>
          <w:t>am</w:t>
        </w:r>
      </w:hyperlink>
      <w:r w:rsidRPr="00F32D53">
        <w:rPr>
          <w:rFonts w:ascii="Calibri" w:hAnsi="Calibri" w:cstheme="minorHAnsi"/>
          <w:sz w:val="20"/>
          <w:szCs w:val="20"/>
          <w:lang w:val="ru-RU"/>
        </w:rPr>
        <w:t>.</w:t>
      </w:r>
    </w:p>
    <w:p w:rsidR="001A1C97" w:rsidRPr="00F32D53" w:rsidRDefault="001A1C97" w:rsidP="001A1C97">
      <w:pPr>
        <w:spacing w:line="240" w:lineRule="auto"/>
        <w:ind w:firstLine="720"/>
        <w:rPr>
          <w:rFonts w:ascii="Calibri" w:hAnsi="Calibri" w:cstheme="minorHAnsi"/>
          <w:sz w:val="20"/>
          <w:szCs w:val="20"/>
          <w:lang w:val="ru-RU"/>
        </w:rPr>
      </w:pPr>
      <w:r w:rsidRPr="00F32D53">
        <w:rPr>
          <w:rFonts w:ascii="Calibri" w:hAnsi="Calibri" w:cstheme="minorHAnsi"/>
          <w:sz w:val="20"/>
          <w:szCs w:val="20"/>
          <w:lang w:val="ru-RU"/>
        </w:rPr>
        <w:t xml:space="preserve">Руководство доступно по следующей ссылке: </w:t>
      </w:r>
      <w:hyperlink r:id="rId9" w:history="1">
        <w:r w:rsidRPr="00F32D53">
          <w:rPr>
            <w:rStyle w:val="Hyperlink"/>
            <w:rFonts w:ascii="Calibri" w:hAnsi="Calibri" w:cstheme="minorHAnsi"/>
            <w:sz w:val="20"/>
            <w:szCs w:val="20"/>
            <w:lang w:val="hy-AM"/>
          </w:rPr>
          <w:t>http://gnumner.am/hy/page/ughecuycner:dzernarkner</w:t>
        </w:r>
      </w:hyperlink>
    </w:p>
    <w:p w:rsidR="001A1C97" w:rsidRPr="00F32D53" w:rsidRDefault="001A1C97" w:rsidP="001A1C97">
      <w:pPr>
        <w:spacing w:line="240" w:lineRule="auto"/>
        <w:rPr>
          <w:rFonts w:ascii="Calibri" w:hAnsi="Calibri" w:cstheme="minorHAnsi"/>
          <w:color w:val="222222"/>
          <w:sz w:val="20"/>
          <w:szCs w:val="20"/>
          <w:shd w:val="clear" w:color="auto" w:fill="F8F9FA"/>
          <w:lang w:val="ru-RU"/>
        </w:rPr>
      </w:pPr>
      <w:r w:rsidRPr="00F32D53">
        <w:rPr>
          <w:rFonts w:ascii="Calibri" w:hAnsi="Calibri"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w:t>
      </w:r>
      <w:r w:rsidR="00DC6D7C">
        <w:rPr>
          <w:rFonts w:ascii="Calibri" w:hAnsi="Calibri" w:cstheme="minorHAnsi"/>
          <w:sz w:val="20"/>
          <w:szCs w:val="20"/>
          <w:lang w:val="hy-AM"/>
        </w:rPr>
        <w:t>800-600</w:t>
      </w:r>
      <w:r w:rsidR="00DC6D7C">
        <w:rPr>
          <w:rFonts w:ascii="Calibri" w:hAnsi="Calibri" w:cstheme="minorHAnsi"/>
          <w:sz w:val="20"/>
          <w:szCs w:val="20"/>
          <w:lang w:val="ru-RU"/>
        </w:rPr>
        <w:t>(1-1-2)</w:t>
      </w:r>
      <w:r w:rsidRPr="00F32D53">
        <w:rPr>
          <w:rFonts w:ascii="Calibri" w:hAnsi="Calibri" w:cstheme="minorHAnsi"/>
          <w:sz w:val="20"/>
          <w:szCs w:val="20"/>
          <w:lang w:val="ru-RU"/>
        </w:rPr>
        <w:t>).</w:t>
      </w:r>
      <w:r w:rsidRPr="00F32D53">
        <w:rPr>
          <w:rFonts w:ascii="Calibri" w:hAnsi="Calibri" w:cstheme="minorHAnsi"/>
          <w:lang w:val="ru-RU"/>
        </w:rPr>
        <w:br/>
      </w:r>
      <w:r w:rsidRPr="00F32D53">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1A1C97" w:rsidRPr="00F32D53" w:rsidRDefault="001A1C97" w:rsidP="001A1C97">
      <w:pPr>
        <w:rPr>
          <w:rFonts w:ascii="Calibri" w:hAnsi="Calibri" w:cstheme="minorHAnsi"/>
          <w:color w:val="222222"/>
          <w:sz w:val="20"/>
          <w:szCs w:val="20"/>
          <w:shd w:val="clear" w:color="auto" w:fill="F8F9FA"/>
          <w:lang w:val="ru-RU"/>
        </w:rPr>
      </w:pPr>
      <w:r w:rsidRPr="00F32D53">
        <w:rPr>
          <w:rFonts w:ascii="Calibri" w:hAnsi="Calibri" w:cstheme="minorHAnsi"/>
          <w:color w:val="222222"/>
          <w:sz w:val="20"/>
          <w:szCs w:val="20"/>
          <w:shd w:val="clear" w:color="auto" w:fill="F8F9FA"/>
          <w:lang w:val="ru-RU"/>
        </w:rPr>
        <w:br w:type="page"/>
      </w:r>
    </w:p>
    <w:p w:rsidR="001A1C97" w:rsidRPr="00F32D53" w:rsidRDefault="001A1C97" w:rsidP="001A1C97">
      <w:pPr>
        <w:widowControl w:val="0"/>
        <w:jc w:val="center"/>
        <w:rPr>
          <w:rFonts w:ascii="Calibri" w:hAnsi="Calibri" w:cstheme="minorHAnsi"/>
          <w:i/>
          <w:lang w:val="ru-RU"/>
        </w:rPr>
      </w:pPr>
      <w:r w:rsidRPr="00F32D53">
        <w:rPr>
          <w:rFonts w:ascii="Calibri" w:hAnsi="Calibri" w:cstheme="minorHAnsi"/>
          <w:b/>
          <w:lang w:val="ru-RU"/>
        </w:rPr>
        <w:lastRenderedPageBreak/>
        <w:t>СОДЕРЖАНИЕ</w:t>
      </w:r>
    </w:p>
    <w:p w:rsidR="001A1C97" w:rsidRPr="00F32D53" w:rsidRDefault="00DF071F" w:rsidP="001A1C97">
      <w:pPr>
        <w:widowControl w:val="0"/>
        <w:jc w:val="center"/>
        <w:rPr>
          <w:rFonts w:ascii="Calibri" w:hAnsi="Calibri" w:cstheme="minorHAnsi"/>
          <w:lang w:val="ru-RU"/>
        </w:rPr>
      </w:pPr>
      <w:r w:rsidRPr="00F32D53">
        <w:rPr>
          <w:rFonts w:ascii="Calibri" w:hAnsi="Calibri" w:cstheme="minorHAnsi"/>
          <w:b/>
          <w:sz w:val="24"/>
          <w:szCs w:val="24"/>
          <w:lang w:val="af-ZA"/>
        </w:rPr>
        <w:t>Объявление и приглашение на участие в тендере на закупку электротехнических изделий для нужд Министерства высокотехнологичной промышленности Республики Армения по коду  ԲՏԱՆ-ԷԱՃԱՊՁԲ-2025/09</w:t>
      </w:r>
      <w:r w:rsidR="001A1C97" w:rsidRPr="00F32D53">
        <w:rPr>
          <w:rFonts w:ascii="Calibri" w:hAnsi="Calibri" w:cstheme="minorHAnsi"/>
          <w:b/>
          <w:lang w:val="ru-RU"/>
        </w:rPr>
        <w:t xml:space="preserve">ДЛЯ НУЖД </w:t>
      </w:r>
      <w:r w:rsidRPr="00F32D53">
        <w:rPr>
          <w:rFonts w:ascii="Calibri" w:hAnsi="Calibri" w:cstheme="minorHAnsi"/>
          <w:b/>
          <w:sz w:val="24"/>
          <w:szCs w:val="24"/>
          <w:lang w:val="af-ZA"/>
        </w:rPr>
        <w:t>ՀՀ ԲԱՐՁՐ ՏԵԽՆՈԼՈԳԻԱԿԱՆ ԱՐԴՅՈՒՆԱԲԵՐՈՒԹՅԱՆ ՆԱԽԱՐԱՐՈՒԹՅՈՒՆ</w:t>
      </w:r>
    </w:p>
    <w:p w:rsidR="001A1C97" w:rsidRPr="00F32D53" w:rsidRDefault="001A1C97" w:rsidP="001A1C97">
      <w:pPr>
        <w:widowControl w:val="0"/>
        <w:ind w:firstLine="567"/>
        <w:jc w:val="center"/>
        <w:rPr>
          <w:rFonts w:ascii="Calibri" w:hAnsi="Calibri" w:cstheme="minorHAns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ПРИГЛАШЕНИЕ НА ЭЛЕКТРОННЫЙ АУКЦИОН, </w:t>
      </w:r>
      <w:r w:rsidRPr="00F32D53">
        <w:rPr>
          <w:rFonts w:ascii="Calibri" w:hAnsi="Calibri" w:cstheme="minorHAnsi"/>
          <w:b/>
          <w:lang w:val="ru-RU"/>
        </w:rPr>
        <w:br/>
        <w:t>ОБЪЯВЛЕННЫЙ С ЦЕЛЬЮ ПРИОБРЕТЕНИЯ</w:t>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b/>
          <w:lang w:val="ru-RU"/>
        </w:rPr>
        <w:t xml:space="preserve">ЧАСТЬ </w:t>
      </w:r>
      <w:r w:rsidRPr="00F32D53">
        <w:rPr>
          <w:rFonts w:ascii="Calibri" w:hAnsi="Calibri" w:cstheme="minorHAnsi"/>
          <w:b/>
        </w:rPr>
        <w:t>I</w:t>
      </w:r>
      <w:r w:rsidRPr="00F32D53">
        <w:rPr>
          <w:rFonts w:ascii="Calibri" w:hAnsi="Calibri" w:cstheme="minorHAnsi"/>
          <w:b/>
          <w:lang w:val="ru-RU"/>
        </w:rPr>
        <w:t>.</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Характеристика предмета закупки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Разъяснение приглашения и порядок внесения изменения в приглашение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4.</w:t>
      </w:r>
      <w:r w:rsidRPr="00F32D53">
        <w:rPr>
          <w:rFonts w:ascii="Calibri" w:hAnsi="Calibri" w:cstheme="minorHAnsi"/>
          <w:sz w:val="20"/>
          <w:lang w:val="ru-RU"/>
        </w:rPr>
        <w:tab/>
        <w:t>Порядок подачи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5.</w:t>
      </w:r>
      <w:r w:rsidRPr="00F32D53">
        <w:rPr>
          <w:rFonts w:ascii="Calibri" w:hAnsi="Calibri" w:cstheme="minorHAnsi"/>
          <w:sz w:val="20"/>
          <w:lang w:val="ru-RU"/>
        </w:rPr>
        <w:tab/>
        <w:t>Ценовое предложение заявки</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6.</w:t>
      </w:r>
      <w:r w:rsidRPr="00F32D53">
        <w:rPr>
          <w:rFonts w:ascii="Calibri" w:hAnsi="Calibri" w:cstheme="minorHAnsi"/>
          <w:sz w:val="20"/>
          <w:lang w:val="ru-RU"/>
        </w:rPr>
        <w:tab/>
        <w:t>Срок действия заявки, порядок внесения изменений в заявки и их отзыва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7.</w:t>
      </w:r>
      <w:r w:rsidRPr="00F32D53">
        <w:rPr>
          <w:rFonts w:ascii="Calibri" w:hAnsi="Calibri" w:cstheme="minorHAnsi"/>
          <w:sz w:val="20"/>
          <w:lang w:val="ru-RU"/>
        </w:rPr>
        <w:tab/>
      </w:r>
      <w:r w:rsidR="0079442C" w:rsidRPr="00F32D53">
        <w:rPr>
          <w:rFonts w:ascii="Calibri" w:hAnsi="Calibri" w:cstheme="minorHAnsi"/>
          <w:sz w:val="20"/>
          <w:szCs w:val="20"/>
          <w:lang w:val="af-ZA"/>
        </w:rPr>
        <w:t>Обеспечение заявки</w:t>
      </w:r>
      <w:r w:rsidRPr="00F32D53">
        <w:rPr>
          <w:rStyle w:val="FootnoteReference"/>
          <w:rFonts w:ascii="Calibri" w:hAnsi="Calibri" w:cstheme="minorHAnsi"/>
        </w:rPr>
        <w:footnoteReference w:id="1"/>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8.</w:t>
      </w:r>
      <w:r w:rsidRPr="00F32D53">
        <w:rPr>
          <w:rFonts w:ascii="Calibri" w:hAnsi="Calibri" w:cstheme="minorHAnsi"/>
          <w:sz w:val="20"/>
          <w:lang w:val="ru-RU"/>
        </w:rPr>
        <w:tab/>
        <w:t>Вскрытие, оценка заявок и подведение итогов</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9.</w:t>
      </w:r>
      <w:r w:rsidRPr="00F32D53">
        <w:rPr>
          <w:rFonts w:ascii="Calibri" w:hAnsi="Calibri" w:cstheme="minorHAnsi"/>
          <w:sz w:val="20"/>
          <w:lang w:val="ru-RU"/>
        </w:rPr>
        <w:tab/>
        <w:t>Заключение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 xml:space="preserve">10. </w:t>
      </w:r>
      <w:r w:rsidR="005134BA" w:rsidRPr="00CB152C">
        <w:rPr>
          <w:rFonts w:ascii="Calibri" w:hAnsi="Calibri" w:cstheme="minorHAnsi"/>
          <w:sz w:val="20"/>
          <w:lang w:val="ru-RU"/>
        </w:rPr>
        <w:t xml:space="preserve">      </w:t>
      </w:r>
      <w:r w:rsidRPr="00F32D53">
        <w:rPr>
          <w:rFonts w:ascii="Calibri" w:hAnsi="Calibri" w:cstheme="minorHAnsi"/>
          <w:sz w:val="20"/>
          <w:lang w:val="ru-RU"/>
        </w:rPr>
        <w:t>Обеспечения квалификации и договора</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11.</w:t>
      </w:r>
      <w:r w:rsidRPr="00F32D53">
        <w:rPr>
          <w:rFonts w:ascii="Calibri" w:hAnsi="Calibri" w:cstheme="minorHAnsi"/>
          <w:sz w:val="20"/>
          <w:lang w:val="ru-RU"/>
        </w:rPr>
        <w:tab/>
        <w:t>Объявление процедуры несостоявшейся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12.</w:t>
      </w:r>
      <w:r w:rsidRPr="00F32D53">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1A1C97" w:rsidRPr="00F32D53" w:rsidRDefault="001A1C97" w:rsidP="001A1C97">
      <w:pPr>
        <w:widowControl w:val="0"/>
        <w:tabs>
          <w:tab w:val="left" w:pos="1134"/>
        </w:tabs>
        <w:ind w:left="1134" w:hanging="567"/>
        <w:rPr>
          <w:rFonts w:ascii="Calibri" w:hAnsi="Calibri" w:cstheme="minorHAnsi"/>
          <w:sz w:val="20"/>
          <w:lang w:val="ru-RU"/>
        </w:rPr>
      </w:pPr>
    </w:p>
    <w:p w:rsidR="001A1C97" w:rsidRPr="00F32D53" w:rsidRDefault="001A1C97" w:rsidP="001A1C97">
      <w:pPr>
        <w:widowControl w:val="0"/>
        <w:rPr>
          <w:rFonts w:ascii="Calibri" w:hAnsi="Calibri" w:cstheme="minorHAnsi"/>
          <w:i/>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r w:rsidRPr="00F32D53">
        <w:rPr>
          <w:rFonts w:ascii="Calibri" w:hAnsi="Calibri" w:cstheme="minorHAnsi"/>
          <w:b/>
          <w:lang w:val="ru-RU"/>
        </w:rPr>
        <w:t xml:space="preserve">. </w:t>
      </w:r>
    </w:p>
    <w:p w:rsidR="001A1C97" w:rsidRPr="00F32D53" w:rsidRDefault="001A1C97" w:rsidP="001A1C97">
      <w:pPr>
        <w:widowControl w:val="0"/>
        <w:jc w:val="center"/>
        <w:rPr>
          <w:rFonts w:ascii="Calibri" w:hAnsi="Calibri" w:cstheme="minorHAnsi"/>
          <w:b/>
          <w:sz w:val="24"/>
          <w:lang w:val="ru-RU"/>
        </w:rPr>
      </w:pPr>
      <w:r w:rsidRPr="00F32D53">
        <w:rPr>
          <w:rFonts w:ascii="Calibri" w:hAnsi="Calibri" w:cstheme="minorHAnsi"/>
          <w:b/>
          <w:sz w:val="24"/>
          <w:lang w:val="ru-RU"/>
        </w:rPr>
        <w:t>Инструкция по подготовке заявки на электронный аукцион и участию в аукционе</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lang w:val="ru-RU"/>
        </w:rPr>
        <w:t>1.</w:t>
      </w:r>
      <w:r w:rsidRPr="00F32D53">
        <w:rPr>
          <w:rFonts w:ascii="Calibri" w:hAnsi="Calibri" w:cstheme="minorHAnsi"/>
          <w:lang w:val="ru-RU"/>
        </w:rPr>
        <w:tab/>
      </w:r>
      <w:r w:rsidRPr="00F32D53">
        <w:rPr>
          <w:rFonts w:ascii="Calibri" w:hAnsi="Calibri" w:cstheme="minorHAnsi"/>
          <w:sz w:val="20"/>
          <w:lang w:val="ru-RU"/>
        </w:rPr>
        <w:t>Общие положения</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2.</w:t>
      </w:r>
      <w:r w:rsidRPr="00F32D53">
        <w:rPr>
          <w:rFonts w:ascii="Calibri" w:hAnsi="Calibri" w:cstheme="minorHAnsi"/>
          <w:sz w:val="20"/>
          <w:lang w:val="ru-RU"/>
        </w:rPr>
        <w:tab/>
        <w:t>Заявка на процедуру</w:t>
      </w:r>
    </w:p>
    <w:p w:rsidR="001A1C97" w:rsidRPr="00F32D53" w:rsidRDefault="001A1C97" w:rsidP="001A1C97">
      <w:pPr>
        <w:widowControl w:val="0"/>
        <w:tabs>
          <w:tab w:val="left" w:pos="1134"/>
        </w:tabs>
        <w:spacing w:line="240" w:lineRule="auto"/>
        <w:ind w:left="1134" w:hanging="567"/>
        <w:rPr>
          <w:rFonts w:ascii="Calibri" w:hAnsi="Calibri" w:cstheme="minorHAnsi"/>
          <w:sz w:val="20"/>
          <w:lang w:val="ru-RU"/>
        </w:rPr>
      </w:pPr>
      <w:r w:rsidRPr="00F32D53">
        <w:rPr>
          <w:rFonts w:ascii="Calibri" w:hAnsi="Calibri" w:cstheme="minorHAnsi"/>
          <w:sz w:val="20"/>
          <w:lang w:val="ru-RU"/>
        </w:rPr>
        <w:t>3.</w:t>
      </w:r>
      <w:r w:rsidRPr="00F32D53">
        <w:rPr>
          <w:rFonts w:ascii="Calibri" w:hAnsi="Calibri" w:cstheme="minorHAnsi"/>
          <w:sz w:val="20"/>
          <w:lang w:val="ru-RU"/>
        </w:rPr>
        <w:tab/>
        <w:t>Приложения № 1-5</w:t>
      </w:r>
    </w:p>
    <w:p w:rsidR="001A1C97" w:rsidRPr="00F32D53" w:rsidRDefault="001A1C97" w:rsidP="001A1C97">
      <w:pPr>
        <w:spacing w:line="240" w:lineRule="auto"/>
        <w:rPr>
          <w:rFonts w:ascii="Calibri" w:hAnsi="Calibri" w:cstheme="minorHAnsi"/>
          <w:sz w:val="20"/>
          <w:lang w:val="ru-RU"/>
        </w:rPr>
      </w:pPr>
      <w:r w:rsidRPr="00F32D53">
        <w:rPr>
          <w:rFonts w:ascii="Calibri" w:hAnsi="Calibri" w:cstheme="minorHAnsi"/>
          <w:sz w:val="20"/>
          <w:lang w:val="ru-RU"/>
        </w:rPr>
        <w:br w:type="page"/>
      </w:r>
    </w:p>
    <w:p w:rsidR="001A1C97" w:rsidRPr="00F32D53" w:rsidRDefault="001A1C97" w:rsidP="001A1C97">
      <w:pPr>
        <w:spacing w:line="240" w:lineRule="auto"/>
        <w:rPr>
          <w:rFonts w:ascii="Calibri" w:hAnsi="Calibri" w:cstheme="minorHAnsi"/>
          <w:spacing w:val="-6"/>
          <w:lang w:val="ru-RU"/>
        </w:rPr>
      </w:pPr>
      <w:r w:rsidRPr="00F32D53">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Pr="00F32D53">
        <w:rPr>
          <w:rFonts w:ascii="Calibri" w:hAnsi="Calibri" w:cstheme="minorHAnsi"/>
          <w:lang w:val="af-ZA"/>
        </w:rPr>
        <w:t>ԲՏԱՆ-ԷԱՃԱՊՁԲ-2025/09</w:t>
      </w:r>
      <w:r w:rsidRPr="00F32D53">
        <w:rPr>
          <w:rFonts w:ascii="Calibri" w:hAnsi="Calibri" w:cstheme="minorHAnsi"/>
          <w:spacing w:val="-6"/>
          <w:lang w:val="ru-RU"/>
        </w:rPr>
        <w:t xml:space="preserve"> (далее — процедура).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32D53">
        <w:rPr>
          <w:rFonts w:ascii="Calibri" w:hAnsi="Calibri" w:cstheme="minorHAnsi"/>
        </w:rPr>
        <w:t>N</w:t>
      </w:r>
      <w:r w:rsidRPr="00F32D53">
        <w:rPr>
          <w:rFonts w:ascii="Calibri" w:hAnsi="Calibri" w:cstheme="minorHAnsi"/>
          <w:lang w:val="ru-RU"/>
        </w:rPr>
        <w:t xml:space="preserve"> от</w:t>
      </w:r>
      <w:r w:rsidRPr="00F32D53">
        <w:rPr>
          <w:rFonts w:ascii="Calibri" w:hAnsi="Calibri" w:cstheme="minorHAnsi"/>
        </w:rPr>
        <w:t> </w:t>
      </w:r>
      <w:r w:rsidRPr="00F32D53">
        <w:rPr>
          <w:rFonts w:ascii="Calibri" w:hAnsi="Calibri" w:cstheme="minorHAnsi"/>
          <w:lang w:val="ru-RU"/>
        </w:rPr>
        <w:t>4</w:t>
      </w:r>
      <w:r w:rsidRPr="00F32D53">
        <w:rPr>
          <w:rFonts w:ascii="Calibri" w:hAnsi="Calibri" w:cstheme="minorHAnsi"/>
        </w:rPr>
        <w:t> </w:t>
      </w:r>
      <w:r w:rsidRPr="00F32D53">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32D53">
        <w:rPr>
          <w:rFonts w:ascii="Calibri" w:hAnsi="Calibri" w:cstheme="minorHAnsi"/>
        </w:rPr>
        <w:t>N</w:t>
      </w:r>
      <w:r w:rsidRPr="00F32D53">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spacing w:val="-6"/>
          <w:lang w:val="ru-RU"/>
        </w:rPr>
        <w:t xml:space="preserve">Для регистрации в системе (далее система) в качестве участника лицо заходит на </w:t>
      </w:r>
      <w:r w:rsidRPr="00F32D53">
        <w:rPr>
          <w:rFonts w:ascii="Calibri" w:hAnsi="Calibri" w:cstheme="minorHAnsi"/>
          <w:iCs/>
          <w:lang w:eastAsia="ru-RU"/>
        </w:rPr>
        <w:t>eauction</w:t>
      </w:r>
      <w:r w:rsidRPr="00F32D53">
        <w:rPr>
          <w:rFonts w:ascii="Calibri" w:hAnsi="Calibri" w:cstheme="minorHAnsi"/>
          <w:iCs/>
          <w:lang w:val="ru-RU" w:eastAsia="ru-RU"/>
        </w:rPr>
        <w:t>.</w:t>
      </w:r>
      <w:r w:rsidRPr="00F32D53">
        <w:rPr>
          <w:rFonts w:ascii="Calibri" w:hAnsi="Calibri" w:cstheme="minorHAnsi"/>
          <w:iCs/>
          <w:lang w:eastAsia="ru-RU"/>
        </w:rPr>
        <w:t>armeps</w:t>
      </w:r>
      <w:r w:rsidRPr="00F32D53">
        <w:rPr>
          <w:rFonts w:ascii="Calibri" w:hAnsi="Calibri" w:cstheme="minorHAnsi"/>
          <w:iCs/>
          <w:lang w:val="ru-RU" w:eastAsia="ru-RU"/>
        </w:rPr>
        <w:t>.</w:t>
      </w:r>
      <w:r w:rsidRPr="00F32D53">
        <w:rPr>
          <w:rFonts w:ascii="Calibri" w:hAnsi="Calibri" w:cstheme="minorHAnsi"/>
          <w:iCs/>
          <w:lang w:eastAsia="ru-RU"/>
        </w:rPr>
        <w:t>am</w:t>
      </w:r>
      <w:r w:rsidRPr="00F32D53">
        <w:rPr>
          <w:rFonts w:ascii="Calibri" w:hAnsi="Calibri" w:cstheme="minorHAnsi"/>
          <w:spacing w:val="-6"/>
          <w:lang w:val="ru-RU"/>
        </w:rPr>
        <w:t xml:space="preserve">, </w:t>
      </w:r>
      <w:r w:rsidRPr="00F32D53">
        <w:rPr>
          <w:rFonts w:ascii="Calibri" w:hAnsi="Calibri" w:cstheme="minorHAnsi"/>
          <w:lang w:val="ru-RU"/>
        </w:rPr>
        <w:t xml:space="preserve">действующий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armeps</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1A1C97" w:rsidRPr="00F32D53" w:rsidRDefault="001A1C97" w:rsidP="001A1C97">
      <w:pPr>
        <w:widowControl w:val="0"/>
        <w:spacing w:line="240" w:lineRule="auto"/>
        <w:ind w:firstLine="567"/>
        <w:rPr>
          <w:rFonts w:ascii="Calibri" w:hAnsi="Calibri" w:cstheme="minorHAnsi"/>
          <w:lang w:val="ru-RU"/>
        </w:rPr>
      </w:pPr>
      <w:r w:rsidRPr="00F32D53">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1A1C97" w:rsidRPr="00F32D53" w:rsidRDefault="001A1C97" w:rsidP="001A1C97">
      <w:pPr>
        <w:widowControl w:val="0"/>
        <w:spacing w:line="240" w:lineRule="auto"/>
        <w:ind w:firstLine="567"/>
        <w:rPr>
          <w:rFonts w:ascii="Calibri" w:hAnsi="Calibri" w:cstheme="minorHAnsi"/>
          <w:sz w:val="20"/>
          <w:szCs w:val="20"/>
          <w:lang w:val="ru-RU"/>
        </w:rPr>
      </w:pPr>
      <w:r w:rsidRPr="00F32D53">
        <w:rPr>
          <w:rFonts w:ascii="Calibri" w:hAnsi="Calibri" w:cstheme="minorHAnsi"/>
          <w:lang w:val="ru-RU"/>
        </w:rPr>
        <w:t>Адрес электронной почты секретаря оценочной комиссии "</w:t>
      </w:r>
      <w:r w:rsidR="00224C6B" w:rsidRPr="00F32D53">
        <w:rPr>
          <w:rFonts w:ascii="Calibri" w:hAnsi="Calibri" w:cstheme="minorHAnsi"/>
          <w:lang w:val="af-ZA"/>
        </w:rPr>
        <w:t>ofelya.asatryan@hti.am</w:t>
      </w:r>
      <w:r w:rsidRPr="00F32D53">
        <w:rPr>
          <w:rFonts w:ascii="Calibri" w:hAnsi="Calibri" w:cstheme="minorHAnsi"/>
          <w:lang w:val="ru-RU"/>
        </w:rPr>
        <w:t>".</w:t>
      </w:r>
    </w:p>
    <w:p w:rsidR="001A1C97" w:rsidRPr="00F32D53" w:rsidRDefault="001A1C97" w:rsidP="001A1C97">
      <w:pPr>
        <w:rPr>
          <w:rFonts w:ascii="Calibri" w:hAnsi="Calibri" w:cstheme="minorHAnsi"/>
          <w:sz w:val="20"/>
          <w:szCs w:val="20"/>
          <w:lang w:val="ru-RU"/>
        </w:rPr>
      </w:pPr>
      <w:r w:rsidRPr="00F32D53">
        <w:rPr>
          <w:rFonts w:ascii="Calibri" w:hAnsi="Calibri" w:cstheme="minorHAnsi"/>
          <w:sz w:val="20"/>
          <w:szCs w:val="20"/>
          <w:lang w:val="ru-RU"/>
        </w:rPr>
        <w:br w:type="page"/>
      </w:r>
    </w:p>
    <w:p w:rsidR="001A1C97" w:rsidRPr="00F32D53" w:rsidRDefault="001A1C97" w:rsidP="001A1C97">
      <w:pPr>
        <w:widowControl w:val="0"/>
        <w:jc w:val="center"/>
        <w:rPr>
          <w:rFonts w:ascii="Calibri" w:hAnsi="Calibri" w:cstheme="minorHAnsi"/>
          <w:lang w:val="ru-RU"/>
        </w:rPr>
      </w:pPr>
      <w:r w:rsidRPr="00F32D53">
        <w:rPr>
          <w:rFonts w:ascii="Calibri" w:hAnsi="Calibri" w:cstheme="minorHAnsi"/>
          <w:lang w:val="ru-RU"/>
        </w:rPr>
        <w:lastRenderedPageBreak/>
        <w:t xml:space="preserve">ЧАСТЬ </w:t>
      </w:r>
      <w:r w:rsidRPr="00F32D53">
        <w:rPr>
          <w:rFonts w:ascii="Calibri" w:hAnsi="Calibri" w:cstheme="minorHAnsi"/>
        </w:rPr>
        <w:t>I</w:t>
      </w:r>
    </w:p>
    <w:p w:rsidR="001A1C97" w:rsidRPr="00F32D53" w:rsidRDefault="001A1C97" w:rsidP="001A1C97">
      <w:pPr>
        <w:pStyle w:val="Heading3"/>
        <w:keepNext w:val="0"/>
        <w:widowControl w:val="0"/>
        <w:spacing w:after="160" w:line="240" w:lineRule="auto"/>
        <w:rPr>
          <w:rFonts w:ascii="Calibri" w:hAnsi="Calibri" w:cstheme="minorHAnsi"/>
          <w:sz w:val="24"/>
          <w:szCs w:val="24"/>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ХАРАКТЕРИСТИКА ПРЕДМЕТА ЗАКУПКИ</w:t>
      </w:r>
    </w:p>
    <w:p w:rsidR="001A1C97" w:rsidRPr="00F32D53" w:rsidRDefault="001A1C97" w:rsidP="001A1C97">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sidRPr="00F32D53">
        <w:rPr>
          <w:rFonts w:ascii="Calibri" w:hAnsi="Calibri" w:cstheme="minorHAnsi"/>
          <w:i/>
          <w:color w:val="000000" w:themeColor="text1"/>
          <w:lang w:val="ru-RU"/>
        </w:rPr>
        <w:t>1.1.</w:t>
      </w:r>
      <w:r w:rsidRPr="00F32D53">
        <w:rPr>
          <w:rFonts w:ascii="Calibri" w:hAnsi="Calibri" w:cstheme="minorHAnsi"/>
          <w:i/>
          <w:color w:val="000000" w:themeColor="text1"/>
          <w:lang w:val="ru-RU"/>
        </w:rPr>
        <w:tab/>
        <w:t>Предметом закупки является приобретение "</w:t>
      </w:r>
      <w:r w:rsidR="00DA198E" w:rsidRPr="00F32D53">
        <w:rPr>
          <w:rFonts w:ascii="Calibri" w:hAnsi="Calibri" w:cstheme="minorHAnsi"/>
          <w:color w:val="auto"/>
          <w:lang w:val="af-ZA"/>
        </w:rPr>
        <w:t>Объявление и приглашение на участие в тендере на закупку электротехнических изделий для нужд Министерства высокотехнологичной промышленности Республики Армения по коду  ԲՏԱՆ-ԷԱՃԱՊՁԲ-2025/09</w:t>
      </w:r>
      <w:r w:rsidRPr="00F32D53">
        <w:rPr>
          <w:rFonts w:ascii="Calibri" w:hAnsi="Calibri" w:cstheme="minorHAnsi"/>
          <w:i/>
          <w:color w:val="000000" w:themeColor="text1"/>
          <w:lang w:val="ru-RU"/>
        </w:rPr>
        <w:t>" (далее — также товар) для нужд "</w:t>
      </w:r>
      <w:r w:rsidR="00FF77CE" w:rsidRPr="00F32D53">
        <w:rPr>
          <w:rFonts w:ascii="Calibri" w:hAnsi="Calibri" w:cstheme="minorHAnsi"/>
          <w:color w:val="auto"/>
          <w:lang w:val="af-ZA"/>
        </w:rPr>
        <w:t>4</w:t>
      </w:r>
      <w:r w:rsidRPr="00F32D53">
        <w:rPr>
          <w:rFonts w:ascii="Calibri" w:hAnsi="Calibri" w:cstheme="minorHAnsi"/>
          <w:i/>
          <w:color w:val="000000" w:themeColor="text1"/>
          <w:lang w:val="ru-RU"/>
        </w:rPr>
        <w:t>", которые сгруппированы в лоты "Количество лотов":</w:t>
      </w:r>
    </w:p>
    <w:p w:rsidR="001A1C97" w:rsidRPr="00A61F0A" w:rsidRDefault="0058478F" w:rsidP="001A1C97">
      <w:pPr>
        <w:pStyle w:val="BodyTextIndent2"/>
        <w:widowControl w:val="0"/>
        <w:spacing w:after="160" w:line="240" w:lineRule="auto"/>
        <w:ind w:firstLine="567"/>
        <w:rPr>
          <w:rFonts w:ascii="Calibri" w:hAnsi="Calibri" w:cstheme="minorHAnsi"/>
          <w:color w:val="000000" w:themeColor="text1"/>
          <w:sz w:val="20"/>
          <w:szCs w:val="20"/>
          <w:lang w:val="ru-RU"/>
        </w:rPr>
      </w:pPr>
      <w:r w:rsidRPr="00F32D53">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bl>
    </w:p>
    <w:p w:rsidR="001A1C97" w:rsidRPr="00F32D53" w:rsidRDefault="008512A9" w:rsidP="001A1C97">
      <w:pPr>
        <w:pStyle w:val="BodyTextIndent2"/>
        <w:widowControl w:val="0"/>
        <w:spacing w:after="160" w:line="240" w:lineRule="auto"/>
        <w:ind w:firstLine="567"/>
        <w:rPr>
          <w:rFonts w:ascii="Calibri" w:hAnsi="Calibri" w:cstheme="minorHAnsi"/>
          <w:color w:val="000000" w:themeColor="text1"/>
          <w:sz w:val="20"/>
          <w:szCs w:val="24"/>
          <w:lang w:val="ru-RU"/>
        </w:rPr>
      </w:pPr>
      <w:r w:rsidRPr="00CB152C">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CB152C">
        <w:rPr>
          <w:lang w:val="ru-RU"/>
        </w:rPr>
        <w:t xml:space="preserve"> </w:t>
      </w:r>
      <w:r w:rsidRPr="00CB152C">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CB152C">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1A1C97" w:rsidRPr="00F32D53" w:rsidRDefault="001A1C97" w:rsidP="001A1C97">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color w:val="000000" w:themeColor="text1"/>
          <w:sz w:val="20"/>
          <w:szCs w:val="24"/>
        </w:rPr>
        <w:t/>
      </w:r>
    </w:p>
    <w:p w:rsidR="001A1C97" w:rsidRPr="00A61F0A" w:rsidRDefault="000F41B9" w:rsidP="©399D">
      <w:pPr>
        <w:pStyle w:val="BodyTextIndent2"/>
        <w:widowControl w:val="0"/>
        <w:spacing w:after="160" w:line="240" w:lineRule="auto"/>
        <w:ind w:firstLine="567"/>
        <w:rPr>
          <w:rFonts w:ascii="Calibri" w:hAnsi="Calibri" w:cstheme="minorHAnsi"/>
          <w:color w:val="000000" w:themeColor="text1"/>
          <w:sz w:val="20"/>
          <w:szCs w:val="24"/>
        </w:rPr>
      </w:pPr>
      <w:r w:rsidRPr="00F32D53">
        <w:rPr>
          <w:rFonts w:ascii="Calibri" w:hAnsi="Calibri" w:cstheme="minorHAnsi"/>
          <w:sz w:val="20"/>
          <w:szCs w:val="20"/>
          <w:lang w:val="af-ZA"/>
        </w:rPr>
        <w:t/>
      </w:r>
      <w:r w:rsidR="©399D" w:rsidRPr="©399D">
        <w:rPr>
          <w:rFonts w:ascii="Calibri" w:hAnsi="Calibri" w:cstheme="minorHAnsi"/>
          <w:sz w:val="20"/>
          <w:szCs w:val="20"/>
        </w:rPr>
        <w:t/>
      </w:r>
    </w:p>
    <w:p w:rsidR="001A1C97" w:rsidRPr="00F32D53" w:rsidRDefault="001A1C97" w:rsidP="001A1C97">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sidRPr="00F32D53">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2.1.</w:t>
      </w:r>
      <w:r w:rsidRPr="00F32D53">
        <w:rPr>
          <w:rFonts w:ascii="Calibri" w:hAnsi="Calibri" w:cstheme="minorHAnsi"/>
          <w:lang w:val="ru-RU"/>
        </w:rPr>
        <w:tab/>
        <w:t>В настоящей процедуре не имеют права участвовать лица:</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1)</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на день подачи заявки в судебном порядке признаны банкротом; </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3)</w:t>
      </w:r>
      <w:r w:rsidR="005134BA" w:rsidRPr="00CB152C">
        <w:rPr>
          <w:rFonts w:ascii="Calibri" w:hAnsi="Calibri" w:cstheme="minorHAnsi"/>
          <w:lang w:val="ru-RU"/>
        </w:rPr>
        <w:t xml:space="preserve"> </w:t>
      </w:r>
      <w:r w:rsidRPr="00F32D53">
        <w:rPr>
          <w:rFonts w:ascii="Calibri" w:hAnsi="Calibri" w:cstheme="minorHAnsi"/>
          <w:lang w:val="ru-RU"/>
        </w:rPr>
        <w:t xml:space="preserve">которые или представитель исполнительного органа которых в течение </w:t>
      </w:r>
      <w:r w:rsidR="008512A9" w:rsidRPr="00CB152C">
        <w:rPr>
          <w:lang w:val="ru-RU"/>
        </w:rPr>
        <w:t>пяти</w:t>
      </w:r>
      <w:r w:rsidRPr="00F32D53">
        <w:rPr>
          <w:rFonts w:ascii="Calibri" w:hAnsi="Calibri" w:cstheme="minorHAnsi"/>
          <w:lang w:val="ru-RU"/>
        </w:rPr>
        <w:t xml:space="preserve"> лет, предшествующих дню подачи заявки, были осуждены за</w:t>
      </w:r>
      <w:r w:rsidRPr="00F32D53">
        <w:rPr>
          <w:rFonts w:ascii="Calibri" w:hAnsi="Calibri" w:cstheme="minorHAnsi"/>
        </w:rPr>
        <w:t> </w:t>
      </w:r>
      <w:r w:rsidRPr="00F32D53">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32D53">
        <w:rPr>
          <w:rFonts w:ascii="Calibri" w:hAnsi="Calibri" w:cstheme="minorHAnsi"/>
        </w:rPr>
        <w:t> </w:t>
      </w:r>
      <w:r w:rsidRPr="00F32D53">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512A9" w:rsidRPr="00CB152C">
        <w:rPr>
          <w:lang w:val="ru-RU"/>
        </w:rPr>
        <w:t>погашена или отменена</w:t>
      </w:r>
      <w:r w:rsidRPr="00F32D53">
        <w:rPr>
          <w:rFonts w:ascii="Calibri" w:hAnsi="Calibri" w:cstheme="minorHAnsi"/>
          <w:lang w:val="ru-RU"/>
        </w:rPr>
        <w:t>;</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5)</w:t>
      </w:r>
      <w:r w:rsidR="005134BA" w:rsidRPr="00CB152C">
        <w:rPr>
          <w:rFonts w:ascii="Calibri" w:hAnsi="Calibri" w:cstheme="minorHAnsi"/>
          <w:lang w:val="ru-RU"/>
        </w:rPr>
        <w:t xml:space="preserve"> </w:t>
      </w:r>
      <w:r w:rsidRPr="00DD1BC0">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6)</w:t>
      </w:r>
      <w:r w:rsidR="005134BA" w:rsidRPr="00CB152C">
        <w:rPr>
          <w:rFonts w:ascii="Calibri" w:hAnsi="Calibri" w:cstheme="minorHAnsi"/>
          <w:lang w:val="ru-RU"/>
        </w:rPr>
        <w:t xml:space="preserve"> </w:t>
      </w:r>
      <w:r w:rsidRPr="00DD1BC0">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DD1BC0" w:rsidRP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D1BC0" w:rsidRDefault="00DD1BC0" w:rsidP="00DD1BC0">
      <w:pPr>
        <w:widowControl w:val="0"/>
        <w:tabs>
          <w:tab w:val="left" w:pos="1134"/>
        </w:tabs>
        <w:spacing w:after="0"/>
        <w:ind w:firstLine="567"/>
        <w:rPr>
          <w:rFonts w:ascii="Calibri" w:hAnsi="Calibri" w:cstheme="minorHAnsi"/>
          <w:lang w:val="ru-RU"/>
        </w:rPr>
      </w:pPr>
      <w:r w:rsidRPr="00DD1BC0">
        <w:rPr>
          <w:rFonts w:ascii="Calibri" w:hAnsi="Calibri" w:cstheme="minorHAnsi"/>
          <w:lang w:val="ru-RU"/>
        </w:rPr>
        <w:t>•</w:t>
      </w:r>
      <w:r w:rsidR="005134BA" w:rsidRPr="00CB152C">
        <w:rPr>
          <w:rFonts w:ascii="Calibri" w:hAnsi="Calibri" w:cstheme="minorHAnsi"/>
          <w:lang w:val="ru-RU"/>
        </w:rPr>
        <w:t xml:space="preserve"> </w:t>
      </w:r>
      <w:r w:rsidRPr="00DD1BC0">
        <w:rPr>
          <w:rFonts w:ascii="Calibri" w:hAnsi="Calibri" w:cstheme="minorHAnsi"/>
          <w:lang w:val="ru-RU"/>
        </w:rPr>
        <w:t>в качестве отобранного участника отказался или лишился  права заключения договора.</w:t>
      </w:r>
    </w:p>
    <w:p w:rsidR="001A1C97" w:rsidRPr="00F32D53" w:rsidRDefault="001A1C97" w:rsidP="00DD1BC0">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2.2.</w:t>
      </w:r>
      <w:r w:rsidR="005134BA" w:rsidRPr="00CB152C">
        <w:rPr>
          <w:rFonts w:ascii="Calibri" w:hAnsi="Calibri" w:cstheme="minorHAnsi"/>
          <w:lang w:val="ru-RU"/>
        </w:rPr>
        <w:t xml:space="preserve"> </w:t>
      </w:r>
      <w:r w:rsidRPr="00F32D53">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43661E" w:rsidRPr="00A61F0A">
        <w:rPr>
          <w:rFonts w:ascii="Calibri" w:hAnsi="Calibri" w:cstheme="minorHAnsi"/>
          <w:lang w:val="ru-RU"/>
        </w:rPr>
        <w:t>1</w:t>
      </w:r>
      <w:r w:rsidRPr="00F32D53">
        <w:rPr>
          <w:rFonts w:ascii="Calibri" w:hAnsi="Calibri"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512A9" w:rsidRDefault="001A1C97" w:rsidP="00706641">
      <w:pPr>
        <w:widowControl w:val="0"/>
        <w:tabs>
          <w:tab w:val="left" w:pos="1134"/>
        </w:tabs>
        <w:spacing w:after="0"/>
        <w:ind w:firstLine="567"/>
        <w:rPr>
          <w:rFonts w:ascii="Calibri" w:hAnsi="Calibri" w:cstheme="minorHAnsi"/>
          <w:lang w:val="hy-AM"/>
        </w:rPr>
      </w:pPr>
      <w:r w:rsidRPr="00F32D53">
        <w:rPr>
          <w:rFonts w:ascii="Calibri" w:hAnsi="Calibri" w:cstheme="minorHAnsi"/>
          <w:lang w:val="ru-RU"/>
        </w:rPr>
        <w:t>2.3.</w:t>
      </w:r>
      <w:r w:rsidR="005134BA" w:rsidRPr="00CB152C">
        <w:rPr>
          <w:rFonts w:ascii="Calibri" w:hAnsi="Calibri" w:cstheme="minorHAnsi"/>
          <w:lang w:val="ru-RU"/>
        </w:rPr>
        <w:t xml:space="preserve"> </w:t>
      </w:r>
      <w:r w:rsidR="008512A9" w:rsidRPr="00CB152C">
        <w:rPr>
          <w:lang w:val="ru-RU"/>
        </w:rPr>
        <w:t xml:space="preserve">Включение участника в список, предусмотренный пунктом 6 части 1 статьи 6 Закона, в </w:t>
      </w:r>
      <w:r w:rsidR="008512A9" w:rsidRPr="00CB152C">
        <w:rPr>
          <w:lang w:val="ru-RU"/>
        </w:rPr>
        <w:lastRenderedPageBreak/>
        <w:t>период его нахождения автоматически приводит к ограничению права аффилированных с ним лиц на участие в процессе закупок.</w:t>
      </w:r>
    </w:p>
    <w:p w:rsidR="001A1C97" w:rsidRPr="00F32D53" w:rsidRDefault="001A1C97" w:rsidP="00706641">
      <w:pPr>
        <w:widowControl w:val="0"/>
        <w:tabs>
          <w:tab w:val="left" w:pos="1134"/>
        </w:tabs>
        <w:spacing w:after="0"/>
        <w:ind w:firstLine="567"/>
        <w:rPr>
          <w:rFonts w:ascii="Calibri" w:hAnsi="Calibri" w:cstheme="minorHAnsi"/>
          <w:lang w:val="ru-RU"/>
        </w:rPr>
      </w:pPr>
      <w:r w:rsidRPr="00F32D53">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sz w:val="22"/>
          <w:szCs w:val="22"/>
        </w:rPr>
        <w:t>По смыслу пункта 119 Порядка: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2)</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sz w:val="22"/>
          <w:szCs w:val="22"/>
        </w:rPr>
        <w:t>3) участники, не имеющие статуса физического лица, считаются взаимосвязанными, если:</w:t>
      </w:r>
    </w:p>
    <w:p w:rsidR="001A1C97" w:rsidRPr="00F32D53" w:rsidRDefault="001A1C97" w:rsidP="001A1C97">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а.</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32D53">
        <w:rPr>
          <w:rFonts w:ascii="Calibri" w:hAnsi="Calibri" w:cstheme="minorHAnsi"/>
          <w:color w:val="000000"/>
          <w:sz w:val="22"/>
          <w:szCs w:val="22"/>
          <w:lang w:val="en-US"/>
        </w:rPr>
        <w:t> </w:t>
      </w:r>
      <w:r w:rsidRPr="00F32D53">
        <w:rPr>
          <w:rFonts w:ascii="Calibri" w:hAnsi="Calibri" w:cstheme="minorHAnsi"/>
          <w:color w:val="000000"/>
          <w:sz w:val="22"/>
          <w:szCs w:val="22"/>
        </w:rPr>
        <w:t>лица;</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б.</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sz w:val="22"/>
          <w:szCs w:val="22"/>
        </w:rPr>
      </w:pPr>
      <w:r w:rsidRPr="00F32D53">
        <w:rPr>
          <w:rFonts w:ascii="Calibri" w:hAnsi="Calibri" w:cstheme="minorHAnsi"/>
          <w:color w:val="000000"/>
          <w:sz w:val="22"/>
          <w:szCs w:val="22"/>
        </w:rPr>
        <w:t>в.</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1A1C97" w:rsidRPr="00F32D53" w:rsidRDefault="001A1C97" w:rsidP="001A1C97">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sidRPr="00F32D53">
        <w:rPr>
          <w:rFonts w:ascii="Calibri" w:hAnsi="Calibri" w:cstheme="minorHAnsi"/>
          <w:color w:val="000000"/>
          <w:sz w:val="22"/>
          <w:szCs w:val="22"/>
        </w:rPr>
        <w:t>г.</w:t>
      </w:r>
      <w:r w:rsidR="005134BA" w:rsidRPr="00CB152C">
        <w:rPr>
          <w:rFonts w:ascii="Calibri" w:hAnsi="Calibri" w:cstheme="minorHAnsi"/>
          <w:color w:val="000000"/>
          <w:sz w:val="22"/>
          <w:szCs w:val="22"/>
        </w:rPr>
        <w:t xml:space="preserve"> </w:t>
      </w:r>
      <w:r w:rsidRPr="00F32D53">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1A1C97" w:rsidRPr="00F32D53" w:rsidRDefault="001A1C97" w:rsidP="0082402C">
      <w:pPr>
        <w:widowControl w:val="0"/>
        <w:tabs>
          <w:tab w:val="left" w:pos="1134"/>
        </w:tabs>
        <w:spacing w:after="0"/>
        <w:ind w:firstLine="567"/>
        <w:rPr>
          <w:rFonts w:ascii="Calibri" w:hAnsi="Calibri" w:cstheme="minorHAnsi"/>
          <w:color w:val="000000"/>
          <w:lang w:val="ru-RU"/>
        </w:rPr>
      </w:pPr>
      <w:r w:rsidRPr="00F32D53">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512A9" w:rsidRPr="00CB152C">
        <w:rPr>
          <w:color w:val="000000"/>
          <w:lang w:val="ru-RU"/>
        </w:rPr>
        <w:t>дети, внуки, супруг</w:t>
      </w:r>
      <w:r w:rsidR="008512A9" w:rsidRPr="00F32D53">
        <w:rPr>
          <w:rFonts w:ascii="Calibri" w:hAnsi="Calibri" w:cstheme="minorHAnsi"/>
          <w:color w:val="000000"/>
          <w:lang w:val="ru-RU"/>
        </w:rPr>
        <w:t xml:space="preserve"> </w:t>
      </w:r>
      <w:r w:rsidRPr="00F32D53">
        <w:rPr>
          <w:rFonts w:ascii="Calibri" w:hAnsi="Calibri" w:cstheme="minorHAnsi"/>
          <w:color w:val="000000"/>
          <w:lang w:val="ru-RU"/>
        </w:rPr>
        <w:t>сестры или супруга брата и их дети.</w:t>
      </w:r>
    </w:p>
    <w:p w:rsidR="001A1C97" w:rsidRPr="00A61F0A" w:rsidRDefault="005A414E" w:rsidP="0082402C">
      <w:pPr>
        <w:widowControl w:val="0"/>
        <w:tabs>
          <w:tab w:val="left" w:pos="1134"/>
        </w:tabs>
        <w:spacing w:after="0"/>
        <w:ind w:firstLine="567"/>
        <w:rPr>
          <w:rFonts w:ascii="Calibri" w:hAnsi="Calibri" w:cstheme="minorHAnsi"/>
          <w:lang w:val="ru-RU"/>
        </w:rPr>
      </w:pPr>
      <w:r w:rsidRPr="002C24E8">
        <w:rPr>
          <w:rFonts w:ascii="Calibri" w:eastAsia="Times New Roman" w:hAnsi="Calibri" w:cstheme="minorHAnsi"/>
          <w:lang w:val="ru-RU" w:eastAsia="ru-RU" w:bidi="ru-RU"/>
        </w:rPr>
        <w:t>2.4.</w:t>
      </w:r>
      <w:r w:rsidR="005134BA" w:rsidRPr="00CB152C">
        <w:rPr>
          <w:rFonts w:ascii="Calibri" w:eastAsia="Times New Roman" w:hAnsi="Calibri" w:cstheme="minorHAnsi"/>
          <w:lang w:val="ru-RU" w:eastAsia="ru-RU" w:bidi="ru-RU"/>
        </w:rPr>
        <w:t xml:space="preserve"> </w:t>
      </w:r>
      <w:r w:rsidRPr="002C24E8">
        <w:rPr>
          <w:rFonts w:ascii="Calibri" w:eastAsia="Times New Roman" w:hAnsi="Calibri" w:cstheme="minorHAnsi"/>
          <w:lang w:val="ru-RU" w:eastAsia="ru-RU" w:bidi="ru-RU"/>
        </w:rPr>
        <w:t xml:space="preserve">Участник,в случае признания отобранным участником, представляет обеспечение квалификации 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A61F0A">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8512A9" w:rsidRPr="00CB152C">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w:t>
      </w:r>
      <w:r w:rsidRPr="002C24E8">
        <w:rPr>
          <w:rFonts w:ascii="Calibri" w:eastAsia="Times New Roman" w:hAnsi="Calibri" w:cstheme="minorHAnsi"/>
          <w:lang w:val="ru-RU" w:eastAsia="ru-RU" w:bidi="ru-RU"/>
        </w:rPr>
        <w:lastRenderedPageBreak/>
        <w:t>минимум в размере суверенного рейтинга Республики Армения</w:t>
      </w:r>
      <w:r w:rsidRPr="00A61F0A">
        <w:rPr>
          <w:rFonts w:ascii="Calibri" w:eastAsia="Times New Roman" w:hAnsi="Calibri" w:cstheme="minorHAnsi"/>
          <w:lang w:val="ru-RU" w:eastAsia="ru-RU" w:bidi="ru-RU"/>
        </w:rPr>
        <w:t>.</w:t>
      </w:r>
    </w:p>
    <w:p w:rsidR="001A1C97" w:rsidRPr="00F32D53" w:rsidRDefault="001A1C97" w:rsidP="0082402C">
      <w:pPr>
        <w:pStyle w:val="norm"/>
        <w:widowControl w:val="0"/>
        <w:tabs>
          <w:tab w:val="left" w:pos="1134"/>
        </w:tabs>
        <w:spacing w:line="240" w:lineRule="auto"/>
        <w:ind w:firstLine="567"/>
        <w:rPr>
          <w:rFonts w:ascii="Calibri" w:hAnsi="Calibri" w:cstheme="minorHAnsi"/>
          <w:szCs w:val="22"/>
        </w:rPr>
      </w:pPr>
      <w:r w:rsidRPr="00F32D53">
        <w:rPr>
          <w:rFonts w:ascii="Calibri" w:hAnsi="Calibri" w:cstheme="minorHAnsi"/>
          <w:szCs w:val="22"/>
        </w:rPr>
        <w:t>2.5.</w:t>
      </w:r>
      <w:r w:rsidR="005134BA" w:rsidRPr="00CB152C">
        <w:rPr>
          <w:rFonts w:ascii="Calibri" w:hAnsi="Calibri" w:cstheme="minorHAnsi"/>
          <w:szCs w:val="22"/>
        </w:rPr>
        <w:t xml:space="preserve"> </w:t>
      </w:r>
      <w:r w:rsidRPr="00F32D53">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1A1C97" w:rsidRPr="00F32D53" w:rsidRDefault="008512A9" w:rsidP="008512A9">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hy-AM"/>
        </w:rPr>
        <w:t xml:space="preserve">           </w:t>
      </w:r>
      <w:r w:rsidR="001A1C97" w:rsidRPr="00F32D53">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1A1C97" w:rsidRPr="00F32D53" w:rsidRDefault="001A1C97" w:rsidP="0082402C">
      <w:pPr>
        <w:pStyle w:val="BodyTextIndent2"/>
        <w:widowControl w:val="0"/>
        <w:spacing w:after="0" w:line="240" w:lineRule="auto"/>
        <w:rPr>
          <w:rFonts w:ascii="Calibri" w:hAnsi="Calibri" w:cstheme="minorHAnsi"/>
          <w:lang w:val="ru-RU"/>
        </w:rPr>
      </w:pPr>
      <w:r w:rsidRPr="00F32D53">
        <w:rPr>
          <w:rFonts w:ascii="Calibri" w:hAnsi="Calibri" w:cstheme="minorHAnsi"/>
          <w:lang w:val="ru-RU"/>
        </w:rPr>
        <w:t>В подобном случае:</w:t>
      </w:r>
    </w:p>
    <w:p w:rsidR="008512A9" w:rsidRDefault="001A1C97" w:rsidP="008512A9">
      <w:pPr>
        <w:pStyle w:val="BodyTextIndent2"/>
        <w:widowControl w:val="0"/>
        <w:tabs>
          <w:tab w:val="left" w:pos="1134"/>
        </w:tabs>
        <w:spacing w:after="0" w:line="240" w:lineRule="auto"/>
        <w:ind w:left="0"/>
        <w:rPr>
          <w:rFonts w:ascii="Calibri" w:hAnsi="Calibri" w:cstheme="minorHAnsi"/>
          <w:lang w:val="hy-AM"/>
        </w:rPr>
      </w:pPr>
      <w:r w:rsidRPr="00F32D53">
        <w:rPr>
          <w:rFonts w:ascii="Calibri" w:hAnsi="Calibri" w:cstheme="minorHAnsi"/>
          <w:lang w:val="ru-RU"/>
        </w:rPr>
        <w:t>1)</w:t>
      </w:r>
      <w:r w:rsidR="008512A9">
        <w:rPr>
          <w:rFonts w:ascii="Calibri" w:hAnsi="Calibri" w:cstheme="minorHAnsi"/>
          <w:lang w:val="hy-AM"/>
        </w:rPr>
        <w:t xml:space="preserve"> </w:t>
      </w:r>
      <w:r w:rsidRPr="00F32D53">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1A1C97" w:rsidRPr="00F32D53" w:rsidRDefault="001A1C97" w:rsidP="008512A9">
      <w:pPr>
        <w:pStyle w:val="BodyTextIndent2"/>
        <w:widowControl w:val="0"/>
        <w:tabs>
          <w:tab w:val="left" w:pos="1134"/>
        </w:tabs>
        <w:spacing w:after="0" w:line="240" w:lineRule="auto"/>
        <w:ind w:left="0"/>
        <w:rPr>
          <w:rFonts w:ascii="Calibri" w:hAnsi="Calibri" w:cstheme="minorHAnsi"/>
          <w:lang w:val="ru-RU"/>
        </w:rPr>
      </w:pPr>
      <w:r w:rsidRPr="00F32D53">
        <w:rPr>
          <w:rFonts w:ascii="Calibri" w:hAnsi="Calibri" w:cstheme="minorHAnsi"/>
          <w:lang w:val="ru-RU"/>
        </w:rPr>
        <w:t>2)</w:t>
      </w:r>
      <w:r w:rsidR="008512A9">
        <w:rPr>
          <w:rFonts w:ascii="Calibri" w:hAnsi="Calibri" w:cstheme="minorHAnsi"/>
          <w:lang w:val="hy-AM"/>
        </w:rPr>
        <w:t xml:space="preserve"> </w:t>
      </w:r>
      <w:r w:rsidRPr="00F32D53">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1A1C97" w:rsidRPr="00F32D53" w:rsidRDefault="001A1C97" w:rsidP="00706641">
      <w:pPr>
        <w:jc w:val="center"/>
        <w:rPr>
          <w:rFonts w:ascii="Calibri" w:hAnsi="Calibri" w:cstheme="minorHAnsi"/>
          <w:b/>
          <w:lang w:val="ru-RU"/>
        </w:rPr>
      </w:pPr>
      <w:r w:rsidRPr="00F32D53">
        <w:rPr>
          <w:rFonts w:ascii="Calibri" w:hAnsi="Calibri" w:cstheme="minorHAnsi"/>
          <w:b/>
          <w:lang w:val="ru-RU"/>
        </w:rPr>
        <w:t xml:space="preserve">3. РАЗЪЯСНЕНИЕ ПРИГЛАШЕНИЯ </w:t>
      </w:r>
      <w:r w:rsidRPr="00F32D53">
        <w:rPr>
          <w:rFonts w:ascii="Calibri" w:hAnsi="Calibri" w:cstheme="minorHAnsi"/>
          <w:b/>
          <w:lang w:val="ru-RU"/>
        </w:rPr>
        <w:br/>
        <w:t>И ПОРЯДОК ВНЕСЕНИЯ ИЗМЕНЕНИЯ В ПРИГЛАШЕНИЕ</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3.1.</w:t>
      </w:r>
      <w:r w:rsidRPr="00F32D53">
        <w:rPr>
          <w:rFonts w:ascii="Calibri" w:hAnsi="Calibri" w:cstheme="minorHAnsi"/>
          <w:lang w:val="ru-RU"/>
        </w:rPr>
        <w:tab/>
        <w:t>Согласно статье 29 Закона участник вправе требовать от заказчика разъяснения приглашения.</w:t>
      </w:r>
    </w:p>
    <w:p w:rsidR="001A1C97" w:rsidRPr="00F32D53" w:rsidRDefault="001A1C97" w:rsidP="001A1C97">
      <w:pPr>
        <w:widowControl w:val="0"/>
        <w:ind w:firstLine="567"/>
        <w:rPr>
          <w:rFonts w:ascii="Calibri" w:hAnsi="Calibri" w:cstheme="minorHAnsi"/>
          <w:lang w:val="ru-RU"/>
        </w:rPr>
      </w:pPr>
      <w:r w:rsidRPr="00F32D53">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DD1BC0" w:rsidRPr="00DD1BC0">
        <w:rPr>
          <w:rFonts w:ascii="Calibri" w:hAnsi="Calibri" w:cstheme="minorHAnsi"/>
          <w:lang w:val="ru-RU"/>
        </w:rPr>
        <w:t>пять календарных дней</w:t>
      </w:r>
      <w:r w:rsidRPr="00F32D53">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A1C97" w:rsidRPr="00F32D53" w:rsidRDefault="001A1C97" w:rsidP="001A1C97">
      <w:pPr>
        <w:widowControl w:val="0"/>
        <w:tabs>
          <w:tab w:val="left" w:pos="1134"/>
        </w:tabs>
        <w:ind w:firstLine="567"/>
        <w:rPr>
          <w:rFonts w:ascii="Calibri" w:hAnsi="Calibri" w:cstheme="minorHAnsi"/>
          <w:lang w:val="ru-RU"/>
        </w:rPr>
      </w:pPr>
      <w:r w:rsidRPr="00F32D53">
        <w:rPr>
          <w:rFonts w:ascii="Calibri" w:hAnsi="Calibri" w:cstheme="minorHAnsi"/>
          <w:lang w:val="ru-RU"/>
        </w:rPr>
        <w:t>3.2.</w:t>
      </w:r>
      <w:r w:rsidRPr="00F32D53">
        <w:rPr>
          <w:rFonts w:ascii="Calibri" w:hAnsi="Calibri" w:cstheme="minorHAnsi"/>
          <w:lang w:val="ru-RU"/>
        </w:rPr>
        <w:tab/>
        <w:t>В день предоставления разъяснения объявление о запросе и о</w:t>
      </w:r>
      <w:r w:rsidRPr="00F32D53">
        <w:rPr>
          <w:rFonts w:ascii="Calibri" w:hAnsi="Calibri" w:cstheme="minorHAnsi"/>
        </w:rPr>
        <w:t> </w:t>
      </w:r>
      <w:r w:rsidRPr="00F32D53">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32D53">
        <w:rPr>
          <w:rFonts w:ascii="Calibri" w:hAnsi="Calibri" w:cstheme="minorHAnsi"/>
        </w:rPr>
        <w:t> </w:t>
      </w:r>
      <w:r w:rsidRPr="00F32D53">
        <w:rPr>
          <w:rFonts w:ascii="Calibri" w:hAnsi="Calibri" w:cstheme="minorHAnsi"/>
          <w:lang w:val="ru-RU"/>
        </w:rPr>
        <w:t xml:space="preserve">закупках" бюллетеня, действующего на сайте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xml:space="preserve"> (далее - бюллетень) без указания данных участника, совершившего запрос. </w:t>
      </w:r>
    </w:p>
    <w:p w:rsidR="001A1C97" w:rsidRPr="00F32D53" w:rsidRDefault="00020DC2" w:rsidP="001A1C97">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3.4</w:t>
      </w:r>
      <w:r w:rsidR="005134BA" w:rsidRPr="00CB152C">
        <w:rPr>
          <w:rFonts w:ascii="Calibri" w:hAnsi="Calibri" w:cstheme="minorHAnsi"/>
          <w:lang w:val="ru-RU"/>
        </w:rPr>
        <w:t>.</w:t>
      </w:r>
      <w:r w:rsidRPr="00F32D53">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hy-AM"/>
        </w:rPr>
        <w:t>3.5</w:t>
      </w:r>
      <w:r w:rsidR="005134BA" w:rsidRPr="00CB152C">
        <w:rPr>
          <w:rFonts w:ascii="Calibri" w:hAnsi="Calibri" w:cstheme="minorHAnsi"/>
          <w:lang w:val="ru-RU"/>
        </w:rPr>
        <w:t xml:space="preserve">. </w:t>
      </w:r>
      <w:r w:rsidRPr="00F32D53">
        <w:rPr>
          <w:rFonts w:ascii="Calibri" w:hAnsi="Calibri" w:cstheme="minorHAnsi"/>
          <w:lang w:val="hy-AM"/>
        </w:rPr>
        <w:t>Кажд</w:t>
      </w:r>
      <w:r w:rsidRPr="00F32D53">
        <w:rPr>
          <w:rFonts w:ascii="Calibri" w:hAnsi="Calibri" w:cstheme="minorHAnsi"/>
          <w:lang w:val="ru-RU"/>
        </w:rPr>
        <w:t>ое лицо</w:t>
      </w:r>
      <w:r w:rsidRPr="00F32D53">
        <w:rPr>
          <w:rFonts w:ascii="Calibri" w:hAnsi="Calibri" w:cstheme="minorHAnsi"/>
          <w:lang w:val="hy-AM"/>
        </w:rPr>
        <w:t xml:space="preserve">без указания имени, до истечения срока, установленного для внесения изменений в приглашение, </w:t>
      </w:r>
      <w:r w:rsidRPr="00F32D53">
        <w:rPr>
          <w:rFonts w:ascii="Calibri" w:hAnsi="Calibri" w:cstheme="minorHAnsi"/>
          <w:lang w:val="ru-RU"/>
        </w:rPr>
        <w:t xml:space="preserve">имеет право </w:t>
      </w:r>
      <w:r w:rsidRPr="00F32D53">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32D53">
        <w:rPr>
          <w:rFonts w:ascii="Calibri" w:hAnsi="Calibri" w:cstheme="minorHAnsi"/>
          <w:lang w:val="ru-RU"/>
        </w:rPr>
        <w:t>.</w:t>
      </w:r>
      <w:r w:rsidRPr="00F32D53">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A1C97" w:rsidRPr="00F32D53" w:rsidRDefault="001A1C97" w:rsidP="001A1C97">
      <w:pPr>
        <w:widowControl w:val="0"/>
        <w:tabs>
          <w:tab w:val="left" w:pos="1134"/>
        </w:tabs>
        <w:autoSpaceDE w:val="0"/>
        <w:autoSpaceDN w:val="0"/>
        <w:adjustRightInd w:val="0"/>
        <w:ind w:firstLine="567"/>
        <w:rPr>
          <w:rFonts w:ascii="Calibri" w:hAnsi="Calibri" w:cstheme="minorHAnsi"/>
          <w:lang w:val="ru-RU"/>
        </w:rPr>
      </w:pPr>
      <w:r w:rsidRPr="00F32D53">
        <w:rPr>
          <w:rFonts w:ascii="Calibri" w:hAnsi="Calibri" w:cstheme="minorHAnsi"/>
          <w:lang w:val="ru-RU"/>
        </w:rPr>
        <w:t>3.</w:t>
      </w:r>
      <w:r w:rsidRPr="00F32D53">
        <w:rPr>
          <w:rFonts w:ascii="Calibri" w:hAnsi="Calibri" w:cstheme="minorHAnsi"/>
          <w:lang w:val="hy-AM"/>
        </w:rPr>
        <w:t>6</w:t>
      </w:r>
      <w:r w:rsidRPr="00F32D53">
        <w:rPr>
          <w:rFonts w:ascii="Calibri" w:hAnsi="Calibri" w:cstheme="minorHAnsi"/>
          <w:lang w:val="ru-RU"/>
        </w:rPr>
        <w:t>.</w:t>
      </w:r>
      <w:r w:rsidRPr="00F32D53">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F32D53">
        <w:rPr>
          <w:rFonts w:ascii="Calibri" w:hAnsi="Calibri" w:cstheme="minorHAnsi"/>
        </w:rPr>
        <w:t> </w:t>
      </w:r>
      <w:r w:rsidRPr="00F32D53">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4. ПОРЯДОК ПОДАЧИ ЗАЯВКИ</w:t>
      </w:r>
    </w:p>
    <w:p w:rsidR="004F165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Pr>
          <w:rFonts w:ascii="Calibri" w:hAnsi="Calibri" w:cstheme="minorHAnsi"/>
          <w:lang w:val="ru-RU"/>
        </w:rPr>
        <w:t xml:space="preserve">4.1. </w:t>
      </w:r>
      <w:r w:rsidR="005134BA" w:rsidRPr="00CB152C">
        <w:rPr>
          <w:rFonts w:ascii="Calibri" w:hAnsi="Calibri" w:cstheme="minorHAnsi"/>
          <w:lang w:val="ru-RU"/>
        </w:rPr>
        <w:t xml:space="preserve"> </w:t>
      </w:r>
      <w:r>
        <w:rPr>
          <w:rFonts w:ascii="Calibri" w:hAnsi="Calibri" w:cstheme="minorHAnsi"/>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4F165F" w:rsidRPr="0014606F" w:rsidRDefault="004F165F" w:rsidP="004F165F">
      <w:pPr>
        <w:widowControl w:val="0"/>
        <w:tabs>
          <w:tab w:val="left" w:pos="1134"/>
        </w:tabs>
        <w:autoSpaceDE w:val="0"/>
        <w:autoSpaceDN w:val="0"/>
        <w:adjustRightInd w:val="0"/>
        <w:spacing w:after="0" w:line="240" w:lineRule="auto"/>
        <w:ind w:firstLine="360"/>
        <w:rPr>
          <w:rFonts w:ascii="Calibri" w:hAnsi="Calibri" w:cstheme="minorHAnsi"/>
          <w:lang w:val="ru-RU"/>
        </w:rPr>
      </w:pPr>
      <w:r w:rsidRPr="0014606F">
        <w:rPr>
          <w:rFonts w:ascii="Calibri" w:hAnsi="Calibri" w:cstheme="minorHAnsi"/>
          <w:lang w:val="ru-RU"/>
        </w:rPr>
        <w:t xml:space="preserve">В случае организации данной процедуры по лотам участник может подать заявку как для </w:t>
      </w:r>
      <w:r w:rsidRPr="0014606F">
        <w:rPr>
          <w:rFonts w:ascii="Calibri" w:hAnsi="Calibri" w:cstheme="minorHAnsi"/>
          <w:lang w:val="ru-RU"/>
        </w:rPr>
        <w:lastRenderedPageBreak/>
        <w:t>каждого лота, так и для нескольких или всех лотов.</w:t>
      </w:r>
    </w:p>
    <w:p w:rsidR="004F165F" w:rsidRDefault="004F165F" w:rsidP="004F165F">
      <w:pPr>
        <w:pStyle w:val="BodyTextIndent2"/>
        <w:widowControl w:val="0"/>
        <w:tabs>
          <w:tab w:val="left" w:pos="1134"/>
        </w:tabs>
        <w:spacing w:after="0" w:line="240" w:lineRule="auto"/>
        <w:ind w:left="0" w:firstLine="36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4.2. Заявки на процедуру необходимо подать посредством системы не позднее, чем "</w:t>
      </w:r>
      <w:r w:rsidR="004110F3" w:rsidRPr="00F32D53">
        <w:rPr>
          <w:rFonts w:ascii="Calibri" w:hAnsi="Calibri" w:cstheme="minorHAnsi"/>
          <w:lang w:val="af-ZA"/>
        </w:rPr>
        <w:t>11:00</w:t>
      </w:r>
      <w:r w:rsidRPr="00F32D53">
        <w:rPr>
          <w:rFonts w:ascii="Calibri" w:hAnsi="Calibri" w:cstheme="minorHAnsi"/>
          <w:lang w:val="ru-RU"/>
        </w:rPr>
        <w:t>" часов "</w:t>
      </w:r>
      <w:r w:rsidR="003955D4" w:rsidRPr="00F32D53">
        <w:rPr>
          <w:rFonts w:ascii="Calibri" w:hAnsi="Calibri" w:cstheme="minorHAnsi"/>
          <w:lang w:val="af-ZA"/>
        </w:rPr>
        <w:t>11</w:t>
      </w:r>
      <w:r w:rsidRPr="00F32D53">
        <w:rPr>
          <w:rFonts w:ascii="Calibri" w:hAnsi="Calibr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A1C97" w:rsidRPr="00F32D53" w:rsidRDefault="001A1C97" w:rsidP="004F165F">
      <w:pPr>
        <w:pStyle w:val="BodyTextIndent2"/>
        <w:widowControl w:val="0"/>
        <w:tabs>
          <w:tab w:val="left" w:pos="1134"/>
        </w:tabs>
        <w:spacing w:after="0" w:line="240" w:lineRule="auto"/>
        <w:ind w:left="0" w:firstLine="360"/>
        <w:rPr>
          <w:rFonts w:ascii="Calibri" w:hAnsi="Calibri" w:cstheme="minorHAnsi"/>
          <w:lang w:val="ru-RU"/>
        </w:rPr>
      </w:pPr>
      <w:r w:rsidRPr="00F32D53">
        <w:rPr>
          <w:rFonts w:ascii="Calibri" w:hAnsi="Calibri" w:cstheme="minorHAnsi"/>
          <w:lang w:val="ru-RU"/>
        </w:rPr>
        <w:t>4.3. В заявке участник представляет:</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A1C97" w:rsidRPr="008512A9" w:rsidRDefault="001A1C97" w:rsidP="0069441F">
      <w:pPr>
        <w:spacing w:after="0" w:line="240" w:lineRule="auto"/>
        <w:rPr>
          <w:rFonts w:ascii="Calibri" w:hAnsi="Calibri" w:cstheme="minorHAnsi"/>
          <w:lang w:val="hy-AM"/>
        </w:rPr>
      </w:pPr>
      <w:r w:rsidRPr="00F32D53">
        <w:rPr>
          <w:rFonts w:ascii="Calibri" w:hAnsi="Calibri" w:cstheme="minorHAnsi"/>
          <w:lang w:val="ru-RU"/>
        </w:rPr>
        <w:t>а)</w:t>
      </w:r>
      <w:r w:rsidR="008512A9" w:rsidRPr="00CB152C">
        <w:rPr>
          <w:lang w:val="ru-RU"/>
        </w:rPr>
        <w:t xml:space="preserve"> подтверждение соответствия его данных и данных аффилированных с ним лиц требованиям права участия, установленным настоящим приглашением</w:t>
      </w:r>
      <w:r w:rsidR="008512A9">
        <w:rPr>
          <w:rFonts w:ascii="Calibri" w:hAnsi="Calibri" w:cstheme="minorHAnsi"/>
          <w:lang w:val="hy-AM"/>
        </w:rPr>
        <w:t>․</w:t>
      </w:r>
    </w:p>
    <w:p w:rsidR="001A1C97" w:rsidRPr="008512A9" w:rsidRDefault="005C42C6" w:rsidP="0069441F">
      <w:pPr>
        <w:spacing w:after="0" w:line="240" w:lineRule="auto"/>
        <w:rPr>
          <w:rFonts w:ascii="Calibri" w:hAnsi="Calibri" w:cstheme="minorHAnsi"/>
          <w:lang w:val="hy-AM"/>
        </w:rPr>
      </w:pPr>
      <w:r w:rsidRPr="00374913">
        <w:rPr>
          <w:rFonts w:cstheme="minorHAnsi"/>
          <w:color w:val="000000" w:themeColor="text1"/>
          <w:lang w:val="ru-RU"/>
        </w:rPr>
        <w:t xml:space="preserve">б) </w:t>
      </w:r>
      <w:r w:rsidR="008512A9" w:rsidRPr="00CB152C">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8512A9">
        <w:rPr>
          <w:lang w:val="hy-AM"/>
        </w:rPr>
        <w:t>․</w:t>
      </w:r>
    </w:p>
    <w:p w:rsidR="00DD1BC0" w:rsidRDefault="00DD1BC0" w:rsidP="0069441F">
      <w:pPr>
        <w:spacing w:after="0" w:line="240" w:lineRule="auto"/>
        <w:rPr>
          <w:rFonts w:ascii="Calibri" w:hAnsi="Calibri" w:cstheme="minorHAnsi"/>
          <w:lang w:val="ru-RU"/>
        </w:rPr>
      </w:pPr>
      <w:r w:rsidRPr="00DD1BC0">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A1C97" w:rsidRPr="00F32D53" w:rsidRDefault="001A1C97" w:rsidP="0069441F">
      <w:pPr>
        <w:spacing w:after="0" w:line="240" w:lineRule="auto"/>
        <w:rPr>
          <w:rFonts w:ascii="Calibri" w:hAnsi="Calibri" w:cstheme="minorHAnsi"/>
          <w:lang w:val="ru-RU"/>
        </w:rPr>
      </w:pPr>
      <w:r w:rsidRPr="00F32D53">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xml:space="preserve">- </w:t>
      </w:r>
      <w:r w:rsidR="008512A9" w:rsidRPr="00CB152C">
        <w:rPr>
          <w:lang w:val="ru-RU"/>
        </w:rPr>
        <w:t>приложение 1.2 представляет участник, не являющийся резидентом РА</w:t>
      </w:r>
      <w:r w:rsidRPr="00DD5E33">
        <w:rPr>
          <w:rFonts w:ascii="Calibri" w:hAnsi="Calibri" w:cstheme="minorHAnsi"/>
          <w:lang w:val="ru-RU"/>
        </w:rPr>
        <w:t>.</w:t>
      </w:r>
    </w:p>
    <w:p w:rsidR="00DD5E33" w:rsidRPr="008512A9" w:rsidRDefault="00DD5E33" w:rsidP="00DD5E33">
      <w:pPr>
        <w:spacing w:after="0"/>
        <w:jc w:val="both"/>
        <w:rPr>
          <w:rFonts w:ascii="Calibri" w:hAnsi="Calibri" w:cstheme="minorHAnsi"/>
          <w:lang w:val="hy-AM"/>
        </w:rPr>
      </w:pPr>
      <w:r w:rsidRPr="00DD5E33">
        <w:rPr>
          <w:rFonts w:ascii="Calibri" w:hAnsi="Calibri" w:cstheme="minorHAnsi"/>
          <w:lang w:val="ru-RU"/>
        </w:rPr>
        <w:t xml:space="preserve">- </w:t>
      </w:r>
      <w:r w:rsidR="008512A9" w:rsidRPr="00CB152C">
        <w:rPr>
          <w:lang w:val="ru-RU"/>
        </w:rPr>
        <w:t>приложение 1.3 представляет участник, являющийся резидентом РА</w:t>
      </w:r>
      <w:r w:rsidR="008512A9">
        <w:rPr>
          <w:lang w:val="hy-AM"/>
        </w:rPr>
        <w:t>․</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D5E33" w:rsidRPr="00DD5E33" w:rsidRDefault="00DD5E33" w:rsidP="00DD5E33">
      <w:pPr>
        <w:spacing w:after="0"/>
        <w:jc w:val="both"/>
        <w:rPr>
          <w:rFonts w:ascii="Calibri" w:hAnsi="Calibri" w:cstheme="minorHAnsi"/>
          <w:lang w:val="ru-RU"/>
        </w:rPr>
      </w:pPr>
      <w:r w:rsidRPr="00DD5E33">
        <w:rPr>
          <w:rFonts w:ascii="Calibri" w:hAnsi="Calibri" w:cstheme="minorHAnsi"/>
          <w:lang w:val="ru-RU"/>
        </w:rPr>
        <w:t>- таблица, предусмотренная абзацем 3 пункта 2 заявления-объявления, не заполняется;</w:t>
      </w:r>
    </w:p>
    <w:p w:rsidR="00DD5E33" w:rsidRDefault="00DD5E33" w:rsidP="00DD5E33">
      <w:pPr>
        <w:spacing w:after="0" w:line="240" w:lineRule="auto"/>
        <w:rPr>
          <w:rFonts w:eastAsia="Times New Roman" w:cstheme="minorHAnsi"/>
          <w:sz w:val="20"/>
          <w:szCs w:val="20"/>
          <w:lang w:val="ru-RU"/>
        </w:rPr>
      </w:pPr>
      <w:r w:rsidRPr="00DD5E3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A1C97" w:rsidRPr="00F32D53" w:rsidRDefault="001A1C97" w:rsidP="00DD5E33">
      <w:pPr>
        <w:spacing w:line="240" w:lineRule="auto"/>
        <w:rPr>
          <w:rFonts w:ascii="Calibri" w:hAnsi="Calibri" w:cstheme="minorHAnsi"/>
          <w:lang w:val="ru-RU"/>
        </w:rPr>
      </w:pPr>
      <w:r w:rsidRPr="00F32D53">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A1C97" w:rsidRPr="00F32D53" w:rsidRDefault="00296C53" w:rsidP="001A1C97">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015DA2" w:rsidRPr="00015DA2">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F32D53">
        <w:rPr>
          <w:rStyle w:val="FootnoteReference"/>
          <w:rFonts w:ascii="Calibri" w:hAnsi="Calibri" w:cstheme="minorHAnsi"/>
          <w:lang w:val="ru-RU"/>
        </w:rPr>
        <w:footnoteReference w:id="4"/>
      </w:r>
      <w:r w:rsidRPr="00F32D53">
        <w:rPr>
          <w:rFonts w:ascii="Calibri" w:hAnsi="Calibri" w:cstheme="minorHAnsi"/>
          <w:lang w:val="ru-RU"/>
        </w:rPr>
        <w:t>.</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A1C97" w:rsidRPr="00F32D53" w:rsidRDefault="001A1C97" w:rsidP="001A1C97">
      <w:pPr>
        <w:pStyle w:val="norm"/>
        <w:widowControl w:val="0"/>
        <w:tabs>
          <w:tab w:val="left" w:pos="1134"/>
        </w:tabs>
        <w:spacing w:line="240" w:lineRule="auto"/>
        <w:ind w:firstLine="0"/>
        <w:rPr>
          <w:rFonts w:ascii="Calibri" w:hAnsi="Calibri" w:cstheme="minorHAnsi"/>
          <w:szCs w:val="22"/>
        </w:rPr>
      </w:pPr>
      <w:r w:rsidRPr="00F32D53">
        <w:rPr>
          <w:rFonts w:ascii="Calibri" w:hAnsi="Calibri" w:cstheme="minorHAnsi"/>
          <w:szCs w:val="22"/>
        </w:rPr>
        <w:t>6)Вслучае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1A1C97" w:rsidRPr="00F32D53" w:rsidRDefault="001A1C97" w:rsidP="001A1C97">
      <w:pPr>
        <w:spacing w:line="240" w:lineRule="auto"/>
        <w:rPr>
          <w:rFonts w:ascii="Calibri" w:hAnsi="Calibri" w:cstheme="minorHAnsi"/>
          <w:lang w:val="ru-RU"/>
        </w:rPr>
      </w:pPr>
      <w:r w:rsidRPr="00F32D53">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A1C97" w:rsidRPr="00F32D53" w:rsidRDefault="001A1C97" w:rsidP="001A1C97">
      <w:pPr>
        <w:pStyle w:val="norm"/>
        <w:widowControl w:val="0"/>
        <w:spacing w:line="240" w:lineRule="auto"/>
        <w:ind w:firstLine="0"/>
        <w:rPr>
          <w:rFonts w:ascii="Calibri" w:hAnsi="Calibri" w:cstheme="minorHAnsi"/>
          <w:szCs w:val="22"/>
        </w:rPr>
      </w:pPr>
      <w:r w:rsidRPr="00F32D53">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w:t>
      </w:r>
      <w:r w:rsidRPr="00F32D53">
        <w:rPr>
          <w:rFonts w:ascii="Calibri" w:hAnsi="Calibri" w:cstheme="minorHAnsi"/>
          <w:szCs w:val="22"/>
        </w:rPr>
        <w:lastRenderedPageBreak/>
        <w:t>от имени всех участников, то в случае заключения договора платежи на его основании производятся представившему заявку участнику.</w:t>
      </w:r>
    </w:p>
    <w:p w:rsidR="001A1C97" w:rsidRPr="00F32D53" w:rsidRDefault="001A1C97" w:rsidP="001A1C97">
      <w:pPr>
        <w:pStyle w:val="norm"/>
        <w:widowControl w:val="0"/>
        <w:spacing w:after="120" w:line="240" w:lineRule="auto"/>
        <w:ind w:firstLine="720"/>
        <w:rPr>
          <w:rFonts w:ascii="Calibri" w:hAnsi="Calibri" w:cstheme="minorHAnsi"/>
          <w:szCs w:val="22"/>
        </w:rPr>
      </w:pPr>
      <w:r w:rsidRPr="00F32D53">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5.ЦЕНОВОЕ ПРЕДЛОЖЕНИЕ ЗАЯВКИ </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5.1.</w:t>
      </w:r>
      <w:r w:rsidR="005134BA" w:rsidRPr="00CB152C">
        <w:rPr>
          <w:rFonts w:ascii="Calibri" w:hAnsi="Calibri" w:cstheme="minorHAnsi"/>
          <w:szCs w:val="22"/>
        </w:rPr>
        <w:t xml:space="preserve"> </w:t>
      </w:r>
      <w:r w:rsidRPr="00F32D53">
        <w:rPr>
          <w:rFonts w:ascii="Calibri" w:hAnsi="Calibri" w:cstheme="minorHAnsi"/>
          <w:szCs w:val="22"/>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5.2.</w:t>
      </w:r>
      <w:r w:rsidR="005134BA" w:rsidRPr="00CB152C">
        <w:rPr>
          <w:rFonts w:ascii="Calibri" w:hAnsi="Calibri" w:cstheme="minorHAnsi"/>
          <w:szCs w:val="22"/>
        </w:rPr>
        <w:t xml:space="preserve"> </w:t>
      </w:r>
      <w:r w:rsidRPr="00F32D53">
        <w:rPr>
          <w:rFonts w:ascii="Calibri" w:hAnsi="Calibri" w:cstheme="minorHAnsi"/>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A1C97" w:rsidRPr="00F32D53" w:rsidRDefault="001A1C97" w:rsidP="001A1C97">
      <w:pPr>
        <w:pStyle w:val="norm"/>
        <w:widowControl w:val="0"/>
        <w:spacing w:line="240" w:lineRule="auto"/>
        <w:ind w:firstLine="720"/>
        <w:rPr>
          <w:rFonts w:ascii="Calibri" w:hAnsi="Calibri" w:cstheme="minorHAnsi"/>
          <w:szCs w:val="22"/>
        </w:rPr>
      </w:pPr>
      <w:r w:rsidRPr="00F32D53">
        <w:rPr>
          <w:rFonts w:ascii="Calibri" w:hAnsi="Calibri" w:cstheme="minorHAns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D123D2" w:rsidRPr="00F32D53">
        <w:rPr>
          <w:rFonts w:ascii="Calibri" w:hAnsi="Calibri" w:cstheme="minorHAnsi"/>
          <w:lang w:val="af-ZA"/>
        </w:rPr>
        <w:t>389.25</w:t>
      </w:r>
      <w:r w:rsidRPr="00F32D53">
        <w:rPr>
          <w:rFonts w:ascii="Calibri" w:hAnsi="Calibri" w:cstheme="minorHAnsi"/>
          <w:szCs w:val="22"/>
        </w:rPr>
        <w:t xml:space="preserve"> драмом, российский рубль </w:t>
      </w:r>
      <w:r w:rsidR="00991780" w:rsidRPr="00F32D53">
        <w:rPr>
          <w:rFonts w:ascii="Calibri" w:hAnsi="Calibri" w:cstheme="minorHAnsi"/>
          <w:lang w:val="af-ZA"/>
        </w:rPr>
        <w:t>4.7251</w:t>
      </w:r>
      <w:r w:rsidRPr="00F32D53">
        <w:rPr>
          <w:rFonts w:ascii="Calibri" w:hAnsi="Calibri" w:cstheme="minorHAnsi"/>
          <w:szCs w:val="22"/>
        </w:rPr>
        <w:t xml:space="preserve"> драмом, евро </w:t>
      </w:r>
      <w:r w:rsidR="00991780" w:rsidRPr="00F32D53">
        <w:rPr>
          <w:rFonts w:ascii="Calibri" w:hAnsi="Calibri" w:cstheme="minorHAnsi"/>
          <w:lang w:val="af-ZA"/>
        </w:rPr>
        <w:t>439.39</w:t>
      </w:r>
      <w:r w:rsidRPr="00F32D53">
        <w:rPr>
          <w:rFonts w:ascii="Calibri" w:hAnsi="Calibri" w:cstheme="minorHAnsi"/>
          <w:szCs w:val="22"/>
        </w:rPr>
        <w:t>драмом.</w:t>
      </w:r>
    </w:p>
    <w:p w:rsidR="001A1C97" w:rsidRPr="00F32D53" w:rsidRDefault="001A1C97" w:rsidP="001A1C97">
      <w:pPr>
        <w:widowControl w:val="0"/>
        <w:ind w:left="567" w:right="565"/>
        <w:jc w:val="center"/>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6. СРОК ДЕЙСТВИЯ ЗАЯВКИ, </w:t>
      </w:r>
      <w:r w:rsidRPr="00F32D53">
        <w:rPr>
          <w:rFonts w:ascii="Calibri" w:hAnsi="Calibri" w:cstheme="minorHAnsi"/>
          <w:b/>
          <w:lang w:val="ru-RU"/>
        </w:rPr>
        <w:br/>
        <w:t>ПОРЯДОК ВНЕСЕНИЯ ИЗМЕНЕНИЙ В ЗАЯВКИИ ИХ ОТЗЫВА</w:t>
      </w:r>
    </w:p>
    <w:p w:rsidR="001A1C97" w:rsidRPr="00F32D53" w:rsidRDefault="001A1C97" w:rsidP="001A1C97">
      <w:pPr>
        <w:pStyle w:val="BodyTextIndent"/>
        <w:widowControl w:val="0"/>
        <w:tabs>
          <w:tab w:val="left" w:pos="1134"/>
        </w:tabs>
        <w:spacing w:line="240" w:lineRule="auto"/>
        <w:ind w:firstLine="567"/>
        <w:rPr>
          <w:rFonts w:ascii="Calibri" w:hAnsi="Calibri" w:cstheme="minorHAnsi"/>
          <w:i w:val="0"/>
          <w:sz w:val="24"/>
          <w:szCs w:val="24"/>
        </w:rPr>
      </w:pPr>
      <w:r w:rsidRPr="00F32D53">
        <w:rPr>
          <w:rFonts w:ascii="Calibri" w:hAnsi="Calibri" w:cstheme="minorHAnsi"/>
          <w:i w:val="0"/>
          <w:sz w:val="24"/>
          <w:szCs w:val="24"/>
        </w:rPr>
        <w:t>6.1.</w:t>
      </w:r>
      <w:r w:rsidR="005134BA" w:rsidRPr="00CB152C">
        <w:rPr>
          <w:rFonts w:ascii="Calibri" w:hAnsi="Calibri" w:cstheme="minorHAnsi"/>
          <w:i w:val="0"/>
          <w:sz w:val="24"/>
          <w:szCs w:val="24"/>
        </w:rPr>
        <w:t xml:space="preserve"> </w:t>
      </w:r>
      <w:r w:rsidRPr="00F32D53">
        <w:rPr>
          <w:rFonts w:ascii="Calibri" w:hAnsi="Calibri" w:cstheme="minorHAnsi"/>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A1C97" w:rsidRPr="00F32D53" w:rsidRDefault="005134BA" w:rsidP="001A1C97">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sidRPr="00CB152C">
        <w:rPr>
          <w:rFonts w:ascii="Calibri" w:hAnsi="Calibri" w:cstheme="minorHAnsi"/>
          <w:i w:val="0"/>
          <w:sz w:val="24"/>
          <w:szCs w:val="24"/>
        </w:rPr>
        <w:t xml:space="preserve">  </w:t>
      </w:r>
      <w:r w:rsidR="001A1C97" w:rsidRPr="00F32D53">
        <w:rPr>
          <w:rFonts w:ascii="Calibri" w:hAnsi="Calibri" w:cstheme="minorHAnsi"/>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A1C97" w:rsidRPr="00F32D53" w:rsidRDefault="001A1C97" w:rsidP="001A1C97">
      <w:pPr>
        <w:widowControl w:val="0"/>
        <w:jc w:val="center"/>
        <w:rPr>
          <w:rFonts w:ascii="Calibri" w:hAnsi="Calibri" w:cstheme="minorHAnsi"/>
          <w:b/>
        </w:rPr>
      </w:pPr>
      <w:r w:rsidRPr="00F32D53">
        <w:rPr>
          <w:rFonts w:ascii="Calibri" w:hAnsi="Calibri" w:cstheme="minorHAnsi"/>
          <w:b/>
        </w:rPr>
        <w:t>7. ОБЕСПЕЧЕНИЕ ЗАЯВКИ</w:t>
      </w:r>
    </w:p>
    <w:p w:rsidR="001A1C97" w:rsidRPr="00F32D53" w:rsidRDefault="001A1C97" w:rsidP="001A1C97">
      <w:pPr>
        <w:rPr>
          <w:rFonts w:ascii="Calibri" w:hAnsi="Calibri" w:cstheme="minorHAnsi"/>
          <w:b/>
        </w:rPr>
      </w:pPr>
      <w:r w:rsidRPr="00F32D53">
        <w:rPr>
          <w:rFonts w:ascii="Calibri" w:hAnsi="Calibri" w:cstheme="minorHAns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F32D53">
        <w:rPr>
          <w:rFonts w:ascii="Calibri" w:hAnsi="Calibri" w:cstheme="minorHAnsi"/>
          <w:b/>
        </w:rPr>
        <w:br w:type="page"/>
      </w:r>
    </w:p>
    <w:p w:rsidR="001A1C97" w:rsidRPr="00F32D53" w:rsidRDefault="001A1C97" w:rsidP="001A1C97">
      <w:pPr>
        <w:widowControl w:val="0"/>
        <w:ind w:firstLine="567"/>
        <w:jc w:val="center"/>
        <w:rPr>
          <w:rFonts w:ascii="Calibri" w:hAnsi="Calibri" w:cstheme="minorHAnsi"/>
          <w:b/>
          <w:lang w:val="ru-RU"/>
        </w:rPr>
      </w:pPr>
      <w:r w:rsidRPr="00F32D53">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1A1C97" w:rsidRPr="00F32D53" w:rsidRDefault="001A1C97" w:rsidP="005134BA">
      <w:pPr>
        <w:widowControl w:val="0"/>
        <w:spacing w:line="240" w:lineRule="auto"/>
        <w:rPr>
          <w:rFonts w:ascii="Calibri" w:hAnsi="Calibri" w:cstheme="minorHAnsi"/>
          <w:lang w:val="ru-RU"/>
        </w:rPr>
      </w:pPr>
      <w:r w:rsidRPr="00F32D53">
        <w:rPr>
          <w:rFonts w:ascii="Calibri" w:hAnsi="Calibri" w:cstheme="minorHAnsi"/>
          <w:lang w:val="ru-RU"/>
        </w:rPr>
        <w:t>8.1</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8.2</w:t>
      </w:r>
      <w:r w:rsidR="005134BA" w:rsidRPr="00CB152C">
        <w:rPr>
          <w:rFonts w:ascii="Calibri" w:hAnsi="Calibri" w:cstheme="minorHAnsi"/>
          <w:lang w:val="ru-RU"/>
        </w:rPr>
        <w:t>.</w:t>
      </w:r>
      <w:r w:rsidRPr="00F32D53">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sidR="003B38D7" w:rsidRPr="00F32D53">
        <w:rPr>
          <w:rFonts w:ascii="Calibri" w:hAnsi="Calibri" w:cstheme="minorHAnsi"/>
          <w:lang w:val="af-ZA"/>
        </w:rPr>
        <w:t>2025.05.20. 11:00 </w:t>
      </w:r>
      <w:r w:rsidRPr="00F32D53">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A1C97" w:rsidRPr="00F32D53" w:rsidRDefault="00EE08D2" w:rsidP="001A1C97">
      <w:pPr>
        <w:widowControl w:val="0"/>
        <w:spacing w:line="240" w:lineRule="auto"/>
        <w:rPr>
          <w:rFonts w:ascii="Calibri" w:hAnsi="Calibri" w:cstheme="minorHAnsi"/>
          <w:lang w:val="ru-RU"/>
        </w:rPr>
      </w:pPr>
      <w:r w:rsidRPr="00F2524D">
        <w:rPr>
          <w:rFonts w:ascii="Calibri" w:hAnsi="Calibri" w:cstheme="minorHAnsi"/>
          <w:lang w:val="ru-RU"/>
        </w:rPr>
        <w:t>8.3</w:t>
      </w:r>
      <w:r w:rsidR="005134BA" w:rsidRPr="00CB152C">
        <w:rPr>
          <w:rFonts w:ascii="Calibri" w:hAnsi="Calibri" w:cstheme="minorHAnsi"/>
          <w:lang w:val="ru-RU"/>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32D53">
        <w:rPr>
          <w:rFonts w:ascii="Calibri" w:hAnsi="Calibri" w:cstheme="minorHAnsi"/>
        </w:rPr>
        <w:t>x</w:t>
      </w:r>
      <w:r w:rsidRPr="00F32D53">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8.5</w:t>
      </w:r>
      <w:r w:rsidR="005134BA" w:rsidRPr="00CB152C">
        <w:rPr>
          <w:rFonts w:ascii="Calibri" w:hAnsi="Calibri" w:cstheme="minorHAnsi"/>
          <w:lang w:val="ru-RU"/>
        </w:rPr>
        <w:t>.</w:t>
      </w:r>
      <w:r w:rsidRPr="00F32D53">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8.6</w:t>
      </w:r>
      <w:r w:rsidR="005134BA" w:rsidRPr="00CB152C">
        <w:rPr>
          <w:rFonts w:ascii="Calibri" w:hAnsi="Calibri" w:cstheme="minorHAnsi"/>
          <w:lang w:val="ru-RU"/>
        </w:rPr>
        <w:t>.</w:t>
      </w:r>
      <w:r w:rsidRPr="00F32D53">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8.7</w:t>
      </w:r>
      <w:r w:rsidR="005134BA" w:rsidRPr="00CB152C">
        <w:rPr>
          <w:rFonts w:ascii="Calibri" w:hAnsi="Calibri" w:cstheme="minorHAnsi"/>
          <w:lang w:val="ru-RU"/>
        </w:rPr>
        <w:t>.</w:t>
      </w:r>
      <w:r w:rsidRPr="00F32D53">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8.8</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lastRenderedPageBreak/>
        <w:t>8.9</w:t>
      </w:r>
      <w:r w:rsidR="005134BA" w:rsidRPr="00CB152C">
        <w:rPr>
          <w:rFonts w:ascii="Calibri" w:hAnsi="Calibri" w:cstheme="minorHAnsi"/>
          <w:lang w:val="ru-RU"/>
        </w:rPr>
        <w:t>.</w:t>
      </w:r>
      <w:r w:rsidRPr="00F32D53">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sidRPr="00F32D53">
        <w:rPr>
          <w:rFonts w:ascii="Calibri" w:hAnsi="Calibri" w:cstheme="minorHAnsi"/>
        </w:rPr>
        <w:t>՝</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2) отклоняются заявки других участников.</w:t>
      </w:r>
    </w:p>
    <w:p w:rsidR="001A1C97" w:rsidRPr="00F32D53" w:rsidRDefault="001A1C97" w:rsidP="001A1C97">
      <w:pPr>
        <w:widowControl w:val="0"/>
        <w:spacing w:line="240" w:lineRule="auto"/>
        <w:rPr>
          <w:rFonts w:ascii="Calibri" w:hAnsi="Calibri" w:cstheme="minorHAnsi"/>
          <w:lang w:val="ru-RU"/>
        </w:rPr>
      </w:pPr>
      <w:r w:rsidRPr="00F32D53">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DD1BC0" w:rsidRDefault="00DD1BC0" w:rsidP="00DD1BC0">
      <w:pPr>
        <w:widowControl w:val="0"/>
        <w:tabs>
          <w:tab w:val="left" w:pos="1134"/>
        </w:tabs>
        <w:spacing w:line="240" w:lineRule="auto"/>
        <w:rPr>
          <w:rFonts w:ascii="Calibri" w:hAnsi="Calibri" w:cstheme="minorHAnsi"/>
          <w:lang w:val="ru-RU"/>
        </w:rPr>
      </w:pPr>
      <w:r w:rsidRPr="00DD1BC0">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8.10</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8.11</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A1C97" w:rsidRPr="00F32D53" w:rsidRDefault="001A1C97" w:rsidP="005134BA">
      <w:pPr>
        <w:widowControl w:val="0"/>
        <w:tabs>
          <w:tab w:val="left" w:pos="1134"/>
        </w:tabs>
        <w:spacing w:line="240" w:lineRule="auto"/>
        <w:rPr>
          <w:rFonts w:ascii="Calibri" w:hAnsi="Calibri" w:cstheme="minorHAnsi"/>
          <w:color w:val="000000" w:themeColor="text1"/>
          <w:lang w:val="ru-RU"/>
        </w:rPr>
      </w:pPr>
      <w:r w:rsidRPr="00F32D53">
        <w:rPr>
          <w:rFonts w:ascii="Calibri" w:hAnsi="Calibri" w:cstheme="minorHAnsi"/>
          <w:color w:val="000000" w:themeColor="text1"/>
          <w:lang w:val="ru-RU"/>
        </w:rPr>
        <w:t>8.13</w:t>
      </w:r>
      <w:r w:rsidR="005134BA"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8.14</w:t>
      </w:r>
      <w:r w:rsidR="005134BA" w:rsidRPr="00CB152C">
        <w:rPr>
          <w:rFonts w:ascii="Calibri" w:hAnsi="Calibri" w:cstheme="minorHAnsi"/>
          <w:lang w:val="ru-RU"/>
        </w:rPr>
        <w:t>.</w:t>
      </w:r>
      <w:r w:rsidRPr="00F32D53">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DC6D7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8.15</w:t>
      </w:r>
      <w:r w:rsidR="005134BA" w:rsidRPr="00CB152C">
        <w:rPr>
          <w:rFonts w:ascii="Calibri" w:hAnsi="Calibri" w:cstheme="minorHAnsi"/>
          <w:lang w:val="ru-RU"/>
        </w:rPr>
        <w:t>.</w:t>
      </w:r>
      <w:r w:rsidRPr="00F32D53">
        <w:rPr>
          <w:rFonts w:ascii="Calibri" w:hAnsi="Calibri" w:cstheme="minorHAnsi"/>
          <w:lang w:val="ru-RU"/>
        </w:rPr>
        <w:t xml:space="preserve"> </w:t>
      </w:r>
      <w:r w:rsidR="00DD1BC0" w:rsidRPr="00DD1BC0">
        <w:rPr>
          <w:rFonts w:ascii="Calibri" w:hAnsi="Calibri" w:cstheme="minorHAnsi"/>
          <w:lang w:val="ru-RU"/>
        </w:rPr>
        <w:t xml:space="preserve">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890E4E" w:rsidRPr="00890E4E">
        <w:rPr>
          <w:rFonts w:ascii="Calibri" w:hAnsi="Calibri" w:cstheme="minorHAnsi"/>
          <w:lang w:val="ru-RU"/>
        </w:rPr>
        <w:t xml:space="preserve">Мотивированное решение руководителя заказчика уполномоченный орган публикует в </w:t>
      </w:r>
      <w:r w:rsidR="00DC6D7C" w:rsidRPr="00DC6D7C">
        <w:rPr>
          <w:rFonts w:ascii="Calibri" w:hAnsi="Calibri" w:cstheme="minorHAnsi"/>
          <w:lang w:val="ru-RU"/>
        </w:rPr>
        <w:t>бюллетене в течение пяти рабочих дней, следующих за днем получения решения</w:t>
      </w:r>
      <w:r w:rsidR="00890E4E" w:rsidRPr="00890E4E">
        <w:rPr>
          <w:rFonts w:ascii="Calibri" w:hAnsi="Calibri" w:cstheme="minorHAnsi"/>
          <w:lang w:val="ru-RU"/>
        </w:rPr>
        <w:t>.</w:t>
      </w:r>
    </w:p>
    <w:p w:rsidR="00DD1BC0" w:rsidRPr="00DD1BC0" w:rsidRDefault="00DC6D7C" w:rsidP="005134BA">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DD1BC0" w:rsidRPr="00DD1BC0">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w:t>
      </w:r>
      <w:r w:rsidR="00DD1BC0" w:rsidRPr="00DD1BC0">
        <w:rPr>
          <w:rFonts w:ascii="Calibri" w:hAnsi="Calibri" w:cstheme="minorHAnsi"/>
          <w:lang w:val="ru-RU"/>
        </w:rPr>
        <w:lastRenderedPageBreak/>
        <w:t xml:space="preserve">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DD1BC0" w:rsidRPr="00DD1BC0" w:rsidRDefault="008512A9" w:rsidP="00DD1BC0">
      <w:pPr>
        <w:widowControl w:val="0"/>
        <w:tabs>
          <w:tab w:val="left" w:pos="1276"/>
        </w:tabs>
        <w:spacing w:line="240" w:lineRule="auto"/>
        <w:ind w:firstLine="567"/>
        <w:rPr>
          <w:rFonts w:ascii="Calibri" w:hAnsi="Calibri" w:cstheme="minorHAnsi"/>
          <w:lang w:val="ru-RU"/>
        </w:rPr>
      </w:pPr>
      <w:r w:rsidRPr="00DD1BC0">
        <w:rPr>
          <w:rFonts w:ascii="Calibri" w:hAnsi="Calibri" w:cstheme="minorHAnsi"/>
          <w:lang w:val="ru-RU"/>
        </w:rPr>
        <w:t>Е</w:t>
      </w:r>
      <w:r w:rsidR="00DD1BC0" w:rsidRPr="00DD1BC0">
        <w:rPr>
          <w:rFonts w:ascii="Calibri" w:hAnsi="Calibri" w:cstheme="minorHAnsi"/>
          <w:lang w:val="ru-RU"/>
        </w:rPr>
        <w:t>сли:</w:t>
      </w:r>
    </w:p>
    <w:p w:rsidR="00DD1BC0" w:rsidRPr="008512A9" w:rsidRDefault="00DD1BC0" w:rsidP="00DD1BC0">
      <w:pPr>
        <w:widowControl w:val="0"/>
        <w:tabs>
          <w:tab w:val="left" w:pos="1276"/>
        </w:tabs>
        <w:spacing w:line="240" w:lineRule="auto"/>
        <w:ind w:firstLine="567"/>
        <w:rPr>
          <w:rFonts w:ascii="Calibri" w:hAnsi="Calibri" w:cstheme="minorHAnsi"/>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8512A9" w:rsidRPr="00CB152C">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008512A9">
        <w:rPr>
          <w:lang w:val="hy-AM"/>
        </w:rPr>
        <w:t>․</w:t>
      </w:r>
    </w:p>
    <w:p w:rsidR="001A1C97" w:rsidRDefault="00DD1BC0" w:rsidP="00DD1BC0">
      <w:pPr>
        <w:widowControl w:val="0"/>
        <w:tabs>
          <w:tab w:val="left" w:pos="1276"/>
        </w:tabs>
        <w:spacing w:line="240" w:lineRule="auto"/>
        <w:ind w:firstLine="567"/>
        <w:rPr>
          <w:lang w:val="hy-AM"/>
        </w:rPr>
      </w:pPr>
      <w:r w:rsidRPr="00DD1BC0">
        <w:rPr>
          <w:rFonts w:ascii="Calibri" w:hAnsi="Calibri" w:cstheme="minorHAnsi"/>
          <w:lang w:val="ru-RU"/>
        </w:rPr>
        <w:t>•</w:t>
      </w:r>
      <w:r w:rsidR="005134BA" w:rsidRPr="00CB152C">
        <w:rPr>
          <w:rFonts w:ascii="Calibri" w:hAnsi="Calibri" w:cstheme="minorHAnsi"/>
          <w:lang w:val="ru-RU"/>
        </w:rPr>
        <w:t xml:space="preserve"> </w:t>
      </w:r>
      <w:r w:rsidR="000F3035" w:rsidRPr="00CB152C">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512A9" w:rsidRPr="008512A9" w:rsidRDefault="008512A9" w:rsidP="00DD1BC0">
      <w:pPr>
        <w:widowControl w:val="0"/>
        <w:tabs>
          <w:tab w:val="left" w:pos="1276"/>
        </w:tabs>
        <w:spacing w:line="240" w:lineRule="auto"/>
        <w:ind w:firstLine="567"/>
        <w:rPr>
          <w:rFonts w:ascii="Calibri" w:hAnsi="Calibri" w:cstheme="minorHAnsi"/>
          <w:lang w:val="hy-AM"/>
        </w:rPr>
      </w:pPr>
      <w:r w:rsidRPr="00CB152C">
        <w:rPr>
          <w:lang w:val="ru-RU"/>
        </w:rPr>
        <w:t xml:space="preserve">При этом, </w:t>
      </w:r>
      <w:r w:rsidR="00DC6D7C" w:rsidRPr="00DC6D7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DC6D7C">
        <w:rPr>
          <w:lang w:val="ru-RU"/>
        </w:rPr>
        <w:t xml:space="preserve"> </w:t>
      </w:r>
      <w:r w:rsidRPr="00CB152C">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8.16</w:t>
      </w:r>
      <w:r w:rsidR="005134BA" w:rsidRPr="00CB152C">
        <w:rPr>
          <w:rFonts w:ascii="Calibri" w:hAnsi="Calibri" w:cstheme="minorHAnsi"/>
          <w:lang w:val="ru-RU"/>
        </w:rPr>
        <w:t>.</w:t>
      </w:r>
      <w:r w:rsidRPr="00F32D53">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DD1BC0" w:rsidRDefault="00DD1BC0" w:rsidP="005134BA">
      <w:pPr>
        <w:widowControl w:val="0"/>
        <w:tabs>
          <w:tab w:val="left" w:pos="1276"/>
        </w:tabs>
        <w:spacing w:line="240" w:lineRule="auto"/>
        <w:rPr>
          <w:rFonts w:ascii="Calibri" w:hAnsi="Calibri" w:cstheme="minorHAnsi"/>
          <w:lang w:val="ru-RU"/>
        </w:rPr>
      </w:pPr>
      <w:r w:rsidRPr="00DD1BC0">
        <w:rPr>
          <w:rFonts w:ascii="Calibri" w:hAnsi="Calibri" w:cstheme="minorHAnsi"/>
          <w:lang w:val="ru-RU"/>
        </w:rPr>
        <w:t>8.17</w:t>
      </w:r>
      <w:r w:rsidR="005134BA" w:rsidRPr="00CB152C">
        <w:rPr>
          <w:rFonts w:ascii="Calibri" w:hAnsi="Calibri" w:cstheme="minorHAnsi"/>
          <w:lang w:val="ru-RU"/>
        </w:rPr>
        <w:t>.</w:t>
      </w:r>
      <w:r w:rsidRPr="00DD1BC0">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1A1C97" w:rsidRPr="00F32D53" w:rsidRDefault="001A1C97" w:rsidP="005134BA">
      <w:pPr>
        <w:widowControl w:val="0"/>
        <w:tabs>
          <w:tab w:val="left" w:pos="1276"/>
        </w:tabs>
        <w:spacing w:line="240" w:lineRule="auto"/>
        <w:rPr>
          <w:rFonts w:ascii="Calibri" w:hAnsi="Calibri" w:cstheme="minorHAnsi"/>
          <w:spacing w:val="-4"/>
          <w:lang w:val="ru-RU"/>
        </w:rPr>
      </w:pPr>
      <w:r w:rsidRPr="00F32D53">
        <w:rPr>
          <w:rFonts w:ascii="Calibri" w:hAnsi="Calibri" w:cstheme="minorHAnsi"/>
          <w:lang w:val="ru-RU"/>
        </w:rPr>
        <w:t>8.18</w:t>
      </w:r>
      <w:r w:rsidR="005134BA" w:rsidRPr="00CB152C">
        <w:rPr>
          <w:rFonts w:ascii="Calibri" w:hAnsi="Calibri" w:cstheme="minorHAnsi"/>
          <w:lang w:val="ru-RU"/>
        </w:rPr>
        <w:t>.</w:t>
      </w:r>
      <w:r w:rsidRPr="00F32D53">
        <w:rPr>
          <w:rFonts w:ascii="Calibri" w:hAnsi="Calibri" w:cstheme="minorHAnsi"/>
          <w:lang w:val="ru-RU"/>
        </w:rPr>
        <w:t xml:space="preserve"> </w:t>
      </w:r>
      <w:r w:rsidRPr="00F32D53">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8.19</w:t>
      </w:r>
      <w:r w:rsidR="005134BA" w:rsidRPr="00CB152C">
        <w:rPr>
          <w:rFonts w:ascii="Calibri" w:hAnsi="Calibri" w:cstheme="minorHAnsi"/>
          <w:lang w:val="ru-RU"/>
        </w:rPr>
        <w:t>.</w:t>
      </w:r>
      <w:r w:rsidRPr="00F32D53">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Включаемые в заявку документы, подтверждаемые электронной цифровой подписью, не опечатываются.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lastRenderedPageBreak/>
        <w:t>8.20</w:t>
      </w:r>
      <w:r w:rsidR="005134BA" w:rsidRPr="00CB152C">
        <w:rPr>
          <w:rFonts w:ascii="Calibri" w:hAnsi="Calibri" w:cstheme="minorHAnsi"/>
          <w:lang w:val="ru-RU"/>
        </w:rPr>
        <w:t>.</w:t>
      </w:r>
      <w:r w:rsidRPr="00F32D53">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8.21</w:t>
      </w:r>
      <w:r w:rsidR="005134BA" w:rsidRPr="00CB152C">
        <w:rPr>
          <w:rFonts w:ascii="Calibri" w:hAnsi="Calibri" w:cstheme="minorHAnsi"/>
          <w:lang w:val="ru-RU"/>
        </w:rPr>
        <w:t>.</w:t>
      </w:r>
      <w:r w:rsidRPr="00F32D53">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134BA" w:rsidRPr="00CB152C"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A1C97" w:rsidRPr="00F32D53" w:rsidRDefault="001A1C97" w:rsidP="005134BA">
      <w:pPr>
        <w:pStyle w:val="BodyTextIndent2"/>
        <w:widowControl w:val="0"/>
        <w:spacing w:after="0" w:line="240" w:lineRule="auto"/>
        <w:ind w:left="0"/>
        <w:rPr>
          <w:rFonts w:ascii="Calibri" w:hAnsi="Calibri" w:cstheme="minorHAnsi"/>
          <w:lang w:val="ru-RU"/>
        </w:rPr>
      </w:pPr>
      <w:r w:rsidRPr="00F32D53">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F32D53">
        <w:rPr>
          <w:rFonts w:ascii="Calibri" w:hAnsi="Calibri" w:cstheme="minorHAnsi"/>
          <w:szCs w:val="22"/>
        </w:rPr>
        <w:t xml:space="preserve"> Решение о</w:t>
      </w:r>
      <w:r w:rsidRPr="00F32D53">
        <w:rPr>
          <w:rFonts w:ascii="Calibri" w:hAnsi="Calibri" w:cstheme="minorHAnsi"/>
          <w:szCs w:val="22"/>
          <w:lang w:val="en-US"/>
        </w:rPr>
        <w:t> </w:t>
      </w:r>
      <w:r w:rsidRPr="00F32D53">
        <w:rPr>
          <w:rFonts w:ascii="Calibri" w:hAnsi="Calibri" w:cstheme="minorHAnsi"/>
          <w:szCs w:val="22"/>
        </w:rPr>
        <w:t>заключении договора содержит краткую информацию об оценке заявок, о</w:t>
      </w:r>
      <w:r w:rsidRPr="00F32D53">
        <w:rPr>
          <w:rFonts w:ascii="Calibri" w:hAnsi="Calibri" w:cstheme="minorHAnsi"/>
          <w:szCs w:val="22"/>
          <w:lang w:val="en-US"/>
        </w:rPr>
        <w:t> </w:t>
      </w:r>
      <w:r w:rsidRPr="00F32D53">
        <w:rPr>
          <w:rFonts w:ascii="Calibri" w:hAnsi="Calibri" w:cstheme="minorHAnsi"/>
          <w:szCs w:val="22"/>
        </w:rPr>
        <w:t>причинах, обосновывающих выбор отобранного участника, и объявление о</w:t>
      </w:r>
      <w:r w:rsidRPr="00F32D53">
        <w:rPr>
          <w:rFonts w:ascii="Calibri" w:hAnsi="Calibri" w:cstheme="minorHAnsi"/>
          <w:szCs w:val="22"/>
          <w:lang w:val="en-US"/>
        </w:rPr>
        <w:t> </w:t>
      </w:r>
      <w:r w:rsidRPr="00F32D53">
        <w:rPr>
          <w:rFonts w:ascii="Calibri" w:hAnsi="Calibri" w:cstheme="minorHAnsi"/>
          <w:szCs w:val="22"/>
        </w:rPr>
        <w:t>периоде ожидания.</w:t>
      </w:r>
    </w:p>
    <w:p w:rsidR="001A1C97" w:rsidRPr="00F32D53" w:rsidRDefault="001A1C97" w:rsidP="005134BA">
      <w:pPr>
        <w:pStyle w:val="norm"/>
        <w:widowControl w:val="0"/>
        <w:tabs>
          <w:tab w:val="left" w:pos="1276"/>
        </w:tabs>
        <w:spacing w:line="240" w:lineRule="auto"/>
        <w:ind w:firstLine="0"/>
        <w:rPr>
          <w:rFonts w:ascii="Calibri" w:hAnsi="Calibri" w:cstheme="minorHAnsi"/>
          <w:szCs w:val="22"/>
        </w:rPr>
      </w:pPr>
      <w:r w:rsidRPr="00F32D53">
        <w:rPr>
          <w:rFonts w:ascii="Calibri" w:hAnsi="Calibri" w:cstheme="minorHAnsi"/>
          <w:szCs w:val="22"/>
        </w:rPr>
        <w:t>8.2</w:t>
      </w:r>
      <w:r w:rsidRPr="00F32D53">
        <w:rPr>
          <w:rFonts w:ascii="Calibri" w:hAnsi="Calibri" w:cstheme="minorHAnsi"/>
          <w:szCs w:val="22"/>
          <w:lang w:val="hy-AM"/>
        </w:rPr>
        <w:t>5</w:t>
      </w:r>
      <w:r w:rsidRPr="00F32D53">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DD1BC0" w:rsidRPr="00DD1BC0" w:rsidRDefault="001A1C97" w:rsidP="00DD1BC0">
      <w:pPr>
        <w:pStyle w:val="norm"/>
        <w:widowControl w:val="0"/>
        <w:tabs>
          <w:tab w:val="left" w:pos="1276"/>
        </w:tabs>
        <w:spacing w:line="240" w:lineRule="auto"/>
        <w:ind w:firstLine="567"/>
        <w:rPr>
          <w:rFonts w:ascii="Calibri" w:hAnsi="Calibri" w:cstheme="minorHAnsi"/>
          <w:szCs w:val="22"/>
        </w:rPr>
      </w:pPr>
      <w:r w:rsidRPr="00F32D53">
        <w:rPr>
          <w:rFonts w:ascii="Calibri" w:hAnsi="Calibri" w:cstheme="minorHAnsi"/>
          <w:szCs w:val="22"/>
        </w:rPr>
        <w:t>Период ожидания в случае настоящей процедуры составляет "</w:t>
      </w:r>
      <w:r w:rsidR="00933777" w:rsidRPr="00F32D53">
        <w:rPr>
          <w:rFonts w:ascii="Calibri" w:hAnsi="Calibri" w:cstheme="minorHAnsi"/>
          <w:lang w:val="af-ZA"/>
        </w:rPr>
        <w:t>10</w:t>
      </w:r>
      <w:r w:rsidRPr="00F32D53">
        <w:rPr>
          <w:rFonts w:ascii="Calibri" w:hAnsi="Calibri" w:cstheme="minorHAnsi"/>
          <w:szCs w:val="22"/>
        </w:rPr>
        <w:t xml:space="preserve">" календарных дней. </w:t>
      </w:r>
      <w:r w:rsidR="00DD1BC0" w:rsidRPr="00DD1BC0">
        <w:rPr>
          <w:rFonts w:ascii="Calibri" w:hAnsi="Calibri" w:cstheme="minorHAnsi"/>
          <w:szCs w:val="22"/>
        </w:rPr>
        <w:t xml:space="preserve">Период ожидания: </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-не применим, если заявку подал только один участник, с которым заключается договор,</w:t>
      </w:r>
    </w:p>
    <w:p w:rsidR="00DD1BC0" w:rsidRPr="00DD1BC0" w:rsidRDefault="00DD1BC0" w:rsidP="00DD1BC0">
      <w:pPr>
        <w:pStyle w:val="norm"/>
        <w:widowControl w:val="0"/>
        <w:tabs>
          <w:tab w:val="left" w:pos="1276"/>
        </w:tabs>
        <w:spacing w:line="240" w:lineRule="auto"/>
        <w:ind w:firstLine="567"/>
        <w:rPr>
          <w:rFonts w:ascii="Calibri" w:hAnsi="Calibri" w:cstheme="minorHAnsi"/>
          <w:szCs w:val="22"/>
        </w:rPr>
      </w:pPr>
      <w:r w:rsidRPr="00DD1BC0">
        <w:rPr>
          <w:rFonts w:ascii="Calibri" w:hAnsi="Calibri" w:cstheme="minorHAnsi"/>
          <w:szCs w:val="22"/>
        </w:rPr>
        <w:t>- применим также в том слу</w:t>
      </w:r>
      <w:r w:rsidRPr="00DD1BC0">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DD1BC0" w:rsidRPr="00DD1BC0" w:rsidRDefault="00DD1BC0" w:rsidP="005134BA">
      <w:pPr>
        <w:pStyle w:val="norm"/>
        <w:widowControl w:val="0"/>
        <w:tabs>
          <w:tab w:val="left" w:pos="1276"/>
        </w:tabs>
        <w:spacing w:line="240" w:lineRule="auto"/>
        <w:ind w:firstLine="0"/>
        <w:rPr>
          <w:rFonts w:ascii="Calibri" w:hAnsi="Calibri" w:cstheme="minorHAnsi"/>
          <w:szCs w:val="22"/>
        </w:rPr>
      </w:pPr>
      <w:r w:rsidRPr="00DD1BC0">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040440" w:rsidRPr="00F32D53" w:rsidRDefault="00040440" w:rsidP="00DD1BC0">
      <w:pPr>
        <w:pStyle w:val="norm"/>
        <w:widowControl w:val="0"/>
        <w:tabs>
          <w:tab w:val="left" w:pos="1276"/>
        </w:tabs>
        <w:spacing w:line="240" w:lineRule="auto"/>
        <w:ind w:firstLine="567"/>
        <w:rPr>
          <w:rFonts w:ascii="Calibri" w:hAnsi="Calibri" w:cstheme="minorHAnsi"/>
          <w:szCs w:val="22"/>
        </w:rPr>
      </w:pPr>
    </w:p>
    <w:p w:rsidR="001A1C97" w:rsidRPr="00F32D53" w:rsidRDefault="001A1C97" w:rsidP="001A1C97">
      <w:pPr>
        <w:widowControl w:val="0"/>
        <w:spacing w:line="240" w:lineRule="auto"/>
        <w:rPr>
          <w:rFonts w:ascii="Calibri" w:hAnsi="Calibri" w:cstheme="minorHAnsi"/>
          <w:b/>
          <w:lang w:val="ru-RU"/>
        </w:rPr>
      </w:pP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 xml:space="preserve">9. ЗАКЛЮЧЕНИЕ ДОГОВОРА </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DD1BC0" w:rsidRP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DD1BC0" w:rsidRDefault="00DD1BC0" w:rsidP="00DD1BC0">
      <w:pPr>
        <w:widowControl w:val="0"/>
        <w:tabs>
          <w:tab w:val="left" w:pos="1134"/>
        </w:tabs>
        <w:spacing w:line="240" w:lineRule="auto"/>
        <w:ind w:firstLine="567"/>
        <w:rPr>
          <w:rFonts w:ascii="Calibri" w:hAnsi="Calibri" w:cstheme="minorHAnsi"/>
          <w:iCs/>
          <w:lang w:val="ru-RU"/>
        </w:rPr>
      </w:pPr>
      <w:r w:rsidRPr="00DD1BC0">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w:t>
      </w:r>
      <w:r w:rsidRPr="00DD1BC0">
        <w:rPr>
          <w:rFonts w:ascii="Calibri" w:hAnsi="Calibri" w:cstheme="minorHAnsi"/>
          <w:iCs/>
          <w:lang w:val="ru-RU"/>
        </w:rPr>
        <w:lastRenderedPageBreak/>
        <w:t xml:space="preserve">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A1C97" w:rsidRPr="00F32D53" w:rsidRDefault="001A1C97" w:rsidP="00DD1BC0">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9.4 Если избранный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9.5</w:t>
      </w:r>
      <w:r w:rsidR="005134BA" w:rsidRPr="00CB152C">
        <w:rPr>
          <w:rFonts w:ascii="Calibri" w:hAnsi="Calibri" w:cstheme="minorHAnsi"/>
          <w:lang w:val="ru-RU"/>
        </w:rPr>
        <w:t>.</w:t>
      </w:r>
      <w:r w:rsidRPr="00F32D53">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DD1BC0" w:rsidRDefault="00DD1BC0" w:rsidP="001A1C97">
      <w:pPr>
        <w:widowControl w:val="0"/>
        <w:tabs>
          <w:tab w:val="left" w:pos="1134"/>
        </w:tabs>
        <w:spacing w:line="240" w:lineRule="auto"/>
        <w:ind w:firstLine="567"/>
        <w:rPr>
          <w:rFonts w:ascii="Calibri" w:eastAsia="Times New Roman" w:hAnsi="Calibri" w:cstheme="minorHAnsi"/>
          <w:lang w:val="ru-RU" w:eastAsia="ru-RU" w:bidi="ru-RU"/>
        </w:rPr>
      </w:pPr>
      <w:r w:rsidRPr="00DD1BC0">
        <w:rPr>
          <w:rFonts w:ascii="Calibri" w:eastAsia="Times New Roman" w:hAnsi="Calibri" w:cstheme="minorHAnsi"/>
          <w:lang w:val="ru-RU" w:eastAsia="ru-RU" w:bidi="ru-RU"/>
        </w:rPr>
        <w:t>9.6</w:t>
      </w:r>
      <w:r w:rsidR="005134BA" w:rsidRPr="00CB152C">
        <w:rPr>
          <w:rFonts w:ascii="Calibri" w:eastAsia="Times New Roman" w:hAnsi="Calibri" w:cstheme="minorHAnsi"/>
          <w:lang w:val="ru-RU" w:eastAsia="ru-RU" w:bidi="ru-RU"/>
        </w:rPr>
        <w:t xml:space="preserve">. </w:t>
      </w:r>
      <w:r w:rsidRPr="00DD1BC0">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A1C97" w:rsidRPr="00F32D53" w:rsidRDefault="001A1C97" w:rsidP="001A1C97">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9.</w:t>
      </w:r>
      <w:r w:rsidR="005134BA" w:rsidRPr="00CB152C">
        <w:rPr>
          <w:rFonts w:ascii="Calibri" w:hAnsi="Calibri" w:cstheme="minorHAnsi"/>
          <w:lang w:val="ru-RU"/>
        </w:rPr>
        <w:t>7.</w:t>
      </w:r>
      <w:r w:rsidRPr="00F32D53">
        <w:rPr>
          <w:rFonts w:ascii="Calibri" w:hAnsi="Calibri" w:cstheme="minorHAnsi"/>
          <w:lang w:val="ru-RU"/>
        </w:rPr>
        <w:t xml:space="preserve">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A1C97" w:rsidRPr="00F32D53" w:rsidRDefault="001A1C97" w:rsidP="001A1C97">
      <w:pPr>
        <w:widowControl w:val="0"/>
        <w:jc w:val="center"/>
        <w:rPr>
          <w:rFonts w:ascii="Calibri" w:hAnsi="Calibri" w:cstheme="minorHAnsi"/>
          <w:b/>
          <w:lang w:val="ru-RU"/>
        </w:rPr>
      </w:pPr>
    </w:p>
    <w:p w:rsidR="001A1C97" w:rsidRPr="00F32D53" w:rsidRDefault="001A1C97" w:rsidP="001A1C97">
      <w:pPr>
        <w:widowControl w:val="0"/>
        <w:jc w:val="center"/>
        <w:rPr>
          <w:rFonts w:ascii="Calibri" w:hAnsi="Calibri" w:cstheme="minorHAnsi"/>
          <w:b/>
          <w:iCs/>
          <w:lang w:val="ru-RU"/>
        </w:rPr>
      </w:pPr>
      <w:r w:rsidRPr="00F32D53">
        <w:rPr>
          <w:rFonts w:ascii="Calibri" w:hAnsi="Calibri" w:cstheme="minorHAnsi"/>
          <w:b/>
          <w:lang w:val="ru-RU"/>
        </w:rPr>
        <w:t xml:space="preserve">10. ОБЕСПЕЧЕНИЯ КВАЛИФИКАЦИИ И ДОГОВОРА </w:t>
      </w:r>
    </w:p>
    <w:p w:rsidR="005D2A8E" w:rsidRPr="00F40F13" w:rsidRDefault="005D2A8E" w:rsidP="005D2A8E">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5134BA" w:rsidRPr="00CB152C">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512A9" w:rsidRPr="00CB152C">
        <w:rPr>
          <w:lang w:val="ru-RU"/>
        </w:rPr>
        <w:t>5-и рабочих дней после дня его получения</w:t>
      </w:r>
      <w:r w:rsidRPr="00F40F13">
        <w:rPr>
          <w:rFonts w:ascii="Calibri" w:hAnsi="Calibri" w:cstheme="minorHAnsi"/>
          <w:lang w:val="ru-RU"/>
        </w:rPr>
        <w:t xml:space="preserve">, обязан представить обеспечения квалификации и договора. </w:t>
      </w:r>
      <w:r w:rsidR="0005293D" w:rsidRPr="0005293D">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С отобранным участником заключается договор, если он представляет обеспечения квалификации и договора(предоплаты).</w:t>
      </w:r>
      <w:r w:rsidR="0005293D" w:rsidRPr="0005293D">
        <w:rPr>
          <w:rFonts w:ascii="Calibri" w:hAnsi="Calibri" w:cstheme="minorHAnsi"/>
          <w:vertAlign w:val="superscript"/>
          <w:lang w:val="ru-RU"/>
        </w:rPr>
        <w:t>4</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5134BA" w:rsidRPr="00CB152C">
        <w:rPr>
          <w:rFonts w:ascii="Calibri" w:hAnsi="Calibri" w:cstheme="minorHAnsi"/>
          <w:lang w:val="ru-RU"/>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w:t>
      </w:r>
      <w:r w:rsidR="0029003B" w:rsidRPr="0029003B">
        <w:rPr>
          <w:rFonts w:ascii="Calibri" w:hAnsi="Calibri" w:cstheme="minorHAnsi"/>
          <w:lang w:val="af-ZA"/>
        </w:rPr>
        <w:t>15</w:t>
      </w:r>
      <w:r w:rsidR="0005293D" w:rsidRPr="0005293D">
        <w:rPr>
          <w:rFonts w:ascii="Calibri" w:hAnsi="Calibri" w:cstheme="minorHAnsi"/>
          <w:lang w:val="ru-RU"/>
        </w:rPr>
        <w:t>процентам 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00B66D7F" w:rsidRPr="00B66D7F">
        <w:rPr>
          <w:rFonts w:ascii="Calibri" w:hAnsi="Calibri" w:cstheme="minorHAnsi"/>
          <w:lang w:val="ru-RU"/>
        </w:rPr>
        <w:t>, или гарантий, предоставленных банками или страховыми организациями.</w:t>
      </w:r>
      <w:r>
        <w:rPr>
          <w:rFonts w:ascii="Calibri" w:hAnsi="Calibri" w:cstheme="minorHAnsi"/>
          <w:lang w:val="ru-RU"/>
        </w:rPr>
        <w:t xml:space="preserve">которое должно быть действительным как минимум включительнодо </w:t>
      </w:r>
      <w:r w:rsidR="008B096D" w:rsidRPr="008B096D">
        <w:rPr>
          <w:rFonts w:ascii="Calibri" w:hAnsi="Calibri" w:cstheme="minorHAnsi"/>
          <w:lang w:val="af-ZA"/>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5D2A8E" w:rsidRDefault="005D2A8E" w:rsidP="005134BA">
      <w:pPr>
        <w:widowControl w:val="0"/>
        <w:tabs>
          <w:tab w:val="left" w:pos="1276"/>
        </w:tabs>
        <w:spacing w:line="240" w:lineRule="auto"/>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05293D" w:rsidRPr="0005293D">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 xml:space="preserve">Обеспечение договора, представленное в виде наличных денег, должно быть перечислено на казначейский </w:t>
      </w:r>
      <w:r>
        <w:rPr>
          <w:rFonts w:ascii="Calibri" w:hAnsi="Calibri" w:cstheme="minorHAnsi"/>
          <w:lang w:val="ru-RU"/>
        </w:rPr>
        <w:lastRenderedPageBreak/>
        <w:t>счет</w:t>
      </w:r>
      <w:r>
        <w:rPr>
          <w:rFonts w:ascii="Calibri" w:hAnsi="Calibri" w:cstheme="minorHAnsi"/>
        </w:rPr>
        <w:t> </w:t>
      </w:r>
      <w:r>
        <w:rPr>
          <w:rFonts w:ascii="Calibri" w:hAnsi="Calibri" w:cstheme="minorHAnsi"/>
          <w:lang w:val="ru-RU"/>
        </w:rPr>
        <w:t>"9000080006</w:t>
      </w:r>
      <w:r w:rsidR="00E850DB" w:rsidRPr="00A61F0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134BA" w:rsidRPr="00CB152C">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5D2A8E"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5D2A8E" w:rsidRDefault="005D2A8E" w:rsidP="005D2A8E">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5D2A8E" w:rsidRDefault="005D2A8E" w:rsidP="005134BA">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5134BA" w:rsidRPr="00CB152C">
        <w:rPr>
          <w:rFonts w:ascii="Calibri" w:hAnsi="Calibri" w:cstheme="minorHAnsi"/>
          <w:lang w:val="ru-RU"/>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05293D" w:rsidRPr="0005293D">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5D2A8E" w:rsidRDefault="005D2A8E" w:rsidP="005D2A8E">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05293D" w:rsidRPr="0005293D">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5D2A8E" w:rsidRPr="00917534" w:rsidRDefault="005D2A8E" w:rsidP="005D2A8E">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7D4A93">
        <w:rPr>
          <w:rFonts w:ascii="Calibri" w:hAnsi="Calibri" w:cstheme="minorHAnsi"/>
          <w:lang w:val="ru-RU"/>
        </w:rPr>
        <w:t xml:space="preserve">включительнодо </w:t>
      </w:r>
      <w:r w:rsidR="001940C4" w:rsidRPr="001940C4">
        <w:rPr>
          <w:rFonts w:ascii="Calibri" w:hAnsi="Calibri" w:cstheme="minorHAnsi"/>
          <w:lang w:val="af-ZA"/>
        </w:rPr>
        <w:t>90</w:t>
      </w:r>
      <w:r w:rsidR="007D4A93">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5D2A8E" w:rsidRDefault="005D2A8E" w:rsidP="005D2A8E">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5D2A8E" w:rsidRPr="00DE62D5" w:rsidRDefault="005D2A8E" w:rsidP="005D2A8E">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5134BA" w:rsidRPr="00CB152C">
        <w:rPr>
          <w:rFonts w:ascii="Calibri" w:hAnsi="Calibri" w:cstheme="minorHAnsi"/>
          <w:lang w:val="ru-RU"/>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5D2A8E" w:rsidRDefault="005D2A8E" w:rsidP="005D2A8E">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 xml:space="preserve">-предусмотренные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обеспечения квалификации и договора, по части выделенных финансовых средств, представляется в виде </w:t>
      </w:r>
      <w:r w:rsidR="0005293D" w:rsidRPr="0005293D">
        <w:rPr>
          <w:rFonts w:ascii="Calibri" w:hAnsi="Calibri" w:cstheme="minorHAnsi"/>
          <w:lang w:val="ru-RU"/>
        </w:rPr>
        <w:lastRenderedPageBreak/>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D2A8E" w:rsidRPr="00866F85" w:rsidRDefault="005D2A8E" w:rsidP="005D2A8E">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5134BA" w:rsidRPr="00CB152C">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A1C97" w:rsidRDefault="005D2A8E" w:rsidP="005134BA">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5134BA" w:rsidRPr="00CB152C">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0F3035" w:rsidRPr="000F3035" w:rsidRDefault="0005293D" w:rsidP="000F3035">
      <w:pPr>
        <w:widowControl w:val="0"/>
        <w:tabs>
          <w:tab w:val="left" w:pos="1276"/>
        </w:tabs>
        <w:spacing w:line="240" w:lineRule="auto"/>
        <w:rPr>
          <w:rFonts w:ascii="Calibri" w:hAnsi="Calibri" w:cstheme="minorHAnsi"/>
          <w:lang w:val="ru-RU"/>
        </w:rPr>
      </w:pPr>
      <w:r w:rsidRPr="0005293D">
        <w:rPr>
          <w:rFonts w:ascii="Calibri" w:hAnsi="Calibri" w:cstheme="minorHAnsi"/>
          <w:lang w:val="ru-RU"/>
        </w:rPr>
        <w:t>10.7</w:t>
      </w:r>
      <w:r w:rsidR="005134BA" w:rsidRPr="000F3035">
        <w:rPr>
          <w:rFonts w:ascii="Calibri" w:hAnsi="Calibri" w:cstheme="minorHAnsi"/>
          <w:lang w:val="ru-RU"/>
        </w:rPr>
        <w:t xml:space="preserve">. </w:t>
      </w:r>
      <w:r w:rsidR="000F3035" w:rsidRPr="000F3035">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банковской гарантии- банк, выдавший гарантию;</w:t>
      </w:r>
    </w:p>
    <w:p w:rsidR="000F3035" w:rsidRPr="000F3035" w:rsidRDefault="000F3035" w:rsidP="000F3035">
      <w:pPr>
        <w:widowControl w:val="0"/>
        <w:tabs>
          <w:tab w:val="left" w:pos="1276"/>
        </w:tabs>
        <w:spacing w:line="240" w:lineRule="auto"/>
        <w:rPr>
          <w:rFonts w:ascii="Calibri" w:hAnsi="Calibri" w:cstheme="minorHAnsi"/>
          <w:lang w:val="ru-RU"/>
        </w:rPr>
      </w:pPr>
      <w:r w:rsidRPr="000F3035">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05293D" w:rsidRPr="00F32D53" w:rsidRDefault="0005293D" w:rsidP="005134BA">
      <w:pPr>
        <w:widowControl w:val="0"/>
        <w:tabs>
          <w:tab w:val="left" w:pos="1276"/>
        </w:tabs>
        <w:spacing w:line="240" w:lineRule="auto"/>
        <w:rPr>
          <w:rFonts w:ascii="Calibri" w:hAnsi="Calibri" w:cstheme="minorHAnsi"/>
          <w:lang w:val="ru-RU"/>
        </w:rPr>
      </w:pP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widowControl w:val="0"/>
        <w:tabs>
          <w:tab w:val="left" w:pos="1276"/>
        </w:tabs>
        <w:spacing w:line="240" w:lineRule="auto"/>
        <w:ind w:firstLine="567"/>
        <w:jc w:val="center"/>
        <w:rPr>
          <w:rFonts w:ascii="Calibri" w:hAnsi="Calibri" w:cstheme="minorHAnsi"/>
          <w:b/>
          <w:lang w:val="ru-RU"/>
        </w:rPr>
      </w:pPr>
      <w:r w:rsidRPr="00F32D53">
        <w:rPr>
          <w:rFonts w:ascii="Calibri" w:hAnsi="Calibri" w:cstheme="minorHAnsi"/>
          <w:b/>
          <w:lang w:val="ru-RU"/>
        </w:rPr>
        <w:t>11. ОБЪЯВЛЕНИЕ ПРОЦЕДУРЫ НЕСОСТОЯВШЕЙСЯ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11.1. Согласно статье 37 Закона, Комиссия объявляет настоящую процедуру несостоявшейся, если: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1)ни одна из заявок не соответствует условиям приглашения;</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32D53">
        <w:rPr>
          <w:rFonts w:ascii="Calibri" w:hAnsi="Calibri" w:cstheme="minorHAnsi"/>
        </w:rPr>
        <w:t> </w:t>
      </w:r>
      <w:r w:rsidRPr="00F32D53">
        <w:rPr>
          <w:rFonts w:ascii="Calibri" w:hAnsi="Calibri" w:cstheme="minorHAnsi"/>
          <w:lang w:val="ru-RU"/>
        </w:rPr>
        <w:t>— Совета попечителей.</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3)не подано ни одной заявки;</w:t>
      </w:r>
    </w:p>
    <w:p w:rsidR="001A1C97" w:rsidRPr="00F32D53" w:rsidRDefault="001A1C97" w:rsidP="005134BA">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4)договор не заключается.</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Настоящая процедура на основании пункта 4 части 1 статьи 3</w:t>
      </w:r>
      <w:r w:rsidR="002C6AE9" w:rsidRPr="002C6AE9">
        <w:rPr>
          <w:rFonts w:ascii="Calibri" w:hAnsi="Calibri" w:cstheme="minorHAnsi"/>
          <w:lang w:val="ru-RU"/>
        </w:rPr>
        <w:t>7</w:t>
      </w:r>
      <w:r w:rsidRPr="00F32D53">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A1C97" w:rsidRPr="00F32D53" w:rsidRDefault="001A1C97" w:rsidP="005134BA">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 11.2</w:t>
      </w:r>
      <w:r w:rsidR="005134BA" w:rsidRPr="00CB152C">
        <w:rPr>
          <w:rFonts w:ascii="Calibri" w:hAnsi="Calibri" w:cstheme="minorHAnsi"/>
          <w:lang w:val="ru-RU"/>
        </w:rPr>
        <w:t>.</w:t>
      </w:r>
      <w:r w:rsidRPr="00F32D53">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A1C97" w:rsidRPr="00F32D53" w:rsidRDefault="001A1C97" w:rsidP="001A1C97">
      <w:pPr>
        <w:widowControl w:val="0"/>
        <w:tabs>
          <w:tab w:val="left" w:pos="1276"/>
        </w:tabs>
        <w:spacing w:line="240" w:lineRule="auto"/>
        <w:ind w:firstLine="567"/>
        <w:rPr>
          <w:rFonts w:ascii="Calibri" w:hAnsi="Calibri" w:cstheme="minorHAnsi"/>
          <w:b/>
          <w:lang w:val="ru-RU"/>
        </w:rPr>
      </w:pPr>
    </w:p>
    <w:p w:rsidR="001A1C97" w:rsidRPr="00F32D53" w:rsidRDefault="001A1C97" w:rsidP="001A1C97">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 xml:space="preserve">12. ПРАВО УЧАСТНИКА И ПОРЯДОК ОБЖАЛОВАНИЯ ИМ </w:t>
      </w:r>
      <w:r w:rsidRPr="00F32D53">
        <w:rPr>
          <w:rFonts w:ascii="Calibri" w:hAnsi="Calibri" w:cstheme="minorHAnsi"/>
          <w:b/>
          <w:lang w:val="ru-RU"/>
        </w:rPr>
        <w:br/>
        <w:t>ДЕЙСТВИЙ И (ИЛИ) ПРИНЯТЫХ РЕШЕНИЙ, СВЯЗАННЫХ</w:t>
      </w:r>
      <w:r w:rsidRPr="00F32D53">
        <w:rPr>
          <w:rFonts w:ascii="Calibri" w:hAnsi="Calibri" w:cstheme="minorHAnsi"/>
          <w:b/>
        </w:rPr>
        <w:t> </w:t>
      </w:r>
      <w:r w:rsidRPr="00F32D53">
        <w:rPr>
          <w:rFonts w:ascii="Calibri" w:hAnsi="Calibri" w:cstheme="minorHAnsi"/>
          <w:b/>
          <w:lang w:val="ru-RU"/>
        </w:rPr>
        <w:t>С</w:t>
      </w:r>
      <w:r w:rsidRPr="00F32D53">
        <w:rPr>
          <w:rFonts w:ascii="Calibri" w:hAnsi="Calibri" w:cstheme="minorHAnsi"/>
          <w:b/>
        </w:rPr>
        <w:t> </w:t>
      </w:r>
      <w:r w:rsidRPr="00F32D53">
        <w:rPr>
          <w:rFonts w:ascii="Calibri" w:hAnsi="Calibri" w:cstheme="minorHAnsi"/>
          <w:b/>
          <w:lang w:val="ru-RU"/>
        </w:rPr>
        <w:t>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w:t>
      </w:r>
      <w:r w:rsidR="005134BA" w:rsidRPr="00CB152C">
        <w:rPr>
          <w:rFonts w:ascii="Calibri" w:hAnsi="Calibri" w:cstheme="minorHAnsi"/>
          <w:lang w:val="ru-RU"/>
        </w:rPr>
        <w:t>.</w:t>
      </w:r>
      <w:r w:rsidRPr="00F265B4">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12.12</w:t>
      </w:r>
      <w:r w:rsidR="00BA2127" w:rsidRPr="00CB152C">
        <w:rPr>
          <w:rFonts w:ascii="Calibri" w:hAnsi="Calibri" w:cstheme="minorHAnsi"/>
          <w:lang w:val="ru-RU"/>
        </w:rPr>
        <w:t>.</w:t>
      </w:r>
      <w:r w:rsidRPr="00F265B4">
        <w:rPr>
          <w:rFonts w:ascii="Calibri" w:hAnsi="Calibri" w:cstheme="minorHAnsi"/>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lastRenderedPageBreak/>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265B4" w:rsidRPr="00F265B4" w:rsidRDefault="00BA2127" w:rsidP="00F265B4">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 </w:t>
      </w:r>
      <w:r w:rsidR="00F265B4" w:rsidRPr="00F265B4">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F265B4" w:rsidRPr="00F265B4"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1A1C97" w:rsidRPr="00F32D53" w:rsidRDefault="00F265B4" w:rsidP="00F265B4">
      <w:pPr>
        <w:widowControl w:val="0"/>
        <w:tabs>
          <w:tab w:val="left" w:pos="1134"/>
        </w:tabs>
        <w:spacing w:line="240" w:lineRule="auto"/>
        <w:ind w:firstLine="567"/>
        <w:rPr>
          <w:rFonts w:ascii="Calibri" w:hAnsi="Calibri" w:cstheme="minorHAnsi"/>
          <w:lang w:val="ru-RU"/>
        </w:rPr>
      </w:pPr>
      <w:r w:rsidRPr="00F265B4">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1A1C97" w:rsidRPr="00F32D53" w:rsidRDefault="001A1C97" w:rsidP="001A1C97">
      <w:pPr>
        <w:widowControl w:val="0"/>
        <w:tabs>
          <w:tab w:val="left" w:pos="1276"/>
        </w:tabs>
        <w:spacing w:line="240" w:lineRule="auto"/>
        <w:ind w:firstLine="567"/>
        <w:rPr>
          <w:rFonts w:ascii="Calibri" w:hAnsi="Calibri" w:cstheme="minorHAnsi"/>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Pr="00F32D53" w:rsidRDefault="00B43EFA" w:rsidP="001A1C97">
      <w:pPr>
        <w:jc w:val="center"/>
        <w:rPr>
          <w:rFonts w:ascii="Calibri" w:hAnsi="Calibri" w:cstheme="minorHAnsi"/>
          <w:b/>
          <w:lang w:val="ru-RU"/>
        </w:rPr>
      </w:pPr>
    </w:p>
    <w:p w:rsidR="00B43EFA" w:rsidRDefault="00B43EFA" w:rsidP="001A1C97">
      <w:pPr>
        <w:jc w:val="center"/>
        <w:rPr>
          <w:rFonts w:ascii="Calibri" w:hAnsi="Calibri" w:cstheme="minorHAnsi"/>
          <w:b/>
          <w:lang w:val="ru-RU"/>
        </w:rPr>
      </w:pPr>
    </w:p>
    <w:p w:rsidR="000E5764" w:rsidRDefault="000E5764" w:rsidP="001A1C97">
      <w:pPr>
        <w:jc w:val="center"/>
        <w:rPr>
          <w:rFonts w:ascii="Calibri" w:hAnsi="Calibri" w:cstheme="minorHAnsi"/>
          <w:b/>
          <w:lang w:val="ru-RU"/>
        </w:rPr>
      </w:pPr>
    </w:p>
    <w:p w:rsidR="000E5764" w:rsidRPr="00F32D53" w:rsidRDefault="000E5764" w:rsidP="001A1C97">
      <w:pPr>
        <w:jc w:val="center"/>
        <w:rPr>
          <w:rFonts w:ascii="Calibri" w:hAnsi="Calibri" w:cstheme="minorHAnsi"/>
          <w:b/>
          <w:lang w:val="ru-RU"/>
        </w:rPr>
      </w:pPr>
    </w:p>
    <w:p w:rsidR="001A1C97" w:rsidRPr="00F32D53" w:rsidRDefault="001A1C97" w:rsidP="001A1C97">
      <w:pPr>
        <w:jc w:val="center"/>
        <w:rPr>
          <w:rFonts w:ascii="Calibri" w:hAnsi="Calibri" w:cstheme="minorHAnsi"/>
          <w:b/>
          <w:lang w:val="ru-RU"/>
        </w:rPr>
      </w:pPr>
      <w:r w:rsidRPr="00F32D53">
        <w:rPr>
          <w:rFonts w:ascii="Calibri" w:hAnsi="Calibri" w:cstheme="minorHAnsi"/>
          <w:b/>
          <w:lang w:val="ru-RU"/>
        </w:rPr>
        <w:t xml:space="preserve">ЧАСТЬ </w:t>
      </w:r>
      <w:r w:rsidRPr="00F32D53">
        <w:rPr>
          <w:rFonts w:ascii="Calibri" w:hAnsi="Calibri" w:cstheme="minorHAnsi"/>
          <w:b/>
        </w:rPr>
        <w:t>II</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И Н С Т Р У К Ц И Я</w:t>
      </w:r>
    </w:p>
    <w:p w:rsidR="001A1C97" w:rsidRPr="00F32D53" w:rsidRDefault="001A1C97" w:rsidP="001A1C97">
      <w:pPr>
        <w:spacing w:line="240" w:lineRule="auto"/>
        <w:jc w:val="center"/>
        <w:rPr>
          <w:rFonts w:ascii="Calibri" w:hAnsi="Calibri" w:cstheme="minorHAnsi"/>
          <w:b/>
          <w:lang w:val="ru-RU"/>
        </w:rPr>
      </w:pP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ЗАЯВКА НА ЭЛЕКТРОННЫЙ АУКЦИОН</w:t>
      </w:r>
    </w:p>
    <w:p w:rsidR="001A1C97" w:rsidRPr="00F32D53" w:rsidRDefault="001A1C97" w:rsidP="001A1C97">
      <w:pPr>
        <w:spacing w:line="240" w:lineRule="auto"/>
        <w:jc w:val="center"/>
        <w:rPr>
          <w:rFonts w:ascii="Calibri" w:hAnsi="Calibri" w:cstheme="minorHAnsi"/>
          <w:b/>
          <w:lang w:val="ru-RU"/>
        </w:rPr>
      </w:pPr>
      <w:r w:rsidRPr="00F32D53">
        <w:rPr>
          <w:rFonts w:ascii="Calibri" w:hAnsi="Calibri" w:cstheme="minorHAnsi"/>
          <w:b/>
          <w:lang w:val="ru-RU"/>
        </w:rPr>
        <w:t>ПОДГОТОВКА И УЧАСТИЕ В АУКЦИОНЕ</w:t>
      </w:r>
    </w:p>
    <w:p w:rsidR="001A1C97" w:rsidRPr="00F32D53" w:rsidRDefault="001A1C97" w:rsidP="001A1C97">
      <w:pPr>
        <w:widowControl w:val="0"/>
        <w:jc w:val="center"/>
        <w:rPr>
          <w:rFonts w:ascii="Calibri" w:hAnsi="Calibri" w:cstheme="minorHAnsi"/>
          <w:b/>
          <w:lang w:val="ru-RU"/>
        </w:rPr>
      </w:pPr>
      <w:r w:rsidRPr="00F32D53">
        <w:rPr>
          <w:rFonts w:ascii="Calibri" w:hAnsi="Calibri" w:cstheme="minorHAnsi"/>
          <w:b/>
          <w:lang w:val="ru-RU"/>
        </w:rPr>
        <w:t>1. ОБЩИЕ ПОЛОЖЕНИЯ</w:t>
      </w:r>
    </w:p>
    <w:p w:rsidR="000E5764" w:rsidRPr="000E5764" w:rsidRDefault="001A1C97" w:rsidP="000E5764">
      <w:pPr>
        <w:widowControl w:val="0"/>
        <w:tabs>
          <w:tab w:val="left" w:pos="1134"/>
        </w:tabs>
        <w:spacing w:line="240" w:lineRule="auto"/>
        <w:ind w:firstLine="567"/>
        <w:rPr>
          <w:rFonts w:ascii="Calibri" w:hAnsi="Calibri" w:cstheme="minorHAnsi"/>
          <w:lang w:val="ru-RU"/>
        </w:rPr>
      </w:pPr>
      <w:r w:rsidRPr="00F32D53">
        <w:rPr>
          <w:rFonts w:ascii="Calibri" w:hAnsi="Calibri" w:cstheme="minorHAnsi"/>
          <w:lang w:val="ru-RU"/>
        </w:rPr>
        <w:t>1.1.</w:t>
      </w:r>
      <w:r w:rsidRPr="00F32D53">
        <w:rPr>
          <w:rFonts w:ascii="Calibri" w:hAnsi="Calibri" w:cstheme="minorHAnsi"/>
          <w:lang w:val="ru-RU"/>
        </w:rPr>
        <w:tab/>
        <w:t xml:space="preserve">Целью </w:t>
      </w:r>
      <w:r w:rsidR="000E5764" w:rsidRPr="000E5764">
        <w:rPr>
          <w:rFonts w:ascii="Calibri" w:hAnsi="Calibri" w:cstheme="minorHAnsi"/>
          <w:lang w:val="ru-RU"/>
        </w:rPr>
        <w:t>настоящей Инструкции является содействие участникам при подготовке заявки.</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1.2.</w:t>
      </w:r>
      <w:r w:rsidRPr="000E5764">
        <w:rPr>
          <w:rFonts w:ascii="Calibri" w:hAnsi="Calibri" w:cstheme="minorHAnsi"/>
          <w:lang w:val="ru-RU"/>
        </w:rPr>
        <w:tab/>
        <w:t>Кроме армянского языка, заявки могут быть поданы также на английском или русском языке.</w:t>
      </w:r>
    </w:p>
    <w:p w:rsidR="000E5764" w:rsidRPr="000E5764" w:rsidRDefault="000E5764" w:rsidP="000E5764">
      <w:pPr>
        <w:widowControl w:val="0"/>
        <w:tabs>
          <w:tab w:val="left" w:pos="1134"/>
        </w:tabs>
        <w:spacing w:line="240" w:lineRule="auto"/>
        <w:ind w:firstLine="567"/>
        <w:rPr>
          <w:rFonts w:ascii="Calibri" w:hAnsi="Calibri" w:cstheme="minorHAnsi"/>
          <w:b/>
          <w:lang w:val="ru-RU"/>
        </w:rPr>
      </w:pPr>
      <w:r w:rsidRPr="000E5764">
        <w:rPr>
          <w:rFonts w:ascii="Calibri" w:hAnsi="Calibri" w:cstheme="minorHAnsi"/>
          <w:b/>
          <w:lang w:val="ru-RU"/>
        </w:rPr>
        <w:t>2. ЗАЯВКА НА ПРОЦЕДУРУ</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E5764" w:rsidRPr="000E5764" w:rsidRDefault="000E5764" w:rsidP="000E5764">
      <w:pPr>
        <w:widowControl w:val="0"/>
        <w:tabs>
          <w:tab w:val="left" w:pos="1134"/>
        </w:tabs>
        <w:spacing w:line="240" w:lineRule="auto"/>
        <w:ind w:firstLine="567"/>
        <w:rPr>
          <w:ins w:id="0" w:author="Inesa Kocharyan" w:date="2022-03-25T10:25:00Z"/>
          <w:rFonts w:ascii="Calibri" w:hAnsi="Calibri" w:cstheme="minorHAnsi"/>
          <w:lang w:val="hy-AM"/>
        </w:rPr>
      </w:pPr>
      <w:ins w:id="1" w:author="Inesa Kocharyan" w:date="2022-03-25T10:25:00Z">
        <w:r w:rsidRPr="000E5764">
          <w:rPr>
            <w:rFonts w:ascii="Calibri" w:hAnsi="Calibri" w:cstheme="minorHAnsi"/>
            <w:lang w:val="ru-RU"/>
          </w:rPr>
          <w:t>Ф</w:t>
        </w:r>
      </w:ins>
      <w:r w:rsidRPr="000E5764">
        <w:rPr>
          <w:rFonts w:ascii="Calibri" w:hAnsi="Calibri" w:cstheme="minorHAnsi"/>
          <w:lang w:val="ru-RU"/>
        </w:rPr>
        <w:t>орму заявления-объявления (приложение 1)</w:t>
      </w:r>
      <w:r w:rsidRPr="000E5764">
        <w:rPr>
          <w:rFonts w:ascii="Calibri" w:hAnsi="Calibri" w:cstheme="minorHAnsi"/>
          <w:lang w:val="hy-AM"/>
        </w:rPr>
        <w:t xml:space="preserve"> </w:t>
      </w:r>
      <w:r w:rsidRPr="000E5764">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E5764">
        <w:rPr>
          <w:rFonts w:ascii="Calibri" w:hAnsi="Calibri" w:cstheme="minorHAnsi"/>
          <w:lang w:val="hy-AM"/>
        </w:rPr>
        <w:t>.</w:t>
      </w:r>
      <w:r w:rsidRPr="000E5764" w:rsidDel="0066084F">
        <w:rPr>
          <w:rFonts w:ascii="Calibri" w:hAnsi="Calibri" w:cstheme="minorHAnsi"/>
          <w:lang w:val="ru-RU"/>
        </w:rPr>
        <w:t xml:space="preserve"> </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Резидент РА</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0E5764" w:rsidRPr="000E5764" w:rsidRDefault="000E5764" w:rsidP="000E5764">
      <w:pPr>
        <w:widowControl w:val="0"/>
        <w:numPr>
          <w:ilvl w:val="0"/>
          <w:numId w:val="1"/>
        </w:numPr>
        <w:tabs>
          <w:tab w:val="left" w:pos="1134"/>
        </w:tabs>
        <w:spacing w:line="240" w:lineRule="auto"/>
        <w:rPr>
          <w:rFonts w:ascii="Calibri" w:hAnsi="Calibri" w:cstheme="minorHAnsi"/>
          <w:lang w:val="ru-RU"/>
        </w:rPr>
      </w:pPr>
      <w:r w:rsidRPr="000E5764">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E5764" w:rsidRPr="000E5764" w:rsidDel="00E06ADC" w:rsidRDefault="000E5764" w:rsidP="000E5764">
      <w:pPr>
        <w:widowControl w:val="0"/>
        <w:tabs>
          <w:tab w:val="left" w:pos="1134"/>
        </w:tabs>
        <w:spacing w:line="240" w:lineRule="auto"/>
        <w:ind w:firstLine="567"/>
        <w:rPr>
          <w:del w:id="2" w:author="Inesa Kocharyan" w:date="2022-03-25T10:25:00Z"/>
          <w:rFonts w:ascii="Calibri" w:hAnsi="Calibri" w:cstheme="minorHAnsi"/>
          <w:lang w:val="ru-RU"/>
        </w:rPr>
      </w:pPr>
      <w:r w:rsidRPr="000E5764">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E5764">
        <w:rPr>
          <w:rFonts w:ascii="Calibri" w:hAnsi="Calibri" w:cstheme="minorHAnsi"/>
          <w:lang w:val="ru-RU"/>
        </w:rPr>
        <w:tab/>
      </w:r>
    </w:p>
    <w:p w:rsidR="000E5764" w:rsidRPr="000E5764"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E5764">
        <w:rPr>
          <w:rFonts w:ascii="Calibri" w:hAnsi="Calibri" w:cstheme="minorHAnsi"/>
        </w:rPr>
        <w:t>PIN</w:t>
      </w:r>
      <w:r w:rsidRPr="000E5764">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C1315"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E5764">
        <w:rPr>
          <w:rFonts w:ascii="Calibri" w:hAnsi="Calibri" w:cstheme="minorHAnsi"/>
        </w:rPr>
        <w:t>PIN</w:t>
      </w:r>
      <w:r w:rsidRPr="000E5764">
        <w:rPr>
          <w:rFonts w:ascii="Calibri" w:hAnsi="Calibri" w:cstheme="minorHAnsi"/>
          <w:lang w:val="ru-RU"/>
        </w:rPr>
        <w:t>-код).</w:t>
      </w:r>
    </w:p>
    <w:p w:rsidR="00F32D53" w:rsidRPr="00F32D53" w:rsidRDefault="000E5764" w:rsidP="000E5764">
      <w:pPr>
        <w:widowControl w:val="0"/>
        <w:tabs>
          <w:tab w:val="left" w:pos="1134"/>
        </w:tabs>
        <w:spacing w:line="240" w:lineRule="auto"/>
        <w:ind w:firstLine="567"/>
        <w:rPr>
          <w:rFonts w:ascii="Calibri" w:hAnsi="Calibri" w:cstheme="minorHAnsi"/>
          <w:lang w:val="ru-RU"/>
        </w:rPr>
      </w:pPr>
      <w:r w:rsidRPr="000E5764">
        <w:rPr>
          <w:rFonts w:ascii="Calibri" w:hAnsi="Calibri" w:cstheme="minorHAnsi"/>
          <w:lang w:val="ru-RU"/>
        </w:rPr>
        <w:lastRenderedPageBreak/>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32D53" w:rsidRPr="00F32D53" w:rsidRDefault="00F32D53">
      <w:pPr>
        <w:rPr>
          <w:rFonts w:ascii="Calibri" w:hAnsi="Calibri" w:cstheme="minorHAnsi"/>
          <w:lang w:val="ru-RU"/>
        </w:rPr>
      </w:pPr>
      <w:r w:rsidRPr="00F32D53">
        <w:rPr>
          <w:rFonts w:ascii="Calibri" w:hAnsi="Calibri" w:cstheme="minorHAnsi"/>
          <w:lang w:val="ru-RU"/>
        </w:rPr>
        <w:br w:type="page"/>
      </w:r>
    </w:p>
    <w:p w:rsidR="008F0A6D" w:rsidRDefault="008F0A6D" w:rsidP="001F6DE4">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F0A6D" w:rsidRDefault="008F0A6D" w:rsidP="008F0A6D">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F0A6D" w:rsidRPr="009E3541" w:rsidRDefault="008F0A6D" w:rsidP="008F0A6D">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E354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E3541">
        <w:rPr>
          <w:rFonts w:ascii="Calibri" w:hAnsi="Calibri" w:cstheme="minorHAnsi"/>
          <w:b/>
          <w:color w:val="000000" w:themeColor="text1"/>
          <w:sz w:val="24"/>
          <w:szCs w:val="24"/>
        </w:rPr>
        <w:t xml:space="preserve"> </w:t>
      </w:r>
      <w:r w:rsidR="00E93C04" w:rsidRPr="009E3541">
        <w:rPr>
          <w:rFonts w:ascii="Calibri" w:hAnsi="Calibri" w:cstheme="minorHAnsi"/>
          <w:b/>
          <w:color w:val="000000" w:themeColor="text1"/>
          <w:sz w:val="24"/>
          <w:szCs w:val="24"/>
        </w:rPr>
        <w:t>"^tender:code_ru^"</w:t>
      </w:r>
    </w:p>
    <w:p w:rsidR="008F0A6D" w:rsidRPr="009E3541" w:rsidRDefault="008F0A6D" w:rsidP="008F0A6D">
      <w:pPr>
        <w:spacing w:line="240" w:lineRule="auto"/>
        <w:jc w:val="right"/>
        <w:rPr>
          <w:rFonts w:ascii="Calibri" w:hAnsi="Calibri" w:cstheme="minorHAnsi"/>
          <w:b/>
          <w:color w:val="000000" w:themeColor="text1"/>
          <w:sz w:val="24"/>
        </w:rPr>
      </w:pPr>
    </w:p>
    <w:p w:rsidR="008F0A6D" w:rsidRDefault="008F0A6D" w:rsidP="008F0A6D">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F0A6D" w:rsidRDefault="008F0A6D" w:rsidP="008F0A6D">
      <w:pPr>
        <w:pStyle w:val="BodyTextIndent3"/>
        <w:widowControl w:val="0"/>
        <w:spacing w:after="160" w:line="240" w:lineRule="auto"/>
        <w:jc w:val="center"/>
        <w:rPr>
          <w:rFonts w:ascii="Calibri" w:hAnsi="Calibri" w:cstheme="minorHAnsi"/>
          <w:b/>
          <w:color w:val="000000" w:themeColor="text1"/>
          <w:sz w:val="24"/>
          <w:szCs w:val="24"/>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F0A6D" w:rsidRDefault="008F0A6D" w:rsidP="008F0A6D">
      <w:pPr>
        <w:spacing w:after="0"/>
        <w:ind w:left="2694"/>
        <w:rPr>
          <w:rFonts w:ascii="Calibri" w:hAnsi="Calibri" w:cstheme="minorHAnsi"/>
          <w:lang w:val="ru-RU"/>
        </w:rPr>
      </w:pPr>
      <w:r>
        <w:rPr>
          <w:rFonts w:ascii="Calibri" w:hAnsi="Calibri" w:cstheme="minorHAnsi"/>
          <w:lang w:val="ru-RU"/>
        </w:rPr>
        <w:t>наименование участника</w:t>
      </w:r>
    </w:p>
    <w:p w:rsidR="008F0A6D" w:rsidRDefault="008F0A6D" w:rsidP="008F0A6D">
      <w:pPr>
        <w:spacing w:after="0"/>
        <w:rPr>
          <w:rFonts w:ascii="Calibri" w:hAnsi="Calibri" w:cstheme="minorHAnsi"/>
          <w:u w:val="single"/>
          <w:lang w:val="ru-RU"/>
        </w:rPr>
      </w:pPr>
      <w:r>
        <w:rPr>
          <w:rFonts w:ascii="Calibri" w:hAnsi="Calibri" w:cstheme="minorHAnsi"/>
          <w:lang w:val="ru-RU"/>
        </w:rPr>
        <w:t>желает участвовать влоте (лотах)</w:t>
      </w:r>
      <w:r w:rsidR="008512A9">
        <w:rPr>
          <w:rFonts w:ascii="Calibri" w:hAnsi="Calibri" w:cstheme="minorHAnsi"/>
          <w:lang w:val="hy-AM"/>
        </w:rPr>
        <w:t xml:space="preserve"> </w:t>
      </w:r>
      <w:r>
        <w:rPr>
          <w:rFonts w:ascii="Calibri" w:hAnsi="Calibri" w:cstheme="minorHAnsi"/>
          <w:lang w:val="ru-RU"/>
        </w:rPr>
        <w:t>_______________________________объявленного</w:t>
      </w:r>
    </w:p>
    <w:p w:rsidR="008F0A6D" w:rsidRDefault="008F0A6D" w:rsidP="008F0A6D">
      <w:pPr>
        <w:spacing w:after="0"/>
        <w:ind w:left="4395"/>
        <w:rPr>
          <w:rFonts w:ascii="Calibri" w:hAnsi="Calibri" w:cstheme="minorHAnsi"/>
          <w:lang w:val="ru-RU"/>
        </w:rPr>
      </w:pPr>
      <w:r>
        <w:rPr>
          <w:rFonts w:ascii="Calibri" w:hAnsi="Calibri" w:cstheme="minorHAnsi"/>
          <w:lang w:val="ru-RU"/>
        </w:rPr>
        <w:t xml:space="preserve">  номер лота (лотов)</w:t>
      </w:r>
    </w:p>
    <w:p w:rsidR="008F0A6D" w:rsidRDefault="008F0A6D" w:rsidP="008F0A6D">
      <w:pPr>
        <w:spacing w:after="0"/>
        <w:rPr>
          <w:rFonts w:ascii="Calibri" w:hAnsi="Calibri" w:cstheme="minorHAnsi"/>
          <w:lang w:val="ru-RU"/>
        </w:rPr>
      </w:pPr>
      <w:r>
        <w:rPr>
          <w:rFonts w:ascii="Calibri" w:hAnsi="Calibri" w:cstheme="minorHAnsi"/>
          <w:lang w:val="af-ZA"/>
        </w:rPr>
        <w:t>ՀՀ ԲԱՐՁՐ ՏԵԽՆՈԼՈԳԻԱԿԱՆ ԱՐԴՅՈՒՆԱԲԵՐՈՒԹՅԱՆ ՆԱԽԱՐԱՐՈՒԹՅՈՒՆ</w:t>
      </w:r>
      <w:r>
        <w:rPr>
          <w:rFonts w:ascii="Calibri" w:hAnsi="Calibri" w:cstheme="minorHAnsi"/>
          <w:lang w:val="ru-RU"/>
        </w:rPr>
        <w:t xml:space="preserve"> под кодом </w:t>
      </w:r>
      <w:r w:rsidR="00E93C04" w:rsidRPr="00F32D53">
        <w:rPr>
          <w:rFonts w:ascii="Calibri" w:hAnsi="Calibri" w:cstheme="minorHAnsi"/>
          <w:sz w:val="23"/>
          <w:szCs w:val="23"/>
          <w:lang w:val="af-ZA"/>
        </w:rPr>
        <w:t>ԲՏԱՆ-ԷԱՃԱՊՁԲ-2025/09</w:t>
      </w:r>
    </w:p>
    <w:p w:rsidR="008F0A6D" w:rsidRDefault="008F0A6D" w:rsidP="008F0A6D">
      <w:pPr>
        <w:spacing w:after="0"/>
        <w:rPr>
          <w:rFonts w:ascii="Calibri" w:hAnsi="Calibri" w:cstheme="minorHAnsi"/>
          <w:lang w:val="ru-RU"/>
        </w:rPr>
      </w:pPr>
    </w:p>
    <w:p w:rsidR="008F0A6D" w:rsidRDefault="008F0A6D" w:rsidP="008F0A6D">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F0A6D" w:rsidRDefault="008F0A6D" w:rsidP="008F0A6D">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F0A6D" w:rsidRDefault="008F0A6D" w:rsidP="008F0A6D">
      <w:pPr>
        <w:widowControl w:val="0"/>
        <w:tabs>
          <w:tab w:val="left" w:pos="1276"/>
        </w:tabs>
        <w:spacing w:after="0" w:line="240" w:lineRule="auto"/>
        <w:ind w:firstLine="567"/>
        <w:rPr>
          <w:rFonts w:ascii="Calibri" w:hAnsi="Calibri" w:cstheme="minorHAnsi"/>
          <w:sz w:val="12"/>
          <w:lang w:val="ru-RU"/>
        </w:rPr>
      </w:pPr>
    </w:p>
    <w:p w:rsidR="008F0A6D" w:rsidRDefault="008F0A6D" w:rsidP="008F0A6D">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F0A6D" w:rsidRDefault="008F0A6D" w:rsidP="008F0A6D">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8F0A6D" w:rsidRDefault="008F0A6D" w:rsidP="008F0A6D">
      <w:pPr>
        <w:spacing w:after="0"/>
        <w:jc w:val="center"/>
        <w:rPr>
          <w:rFonts w:ascii="Calibri" w:hAnsi="Calibri" w:cstheme="minorHAnsi"/>
          <w:sz w:val="2"/>
          <w:lang w:val="ru-RU"/>
        </w:rPr>
      </w:pPr>
    </w:p>
    <w:p w:rsidR="008F0A6D" w:rsidRDefault="008F0A6D" w:rsidP="008F0A6D">
      <w:pPr>
        <w:spacing w:after="0"/>
        <w:rPr>
          <w:rFonts w:ascii="Calibri" w:hAnsi="Calibri" w:cstheme="minorHAnsi"/>
          <w:lang w:val="ru-RU"/>
        </w:rPr>
      </w:pPr>
      <w:r>
        <w:rPr>
          <w:rFonts w:ascii="Calibri" w:hAnsi="Calibri" w:cstheme="minorHAnsi"/>
          <w:lang w:val="ru-RU"/>
        </w:rPr>
        <w:t>Данные</w:t>
      </w:r>
      <w:r w:rsidR="008512A9" w:rsidRPr="00CB152C">
        <w:rPr>
          <w:rFonts w:ascii="Calibri" w:hAnsi="Calibri" w:cstheme="minorHAnsi"/>
          <w:sz w:val="24"/>
          <w:lang w:val="ru-RU"/>
        </w:rPr>
        <w:t xml:space="preserve">________________________________  </w:t>
      </w:r>
      <w:r>
        <w:rPr>
          <w:rFonts w:ascii="Calibri" w:hAnsi="Calibri" w:cstheme="minorHAnsi"/>
          <w:lang w:val="ru-RU"/>
        </w:rPr>
        <w:t>следующие:</w:t>
      </w:r>
    </w:p>
    <w:p w:rsidR="008F0A6D" w:rsidRDefault="008512A9" w:rsidP="008F0A6D">
      <w:pPr>
        <w:tabs>
          <w:tab w:val="left" w:pos="7371"/>
        </w:tabs>
        <w:spacing w:after="0"/>
        <w:rPr>
          <w:rFonts w:ascii="Calibri" w:hAnsi="Calibri" w:cstheme="minorHAnsi"/>
          <w:lang w:val="ru-RU"/>
        </w:rPr>
      </w:pPr>
      <w:r>
        <w:rPr>
          <w:rFonts w:ascii="Calibri" w:hAnsi="Calibri" w:cstheme="minorHAnsi"/>
          <w:sz w:val="16"/>
          <w:lang w:val="hy-AM"/>
        </w:rPr>
        <w:t xml:space="preserve">                                      </w:t>
      </w:r>
      <w:r w:rsidR="008F0A6D">
        <w:rPr>
          <w:rFonts w:ascii="Calibri" w:hAnsi="Calibri" w:cstheme="minorHAnsi"/>
          <w:sz w:val="16"/>
          <w:lang w:val="ru-RU"/>
        </w:rPr>
        <w:t>наименование участника</w:t>
      </w:r>
    </w:p>
    <w:p w:rsidR="008F0A6D" w:rsidRDefault="008F0A6D" w:rsidP="008F0A6D">
      <w:pPr>
        <w:spacing w:after="0" w:line="240" w:lineRule="auto"/>
        <w:rPr>
          <w:rFonts w:ascii="Calibri" w:hAnsi="Calibri" w:cstheme="minorHAnsi"/>
          <w:sz w:val="10"/>
          <w:lang w:val="ru-RU"/>
        </w:rPr>
      </w:pPr>
    </w:p>
    <w:p w:rsidR="008F0A6D" w:rsidRDefault="008F0A6D" w:rsidP="008F0A6D">
      <w:pPr>
        <w:spacing w:after="0" w:line="240" w:lineRule="auto"/>
        <w:rPr>
          <w:rFonts w:ascii="Calibri" w:hAnsi="Calibri" w:cstheme="minorHAnsi"/>
          <w:lang w:val="ru-RU"/>
        </w:rPr>
      </w:pPr>
      <w:r>
        <w:rPr>
          <w:rFonts w:ascii="Calibri" w:hAnsi="Calibri" w:cstheme="minorHAnsi"/>
          <w:lang w:val="ru-RU"/>
        </w:rPr>
        <w:t xml:space="preserve">Учетный номер налогоплательщика </w:t>
      </w:r>
      <w:r w:rsidR="008512A9" w:rsidRPr="00CB152C">
        <w:rPr>
          <w:rFonts w:ascii="Calibri" w:hAnsi="Calibri" w:cstheme="minorHAnsi"/>
          <w:sz w:val="24"/>
          <w:lang w:val="ru-RU"/>
        </w:rPr>
        <w:t>________________</w:t>
      </w:r>
    </w:p>
    <w:p w:rsidR="008F0A6D" w:rsidRDefault="008512A9" w:rsidP="008F0A6D">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F0A6D">
        <w:rPr>
          <w:rFonts w:ascii="Calibri" w:hAnsi="Calibri" w:cstheme="minorHAnsi"/>
          <w:sz w:val="16"/>
          <w:lang w:val="ru-RU"/>
        </w:rPr>
        <w:t>учетный номер  налогоплательщика</w:t>
      </w:r>
    </w:p>
    <w:p w:rsidR="008F0A6D" w:rsidRDefault="008F0A6D" w:rsidP="008F0A6D">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w:t>
      </w:r>
      <w:r w:rsidR="008512A9" w:rsidRPr="00CB152C">
        <w:rPr>
          <w:rFonts w:ascii="Calibri" w:hAnsi="Calibri" w:cstheme="minorHAnsi"/>
          <w:sz w:val="24"/>
          <w:lang w:val="ru-RU"/>
        </w:rPr>
        <w:t>________________________________</w:t>
      </w:r>
    </w:p>
    <w:p w:rsidR="008F0A6D" w:rsidRDefault="008512A9" w:rsidP="008F0A6D">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F0A6D" w:rsidRPr="008512A9">
        <w:rPr>
          <w:rFonts w:ascii="Calibri" w:hAnsi="Calibri" w:cstheme="minorHAnsi"/>
          <w:sz w:val="16"/>
          <w:lang w:val="ru-RU"/>
        </w:rPr>
        <w:t>Банковский счет</w:t>
      </w:r>
    </w:p>
    <w:p w:rsidR="008F0A6D" w:rsidRDefault="008F0A6D" w:rsidP="008F0A6D">
      <w:pPr>
        <w:tabs>
          <w:tab w:val="left" w:pos="7371"/>
        </w:tabs>
        <w:spacing w:after="0"/>
        <w:rPr>
          <w:rFonts w:ascii="Calibri" w:hAnsi="Calibri" w:cstheme="minorHAnsi"/>
          <w:sz w:val="16"/>
          <w:lang w:val="ru-RU"/>
        </w:rPr>
      </w:pPr>
    </w:p>
    <w:p w:rsidR="008F0A6D" w:rsidRDefault="008F0A6D" w:rsidP="008512A9">
      <w:pPr>
        <w:spacing w:after="0" w:line="240" w:lineRule="auto"/>
        <w:rPr>
          <w:rFonts w:ascii="Calibri" w:hAnsi="Calibri" w:cstheme="minorHAnsi"/>
          <w:lang w:val="ru-RU"/>
        </w:rPr>
      </w:pPr>
      <w:r>
        <w:rPr>
          <w:rFonts w:ascii="Calibri" w:hAnsi="Calibri" w:cstheme="minorHAnsi"/>
          <w:lang w:val="ru-RU"/>
        </w:rPr>
        <w:t xml:space="preserve">Адрес деятельности              </w:t>
      </w:r>
      <w:r w:rsidR="008512A9" w:rsidRPr="008512A9">
        <w:rPr>
          <w:rFonts w:ascii="Calibri" w:hAnsi="Calibri" w:cstheme="minorHAnsi"/>
          <w:lang w:val="ru-RU"/>
        </w:rPr>
        <w:t>________________________________</w:t>
      </w:r>
    </w:p>
    <w:p w:rsidR="008F0A6D" w:rsidRPr="008512A9" w:rsidRDefault="008512A9" w:rsidP="008512A9">
      <w:pPr>
        <w:spacing w:after="0" w:line="240" w:lineRule="auto"/>
        <w:rPr>
          <w:rFonts w:ascii="Calibri" w:hAnsi="Calibri" w:cstheme="minorHAnsi"/>
          <w:lang w:val="ru-RU"/>
        </w:rPr>
      </w:pPr>
      <w:r>
        <w:rPr>
          <w:rFonts w:ascii="Calibri" w:hAnsi="Calibri" w:cstheme="minorHAnsi"/>
          <w:lang w:val="hy-AM"/>
        </w:rPr>
        <w:t xml:space="preserve">                                                                           </w:t>
      </w:r>
      <w:r w:rsidR="008F0A6D" w:rsidRPr="008512A9">
        <w:rPr>
          <w:rFonts w:ascii="Calibri" w:hAnsi="Calibri" w:cstheme="minorHAnsi"/>
          <w:lang w:val="ru-RU"/>
        </w:rPr>
        <w:t>адрес деятельности</w:t>
      </w:r>
    </w:p>
    <w:p w:rsidR="008512A9" w:rsidRDefault="008512A9" w:rsidP="008512A9">
      <w:pPr>
        <w:spacing w:after="0"/>
        <w:rPr>
          <w:rFonts w:ascii="Calibri" w:hAnsi="Calibri" w:cstheme="minorHAnsi"/>
          <w:lang w:val="ru-RU"/>
        </w:rPr>
      </w:pPr>
      <w:r>
        <w:rPr>
          <w:rFonts w:ascii="Calibri" w:hAnsi="Calibri" w:cstheme="minorHAnsi"/>
          <w:lang w:val="ru-RU"/>
        </w:rPr>
        <w:t xml:space="preserve">Адрес </w:t>
      </w:r>
      <w:r w:rsidRPr="00BA2127">
        <w:rPr>
          <w:rFonts w:ascii="Calibri" w:hAnsi="Calibri" w:cstheme="minorHAnsi"/>
          <w:lang w:val="ru-RU"/>
        </w:rPr>
        <w:t>электронной почты</w:t>
      </w:r>
      <w:r>
        <w:rPr>
          <w:rFonts w:ascii="Calibri" w:hAnsi="Calibri" w:cstheme="minorHAnsi"/>
          <w:lang w:val="ru-RU"/>
        </w:rPr>
        <w:t xml:space="preserve">              </w:t>
      </w:r>
      <w:r w:rsidRPr="00CB152C">
        <w:rPr>
          <w:rFonts w:ascii="Calibri" w:hAnsi="Calibri" w:cstheme="minorHAnsi"/>
          <w:sz w:val="24"/>
          <w:lang w:val="ru-RU"/>
        </w:rPr>
        <w:t>________________________________</w:t>
      </w:r>
    </w:p>
    <w:p w:rsidR="008512A9" w:rsidRDefault="008512A9" w:rsidP="008512A9">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A2127">
        <w:rPr>
          <w:rFonts w:ascii="Calibri" w:hAnsi="Calibri" w:cstheme="minorHAnsi"/>
          <w:sz w:val="18"/>
          <w:szCs w:val="18"/>
          <w:lang w:val="ru-RU"/>
        </w:rPr>
        <w:t>эл. почты</w:t>
      </w:r>
    </w:p>
    <w:p w:rsidR="008512A9" w:rsidRPr="008512A9" w:rsidRDefault="008512A9" w:rsidP="008F0A6D">
      <w:pPr>
        <w:spacing w:after="0"/>
        <w:jc w:val="center"/>
        <w:rPr>
          <w:rFonts w:ascii="Calibri" w:hAnsi="Calibri" w:cstheme="minorHAnsi"/>
          <w:sz w:val="18"/>
          <w:szCs w:val="18"/>
          <w:lang w:val="hy-AM"/>
        </w:rPr>
      </w:pPr>
    </w:p>
    <w:p w:rsidR="008F0A6D" w:rsidRDefault="008F0A6D" w:rsidP="008F0A6D">
      <w:pPr>
        <w:spacing w:after="0"/>
        <w:rPr>
          <w:rFonts w:ascii="Calibri" w:hAnsi="Calibri" w:cstheme="minorHAnsi"/>
          <w:lang w:val="ru-RU"/>
        </w:rPr>
      </w:pPr>
      <w:r>
        <w:rPr>
          <w:rFonts w:ascii="Calibri" w:hAnsi="Calibri" w:cstheme="minorHAnsi"/>
          <w:lang w:val="ru-RU"/>
        </w:rPr>
        <w:t xml:space="preserve">Номер телефона                     </w:t>
      </w:r>
      <w:r w:rsidR="008512A9" w:rsidRPr="00CB152C">
        <w:rPr>
          <w:rFonts w:ascii="Calibri" w:hAnsi="Calibri" w:cstheme="minorHAnsi"/>
          <w:sz w:val="24"/>
          <w:lang w:val="ru-RU"/>
        </w:rPr>
        <w:t>________________________________</w:t>
      </w:r>
    </w:p>
    <w:p w:rsidR="008F0A6D" w:rsidRDefault="008F0A6D" w:rsidP="008F0A6D">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8F0A6D" w:rsidRDefault="008F0A6D" w:rsidP="008F0A6D">
      <w:pPr>
        <w:tabs>
          <w:tab w:val="left" w:pos="7371"/>
        </w:tabs>
        <w:spacing w:after="0" w:line="240" w:lineRule="auto"/>
        <w:rPr>
          <w:rFonts w:ascii="Calibri" w:hAnsi="Calibri" w:cstheme="minorHAnsi"/>
          <w:sz w:val="20"/>
          <w:lang w:val="ru-RU"/>
        </w:rPr>
      </w:pPr>
      <w:r w:rsidRPr="008512A9">
        <w:rPr>
          <w:rFonts w:ascii="Calibri" w:hAnsi="Calibri" w:cstheme="minorHAnsi"/>
          <w:lang w:val="ru-RU"/>
        </w:rPr>
        <w:t>Название на русском языке</w:t>
      </w:r>
      <w:r>
        <w:rPr>
          <w:rFonts w:ascii="Calibri" w:hAnsi="Calibri" w:cstheme="minorHAnsi"/>
          <w:sz w:val="20"/>
          <w:lang w:val="ru-RU"/>
        </w:rPr>
        <w:t xml:space="preserve">  </w:t>
      </w:r>
      <w:r w:rsidR="008512A9" w:rsidRPr="00CB152C">
        <w:rPr>
          <w:rFonts w:ascii="Calibri" w:hAnsi="Calibri" w:cstheme="minorHAnsi"/>
          <w:sz w:val="24"/>
          <w:lang w:val="ru-RU"/>
        </w:rPr>
        <w:t>________________________________________________</w:t>
      </w:r>
    </w:p>
    <w:p w:rsidR="008F0A6D" w:rsidRDefault="008F0A6D" w:rsidP="008F0A6D">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8F0A6D" w:rsidRDefault="008F0A6D" w:rsidP="008F0A6D">
      <w:pPr>
        <w:tabs>
          <w:tab w:val="left" w:pos="7371"/>
        </w:tabs>
        <w:spacing w:after="0"/>
        <w:rPr>
          <w:rFonts w:ascii="Calibri" w:hAnsi="Calibri" w:cstheme="minorHAnsi"/>
          <w:sz w:val="20"/>
          <w:lang w:val="ru-RU"/>
        </w:rPr>
      </w:pPr>
    </w:p>
    <w:p w:rsidR="00865286" w:rsidRDefault="00865286" w:rsidP="00865286">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65286" w:rsidRPr="000631E7" w:rsidRDefault="00865286" w:rsidP="00865286">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865286" w:rsidRPr="000631E7" w:rsidRDefault="00865286" w:rsidP="00865286">
      <w:pPr>
        <w:widowControl w:val="0"/>
        <w:spacing w:after="120"/>
        <w:ind w:left="2835"/>
        <w:rPr>
          <w:rFonts w:ascii="Calibri" w:hAnsi="Calibri" w:cstheme="minorHAnsi"/>
          <w:sz w:val="8"/>
          <w:lang w:val="ru-RU"/>
        </w:rPr>
      </w:pPr>
    </w:p>
    <w:p w:rsidR="00865286" w:rsidRPr="000631E7" w:rsidRDefault="00865286" w:rsidP="00865286">
      <w:pPr>
        <w:pStyle w:val="ListParagraph"/>
        <w:widowControl w:val="0"/>
        <w:numPr>
          <w:ilvl w:val="0"/>
          <w:numId w:val="13"/>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865286" w:rsidRDefault="00865286" w:rsidP="00865286">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8F0A6D" w:rsidRDefault="00865286" w:rsidP="00865286">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8F0A6D">
        <w:rPr>
          <w:rFonts w:ascii="Calibri" w:hAnsi="Calibri" w:cstheme="minorHAnsi"/>
          <w:lang w:val="ru-RU"/>
        </w:rPr>
        <w:t xml:space="preserve"> кодом </w:t>
      </w:r>
      <w:r w:rsidR="008F0A6D" w:rsidRPr="00D64142">
        <w:rPr>
          <w:rFonts w:ascii="Calibri" w:hAnsi="Calibri" w:cstheme="minorHAnsi"/>
          <w:lang w:val="ru-RU"/>
        </w:rPr>
        <w:t>"^</w:t>
      </w:r>
      <w:r w:rsidR="00D64142" w:rsidRPr="00D64142">
        <w:rPr>
          <w:rFonts w:ascii="Calibri" w:hAnsi="Calibri" w:cstheme="minorHAnsi"/>
          <w:lang w:val="ru-RU"/>
        </w:rPr>
        <w:t>tender:code_ru</w:t>
      </w:r>
      <w:r w:rsidR="008F0A6D" w:rsidRPr="00D64142">
        <w:rPr>
          <w:rFonts w:ascii="Calibri" w:hAnsi="Calibri" w:cstheme="minorHAnsi"/>
          <w:lang w:val="ru-RU"/>
        </w:rPr>
        <w:t>^"</w:t>
      </w:r>
      <w:r w:rsidR="009E3541">
        <w:rPr>
          <w:rFonts w:ascii="Calibri" w:hAnsi="Calibri" w:cstheme="minorHAnsi"/>
          <w:lang w:val="hy-AM"/>
        </w:rPr>
        <w:t xml:space="preserve"> </w:t>
      </w:r>
      <w:r w:rsidR="008F0A6D" w:rsidRPr="00D64142">
        <w:rPr>
          <w:rFonts w:ascii="Calibri" w:hAnsi="Calibri" w:cstheme="minorHAnsi"/>
          <w:lang w:val="ru-RU"/>
        </w:rPr>
        <w:t>*,</w:t>
      </w:r>
      <w:r w:rsidR="008F0A6D">
        <w:rPr>
          <w:rFonts w:ascii="Calibri" w:hAnsi="Calibri" w:cstheme="minorHAnsi"/>
          <w:b/>
          <w:color w:val="000000" w:themeColor="text1"/>
          <w:lang w:val="ru-RU"/>
        </w:rPr>
        <w:t xml:space="preserve"> </w:t>
      </w:r>
      <w:r w:rsidR="008F0A6D" w:rsidRPr="00A142D6">
        <w:rPr>
          <w:rFonts w:ascii="Calibri" w:hAnsi="Calibri" w:cstheme="minorHAnsi"/>
          <w:spacing w:val="-4"/>
          <w:lang w:val="ru-RU"/>
        </w:rPr>
        <w:t xml:space="preserve">и </w:t>
      </w:r>
      <w:r w:rsidR="008F0A6D"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8F0A6D">
        <w:rPr>
          <w:rStyle w:val="FootnoteReference"/>
          <w:rFonts w:ascii="Calibri" w:hAnsi="Calibri" w:cstheme="minorHAnsi"/>
          <w:lang w:val="ru-RU"/>
        </w:rPr>
        <w:footnoteReference w:id="7"/>
      </w:r>
    </w:p>
    <w:p w:rsidR="008F0A6D" w:rsidRPr="00865286" w:rsidRDefault="008F0A6D" w:rsidP="00865286">
      <w:pPr>
        <w:pStyle w:val="ListParagraph"/>
        <w:widowControl w:val="0"/>
        <w:numPr>
          <w:ilvl w:val="0"/>
          <w:numId w:val="13"/>
        </w:numPr>
        <w:spacing w:line="240" w:lineRule="auto"/>
        <w:rPr>
          <w:rFonts w:ascii="Calibri" w:hAnsi="Calibri" w:cstheme="minorHAnsi"/>
          <w:lang w:val="ru-RU"/>
        </w:rPr>
      </w:pPr>
      <w:r w:rsidRPr="00865286">
        <w:rPr>
          <w:rFonts w:ascii="Calibri" w:hAnsi="Calibri" w:cstheme="minorHAnsi"/>
          <w:lang w:val="ru-RU"/>
        </w:rPr>
        <w:t xml:space="preserve">В </w:t>
      </w:r>
      <w:r w:rsidR="00232328" w:rsidRPr="00865286">
        <w:rPr>
          <w:rFonts w:ascii="Calibri" w:hAnsi="Calibri" w:cstheme="minorHAnsi"/>
          <w:lang w:val="ru-RU"/>
        </w:rPr>
        <w:t>рамках</w:t>
      </w:r>
      <w:r w:rsidRPr="00865286">
        <w:rPr>
          <w:rFonts w:ascii="Calibri" w:hAnsi="Calibri" w:cstheme="minorHAnsi"/>
          <w:lang w:val="ru-RU"/>
        </w:rPr>
        <w:t xml:space="preserve"> участия в процедуре</w:t>
      </w:r>
    </w:p>
    <w:p w:rsidR="008F0A6D" w:rsidRDefault="008F0A6D" w:rsidP="00232328">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232328" w:rsidRPr="00232328">
        <w:rPr>
          <w:rFonts w:ascii="Calibri" w:hAnsi="Calibri" w:cstheme="minorHAnsi"/>
          <w:lang w:val="ru-RU"/>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8F0A6D" w:rsidRDefault="008F0A6D" w:rsidP="008F0A6D">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F0A6D" w:rsidRDefault="008F0A6D" w:rsidP="008F0A6D">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F0A6D" w:rsidRDefault="008F0A6D" w:rsidP="008F0A6D">
      <w:pPr>
        <w:widowControl w:val="0"/>
        <w:tabs>
          <w:tab w:val="left" w:pos="7938"/>
        </w:tabs>
        <w:spacing w:after="0"/>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lastRenderedPageBreak/>
        <w:t xml:space="preserve">организаций, либо организаций, имеющих </w:t>
      </w:r>
      <w:r w:rsidR="008512A9">
        <w:rPr>
          <w:rFonts w:ascii="Calibri" w:hAnsi="Calibri" w:cstheme="minorHAnsi"/>
          <w:lang w:val="hy-AM"/>
        </w:rPr>
        <w:t xml:space="preserve"> </w:t>
      </w:r>
      <w:r>
        <w:rPr>
          <w:rFonts w:ascii="Calibri" w:hAnsi="Calibri" w:cstheme="minorHAnsi"/>
          <w:lang w:val="ru-RU"/>
        </w:rPr>
        <w:t xml:space="preserve">принадлежащую </w:t>
      </w:r>
      <w:r w:rsidR="008512A9" w:rsidRPr="009E3541">
        <w:rPr>
          <w:rFonts w:ascii="Calibri" w:hAnsi="Calibri" w:cstheme="minorHAnsi"/>
          <w:sz w:val="24"/>
          <w:lang w:val="ru-RU"/>
        </w:rPr>
        <w:t xml:space="preserve">________________ </w:t>
      </w:r>
      <w:r>
        <w:rPr>
          <w:rFonts w:ascii="Calibri" w:hAnsi="Calibri" w:cstheme="minorHAnsi"/>
          <w:lang w:val="ru-RU"/>
        </w:rPr>
        <w:t>долю (пай) в</w:t>
      </w:r>
    </w:p>
    <w:p w:rsidR="008F0A6D" w:rsidRDefault="008F0A6D" w:rsidP="008F0A6D">
      <w:pPr>
        <w:widowControl w:val="0"/>
        <w:spacing w:after="0" w:line="240" w:lineRule="auto"/>
        <w:rPr>
          <w:rFonts w:ascii="Calibri" w:hAnsi="Calibri" w:cstheme="minorHAnsi"/>
          <w:lang w:val="ru-RU"/>
        </w:rPr>
      </w:pPr>
      <w:r>
        <w:rPr>
          <w:rFonts w:ascii="Calibri" w:hAnsi="Calibri" w:cstheme="minorHAnsi"/>
          <w:lang w:val="ru-RU"/>
        </w:rPr>
        <w:t xml:space="preserve">                                                                                   </w:t>
      </w:r>
      <w:r w:rsidR="008512A9">
        <w:rPr>
          <w:rFonts w:ascii="Calibri" w:hAnsi="Calibri" w:cstheme="minorHAnsi"/>
          <w:lang w:val="hy-AM"/>
        </w:rPr>
        <w:t xml:space="preserve">                       </w:t>
      </w:r>
      <w:r>
        <w:rPr>
          <w:rFonts w:ascii="Calibri" w:hAnsi="Calibri" w:cstheme="minorHAnsi"/>
          <w:lang w:val="ru-RU"/>
        </w:rPr>
        <w:t xml:space="preserve">  наименование участника  </w:t>
      </w:r>
    </w:p>
    <w:p w:rsidR="008F0A6D" w:rsidRDefault="008F0A6D" w:rsidP="008F0A6D">
      <w:pPr>
        <w:widowControl w:val="0"/>
        <w:spacing w:after="0"/>
        <w:rPr>
          <w:rFonts w:ascii="Calibri" w:hAnsi="Calibri" w:cstheme="minorHAnsi"/>
          <w:lang w:val="ru-RU"/>
        </w:rPr>
      </w:pPr>
      <w:r>
        <w:rPr>
          <w:rFonts w:ascii="Calibri" w:hAnsi="Calibri" w:cstheme="minorHAnsi"/>
          <w:lang w:val="ru-RU"/>
        </w:rPr>
        <w:t xml:space="preserve">размере более пятидесяти процентов, </w:t>
      </w:r>
    </w:p>
    <w:p w:rsidR="008F0A6D" w:rsidRDefault="008F0A6D" w:rsidP="008F0A6D">
      <w:pPr>
        <w:pStyle w:val="ListParagraph"/>
        <w:widowControl w:val="0"/>
        <w:numPr>
          <w:ilvl w:val="0"/>
          <w:numId w:val="4"/>
        </w:numPr>
        <w:tabs>
          <w:tab w:val="left" w:pos="426"/>
        </w:tabs>
        <w:spacing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F0A6D" w:rsidRDefault="008F0A6D" w:rsidP="008F0A6D">
            <w:pPr>
              <w:pStyle w:val="BodyTextIndent3"/>
              <w:widowControl w:val="0"/>
              <w:spacing w:after="0"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r w:rsidR="008F0A6D" w:rsidRPr="00DC6D7C" w:rsidTr="00DD1BC0">
        <w:tc>
          <w:tcPr>
            <w:tcW w:w="44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F0A6D" w:rsidRDefault="008F0A6D" w:rsidP="008F0A6D">
            <w:pPr>
              <w:pStyle w:val="BodyTextIndent3"/>
              <w:widowControl w:val="0"/>
              <w:spacing w:after="0"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F0A6D" w:rsidRDefault="008F0A6D" w:rsidP="008F0A6D">
            <w:pPr>
              <w:pStyle w:val="BodyTextIndent3"/>
              <w:widowControl w:val="0"/>
              <w:spacing w:after="0" w:line="240" w:lineRule="auto"/>
              <w:jc w:val="center"/>
              <w:rPr>
                <w:rFonts w:ascii="Calibri" w:hAnsi="Calibri" w:cstheme="minorHAnsi"/>
                <w:szCs w:val="24"/>
                <w:lang w:val="ru-RU"/>
              </w:rPr>
            </w:pPr>
          </w:p>
        </w:tc>
      </w:tr>
    </w:tbl>
    <w:p w:rsidR="008F0A6D" w:rsidRDefault="008F0A6D" w:rsidP="008F0A6D">
      <w:pPr>
        <w:spacing w:after="0"/>
        <w:rPr>
          <w:rFonts w:ascii="Calibri" w:hAnsi="Calibri" w:cstheme="minorHAnsi"/>
          <w:lang w:val="ru-RU"/>
        </w:rPr>
      </w:pPr>
    </w:p>
    <w:p w:rsidR="008F0A6D" w:rsidRDefault="008F0A6D" w:rsidP="00865286">
      <w:pPr>
        <w:pStyle w:val="ListParagraph"/>
        <w:numPr>
          <w:ilvl w:val="0"/>
          <w:numId w:val="13"/>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F0A6D" w:rsidRDefault="008F0A6D" w:rsidP="008F0A6D">
      <w:pPr>
        <w:spacing w:after="0"/>
        <w:rPr>
          <w:rFonts w:ascii="Calibri" w:hAnsi="Calibri" w:cstheme="minorHAnsi"/>
          <w:lang w:val="ru-RU"/>
        </w:rPr>
      </w:pPr>
    </w:p>
    <w:p w:rsidR="008F0A6D" w:rsidRDefault="001640EB" w:rsidP="008F0A6D">
      <w:pPr>
        <w:spacing w:after="0"/>
        <w:rPr>
          <w:rFonts w:ascii="Calibri" w:hAnsi="Calibri" w:cstheme="minorHAnsi"/>
          <w:lang w:val="ru-RU"/>
        </w:rPr>
      </w:pPr>
      <w:r w:rsidRPr="001640EB">
        <w:rPr>
          <w:rFonts w:ascii="Calibri" w:hAnsi="Calibri" w:cstheme="minorHAnsi"/>
          <w:lang w:val="ru-RU"/>
        </w:rPr>
        <w:t>Полное описание предлагаемого</w:t>
      </w:r>
      <w:r w:rsidRPr="00D778D8">
        <w:rPr>
          <w:rFonts w:ascii="Calibri" w:hAnsi="Calibri" w:cstheme="minorHAnsi"/>
          <w:lang w:val="ru-RU"/>
        </w:rPr>
        <w:t>____________________________________________</w:t>
      </w:r>
      <w:r w:rsidR="008F0A6D">
        <w:rPr>
          <w:rFonts w:ascii="Calibri" w:hAnsi="Calibri" w:cstheme="minorHAnsi"/>
          <w:lang w:val="ru-RU"/>
        </w:rPr>
        <w:t xml:space="preserve"> товара,</w:t>
      </w:r>
    </w:p>
    <w:p w:rsidR="008F0A6D" w:rsidRDefault="008F0A6D" w:rsidP="008F0A6D">
      <w:pPr>
        <w:spacing w:after="0"/>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8F0A6D" w:rsidRDefault="0030013F" w:rsidP="008F0A6D">
      <w:pPr>
        <w:spacing w:after="0"/>
        <w:rPr>
          <w:rFonts w:ascii="Calibri" w:hAnsi="Calibri" w:cstheme="minorHAnsi"/>
          <w:sz w:val="16"/>
          <w:lang w:val="ru-RU"/>
        </w:rPr>
      </w:pPr>
      <w:r>
        <w:rPr>
          <w:rFonts w:ascii="Calibri" w:hAnsi="Calibri" w:cstheme="minorHAnsi"/>
          <w:lang w:val="ru-RU"/>
        </w:rPr>
        <w:t xml:space="preserve">представляется </w:t>
      </w:r>
      <w:r w:rsidRPr="0030013F">
        <w:rPr>
          <w:rFonts w:ascii="Calibri" w:hAnsi="Calibri" w:cstheme="minorHAnsi"/>
          <w:lang w:val="ru-RU"/>
        </w:rPr>
        <w:t>посредством системы</w:t>
      </w:r>
      <w:r w:rsidR="008F0A6D">
        <w:rPr>
          <w:rFonts w:ascii="Calibri" w:hAnsi="Calibri" w:cstheme="minorHAnsi"/>
          <w:lang w:val="ru-RU"/>
        </w:rPr>
        <w:t>.</w:t>
      </w:r>
    </w:p>
    <w:p w:rsidR="008F0A6D" w:rsidRDefault="008F0A6D" w:rsidP="008F0A6D">
      <w:pPr>
        <w:spacing w:after="0"/>
        <w:rPr>
          <w:rFonts w:ascii="Calibri" w:hAnsi="Calibri" w:cstheme="minorHAnsi"/>
          <w:lang w:val="ru-RU"/>
        </w:rPr>
      </w:pPr>
      <w:r>
        <w:rPr>
          <w:rFonts w:ascii="Calibri" w:hAnsi="Calibri" w:cstheme="minorHAnsi"/>
          <w:lang w:val="ru-RU"/>
        </w:rPr>
        <w:t>_______________________________________________</w:t>
      </w:r>
    </w:p>
    <w:p w:rsidR="008F0A6D" w:rsidRDefault="008F0A6D" w:rsidP="008F0A6D">
      <w:pPr>
        <w:tabs>
          <w:tab w:val="left" w:pos="7230"/>
        </w:tabs>
        <w:spacing w:after="0"/>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F0A6D" w:rsidRDefault="008F0A6D" w:rsidP="008F0A6D">
      <w:pPr>
        <w:tabs>
          <w:tab w:val="left" w:pos="7230"/>
        </w:tabs>
        <w:spacing w:after="0"/>
        <w:rPr>
          <w:rFonts w:ascii="Calibri" w:hAnsi="Calibri" w:cstheme="minorHAnsi"/>
          <w:sz w:val="16"/>
          <w:lang w:val="ru-RU"/>
        </w:rPr>
      </w:pPr>
    </w:p>
    <w:p w:rsidR="008F0A6D" w:rsidRDefault="008F0A6D" w:rsidP="008F0A6D">
      <w:pPr>
        <w:tabs>
          <w:tab w:val="left" w:pos="7230"/>
        </w:tabs>
        <w:spacing w:after="0"/>
        <w:rPr>
          <w:rFonts w:ascii="Calibri" w:hAnsi="Calibri" w:cstheme="minorHAnsi"/>
          <w:sz w:val="16"/>
          <w:lang w:val="ru-RU"/>
        </w:rPr>
      </w:pPr>
    </w:p>
    <w:p w:rsidR="008F0A6D" w:rsidRDefault="008F0A6D" w:rsidP="008F0A6D">
      <w:pPr>
        <w:spacing w:after="0"/>
        <w:rPr>
          <w:rFonts w:ascii="Calibri" w:hAnsi="Calibri" w:cstheme="minorHAnsi"/>
          <w:lang w:val="ru-RU"/>
        </w:rPr>
      </w:pPr>
      <w:r>
        <w:rPr>
          <w:rFonts w:ascii="Calibri" w:hAnsi="Calibri" w:cstheme="minorHAnsi"/>
          <w:lang w:val="ru-RU"/>
        </w:rPr>
        <w:t>_____________________</w:t>
      </w:r>
    </w:p>
    <w:p w:rsidR="008F0A6D" w:rsidRDefault="008F0A6D" w:rsidP="008F0A6D">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8F0A6D" w:rsidRDefault="008F0A6D" w:rsidP="008F0A6D">
      <w:pPr>
        <w:pStyle w:val="FootnoteText"/>
        <w:rPr>
          <w:rFonts w:ascii="Calibri" w:hAnsi="Calibri" w:cstheme="minorHAnsi"/>
          <w:lang w:val="ru-RU"/>
        </w:rPr>
      </w:pPr>
    </w:p>
    <w:p w:rsidR="00D778D8" w:rsidRPr="00D778D8" w:rsidRDefault="008F0A6D" w:rsidP="00D778D8">
      <w:pPr>
        <w:spacing w:after="0" w:line="240" w:lineRule="auto"/>
        <w:jc w:val="right"/>
        <w:rPr>
          <w:rFonts w:ascii="Calibri" w:hAnsi="Calibri"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F32D53" w:rsidRPr="00F32D53">
        <w:rPr>
          <w:rFonts w:ascii="Calibri" w:hAnsi="Calibri" w:cstheme="minorHAnsi"/>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rPr>
          <w:rFonts w:ascii="GHEA Grapalat" w:hAnsi="GHEA Grapalat"/>
          <w:b/>
          <w:lang w:val="ru-RU"/>
        </w:rPr>
      </w:pP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ФОРМА</w:t>
      </w:r>
    </w:p>
    <w:p w:rsidR="00C50DA9" w:rsidRPr="005C5BB6" w:rsidRDefault="00C50DA9" w:rsidP="00C50DA9">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50DA9" w:rsidRPr="005C5BB6" w:rsidRDefault="00C50DA9" w:rsidP="00C50DA9">
      <w:pPr>
        <w:ind w:left="360" w:hanging="360"/>
        <w:jc w:val="center"/>
        <w:rPr>
          <w:rFonts w:ascii="GHEA Grapalat" w:eastAsia="GHEA Grapalat" w:hAnsi="GHEA Grapalat" w:cs="GHEA Grapalat"/>
          <w:b/>
          <w:lang w:val="ru-RU"/>
        </w:rPr>
      </w:pPr>
    </w:p>
    <w:p w:rsidR="00C50DA9" w:rsidRPr="00FD1EE4" w:rsidRDefault="00C50DA9" w:rsidP="00C50DA9">
      <w:pPr>
        <w:numPr>
          <w:ilvl w:val="0"/>
          <w:numId w:val="5"/>
        </w:num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ind w:left="993" w:hanging="851"/>
              <w:rPr>
                <w:rFonts w:ascii="GHEA Grapalat" w:eastAsia="GHEA Grapalat" w:hAnsi="GHEA Grapalat" w:cs="GHEA Grapalat"/>
              </w:rPr>
            </w:pPr>
          </w:p>
        </w:tc>
      </w:tr>
      <w:tr w:rsidR="00C50DA9" w:rsidRPr="00DC6D7C" w:rsidTr="005134BA">
        <w:tc>
          <w:tcPr>
            <w:tcW w:w="2836"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ind w:left="993" w:hanging="851"/>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rPr>
          <w:trHeight w:val="1487"/>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rPr>
          <w:rFonts w:ascii="GHEA Grapalat" w:eastAsia="GHEA Grapalat" w:hAnsi="GHEA Grapalat" w:cs="GHEA Grapalat"/>
        </w:rPr>
      </w:pPr>
    </w:p>
    <w:p w:rsidR="00C50DA9" w:rsidRPr="00FD1EE4" w:rsidRDefault="00C50DA9" w:rsidP="00C50DA9">
      <w:pPr>
        <w:rPr>
          <w:rFonts w:ascii="GHEA Grapalat" w:eastAsia="GHEA Grapalat" w:hAnsi="GHEA Grapalat" w:cs="GHEA Grapalat"/>
        </w:rPr>
      </w:pPr>
      <w:r w:rsidRPr="00FD1EE4">
        <w:rPr>
          <w:rFonts w:ascii="GHEA Grapalat" w:hAnsi="GHEA Grapalat"/>
        </w:rPr>
        <w:br w:type="page"/>
      </w:r>
    </w:p>
    <w:p w:rsidR="00C50DA9" w:rsidRPr="009A52BE" w:rsidRDefault="00C50DA9" w:rsidP="00C50DA9">
      <w:pPr>
        <w:numPr>
          <w:ilvl w:val="0"/>
          <w:numId w:val="5"/>
        </w:numPr>
        <w:pBdr>
          <w:top w:val="nil"/>
          <w:left w:val="nil"/>
          <w:bottom w:val="nil"/>
          <w:right w:val="nil"/>
          <w:between w:val="nil"/>
        </w:pBdr>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C50DA9" w:rsidRPr="004E2F9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361"/>
        </w:trPr>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74FF7"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C50DA9" w:rsidRPr="005C5BB6"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B047A2"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C50DA9" w:rsidRPr="00FD1EE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C50DA9" w:rsidRPr="00FD1EE4" w:rsidRDefault="00C50DA9" w:rsidP="00C50DA9">
      <w:pPr>
        <w:rPr>
          <w:rFonts w:ascii="GHEA Grapalat" w:eastAsia="GHEA Grapalat" w:hAnsi="GHEA Grapalat" w:cs="GHEA Grapalat"/>
          <w:b/>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6"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7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943"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943"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DC6D7C"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C50DA9" w:rsidRPr="006B364D"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F10C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50DA9" w:rsidRPr="005C5BB6"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50DA9" w:rsidRPr="00DC6D7C" w:rsidTr="005134BA">
        <w:trPr>
          <w:trHeight w:val="924"/>
        </w:trPr>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50DA9" w:rsidRPr="00FD1EE4" w:rsidTr="005134BA">
        <w:trPr>
          <w:trHeight w:val="684"/>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rPr>
          <w:trHeight w:val="1282"/>
        </w:trPr>
        <w:tc>
          <w:tcPr>
            <w:tcW w:w="4508"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Видучастия</w:t>
            </w:r>
          </w:p>
        </w:tc>
        <w:tc>
          <w:tcPr>
            <w:tcW w:w="4508" w:type="dxa"/>
            <w:vAlign w:val="center"/>
          </w:tcPr>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C50DA9" w:rsidRPr="00C843BA"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50DA9" w:rsidRPr="00DC6D7C" w:rsidTr="005134BA">
        <w:tc>
          <w:tcPr>
            <w:tcW w:w="9016" w:type="dxa"/>
            <w:gridSpan w:val="2"/>
            <w:vAlign w:val="center"/>
          </w:tcPr>
          <w:p w:rsidR="00C50DA9" w:rsidRPr="005C5BB6" w:rsidRDefault="00C50DA9" w:rsidP="005134BA">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DC6D7C"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C50DA9" w:rsidRPr="00B23852"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50DA9" w:rsidRPr="00FD1EE4" w:rsidRDefault="00C50DA9" w:rsidP="005134BA">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C50DA9" w:rsidRPr="00FD1EE4" w:rsidTr="005134BA">
        <w:tc>
          <w:tcPr>
            <w:tcW w:w="2837"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50DA9" w:rsidRPr="005600B4" w:rsidRDefault="00C50DA9" w:rsidP="005134BA">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7"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bl>
    <w:p w:rsidR="00C50DA9" w:rsidRPr="00FD1EE4" w:rsidRDefault="00C50DA9" w:rsidP="00C50DA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50DA9" w:rsidRPr="00FD1EE4" w:rsidRDefault="00C50DA9" w:rsidP="00C50DA9">
      <w:pPr>
        <w:numPr>
          <w:ilvl w:val="0"/>
          <w:numId w:val="5"/>
        </w:numPr>
        <w:pBdr>
          <w:top w:val="nil"/>
          <w:left w:val="nil"/>
          <w:bottom w:val="nil"/>
          <w:right w:val="nil"/>
          <w:between w:val="nil"/>
        </w:pBdr>
        <w:spacing w:after="0"/>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FD1EE4" w:rsidRDefault="00C50DA9" w:rsidP="00C50DA9">
      <w:pPr>
        <w:numPr>
          <w:ilvl w:val="1"/>
          <w:numId w:val="5"/>
        </w:numPr>
        <w:pBdr>
          <w:top w:val="nil"/>
          <w:left w:val="nil"/>
          <w:bottom w:val="nil"/>
          <w:right w:val="nil"/>
          <w:between w:val="nil"/>
        </w:pBdr>
        <w:spacing w:before="240"/>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DC6D7C" w:rsidTr="005134BA">
        <w:trPr>
          <w:trHeight w:val="853"/>
        </w:trPr>
        <w:tc>
          <w:tcPr>
            <w:tcW w:w="2835" w:type="dxa"/>
            <w:vMerge w:val="restart"/>
            <w:shd w:val="clear" w:color="auto" w:fill="D9E2F3"/>
            <w:vAlign w:val="center"/>
          </w:tcPr>
          <w:p w:rsidR="00C50DA9" w:rsidRPr="005C5BB6" w:rsidRDefault="00C50DA9" w:rsidP="00C50DA9">
            <w:pPr>
              <w:numPr>
                <w:ilvl w:val="2"/>
                <w:numId w:val="5"/>
              </w:numPr>
              <w:pBdr>
                <w:top w:val="nil"/>
                <w:left w:val="nil"/>
                <w:bottom w:val="nil"/>
                <w:right w:val="nil"/>
                <w:between w:val="nil"/>
              </w:pBdr>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r w:rsidR="00C50DA9" w:rsidRPr="00DC6D7C" w:rsidTr="005134BA">
        <w:trPr>
          <w:trHeight w:val="850"/>
        </w:trPr>
        <w:tc>
          <w:tcPr>
            <w:tcW w:w="2835" w:type="dxa"/>
            <w:vMerge/>
            <w:shd w:val="clear" w:color="auto" w:fill="D9E2F3"/>
            <w:vAlign w:val="center"/>
          </w:tcPr>
          <w:p w:rsidR="00C50DA9" w:rsidRPr="005C5BB6" w:rsidRDefault="00C50DA9" w:rsidP="00C50DA9">
            <w:pPr>
              <w:numPr>
                <w:ilvl w:val="2"/>
                <w:numId w:val="5"/>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numPr>
          <w:ilvl w:val="1"/>
          <w:numId w:val="5"/>
        </w:num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50DA9" w:rsidRPr="00FD1EE4" w:rsidTr="005134BA">
        <w:tc>
          <w:tcPr>
            <w:tcW w:w="2835" w:type="dxa"/>
            <w:shd w:val="clear" w:color="auto" w:fill="D9E2F3"/>
            <w:vAlign w:val="center"/>
          </w:tcPr>
          <w:p w:rsidR="00C50DA9" w:rsidRPr="00FD1EE4"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C50DA9" w:rsidRPr="00FD1EE4" w:rsidRDefault="00C50DA9" w:rsidP="005134BA">
            <w:pPr>
              <w:spacing w:before="240" w:after="240"/>
              <w:rPr>
                <w:rFonts w:ascii="GHEA Grapalat" w:eastAsia="GHEA Grapalat" w:hAnsi="GHEA Grapalat" w:cs="GHEA Grapalat"/>
              </w:rPr>
            </w:pPr>
          </w:p>
        </w:tc>
      </w:tr>
      <w:tr w:rsidR="00C50DA9" w:rsidRPr="00DC6D7C" w:rsidTr="005134BA">
        <w:tc>
          <w:tcPr>
            <w:tcW w:w="2835" w:type="dxa"/>
            <w:shd w:val="clear" w:color="auto" w:fill="D9E2F3"/>
            <w:vAlign w:val="center"/>
          </w:tcPr>
          <w:p w:rsidR="00C50DA9" w:rsidRPr="005C5BB6" w:rsidRDefault="00C50DA9" w:rsidP="00C50DA9">
            <w:pPr>
              <w:numPr>
                <w:ilvl w:val="2"/>
                <w:numId w:val="5"/>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50DA9" w:rsidRPr="005C5BB6" w:rsidRDefault="00C50DA9" w:rsidP="005134BA">
            <w:pPr>
              <w:spacing w:before="240" w:after="240"/>
              <w:rPr>
                <w:rFonts w:ascii="GHEA Grapalat" w:eastAsia="GHEA Grapalat" w:hAnsi="GHEA Grapalat" w:cs="GHEA Grapalat"/>
                <w:lang w:val="ru-RU"/>
              </w:rPr>
            </w:pPr>
          </w:p>
        </w:tc>
      </w:tr>
    </w:tbl>
    <w:p w:rsidR="00C50DA9" w:rsidRPr="005C5BB6" w:rsidRDefault="00C50DA9" w:rsidP="00C50DA9">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C50DA9" w:rsidRPr="00E06ADC" w:rsidRDefault="00C50DA9" w:rsidP="00C50DA9">
      <w:pPr>
        <w:pStyle w:val="ListParagraph"/>
        <w:numPr>
          <w:ilvl w:val="0"/>
          <w:numId w:val="5"/>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C50DA9" w:rsidRPr="00DC6D7C" w:rsidTr="005134BA">
        <w:tc>
          <w:tcPr>
            <w:tcW w:w="9016" w:type="dxa"/>
            <w:shd w:val="clear" w:color="auto" w:fill="DEEAF6" w:themeFill="accent1" w:themeFillTint="33"/>
          </w:tcPr>
          <w:p w:rsidR="00C50DA9" w:rsidRPr="00FD1EE4" w:rsidRDefault="00C50DA9" w:rsidP="005134BA">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50DA9" w:rsidRPr="00DC6D7C" w:rsidTr="005134BA">
        <w:trPr>
          <w:trHeight w:val="10187"/>
        </w:trPr>
        <w:tc>
          <w:tcPr>
            <w:tcW w:w="9016" w:type="dxa"/>
          </w:tcPr>
          <w:p w:rsidR="00C50DA9" w:rsidRPr="00FD1EE4" w:rsidRDefault="00C50DA9" w:rsidP="005134BA">
            <w:pPr>
              <w:rPr>
                <w:rFonts w:ascii="GHEA Grapalat" w:eastAsia="GHEA Grapalat" w:hAnsi="GHEA Grapalat" w:cs="GHEA Grapalat"/>
                <w:b/>
                <w:color w:val="000000"/>
              </w:rPr>
            </w:pPr>
          </w:p>
        </w:tc>
      </w:tr>
    </w:tbl>
    <w:p w:rsidR="00C50DA9" w:rsidRPr="005C5BB6" w:rsidRDefault="00C50DA9" w:rsidP="00C50DA9">
      <w:pPr>
        <w:pBdr>
          <w:top w:val="nil"/>
          <w:left w:val="nil"/>
          <w:bottom w:val="nil"/>
          <w:right w:val="nil"/>
          <w:between w:val="nil"/>
        </w:pBdr>
        <w:rPr>
          <w:rFonts w:ascii="GHEA Grapalat" w:eastAsia="GHEA Grapalat" w:hAnsi="GHEA Grapalat" w:cs="GHEA Grapalat"/>
          <w:b/>
          <w:color w:val="000000"/>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p>
    <w:p w:rsidR="00C50DA9" w:rsidRPr="005C5BB6" w:rsidRDefault="00C50DA9" w:rsidP="00C50DA9">
      <w:pPr>
        <w:rPr>
          <w:rFonts w:ascii="GHEA Grapalat" w:hAnsi="GHEA Grapalat"/>
          <w:b/>
          <w:lang w:val="ru-RU"/>
        </w:rPr>
      </w:pPr>
      <w:r w:rsidRPr="005C5BB6">
        <w:rPr>
          <w:rFonts w:ascii="GHEA Grapalat" w:hAnsi="GHEA Grapalat"/>
          <w:b/>
          <w:lang w:val="ru-RU"/>
        </w:rPr>
        <w:br w:type="page"/>
      </w:r>
    </w:p>
    <w:p w:rsidR="00C50DA9" w:rsidRPr="000306ED" w:rsidRDefault="00C50DA9" w:rsidP="00C50DA9">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C50DA9" w:rsidRPr="00C50DA9" w:rsidRDefault="00C50DA9" w:rsidP="00C50DA9">
      <w:pPr>
        <w:pStyle w:val="ListParagraph"/>
        <w:numPr>
          <w:ilvl w:val="0"/>
          <w:numId w:val="7"/>
        </w:numPr>
        <w:spacing w:after="200"/>
        <w:ind w:left="0" w:firstLine="142"/>
        <w:rPr>
          <w:rFonts w:ascii="Calibri" w:hAnsi="Calibri" w:cstheme="minorHAnsi"/>
          <w:lang w:val="ru-RU"/>
        </w:rPr>
      </w:pPr>
      <w:r w:rsidRPr="00C50DA9">
        <w:rPr>
          <w:rFonts w:ascii="Calibri" w:hAnsi="Calibri"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50DA9" w:rsidRPr="00C50DA9" w:rsidRDefault="00C50DA9" w:rsidP="00C50DA9">
      <w:pPr>
        <w:pStyle w:val="ListParagraph"/>
        <w:numPr>
          <w:ilvl w:val="0"/>
          <w:numId w:val="7"/>
        </w:numPr>
        <w:spacing w:after="200"/>
        <w:rPr>
          <w:rFonts w:ascii="Calibri" w:hAnsi="Calibri" w:cstheme="minorHAnsi"/>
          <w:lang w:val="ru-RU"/>
        </w:rPr>
      </w:pPr>
      <w:r w:rsidRPr="00C50DA9">
        <w:rPr>
          <w:rFonts w:ascii="Calibri" w:hAnsi="Calibri" w:cstheme="minorHAns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50DA9" w:rsidRPr="00C50DA9" w:rsidRDefault="00C50DA9" w:rsidP="00C50DA9">
      <w:pPr>
        <w:pStyle w:val="ListParagraph"/>
        <w:numPr>
          <w:ilvl w:val="0"/>
          <w:numId w:val="7"/>
        </w:numPr>
        <w:spacing w:after="200"/>
        <w:ind w:left="0" w:firstLine="0"/>
        <w:rPr>
          <w:rFonts w:ascii="Calibri" w:hAnsi="Calibri" w:cstheme="minorHAnsi"/>
          <w:lang w:val="ru-RU"/>
        </w:rPr>
      </w:pPr>
      <w:r w:rsidRPr="00C50DA9">
        <w:rPr>
          <w:rFonts w:ascii="Calibri" w:hAnsi="Calibri"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50DA9" w:rsidRPr="00C50DA9" w:rsidRDefault="00C50DA9" w:rsidP="00C50DA9">
      <w:pPr>
        <w:pStyle w:val="ListParagraph"/>
        <w:numPr>
          <w:ilvl w:val="0"/>
          <w:numId w:val="6"/>
        </w:numPr>
        <w:spacing w:after="200"/>
        <w:ind w:left="142" w:hanging="284"/>
        <w:rPr>
          <w:rFonts w:ascii="Calibri" w:hAnsi="Calibri" w:cstheme="minorHAnsi"/>
          <w:lang w:val="ru-RU"/>
        </w:rPr>
      </w:pPr>
      <w:r w:rsidRPr="00C50DA9">
        <w:rPr>
          <w:rFonts w:ascii="Calibri" w:hAnsi="Calibri"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50DA9" w:rsidRPr="00C50DA9" w:rsidRDefault="00C50DA9" w:rsidP="00C50DA9">
      <w:pPr>
        <w:pStyle w:val="ListParagraph"/>
        <w:numPr>
          <w:ilvl w:val="0"/>
          <w:numId w:val="8"/>
        </w:numPr>
        <w:spacing w:after="200"/>
        <w:rPr>
          <w:rFonts w:ascii="Calibri" w:hAnsi="Calibri" w:cstheme="minorHAnsi"/>
          <w:lang w:val="ru-RU"/>
        </w:rPr>
      </w:pPr>
      <w:r w:rsidRPr="00C50DA9">
        <w:rPr>
          <w:rFonts w:ascii="Calibri" w:hAnsi="Calibri"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9"/>
        </w:numPr>
        <w:spacing w:after="200"/>
        <w:ind w:left="0" w:hanging="426"/>
        <w:rPr>
          <w:rFonts w:ascii="Calibri" w:hAnsi="Calibri" w:cstheme="minorHAnsi"/>
          <w:lang w:val="ru-RU"/>
        </w:rPr>
      </w:pPr>
      <w:r w:rsidRPr="00C50DA9">
        <w:rPr>
          <w:rFonts w:ascii="Calibri" w:hAnsi="Calibri"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ind w:left="-360"/>
        <w:contextualSpacing/>
        <w:rPr>
          <w:rFonts w:ascii="Calibri" w:hAnsi="Calibri" w:cstheme="minorHAnsi"/>
          <w:lang w:val="ru-RU"/>
        </w:rPr>
      </w:pPr>
      <w:r w:rsidRPr="00C50DA9">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50DA9" w:rsidRPr="00C50DA9" w:rsidRDefault="00C50DA9" w:rsidP="00C50DA9">
      <w:pPr>
        <w:pStyle w:val="ListParagraph"/>
        <w:numPr>
          <w:ilvl w:val="0"/>
          <w:numId w:val="6"/>
        </w:numPr>
        <w:spacing w:after="200"/>
        <w:ind w:left="0"/>
        <w:rPr>
          <w:rFonts w:ascii="Calibri" w:hAnsi="Calibri" w:cstheme="minorHAnsi"/>
          <w:lang w:val="ru-RU"/>
        </w:rPr>
      </w:pPr>
      <w:r w:rsidRPr="00C50DA9">
        <w:rPr>
          <w:rFonts w:ascii="Calibri" w:hAnsi="Calibri" w:cstheme="minorHAns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C50DA9">
        <w:rPr>
          <w:rFonts w:ascii="Calibri" w:hAnsi="Calibri" w:cstheme="minorHAnsi" w:hint="eastAsia"/>
          <w:lang w:val="ru-RU"/>
        </w:rPr>
        <w:t>․</w:t>
      </w:r>
    </w:p>
    <w:p w:rsidR="00C50DA9" w:rsidRPr="00C50DA9" w:rsidRDefault="00C50DA9" w:rsidP="00C50DA9">
      <w:pPr>
        <w:pStyle w:val="ListParagraph"/>
        <w:numPr>
          <w:ilvl w:val="0"/>
          <w:numId w:val="10"/>
        </w:numPr>
        <w:spacing w:after="200"/>
        <w:ind w:left="0"/>
        <w:rPr>
          <w:rFonts w:ascii="Calibri" w:hAnsi="Calibri" w:cstheme="minorHAnsi"/>
          <w:lang w:val="ru-RU"/>
        </w:rPr>
      </w:pPr>
      <w:r w:rsidRPr="00C50DA9">
        <w:rPr>
          <w:rFonts w:ascii="Calibri" w:hAnsi="Calibri" w:cstheme="minorHAns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3) в подразделе "Адрес учета лица" заполняется адрес места учета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50DA9" w:rsidRPr="00C50DA9" w:rsidRDefault="00C50DA9" w:rsidP="00C50DA9">
      <w:pPr>
        <w:ind w:left="-375"/>
        <w:contextualSpacing/>
        <w:rPr>
          <w:rFonts w:ascii="Calibri" w:hAnsi="Calibri" w:cstheme="minorHAnsi"/>
          <w:lang w:val="ru-RU"/>
        </w:rPr>
      </w:pPr>
      <w:r w:rsidRPr="00C50DA9">
        <w:rPr>
          <w:rFonts w:ascii="Calibri" w:hAnsi="Calibri" w:cstheme="minorHAnsi"/>
          <w:lang w:val="ru-RU"/>
        </w:rPr>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lastRenderedPageBreak/>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w:t>
      </w:r>
      <w:r w:rsidRPr="00C50DA9">
        <w:rPr>
          <w:rFonts w:ascii="Calibri" w:hAnsi="Calibri" w:cstheme="minorHAnsi"/>
          <w:lang w:val="ru-RU"/>
        </w:rPr>
        <w:lastRenderedPageBreak/>
        <w:t>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 xml:space="preserve">5. Раздел 5 декларации (Промежуточные юридические лица) заполняется, </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50DA9" w:rsidRPr="00C50DA9" w:rsidRDefault="00C50DA9" w:rsidP="00C50DA9">
      <w:pPr>
        <w:contextualSpacing/>
        <w:rPr>
          <w:rFonts w:ascii="Calibri" w:hAnsi="Calibri" w:cstheme="minorHAnsi"/>
          <w:lang w:val="ru-RU"/>
        </w:rPr>
      </w:pPr>
      <w:r w:rsidRPr="00C50DA9">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50DA9" w:rsidRPr="005C5BB6" w:rsidRDefault="00C50DA9" w:rsidP="00C50DA9">
      <w:pPr>
        <w:contextualSpacing/>
        <w:rPr>
          <w:rFonts w:ascii="GHEA Grapalat" w:hAnsi="GHEA Grapalat"/>
          <w:lang w:val="ru-RU"/>
        </w:rPr>
      </w:pP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заполняется секретарем комиссии до публикации приглашения в бюллетене:</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xml:space="preserve">** Приложение 1.2 не представляется тем участником, который : </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резидентом РА (этот участник представляет приложение 1,3),</w:t>
      </w:r>
    </w:p>
    <w:p w:rsidR="00E93C04" w:rsidRPr="00E93C04" w:rsidRDefault="00E93C04" w:rsidP="00E93C04">
      <w:pPr>
        <w:contextualSpacing/>
        <w:rPr>
          <w:rFonts w:ascii="GHEA Grapalat" w:hAnsi="GHEA Grapalat"/>
          <w:i/>
          <w:sz w:val="18"/>
          <w:szCs w:val="18"/>
          <w:lang w:val="ru-RU"/>
        </w:rPr>
      </w:pPr>
      <w:r w:rsidRPr="00E93C04">
        <w:rPr>
          <w:rFonts w:ascii="GHEA Grapalat" w:hAnsi="GHEA Grapalat"/>
          <w:i/>
          <w:sz w:val="18"/>
          <w:szCs w:val="18"/>
          <w:lang w:val="ru-RU"/>
        </w:rPr>
        <w:t>- является физическим лицом или индивидуальным предпринимателем</w:t>
      </w:r>
    </w:p>
    <w:p w:rsidR="00E93C04" w:rsidRDefault="00E93C04" w:rsidP="00C50DA9">
      <w:pPr>
        <w:contextualSpacing/>
        <w:rPr>
          <w:rFonts w:ascii="GHEA Grapalat" w:hAnsi="GHEA Grapalat"/>
          <w:sz w:val="18"/>
          <w:szCs w:val="18"/>
          <w:lang w:val="hy-AM"/>
        </w:rPr>
      </w:pPr>
    </w:p>
    <w:p w:rsidR="00C50DA9" w:rsidRPr="005C5BB6" w:rsidRDefault="00C50DA9" w:rsidP="00C50DA9">
      <w:pPr>
        <w:ind w:left="142"/>
        <w:rPr>
          <w:rFonts w:ascii="GHEA Grapalat" w:hAnsi="GHEA Grapalat"/>
          <w:b/>
          <w:lang w:val="ru-RU"/>
        </w:rPr>
      </w:pPr>
      <w:r w:rsidRPr="005C5BB6">
        <w:rPr>
          <w:rFonts w:ascii="GHEA Grapalat" w:hAnsi="GHEA Grapalat"/>
          <w:b/>
          <w:lang w:val="ru-RU"/>
        </w:rPr>
        <w:br w:type="page"/>
      </w:r>
    </w:p>
    <w:p w:rsidR="00C50DA9" w:rsidRPr="00996C18" w:rsidRDefault="00C50DA9" w:rsidP="00C50DA9">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50DA9" w:rsidRPr="00753446" w:rsidRDefault="00C50DA9" w:rsidP="00C50DA9">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50DA9" w:rsidRDefault="00C50DA9" w:rsidP="00C50DA9">
      <w:pPr>
        <w:spacing w:line="240" w:lineRule="auto"/>
        <w:jc w:val="right"/>
        <w:rPr>
          <w:rFonts w:ascii="GHEA Grapalat" w:hAnsi="GHEA Grapalat"/>
          <w:b/>
          <w:lang w:val="ru-RU"/>
        </w:rPr>
      </w:pP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ФОРМА</w:t>
      </w:r>
    </w:p>
    <w:p w:rsidR="00C50DA9" w:rsidRPr="003351D2" w:rsidRDefault="00C50DA9" w:rsidP="00C50DA9">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50DA9" w:rsidRDefault="00C50DA9" w:rsidP="00C50DA9">
      <w:pPr>
        <w:spacing w:line="240" w:lineRule="auto"/>
        <w:rPr>
          <w:rFonts w:ascii="GHEA Grapalat" w:hAnsi="GHEA Grapalat"/>
          <w:b/>
          <w:lang w:val="ru-RU"/>
        </w:rPr>
      </w:pPr>
    </w:p>
    <w:p w:rsidR="00C50DA9" w:rsidRPr="003351D2" w:rsidRDefault="00C50DA9" w:rsidP="00C50DA9">
      <w:pPr>
        <w:widowControl w:val="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50DA9" w:rsidRPr="003351D2" w:rsidRDefault="00C50DA9" w:rsidP="00C50DA9">
      <w:pPr>
        <w:widowControl w:val="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50DA9" w:rsidRDefault="00C50DA9" w:rsidP="00C50DA9">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3351D2" w:rsidRDefault="00C50DA9" w:rsidP="00C50DA9">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50DA9" w:rsidRPr="003351D2" w:rsidRDefault="00C50DA9" w:rsidP="00C50DA9">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50DA9" w:rsidRPr="003351D2" w:rsidRDefault="00C50DA9" w:rsidP="00C50DA9">
      <w:pPr>
        <w:ind w:left="1134"/>
        <w:rPr>
          <w:rFonts w:ascii="GHEA Grapalat" w:hAnsi="GHEA Grapalat"/>
          <w:sz w:val="16"/>
          <w:lang w:val="ru-RU"/>
        </w:rPr>
      </w:pPr>
      <w:r w:rsidRPr="003351D2">
        <w:rPr>
          <w:rFonts w:ascii="GHEA Grapalat" w:hAnsi="GHEA Grapalat"/>
          <w:sz w:val="16"/>
          <w:lang w:val="ru-RU"/>
        </w:rPr>
        <w:t>имя, фамилия руководителя)</w:t>
      </w:r>
    </w:p>
    <w:p w:rsidR="00C50DA9" w:rsidRPr="003351D2" w:rsidRDefault="00C50DA9" w:rsidP="00C50DA9">
      <w:pPr>
        <w:widowControl w:val="0"/>
        <w:jc w:val="right"/>
        <w:rPr>
          <w:rFonts w:ascii="GHEA Grapalat" w:hAnsi="GHEA Grapalat"/>
          <w:b/>
          <w:lang w:val="ru-RU"/>
        </w:rPr>
      </w:pPr>
      <w:r w:rsidRPr="003351D2">
        <w:rPr>
          <w:rFonts w:ascii="GHEA Grapalat" w:hAnsi="GHEA Grapalat"/>
          <w:lang w:val="ru-RU"/>
        </w:rPr>
        <w:t>М. П.</w:t>
      </w:r>
    </w:p>
    <w:p w:rsidR="00C50DA9" w:rsidRDefault="00C50DA9" w:rsidP="00C50DA9">
      <w:pPr>
        <w:spacing w:line="240" w:lineRule="auto"/>
        <w:rPr>
          <w:rFonts w:ascii="GHEA Grapalat" w:hAnsi="GHEA Grapalat"/>
          <w:lang w:val="ru-RU"/>
        </w:rPr>
      </w:pPr>
    </w:p>
    <w:p w:rsidR="00C50DA9" w:rsidRDefault="00C50DA9" w:rsidP="00C50DA9">
      <w:pPr>
        <w:spacing w:line="240" w:lineRule="auto"/>
        <w:rPr>
          <w:rFonts w:ascii="GHEA Grapalat" w:hAnsi="GHEA Grapalat"/>
          <w:lang w:val="ru-RU"/>
        </w:rPr>
      </w:pPr>
    </w:p>
    <w:p w:rsidR="00C50DA9" w:rsidRPr="00753446" w:rsidRDefault="00C50DA9" w:rsidP="00C50DA9">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50DA9" w:rsidRPr="00CB152C" w:rsidRDefault="00C50DA9" w:rsidP="004E582B">
      <w:pPr>
        <w:spacing w:after="0" w:line="240" w:lineRule="auto"/>
        <w:jc w:val="right"/>
        <w:rPr>
          <w:rFonts w:ascii="Calibri" w:hAnsi="Calibri" w:cstheme="minorHAnsi"/>
          <w:b/>
          <w:sz w:val="24"/>
          <w:szCs w:val="24"/>
          <w:lang w:val="ru-RU"/>
        </w:rPr>
      </w:pPr>
    </w:p>
    <w:p w:rsidR="00F32D53" w:rsidRPr="00F32D53" w:rsidRDefault="00F32D53" w:rsidP="004E582B">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'ԲՏԱՆ-ԷԱՃԱՊՁԲ-2025/09'</w:t>
      </w:r>
    </w:p>
    <w:p w:rsidR="00F32D53" w:rsidRPr="00F32D53" w:rsidRDefault="00F32D53" w:rsidP="00F32D53">
      <w:pPr>
        <w:jc w:val="right"/>
        <w:rPr>
          <w:rFonts w:ascii="Calibri" w:hAnsi="Calibri" w:cstheme="minorHAnsi"/>
          <w:b/>
          <w:color w:val="000000" w:themeColor="text1"/>
        </w:rPr>
      </w:pPr>
    </w:p>
    <w:p w:rsidR="00F32D53" w:rsidRPr="00333A82" w:rsidRDefault="00F32D53" w:rsidP="00F32D53">
      <w:pPr>
        <w:pStyle w:val="BodyTextIndent3"/>
        <w:widowControl w:val="0"/>
        <w:spacing w:after="160" w:line="240" w:lineRule="auto"/>
        <w:jc w:val="center"/>
        <w:rPr>
          <w:rFonts w:ascii="Calibri" w:hAnsi="Calibri" w:cstheme="minorHAnsi"/>
          <w:b/>
          <w:color w:val="000000" w:themeColor="text1"/>
          <w:sz w:val="24"/>
          <w:szCs w:val="24"/>
          <w:lang w:val="hy-AM"/>
        </w:rPr>
      </w:pPr>
      <w:r w:rsidRPr="00333A82">
        <w:rPr>
          <w:rFonts w:ascii="Calibri" w:hAnsi="Calibri" w:cstheme="minorHAnsi"/>
          <w:b/>
          <w:color w:val="000000" w:themeColor="text1"/>
          <w:sz w:val="24"/>
          <w:szCs w:val="24"/>
        </w:rPr>
        <w:t>ГАРАНТИЯ N__________</w:t>
      </w:r>
    </w:p>
    <w:p w:rsidR="00F32D53" w:rsidRPr="00F32D53" w:rsidRDefault="00F32D53" w:rsidP="00F32D53">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ԲՏԱՆ-ԷԱՃԱՊՁԲ-2025/09 организованной </w:t>
      </w: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F32D53" w:rsidRPr="00F32D53"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ՀՀ ԲԱՐՁՐ ՏԵԽՆՈԼՈԳԻԱԿԱՆ ԱՐԴՅՈՒՆԱԲԵՐՈՒԹՅԱՆ ՆԱԽԱՐԱՐՈՒԹՅՈՒՆ (далее-бенефициар), вытекающих из участия ____________ </w:t>
      </w:r>
    </w:p>
    <w:p w:rsidR="00F32D53" w:rsidRPr="005F0379" w:rsidRDefault="00F32D53" w:rsidP="00F32D53">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b w:val="0"/>
          <w:color w:val="000000" w:themeColor="text1"/>
          <w:sz w:val="16"/>
          <w:szCs w:val="22"/>
          <w:lang w:val="en-US"/>
        </w:rPr>
        <w:t>наименование участника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сумма в цифрах и прописью</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A61F0A"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A61F0A">
        <w:rPr>
          <w:rFonts w:ascii="Calibri" w:eastAsiaTheme="minorHAnsi" w:hAnsi="Calibri" w:cstheme="minorHAnsi"/>
          <w:color w:val="000000" w:themeColor="text1"/>
          <w:sz w:val="22"/>
          <w:szCs w:val="22"/>
          <w:lang w:val="en-US"/>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F32D53" w:rsidRPr="00F32D53" w:rsidRDefault="00F32D53" w:rsidP="00333A82">
      <w:pPr>
        <w:pStyle w:val="NormalWeb"/>
        <w:shd w:val="clear" w:color="auto" w:fill="FFFFFF"/>
        <w:spacing w:before="0" w:beforeAutospacing="0" w:after="0" w:afterAutospacing="0"/>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F32D53" w:rsidRPr="00F32D53" w:rsidRDefault="00F32D53" w:rsidP="00333A82">
      <w:pPr>
        <w:pStyle w:val="NormalWeb"/>
        <w:shd w:val="clear" w:color="auto" w:fill="FFFFFF"/>
        <w:spacing w:before="0" w:beforeAutospacing="0" w:after="0" w:afterAutospacing="0"/>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код процедуры</w:t>
      </w:r>
    </w:p>
    <w:p w:rsidR="00CA2B10" w:rsidRDefault="00502706"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 и гарантия,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121D3" w:rsidRDefault="00F32D53" w:rsidP="00F32D53">
      <w:pPr>
        <w:pStyle w:val="NormalWeb"/>
        <w:shd w:val="clear" w:color="auto" w:fill="FFFFFF"/>
        <w:spacing w:before="0" w:beforeAutospacing="0" w:after="0" w:afterAutospacing="0"/>
        <w:jc w:val="both"/>
        <w:rPr>
          <w:rFonts w:ascii="Calibri" w:hAnsi="Calibri" w:cstheme="minorHAnsi"/>
          <w:sz w:val="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F32D53" w:rsidRPr="00F121D3" w:rsidRDefault="00F32D53" w:rsidP="00F32D53">
      <w:pPr>
        <w:pStyle w:val="NormalWeb"/>
        <w:shd w:val="clear" w:color="auto" w:fill="FFFFFF"/>
        <w:spacing w:before="0" w:beforeAutospacing="0" w:after="0" w:afterAutospacing="0"/>
        <w:ind w:firstLine="375"/>
        <w:jc w:val="both"/>
        <w:rPr>
          <w:rFonts w:ascii="Calibri" w:hAnsi="Calibri" w:cstheme="minorHAnsi"/>
          <w:sz w:val="2"/>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widowControl w:val="0"/>
        <w:spacing w:line="240" w:lineRule="auto"/>
        <w:ind w:firstLine="567"/>
        <w:rPr>
          <w:rFonts w:ascii="Calibri" w:hAnsi="Calibri" w:cstheme="minorHAnsi"/>
          <w:i/>
          <w:sz w:val="8"/>
        </w:rPr>
      </w:pPr>
    </w:p>
    <w:p w:rsidR="00F32D53" w:rsidRPr="00F32D53" w:rsidRDefault="00F32D53" w:rsidP="00F32D53">
      <w:pPr>
        <w:spacing w:line="240" w:lineRule="auto"/>
        <w:rPr>
          <w:rFonts w:ascii="Calibri" w:hAnsi="Calibri" w:cstheme="minorHAnsi"/>
        </w:rPr>
      </w:pPr>
      <w:r w:rsidRPr="00F32D53">
        <w:rPr>
          <w:rFonts w:ascii="Calibri" w:hAnsi="Calibr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p>
    <w:p w:rsidR="00F32D53" w:rsidRPr="00F32D53" w:rsidRDefault="00F32D53" w:rsidP="00F32D53">
      <w:pPr>
        <w:pStyle w:val="BodyTextIndent3"/>
        <w:widowControl w:val="0"/>
        <w:spacing w:after="0" w:line="240" w:lineRule="auto"/>
        <w:jc w:val="right"/>
        <w:rPr>
          <w:rFonts w:ascii="Calibri" w:hAnsi="Calibri" w:cstheme="minorHAnsi"/>
          <w:b/>
          <w:sz w:val="22"/>
          <w:szCs w:val="22"/>
        </w:rPr>
      </w:pPr>
      <w:r w:rsidRPr="00F32D53">
        <w:rPr>
          <w:rFonts w:ascii="Calibri" w:hAnsi="Calibri" w:cstheme="minorHAnsi"/>
          <w:b/>
          <w:sz w:val="22"/>
          <w:szCs w:val="22"/>
        </w:rPr>
        <w:t>Приложение 3</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под кодом "ԲՏԱՆ-ԷԱՃԱՊՁԲ-2025/09"*</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sz w:val="22"/>
          <w:szCs w:val="22"/>
        </w:rPr>
        <w:t>к приглашение на электронный аукцион</w:t>
      </w:r>
    </w:p>
    <w:p w:rsidR="00F32D53" w:rsidRPr="00F32D53" w:rsidRDefault="00F32D53" w:rsidP="00F32D53">
      <w:pPr>
        <w:pStyle w:val="BodyTextIndent3"/>
        <w:widowControl w:val="0"/>
        <w:spacing w:after="160" w:line="240" w:lineRule="auto"/>
        <w:rPr>
          <w:rFonts w:ascii="Calibri" w:hAnsi="Calibri" w:cstheme="minorHAnsi"/>
          <w:sz w:val="22"/>
          <w:szCs w:val="22"/>
        </w:rPr>
      </w:pPr>
    </w:p>
    <w:p w:rsidR="00F32D53" w:rsidRPr="00886E4E" w:rsidRDefault="00F32D53" w:rsidP="00886E4E">
      <w:pPr>
        <w:pStyle w:val="BodyTextIndent3"/>
        <w:widowControl w:val="0"/>
        <w:spacing w:after="0" w:line="276" w:lineRule="auto"/>
        <w:jc w:val="center"/>
        <w:rPr>
          <w:rFonts w:ascii="Calibri" w:hAnsi="Calibri" w:cstheme="minorHAnsi"/>
          <w:b/>
          <w:sz w:val="22"/>
          <w:szCs w:val="22"/>
          <w:lang w:val="hy-AM"/>
        </w:rPr>
      </w:pPr>
      <w:r w:rsidRPr="00886E4E">
        <w:rPr>
          <w:rFonts w:ascii="Calibri" w:hAnsi="Calibri" w:cstheme="minorHAnsi"/>
          <w:b/>
          <w:sz w:val="22"/>
          <w:szCs w:val="22"/>
        </w:rPr>
        <w:t>ГАРАНТИЯ N________</w:t>
      </w:r>
    </w:p>
    <w:p w:rsidR="00F32D53" w:rsidRDefault="00F32D53" w:rsidP="00886E4E">
      <w:pPr>
        <w:widowControl w:val="0"/>
        <w:spacing w:after="0" w:line="276" w:lineRule="auto"/>
        <w:ind w:left="567" w:right="565"/>
        <w:jc w:val="center"/>
        <w:rPr>
          <w:rFonts w:ascii="Calibri" w:hAnsi="Calibri" w:cstheme="minorHAnsi"/>
          <w:b/>
        </w:rPr>
      </w:pPr>
      <w:r w:rsidRPr="00F32D53">
        <w:rPr>
          <w:rFonts w:ascii="Calibri" w:hAnsi="Calibri" w:cstheme="minorHAnsi"/>
          <w:b/>
        </w:rPr>
        <w:t>(обеспечение квалификации)</w:t>
      </w:r>
    </w:p>
    <w:p w:rsidR="00886E4E" w:rsidRPr="00886E4E" w:rsidRDefault="00886E4E" w:rsidP="00886E4E">
      <w:pPr>
        <w:widowControl w:val="0"/>
        <w:spacing w:after="0" w:line="276" w:lineRule="auto"/>
        <w:ind w:left="567" w:right="565"/>
        <w:jc w:val="center"/>
        <w:rPr>
          <w:rFonts w:ascii="Calibri" w:hAnsi="Calibri" w:cstheme="minorHAnsi"/>
          <w:b/>
          <w:sz w:val="6"/>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en-US"/>
        </w:rPr>
      </w:pPr>
      <w:r w:rsidRPr="00F32D53">
        <w:rPr>
          <w:rFonts w:ascii="Calibri" w:eastAsiaTheme="minorHAnsi" w:hAnsi="Calibri" w:cstheme="minorHAns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i/>
          <w:sz w:val="16"/>
          <w:szCs w:val="16"/>
          <w:lang w:val="en-US"/>
        </w:rPr>
      </w:pPr>
      <w:r w:rsidRPr="00F32D53">
        <w:rPr>
          <w:rStyle w:val="Strong"/>
          <w:rFonts w:ascii="Calibri" w:hAnsi="Calibri" w:cstheme="minorHAnsi"/>
          <w:sz w:val="22"/>
          <w:szCs w:val="22"/>
          <w:lang w:val="hy-AM"/>
        </w:rPr>
        <w:tab/>
      </w:r>
      <w:r w:rsidRPr="00F32D53">
        <w:rPr>
          <w:rStyle w:val="Strong"/>
          <w:rFonts w:ascii="Calibri" w:hAnsi="Calibri" w:cstheme="minorHAnsi"/>
          <w:b w:val="0"/>
          <w:i/>
          <w:sz w:val="16"/>
          <w:szCs w:val="16"/>
          <w:lang w:val="en-US"/>
        </w:rPr>
        <w:t>номер заключаемого договора</w:t>
      </w:r>
    </w:p>
    <w:p w:rsidR="00F32D53" w:rsidRPr="00F32D53" w:rsidRDefault="00F32D53" w:rsidP="00F32D53">
      <w:pPr>
        <w:pStyle w:val="NormalWeb"/>
        <w:shd w:val="clear" w:color="auto" w:fill="FFFFFF"/>
        <w:spacing w:before="0" w:beforeAutospacing="0" w:after="0" w:afterAutospacing="0"/>
        <w:ind w:left="-142"/>
        <w:jc w:val="both"/>
        <w:rPr>
          <w:rStyle w:val="Strong"/>
          <w:rFonts w:ascii="Calibri" w:hAnsi="Calibri" w:cstheme="minorHAnsi"/>
          <w:b w:val="0"/>
          <w:bCs w:val="0"/>
          <w:sz w:val="22"/>
          <w:szCs w:val="22"/>
          <w:lang w:val="en-US"/>
        </w:rPr>
      </w:pPr>
      <w:r w:rsidRPr="00F32D53">
        <w:rPr>
          <w:rFonts w:ascii="Calibri" w:eastAsiaTheme="minorHAnsi" w:hAnsi="Calibri" w:cstheme="minorHAnsi"/>
          <w:sz w:val="22"/>
          <w:szCs w:val="22"/>
          <w:lang w:val="en-US"/>
        </w:rPr>
        <w:t xml:space="preserve">  заключаемым                     (далее-принципал ) в результате  _______________________________</w:t>
      </w:r>
    </w:p>
    <w:p w:rsidR="00F32D53" w:rsidRPr="00F32D53" w:rsidRDefault="00F32D53" w:rsidP="00F32D53">
      <w:pPr>
        <w:pStyle w:val="NormalWeb"/>
        <w:shd w:val="clear" w:color="auto" w:fill="FFFFFF"/>
        <w:spacing w:before="0" w:beforeAutospacing="0" w:after="0" w:afterAutospacing="0"/>
        <w:ind w:left="-142"/>
        <w:jc w:val="both"/>
        <w:rPr>
          <w:rFonts w:ascii="Calibri" w:hAnsi="Calibri"/>
          <w:b/>
          <w:i/>
          <w:sz w:val="16"/>
          <w:szCs w:val="16"/>
          <w:vertAlign w:val="superscript"/>
          <w:lang w:val="hy-AM"/>
        </w:rPr>
      </w:pPr>
      <w:r w:rsidRPr="00F32D53">
        <w:rPr>
          <w:rStyle w:val="Strong"/>
          <w:rFonts w:ascii="Calibri" w:hAnsi="Calibri" w:cstheme="minorHAnsi"/>
          <w:b w:val="0"/>
          <w:i/>
          <w:sz w:val="16"/>
          <w:szCs w:val="16"/>
          <w:lang w:val="en-US"/>
        </w:rPr>
        <w:t>наименование отобранного участника</w:t>
      </w:r>
      <w:r w:rsidRPr="00F32D53">
        <w:rPr>
          <w:rStyle w:val="Strong"/>
          <w:rFonts w:ascii="Calibri" w:hAnsi="Calibri" w:cstheme="minorHAnsi"/>
          <w:b w:val="0"/>
          <w:i/>
          <w:sz w:val="16"/>
          <w:szCs w:val="16"/>
          <w:lang w:val="hy-AM"/>
        </w:rPr>
        <w:tab/>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Style w:val="Strong"/>
          <w:rFonts w:ascii="Calibri" w:hAnsi="Calibri" w:cstheme="minorHAnsi"/>
          <w:sz w:val="22"/>
          <w:szCs w:val="22"/>
          <w:lang w:val="hy-AM"/>
        </w:rPr>
        <w:tab/>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lang w:val="en-US"/>
        </w:rPr>
      </w:pPr>
      <w:r w:rsidRPr="00F32D53">
        <w:rPr>
          <w:rFonts w:ascii="Calibri" w:eastAsiaTheme="minorHAnsi" w:hAnsi="Calibri" w:cstheme="minorHAnsi"/>
          <w:sz w:val="22"/>
          <w:szCs w:val="22"/>
          <w:lang w:val="en-US"/>
        </w:rPr>
        <w:t>организованной                          (далее-бенефициар) ________________________</w:t>
      </w:r>
    </w:p>
    <w:p w:rsidR="00F32D53" w:rsidRPr="00F32D53" w:rsidRDefault="00F32D53" w:rsidP="00F32D53">
      <w:pPr>
        <w:pStyle w:val="NormalWeb"/>
        <w:shd w:val="clear" w:color="auto" w:fill="FFFFFF"/>
        <w:spacing w:before="0" w:beforeAutospacing="0" w:after="0" w:afterAutospacing="0"/>
        <w:ind w:left="1276" w:firstLine="708"/>
        <w:jc w:val="both"/>
        <w:rPr>
          <w:rFonts w:ascii="Calibri" w:eastAsiaTheme="minorHAnsi" w:hAnsi="Calibri" w:cstheme="minorHAnsi"/>
          <w:b/>
          <w:sz w:val="22"/>
          <w:szCs w:val="22"/>
          <w:lang w:val="en-US"/>
        </w:rPr>
      </w:pPr>
      <w:r w:rsidRPr="00F32D53">
        <w:rPr>
          <w:rStyle w:val="Strong"/>
          <w:rFonts w:ascii="Calibri" w:hAnsi="Calibri" w:cstheme="minorHAnsi"/>
          <w:sz w:val="22"/>
          <w:szCs w:val="22"/>
          <w:lang w:val="en-US"/>
        </w:rPr>
        <w:t xml:space="preserve">                                        наименование заказчика</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eastAsiaTheme="minorHAnsi" w:hAnsi="Calibri" w:cstheme="minorHAnsi"/>
          <w:sz w:val="22"/>
          <w:szCs w:val="22"/>
          <w:lang w:val="en-US"/>
        </w:rPr>
        <w:t>процедуры  закупок под кодом ____________________.</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код процедуры</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lastRenderedPageBreak/>
        <w:t>2.  По гарантии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наименование выдающего гарантию банка или страховой организации</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сумма в цифрах и прописью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гарантии) в течение десяти рабочих  дней после получения требования. </w:t>
      </w:r>
    </w:p>
    <w:p w:rsidR="00F32D53" w:rsidRPr="00F32D53" w:rsidRDefault="00F32D53" w:rsidP="00F32D53">
      <w:pPr>
        <w:pStyle w:val="NormalWeb"/>
        <w:shd w:val="clear" w:color="auto" w:fill="FFFFFF"/>
        <w:spacing w:before="0" w:beforeAutospacing="0" w:after="0" w:afterAutospacing="0"/>
        <w:ind w:firstLine="708"/>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Выплата производится посредством перечисления на расчетный счет____________________ бенефициара.</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расчетный счет</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Cs w:val="0"/>
          <w:lang w:val="en-US"/>
        </w:rPr>
      </w:pPr>
      <w:r w:rsidRPr="00F32D53">
        <w:rPr>
          <w:rStyle w:val="Strong"/>
          <w:rFonts w:ascii="Calibri" w:hAnsi="Calibri" w:cstheme="minorHAnsi"/>
          <w:b w:val="0"/>
          <w:sz w:val="22"/>
          <w:szCs w:val="22"/>
          <w:lang w:val="en-US"/>
        </w:rPr>
        <w:t>3. Настоящая гарантия является безотзывной.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F32D53" w:rsidRPr="00F32D53" w:rsidRDefault="00F32D53" w:rsidP="00F32D53">
      <w:pPr>
        <w:pStyle w:val="NormalWeb"/>
        <w:shd w:val="clear" w:color="auto" w:fill="FFFFFF"/>
        <w:ind w:left="3" w:hanging="1"/>
        <w:contextualSpacing/>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номер заключаемого договора                                                                                             </w:t>
      </w: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p>
    <w:p w:rsidR="00F32D53" w:rsidRPr="00F32D53" w:rsidRDefault="00F32D53" w:rsidP="00F32D53">
      <w:pPr>
        <w:pStyle w:val="NormalWeb"/>
        <w:shd w:val="clear" w:color="auto" w:fill="FFFFFF"/>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1) копии заключенного договора N_____________________, включая копии внесенных  в </w:t>
      </w:r>
    </w:p>
    <w:p w:rsidR="00F32D53" w:rsidRPr="00F32D53" w:rsidRDefault="00F32D53" w:rsidP="00F32D53">
      <w:pPr>
        <w:pStyle w:val="NormalWeb"/>
        <w:shd w:val="clear" w:color="auto" w:fill="FFFFFF"/>
        <w:spacing w:before="0" w:beforeAutospacing="0" w:after="0" w:afterAutospacing="0"/>
        <w:ind w:left="4"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ab/>
        <w:t xml:space="preserve">                                                     номер заключаемого договара</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него изменений, дополнительных соглашений,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hy-AM"/>
        </w:rPr>
      </w:pPr>
      <w:r w:rsidRPr="00F32D53">
        <w:rPr>
          <w:rFonts w:ascii="Calibri" w:eastAsiaTheme="minorHAnsi" w:hAnsi="Calibri" w:cstheme="minorHAns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F32D53">
        <w:rPr>
          <w:rStyle w:val="Hyperlink"/>
          <w:rFonts w:ascii="Calibri" w:hAnsi="Calibri" w:cstheme="minorHAnsi"/>
          <w:lang w:val="hy-AM"/>
        </w:rPr>
        <w:t>www.procurement.am</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en-US"/>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i/>
          <w:szCs w:val="16"/>
          <w:lang w:val="en-US"/>
        </w:rPr>
      </w:pPr>
      <w:r w:rsidRPr="00F32D53">
        <w:rPr>
          <w:rFonts w:ascii="Calibri" w:hAnsi="Calibri" w:cstheme="minorHAnsi"/>
          <w:sz w:val="22"/>
          <w:szCs w:val="22"/>
          <w:vertAlign w:val="superscript"/>
          <w:lang w:val="en-US"/>
        </w:rPr>
        <w:t xml:space="preserve">                                                                                число, месяц, год</w:t>
      </w: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F32D53">
      <w:pPr>
        <w:pStyle w:val="BodyTextIndent"/>
        <w:widowControl w:val="0"/>
        <w:spacing w:after="160" w:line="240" w:lineRule="auto"/>
        <w:ind w:firstLine="0"/>
        <w:rPr>
          <w:rFonts w:ascii="Calibri" w:hAnsi="Calibri" w:cstheme="minorHAnsi"/>
          <w:i w:val="0"/>
          <w:sz w:val="24"/>
          <w:szCs w:val="16"/>
          <w:lang w:val="en-US"/>
        </w:rPr>
      </w:pPr>
    </w:p>
    <w:p w:rsidR="00F32D53" w:rsidRPr="00F32D53" w:rsidRDefault="00F32D53" w:rsidP="00BA79CB">
      <w:pPr>
        <w:spacing w:line="240" w:lineRule="auto"/>
        <w:rPr>
          <w:rFonts w:ascii="Calibri" w:hAnsi="Calibri" w:cstheme="minorHAnsi"/>
          <w:lang w:bidi="ru-RU"/>
        </w:rPr>
      </w:pPr>
      <w:r w:rsidRPr="00F32D53">
        <w:rPr>
          <w:rFonts w:ascii="Calibri" w:hAnsi="Calibri" w:cstheme="minorHAnsi"/>
          <w:lang w:bidi="ru-RU"/>
        </w:rPr>
        <w:t>*Заполняется секретарем Комиссии до опубликования приглашения в бюллетене</w:t>
      </w:r>
    </w:p>
    <w:p w:rsidR="00F32D53" w:rsidRPr="00F32D53" w:rsidRDefault="00F32D53" w:rsidP="00F32D53">
      <w:pPr>
        <w:spacing w:line="240" w:lineRule="auto"/>
        <w:jc w:val="right"/>
        <w:rPr>
          <w:rFonts w:ascii="Calibri" w:hAnsi="Calibri" w:cstheme="minorHAnsi"/>
          <w:lang w:bidi="ru-RU"/>
        </w:rPr>
      </w:pPr>
    </w:p>
    <w:p w:rsidR="00F32D53" w:rsidRDefault="00F32D53"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Default="00EA04EA" w:rsidP="00F32D53">
      <w:pPr>
        <w:spacing w:line="240" w:lineRule="auto"/>
        <w:jc w:val="right"/>
        <w:rPr>
          <w:rFonts w:ascii="Calibri" w:hAnsi="Calibri" w:cstheme="minorHAnsi"/>
          <w:lang w:bidi="ru-RU"/>
        </w:rPr>
      </w:pPr>
    </w:p>
    <w:p w:rsidR="00EA04EA" w:rsidRPr="00F32D53" w:rsidRDefault="00EA04EA" w:rsidP="00F32D53">
      <w:pPr>
        <w:spacing w:line="240" w:lineRule="auto"/>
        <w:jc w:val="right"/>
        <w:rPr>
          <w:rFonts w:ascii="Calibri" w:hAnsi="Calibri" w:cstheme="minorHAnsi"/>
          <w:lang w:bidi="ru-RU"/>
        </w:rPr>
      </w:pPr>
    </w:p>
    <w:p w:rsidR="00F32D53" w:rsidRPr="00CB0EB2" w:rsidRDefault="00F32D53" w:rsidP="00CB0EB2">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F32D53" w:rsidRPr="00F32D53" w:rsidRDefault="00F32D53" w:rsidP="00F32D53">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F32D53" w:rsidRPr="00F32D53" w:rsidRDefault="00F32D53" w:rsidP="00F32D53">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F32D53" w:rsidRPr="00F32D53" w:rsidRDefault="00F32D53" w:rsidP="00F32D53">
      <w:pPr>
        <w:pStyle w:val="BodyTextIndent3"/>
        <w:widowControl w:val="0"/>
        <w:spacing w:after="0" w:line="240" w:lineRule="auto"/>
        <w:ind w:left="0"/>
        <w:jc w:val="right"/>
        <w:rPr>
          <w:rFonts w:ascii="Calibri" w:hAnsi="Calibri"/>
          <w:color w:val="000000" w:themeColor="text1"/>
          <w:sz w:val="24"/>
        </w:rPr>
      </w:pP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F32D53" w:rsidRPr="00BA79CB" w:rsidRDefault="00F32D53" w:rsidP="00F32D53">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A61F0A" w:rsidRDefault="00F32D53" w:rsidP="00F32D53">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A61F0A">
        <w:rPr>
          <w:rStyle w:val="Strong"/>
          <w:rFonts w:ascii="Calibri" w:hAnsi="Calibri"/>
          <w:b w:val="0"/>
          <w:color w:val="000000" w:themeColor="text1"/>
          <w:sz w:val="16"/>
          <w:szCs w:val="16"/>
          <w:lang w:val="en-US"/>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p>
    <w:p w:rsidR="00F32D53" w:rsidRPr="00A61F0A" w:rsidRDefault="00F32D53" w:rsidP="00F32D53">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C2362A" w:rsidRDefault="00C2362A"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C2362A" w:rsidRDefault="00D171CB"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D171CB">
        <w:rPr>
          <w:rFonts w:ascii="Calibri" w:eastAsiaTheme="minorHAnsi" w:hAnsi="Calibri" w:cstheme="minorBidi"/>
          <w:color w:val="000000" w:themeColor="text1"/>
          <w:sz w:val="22"/>
          <w:szCs w:val="22"/>
          <w:lang w:val="en-US"/>
        </w:rPr>
        <w:t/>
      </w:r>
    </w:p>
    <w:p w:rsidR="00C2362A" w:rsidRPr="00F32D53" w:rsidRDefault="00CC754F"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F32D53" w:rsidRPr="00F32D53" w:rsidRDefault="00F32D53" w:rsidP="002771B6">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0" w:history="1">
        <w:r w:rsidRPr="00F32D53">
          <w:rPr>
            <w:rStyle w:val="Hyperlink"/>
            <w:rFonts w:ascii="Calibri" w:eastAsiaTheme="minorHAnsi" w:hAnsi="Calibri" w:cstheme="minorBidi"/>
            <w:sz w:val="22"/>
            <w:szCs w:val="22"/>
            <w:lang w:val="en-US"/>
          </w:rPr>
          <w:t/>
        </w:r>
      </w:hyperlink>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F32D53" w:rsidRDefault="00F32D53" w:rsidP="00F32D53">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F32D53" w:rsidRPr="00C2362A" w:rsidRDefault="00F32D53" w:rsidP="00F32D53">
      <w:pPr>
        <w:pStyle w:val="NormalWeb"/>
        <w:shd w:val="clear" w:color="auto" w:fill="FFFFFF"/>
        <w:spacing w:before="0" w:beforeAutospacing="0" w:after="0" w:afterAutospacing="0"/>
        <w:jc w:val="both"/>
        <w:rPr>
          <w:rFonts w:ascii="Calibri" w:hAnsi="Calibri"/>
          <w:color w:val="000000" w:themeColor="text1"/>
          <w:sz w:val="14"/>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F32D53" w:rsidRPr="00F32D53" w:rsidRDefault="00F32D53" w:rsidP="00F32D53">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F32D53" w:rsidRPr="00F32D53" w:rsidRDefault="00F32D53" w:rsidP="00F32D53">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BodyTextIndent"/>
        <w:widowControl w:val="0"/>
        <w:spacing w:after="160" w:line="240" w:lineRule="auto"/>
        <w:ind w:firstLine="0"/>
        <w:rPr>
          <w:rFonts w:ascii="Calibri" w:hAnsi="Calibri"/>
          <w:i w:val="0"/>
          <w:color w:val="000000" w:themeColor="text1"/>
          <w:sz w:val="24"/>
          <w:szCs w:val="16"/>
          <w:lang w:val="en-US"/>
        </w:rPr>
      </w:pPr>
    </w:p>
    <w:p w:rsidR="00F32D53" w:rsidRPr="00F32D53" w:rsidRDefault="00F32D53" w:rsidP="00F32D53">
      <w:pPr>
        <w:pStyle w:val="FootnoteText"/>
        <w:rPr>
          <w:rFonts w:ascii="Calibri" w:hAnsi="Calibri" w:cstheme="minorHAnsi"/>
          <w:lang w:val="ru-RU"/>
        </w:rPr>
      </w:pPr>
      <w:r w:rsidRPr="00F32D53">
        <w:rPr>
          <w:rStyle w:val="FootnoteReference"/>
          <w:rFonts w:ascii="Calibri" w:eastAsiaTheme="majorEastAsia" w:hAnsi="Calibri"/>
          <w:color w:val="000000" w:themeColor="text1"/>
        </w:rPr>
        <w:t/>
      </w:r>
    </w:p>
    <w:p w:rsidR="0045358D" w:rsidRDefault="0045358D" w:rsidP="00C958CD">
      <w:pPr>
        <w:spacing w:after="0" w:line="240" w:lineRule="auto"/>
        <w:jc w:val="right"/>
        <w:rPr>
          <w:rFonts w:ascii="Calibri" w:hAnsi="Calibri" w:cstheme="minorHAnsi"/>
          <w:b/>
          <w:sz w:val="24"/>
          <w:szCs w:val="24"/>
          <w:lang w:val="ru-RU"/>
        </w:rPr>
      </w:pPr>
    </w:p>
    <w:p w:rsidR="0045358D" w:rsidRDefault="0045358D" w:rsidP="00C958CD">
      <w:pPr>
        <w:spacing w:after="0" w:line="240" w:lineRule="auto"/>
        <w:jc w:val="right"/>
        <w:rPr>
          <w:rFonts w:ascii="Calibri" w:hAnsi="Calibri" w:cstheme="minorHAnsi"/>
          <w:b/>
          <w:sz w:val="24"/>
          <w:szCs w:val="24"/>
          <w:lang w:val="ru-RU"/>
        </w:rPr>
      </w:pPr>
    </w:p>
    <w:p w:rsidR="00F32D53" w:rsidRPr="00C958CD" w:rsidRDefault="00F32D53" w:rsidP="00C958CD">
      <w:pPr>
        <w:spacing w:after="0" w:line="240" w:lineRule="auto"/>
        <w:jc w:val="right"/>
        <w:rPr>
          <w:rFonts w:ascii="Calibri" w:hAnsi="Calibri" w:cstheme="minorHAnsi"/>
          <w:b/>
          <w:i/>
          <w:sz w:val="24"/>
          <w:szCs w:val="24"/>
          <w:lang w:val="ru-RU"/>
        </w:rPr>
      </w:pPr>
      <w:r w:rsidRPr="00C958CD">
        <w:rPr>
          <w:rFonts w:ascii="Calibri" w:hAnsi="Calibri" w:cstheme="minorHAnsi"/>
          <w:b/>
          <w:sz w:val="24"/>
          <w:szCs w:val="24"/>
          <w:lang w:val="ru-RU"/>
        </w:rPr>
        <w:t>Приложение</w:t>
      </w:r>
      <w:r w:rsidRPr="00C958CD">
        <w:rPr>
          <w:rFonts w:ascii="Calibri" w:hAnsi="Calibri" w:cstheme="minorHAnsi"/>
          <w:b/>
          <w:i/>
          <w:sz w:val="24"/>
          <w:szCs w:val="24"/>
          <w:lang w:val="ru-RU"/>
        </w:rPr>
        <w:t xml:space="preserve"> № 4</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lastRenderedPageBreak/>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ԲՏԱՆ-ԷԱՃԱՊՁԲ-2025/09</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center"/>
        <w:rPr>
          <w:rFonts w:ascii="Calibri" w:hAnsi="Calibri" w:cstheme="minorHAnsi"/>
          <w:sz w:val="22"/>
          <w:szCs w:val="22"/>
          <w:lang w:val="ru-RU"/>
        </w:rPr>
      </w:pPr>
    </w:p>
    <w:p w:rsidR="00F32D53" w:rsidRPr="0045358D" w:rsidRDefault="00F32D53" w:rsidP="00F32D53">
      <w:pPr>
        <w:pStyle w:val="BodyTextIndent3"/>
        <w:widowControl w:val="0"/>
        <w:spacing w:after="0" w:line="240" w:lineRule="auto"/>
        <w:jc w:val="center"/>
        <w:rPr>
          <w:rFonts w:ascii="Calibri" w:hAnsi="Calibri" w:cstheme="minorHAnsi"/>
          <w:b/>
          <w:sz w:val="22"/>
          <w:szCs w:val="22"/>
          <w:lang w:val="hy-AM"/>
        </w:rPr>
      </w:pPr>
      <w:r w:rsidRPr="0045358D">
        <w:rPr>
          <w:rFonts w:ascii="Calibri" w:hAnsi="Calibri" w:cstheme="minorHAnsi"/>
          <w:b/>
          <w:sz w:val="22"/>
          <w:szCs w:val="22"/>
          <w:lang w:val="ru-RU"/>
        </w:rPr>
        <w:t xml:space="preserve">ГАРАНТИЯ </w:t>
      </w:r>
      <w:r w:rsidRPr="0045358D">
        <w:rPr>
          <w:rFonts w:ascii="Calibri" w:hAnsi="Calibri" w:cstheme="minorHAnsi"/>
          <w:b/>
          <w:sz w:val="22"/>
          <w:szCs w:val="22"/>
        </w:rPr>
        <w:t>N</w:t>
      </w:r>
      <w:r w:rsidRPr="0045358D">
        <w:rPr>
          <w:rFonts w:ascii="Calibri" w:hAnsi="Calibri" w:cstheme="minorHAnsi"/>
          <w:b/>
          <w:sz w:val="22"/>
          <w:szCs w:val="22"/>
          <w:lang w:val="hy-AM"/>
        </w:rPr>
        <w:t>________</w:t>
      </w:r>
    </w:p>
    <w:p w:rsidR="00F32D53" w:rsidRPr="00F32D53" w:rsidRDefault="00F32D53" w:rsidP="00F32D53">
      <w:pPr>
        <w:widowControl w:val="0"/>
        <w:spacing w:line="240" w:lineRule="auto"/>
        <w:ind w:left="567" w:right="565"/>
        <w:jc w:val="center"/>
        <w:rPr>
          <w:rFonts w:ascii="Calibri" w:hAnsi="Calibri" w:cstheme="minorHAnsi"/>
          <w:b/>
          <w:lang w:val="ru-RU"/>
        </w:rPr>
      </w:pPr>
      <w:r w:rsidRPr="00F32D53">
        <w:rPr>
          <w:rFonts w:ascii="Calibri" w:hAnsi="Calibri" w:cstheme="minorHAnsi"/>
          <w:b/>
          <w:lang w:val="ru-RU"/>
        </w:rPr>
        <w:t>(обеспечение договора)</w:t>
      </w:r>
    </w:p>
    <w:p w:rsidR="00F32D53" w:rsidRPr="00F32D53" w:rsidRDefault="00F32D53" w:rsidP="00F32D53">
      <w:pPr>
        <w:widowControl w:val="0"/>
        <w:spacing w:line="240" w:lineRule="auto"/>
        <w:ind w:left="567" w:right="565"/>
        <w:jc w:val="center"/>
        <w:rPr>
          <w:rFonts w:ascii="Calibri" w:hAnsi="Calibri" w:cstheme="minorHAnsi"/>
          <w:b/>
          <w:color w:val="000000" w:themeColor="text1"/>
          <w:sz w:val="14"/>
          <w:lang w:val="ru-RU"/>
        </w:rPr>
      </w:pP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bCs w:val="0"/>
          <w:sz w:val="22"/>
          <w:szCs w:val="22"/>
          <w:lang w:val="hy-AM"/>
        </w:rPr>
      </w:pPr>
      <w:r w:rsidRPr="00F32D53">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rPr>
        <w:t>_________________________________________</w:t>
      </w:r>
      <w:r w:rsidRPr="00F32D53">
        <w:rPr>
          <w:rFonts w:ascii="Calibri" w:eastAsiaTheme="minorHAnsi" w:hAnsi="Calibri" w:cstheme="minorHAnsi"/>
          <w:color w:val="000000" w:themeColor="text1"/>
          <w:sz w:val="22"/>
          <w:szCs w:val="22"/>
        </w:rPr>
        <w:t xml:space="preserve">заключаемым </w:t>
      </w:r>
      <w:r w:rsidRPr="00F32D53">
        <w:rPr>
          <w:rFonts w:ascii="Calibri" w:eastAsiaTheme="minorHAnsi" w:hAnsi="Calibri" w:cstheme="minorHAnsi"/>
          <w:bCs/>
          <w:color w:val="000000" w:themeColor="text1"/>
          <w:sz w:val="22"/>
          <w:szCs w:val="22"/>
        </w:rPr>
        <w:t>между</w:t>
      </w:r>
    </w:p>
    <w:p w:rsidR="00F32D53" w:rsidRPr="00F32D53" w:rsidRDefault="00F32D53" w:rsidP="00F32D53">
      <w:pPr>
        <w:pStyle w:val="NormalWeb"/>
        <w:shd w:val="clear" w:color="auto" w:fill="FFFFFF"/>
        <w:spacing w:before="0" w:beforeAutospacing="0" w:after="0" w:afterAutospacing="0"/>
        <w:jc w:val="both"/>
        <w:rPr>
          <w:rStyle w:val="Strong"/>
          <w:rFonts w:ascii="Calibri" w:hAnsi="Calibri" w:cstheme="minorHAnsi"/>
          <w:b w:val="0"/>
          <w:bCs w:val="0"/>
          <w:color w:val="000000" w:themeColor="text1"/>
          <w:sz w:val="16"/>
          <w:szCs w:val="16"/>
        </w:rPr>
      </w:pP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22"/>
          <w:szCs w:val="22"/>
          <w:lang w:val="hy-AM"/>
        </w:rPr>
        <w:tab/>
      </w:r>
      <w:r w:rsidRPr="00F32D53">
        <w:rPr>
          <w:rStyle w:val="Strong"/>
          <w:rFonts w:ascii="Calibri" w:hAnsi="Calibri" w:cstheme="minorHAnsi"/>
          <w:b w:val="0"/>
          <w:color w:val="000000" w:themeColor="text1"/>
          <w:sz w:val="16"/>
          <w:szCs w:val="16"/>
        </w:rPr>
        <w:t>номер заключаемого договора</w:t>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r w:rsidRPr="00F32D53">
        <w:rPr>
          <w:rStyle w:val="Strong"/>
          <w:rFonts w:ascii="Calibri" w:hAnsi="Calibri" w:cstheme="minorHAnsi"/>
          <w:b w:val="0"/>
          <w:color w:val="000000" w:themeColor="text1"/>
          <w:sz w:val="16"/>
          <w:szCs w:val="16"/>
          <w:lang w:val="hy-AM"/>
        </w:rPr>
        <w:tab/>
      </w:r>
    </w:p>
    <w:p w:rsidR="00F32D53" w:rsidRPr="00F32D53" w:rsidRDefault="00F32D53" w:rsidP="00F32D53">
      <w:pPr>
        <w:pStyle w:val="NormalWeb"/>
        <w:shd w:val="clear" w:color="auto" w:fill="FFFFFF"/>
        <w:spacing w:before="0" w:beforeAutospacing="0" w:after="0" w:afterAutospacing="0"/>
        <w:ind w:left="-142"/>
        <w:rPr>
          <w:rFonts w:ascii="Calibri" w:eastAsiaTheme="minorHAnsi" w:hAnsi="Calibri"/>
          <w:sz w:val="22"/>
          <w:szCs w:val="22"/>
        </w:rPr>
      </w:pP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lang w:val="hy-AM"/>
        </w:rPr>
        <w:tab/>
      </w:r>
      <w:r w:rsidRPr="00F32D53">
        <w:rPr>
          <w:rFonts w:ascii="Calibri" w:hAnsi="Calibri" w:cstheme="minorHAnsi"/>
          <w:color w:val="000000" w:themeColor="text1"/>
          <w:sz w:val="22"/>
          <w:szCs w:val="22"/>
          <w:u w:val="single"/>
        </w:rPr>
        <w:t>_________________</w:t>
      </w:r>
      <w:r w:rsidRPr="00F32D53">
        <w:rPr>
          <w:rFonts w:ascii="Calibri" w:eastAsiaTheme="minorHAnsi" w:hAnsi="Calibri" w:cstheme="minorHAnsi"/>
          <w:color w:val="000000" w:themeColor="text1"/>
          <w:sz w:val="22"/>
          <w:szCs w:val="22"/>
        </w:rPr>
        <w:t xml:space="preserve">   (далее-бенефициар) и</w:t>
      </w:r>
    </w:p>
    <w:p w:rsidR="00F32D53" w:rsidRPr="00F32D53" w:rsidRDefault="00F32D53" w:rsidP="00F32D53">
      <w:pPr>
        <w:pStyle w:val="NormalWeb"/>
        <w:shd w:val="clear" w:color="auto" w:fill="FFFFFF"/>
        <w:spacing w:before="0" w:beforeAutospacing="0" w:after="0" w:afterAutospacing="0"/>
        <w:rPr>
          <w:rStyle w:val="Strong"/>
          <w:rFonts w:ascii="Calibri" w:hAnsi="Calibri"/>
          <w:b w:val="0"/>
          <w:bCs w:val="0"/>
        </w:rPr>
      </w:pP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22"/>
          <w:szCs w:val="22"/>
          <w:u w:val="single"/>
          <w:lang w:val="hy-AM"/>
        </w:rPr>
        <w:tab/>
      </w:r>
      <w:r w:rsidRPr="00F32D53">
        <w:rPr>
          <w:rStyle w:val="Strong"/>
          <w:rFonts w:ascii="Calibri" w:hAnsi="Calibri" w:cstheme="minorHAnsi"/>
          <w:b w:val="0"/>
          <w:color w:val="000000" w:themeColor="text1"/>
          <w:sz w:val="16"/>
          <w:szCs w:val="16"/>
        </w:rPr>
        <w:t>Наименование заказчика</w:t>
      </w:r>
      <w:r w:rsidRPr="00F32D53">
        <w:rPr>
          <w:rStyle w:val="Strong"/>
          <w:rFonts w:ascii="Calibri" w:hAnsi="Calibri" w:cstheme="minorHAnsi"/>
          <w:b w:val="0"/>
          <w:color w:val="000000" w:themeColor="text1"/>
          <w:sz w:val="22"/>
          <w:szCs w:val="22"/>
          <w:u w:val="single"/>
        </w:rPr>
        <w:t>____________________________________________________</w:t>
      </w:r>
      <w:r w:rsidRPr="00F32D53">
        <w:rPr>
          <w:rFonts w:ascii="Calibri" w:eastAsiaTheme="minorHAnsi" w:hAnsi="Calibri" w:cstheme="minorHAnsi"/>
          <w:color w:val="000000" w:themeColor="text1"/>
          <w:sz w:val="22"/>
          <w:szCs w:val="22"/>
        </w:rPr>
        <w:t>(далее-принципал).</w:t>
      </w:r>
      <w:r w:rsidRPr="00F32D53">
        <w:rPr>
          <w:rStyle w:val="Strong"/>
          <w:rFonts w:ascii="Calibri" w:hAnsi="Calibri" w:cstheme="minorHAnsi"/>
          <w:b w:val="0"/>
          <w:color w:val="000000" w:themeColor="text1"/>
          <w:sz w:val="22"/>
          <w:szCs w:val="22"/>
          <w:lang w:val="hy-AM"/>
        </w:rPr>
        <w:tab/>
      </w:r>
    </w:p>
    <w:p w:rsidR="00F32D53" w:rsidRPr="00F32D53" w:rsidRDefault="00F32D53" w:rsidP="00F32D53">
      <w:pPr>
        <w:pStyle w:val="NormalWeb"/>
        <w:shd w:val="clear" w:color="auto" w:fill="FFFFFF"/>
        <w:spacing w:before="0" w:beforeAutospacing="0" w:after="0" w:afterAutospacing="0"/>
        <w:ind w:left="-142"/>
        <w:rPr>
          <w:rFonts w:ascii="Calibri" w:hAnsi="Calibri"/>
          <w:bCs/>
          <w:sz w:val="16"/>
          <w:szCs w:val="16"/>
        </w:rPr>
      </w:pPr>
      <w:r w:rsidRPr="00F32D53">
        <w:rPr>
          <w:rStyle w:val="Strong"/>
          <w:rFonts w:ascii="Calibri" w:hAnsi="Calibri" w:cstheme="minorHAnsi"/>
          <w:b w:val="0"/>
          <w:color w:val="000000" w:themeColor="text1"/>
          <w:sz w:val="16"/>
          <w:szCs w:val="16"/>
        </w:rPr>
        <w:t xml:space="preserve">     наименование отобранного участника</w:t>
      </w:r>
    </w:p>
    <w:p w:rsidR="004D277F" w:rsidRPr="00A61F0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   2.  По гарантии </w:t>
      </w:r>
      <w:r w:rsidR="00AC5D22" w:rsidRPr="00A61F0A">
        <w:rPr>
          <w:rFonts w:asciiTheme="minorHAnsi" w:eastAsiaTheme="minorHAnsi" w:hAnsiTheme="minorHAnsi" w:cstheme="minorHAnsi"/>
          <w:sz w:val="22"/>
          <w:szCs w:val="22"/>
        </w:rPr>
        <w:t>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4D277F">
        <w:rPr>
          <w:rFonts w:asciiTheme="minorHAnsi" w:eastAsiaTheme="minorHAnsi" w:hAnsiTheme="minorHAnsi" w:cstheme="minorHAnsi"/>
          <w:sz w:val="22"/>
          <w:szCs w:val="22"/>
        </w:rPr>
        <w:t xml:space="preserve">                                        наименование банка выдающего гарантию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p>
    <w:p w:rsidR="002831CA"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4D277F" w:rsidRPr="00A61F0A" w:rsidRDefault="002831CA"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A61F0A">
        <w:rPr>
          <w:rFonts w:asciiTheme="minorHAnsi" w:eastAsiaTheme="minorHAnsi" w:hAnsiTheme="minorHAnsi" w:cstheme="minorHAnsi"/>
          <w:sz w:val="22"/>
          <w:szCs w:val="22"/>
        </w:rPr>
        <w:t>_________________________________________________________________</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18"/>
          <w:szCs w:val="18"/>
        </w:rPr>
        <w:t>сумма в цифрах и прописью</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4D277F">
        <w:rPr>
          <w:rFonts w:asciiTheme="minorHAnsi" w:eastAsiaTheme="minorHAnsi" w:hAnsiTheme="minorHAnsi" w:cstheme="minorHAnsi"/>
          <w:sz w:val="22"/>
          <w:szCs w:val="22"/>
        </w:rPr>
        <w:t xml:space="preserve">(далее-сумма гарантии) в течение </w:t>
      </w:r>
      <w:r w:rsidR="00C50DA9" w:rsidRPr="00C50DA9">
        <w:rPr>
          <w:rFonts w:asciiTheme="minorHAnsi" w:eastAsiaTheme="minorHAnsi" w:hAnsiTheme="minorHAnsi" w:cstheme="minorHAnsi"/>
          <w:sz w:val="22"/>
          <w:szCs w:val="22"/>
        </w:rPr>
        <w:t>пяти</w:t>
      </w:r>
      <w:r w:rsidRPr="004D277F">
        <w:rPr>
          <w:rFonts w:asciiTheme="minorHAnsi" w:eastAsiaTheme="minorHAnsi" w:hAnsiTheme="minorHAns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4D277F" w:rsidRPr="004D277F" w:rsidRDefault="004D277F" w:rsidP="004D277F">
      <w:pPr>
        <w:pStyle w:val="NormalWeb"/>
        <w:shd w:val="clear" w:color="auto" w:fill="FFFFFF"/>
        <w:spacing w:before="0" w:beforeAutospacing="0" w:after="0" w:afterAutospacing="0"/>
        <w:jc w:val="both"/>
        <w:rPr>
          <w:rFonts w:asciiTheme="minorHAnsi" w:eastAsiaTheme="minorHAnsi" w:hAnsiTheme="minorHAnsi" w:cstheme="minorHAnsi"/>
          <w:sz w:val="18"/>
          <w:szCs w:val="18"/>
        </w:rPr>
      </w:pPr>
      <w:r w:rsidRPr="004D277F">
        <w:rPr>
          <w:rFonts w:asciiTheme="minorHAnsi" w:eastAsiaTheme="minorHAnsi" w:hAnsiTheme="minorHAnsi" w:cstheme="minorHAnsi"/>
          <w:sz w:val="22"/>
          <w:szCs w:val="22"/>
        </w:rPr>
        <w:tab/>
      </w:r>
      <w:r w:rsidRPr="004D277F">
        <w:rPr>
          <w:rFonts w:asciiTheme="minorHAnsi" w:eastAsiaTheme="minorHAnsi" w:hAnsiTheme="minorHAnsi" w:cstheme="minorHAnsi"/>
          <w:sz w:val="18"/>
          <w:szCs w:val="18"/>
        </w:rPr>
        <w:t xml:space="preserve">  расчетный счет</w:t>
      </w:r>
    </w:p>
    <w:p w:rsidR="00F32D53" w:rsidRPr="00F32D53" w:rsidRDefault="004D277F" w:rsidP="004D277F">
      <w:pPr>
        <w:pStyle w:val="NormalWeb"/>
        <w:shd w:val="clear" w:color="auto" w:fill="FFFFFF"/>
        <w:spacing w:before="0" w:beforeAutospacing="0" w:after="0" w:afterAutospacing="0"/>
        <w:jc w:val="both"/>
        <w:rPr>
          <w:rFonts w:ascii="Calibri" w:eastAsiaTheme="minorHAnsi" w:hAnsi="Calibri" w:cstheme="minorHAnsi"/>
          <w:sz w:val="22"/>
          <w:szCs w:val="22"/>
        </w:rPr>
      </w:pPr>
      <w:r w:rsidRPr="004D277F">
        <w:rPr>
          <w:rFonts w:asciiTheme="minorHAnsi" w:eastAsiaTheme="minorHAnsi" w:hAnsiTheme="minorHAnsi" w:cstheme="minorHAnsi"/>
          <w:sz w:val="22"/>
          <w:szCs w:val="22"/>
        </w:rPr>
        <w:t>бенефициара.</w:t>
      </w:r>
    </w:p>
    <w:p w:rsidR="00F32D53" w:rsidRPr="00F32D53" w:rsidRDefault="00F32D53" w:rsidP="00F32D53">
      <w:pPr>
        <w:pStyle w:val="NormalWeb"/>
        <w:shd w:val="clear" w:color="auto" w:fill="FFFFFF"/>
        <w:spacing w:before="0" w:beforeAutospacing="0" w:after="0" w:afterAutospacing="0"/>
        <w:ind w:firstLine="375"/>
        <w:jc w:val="both"/>
        <w:rPr>
          <w:rStyle w:val="Strong"/>
          <w:rFonts w:ascii="Calibri" w:hAnsi="Calibri"/>
          <w:b w:val="0"/>
          <w:bCs w:val="0"/>
        </w:rPr>
      </w:pPr>
      <w:r w:rsidRPr="00F32D53">
        <w:rPr>
          <w:rStyle w:val="Strong"/>
          <w:rFonts w:ascii="Calibri" w:hAnsi="Calibri" w:cstheme="minorHAnsi"/>
          <w:b w:val="0"/>
          <w:sz w:val="22"/>
          <w:szCs w:val="22"/>
        </w:rPr>
        <w:t>3</w:t>
      </w:r>
      <w:r w:rsidRPr="00F32D53">
        <w:rPr>
          <w:rStyle w:val="Strong"/>
          <w:rFonts w:ascii="Calibri" w:hAnsi="Calibri" w:cstheme="minorHAnsi"/>
          <w:sz w:val="22"/>
          <w:szCs w:val="22"/>
        </w:rPr>
        <w:t xml:space="preserve">. </w:t>
      </w:r>
      <w:r w:rsidRPr="00F32D53">
        <w:rPr>
          <w:rFonts w:ascii="Calibri" w:eastAsiaTheme="minorHAnsi" w:hAnsi="Calibri" w:cstheme="minorHAnsi"/>
          <w:sz w:val="22"/>
          <w:szCs w:val="22"/>
        </w:rPr>
        <w:t>Настоящая гарантия является безотзывной.</w:t>
      </w:r>
    </w:p>
    <w:p w:rsidR="00F32D53" w:rsidRPr="00983368"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5. Гарантия действует </w:t>
      </w:r>
      <w:r w:rsidR="00983368" w:rsidRPr="00983368">
        <w:rPr>
          <w:rFonts w:ascii="Calibri" w:eastAsiaTheme="minorHAnsi" w:hAnsi="Calibri" w:cstheme="minorHAnsi"/>
          <w:sz w:val="22"/>
          <w:szCs w:val="22"/>
        </w:rPr>
        <w:t>с момента выпуска и в силе</w:t>
      </w:r>
      <w:r w:rsidR="00983368" w:rsidRPr="00F32D53">
        <w:rPr>
          <w:rFonts w:ascii="Calibri" w:eastAsiaTheme="minorHAnsi" w:hAnsi="Calibri" w:cstheme="minorHAnsi"/>
          <w:sz w:val="22"/>
          <w:szCs w:val="22"/>
        </w:rPr>
        <w:t xml:space="preserve"> </w:t>
      </w:r>
      <w:r w:rsidRPr="00F32D53">
        <w:rPr>
          <w:rFonts w:ascii="Calibri" w:eastAsiaTheme="minorHAnsi" w:hAnsi="Calibri" w:cstheme="minorHAnsi"/>
          <w:sz w:val="22"/>
          <w:szCs w:val="22"/>
        </w:rPr>
        <w:t>со дня вступления в силу договора N_____________________</w:t>
      </w:r>
      <w:r w:rsidR="00DF3AF0" w:rsidRPr="00A61F0A">
        <w:rPr>
          <w:rFonts w:ascii="Calibri" w:eastAsiaTheme="minorHAnsi" w:hAnsi="Calibri" w:cstheme="minorHAnsi"/>
          <w:sz w:val="22"/>
          <w:szCs w:val="22"/>
        </w:rPr>
        <w:t>_______</w:t>
      </w:r>
    </w:p>
    <w:p w:rsidR="00F32D53" w:rsidRPr="00DF3AF0" w:rsidRDefault="00DF3AF0" w:rsidP="00F32D53">
      <w:pPr>
        <w:pStyle w:val="NormalWeb"/>
        <w:shd w:val="clear" w:color="auto" w:fill="FFFFFF"/>
        <w:spacing w:after="0" w:afterAutospacing="0"/>
        <w:contextualSpacing/>
        <w:jc w:val="both"/>
        <w:rPr>
          <w:rFonts w:ascii="Calibri" w:eastAsiaTheme="minorHAnsi" w:hAnsi="Calibri" w:cstheme="minorHAnsi"/>
          <w:sz w:val="16"/>
          <w:szCs w:val="16"/>
        </w:rPr>
      </w:pPr>
      <w:r>
        <w:rPr>
          <w:rFonts w:ascii="Calibri" w:eastAsiaTheme="minorHAnsi" w:hAnsi="Calibri" w:cstheme="minorHAnsi"/>
          <w:sz w:val="22"/>
          <w:szCs w:val="22"/>
        </w:rPr>
        <w:tab/>
      </w:r>
      <w:r>
        <w:rPr>
          <w:rFonts w:ascii="Calibri" w:eastAsiaTheme="minorHAnsi" w:hAnsi="Calibri" w:cstheme="minorHAnsi"/>
          <w:sz w:val="22"/>
          <w:szCs w:val="22"/>
        </w:rPr>
        <w:tab/>
      </w:r>
      <w:r>
        <w:rPr>
          <w:rFonts w:ascii="Calibri" w:eastAsiaTheme="minorHAnsi" w:hAnsi="Calibri" w:cstheme="minorHAnsi"/>
          <w:sz w:val="22"/>
          <w:szCs w:val="22"/>
        </w:rPr>
        <w:tab/>
      </w:r>
      <w:r w:rsidR="00F32D53" w:rsidRPr="00DF3AF0">
        <w:rPr>
          <w:rFonts w:ascii="Calibri" w:eastAsiaTheme="minorHAnsi" w:hAnsi="Calibri" w:cstheme="minorHAnsi"/>
          <w:sz w:val="16"/>
          <w:szCs w:val="16"/>
        </w:rPr>
        <w:t>номер заключаемого договара</w:t>
      </w:r>
    </w:p>
    <w:p w:rsidR="00F32D53" w:rsidRPr="00F32D53" w:rsidRDefault="00F32D53" w:rsidP="00F32D53">
      <w:pPr>
        <w:pStyle w:val="NormalWeb"/>
        <w:shd w:val="clear" w:color="auto" w:fill="FFFFFF"/>
        <w:spacing w:after="0" w:afterAutospacing="0"/>
        <w:ind w:firstLine="374"/>
        <w:contextualSpacing/>
        <w:jc w:val="both"/>
        <w:rPr>
          <w:rFonts w:ascii="Calibri" w:eastAsiaTheme="minorHAnsi" w:hAnsi="Calibri" w:cstheme="minorHAnsi"/>
          <w:sz w:val="22"/>
          <w:szCs w:val="22"/>
        </w:rPr>
      </w:pPr>
      <w:r w:rsidRPr="00F32D53">
        <w:rPr>
          <w:rFonts w:ascii="Calibri" w:eastAsiaTheme="minorHAnsi" w:hAnsi="Calibri" w:cstheme="minorHAnsi"/>
          <w:sz w:val="22"/>
          <w:szCs w:val="22"/>
        </w:rPr>
        <w:t>заключенного между бенефициаром и приципалом,</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и  действует  включительно  до  девяностого  рабочего  дня   следующего за днем </w:t>
      </w:r>
    </w:p>
    <w:p w:rsidR="002B03B8" w:rsidRPr="002B03B8" w:rsidRDefault="002B03B8" w:rsidP="002B03B8">
      <w:pPr>
        <w:pStyle w:val="NormalWeb"/>
        <w:shd w:val="clear" w:color="auto" w:fill="FFFFFF"/>
        <w:contextualSpacing/>
        <w:jc w:val="both"/>
        <w:rPr>
          <w:rFonts w:ascii="Calibri" w:eastAsiaTheme="minorHAnsi" w:hAnsi="Calibri" w:cstheme="minorHAnsi"/>
          <w:sz w:val="22"/>
          <w:szCs w:val="22"/>
        </w:rPr>
      </w:pPr>
    </w:p>
    <w:p w:rsidR="002B03B8" w:rsidRDefault="002B03B8" w:rsidP="002B03B8">
      <w:pPr>
        <w:pStyle w:val="NormalWeb"/>
        <w:shd w:val="clear" w:color="auto" w:fill="FFFFFF"/>
        <w:contextualSpacing/>
        <w:jc w:val="center"/>
        <w:rPr>
          <w:rFonts w:ascii="Calibri" w:eastAsiaTheme="minorHAnsi" w:hAnsi="Calibri" w:cstheme="minorHAnsi"/>
          <w:sz w:val="22"/>
          <w:szCs w:val="22"/>
        </w:rPr>
      </w:pPr>
      <w:r w:rsidRPr="00A61F0A">
        <w:rPr>
          <w:rFonts w:ascii="Calibri" w:eastAsiaTheme="minorHAnsi" w:hAnsi="Calibri" w:cstheme="minorHAnsi"/>
          <w:sz w:val="22"/>
          <w:szCs w:val="22"/>
        </w:rPr>
        <w:t>_____________________________________________________________________________________</w:t>
      </w:r>
    </w:p>
    <w:p w:rsidR="002B03B8" w:rsidRPr="002B03B8" w:rsidRDefault="002B03B8" w:rsidP="002B03B8">
      <w:pPr>
        <w:pStyle w:val="NormalWeb"/>
        <w:shd w:val="clear" w:color="auto" w:fill="FFFFFF"/>
        <w:contextualSpacing/>
        <w:jc w:val="center"/>
        <w:rPr>
          <w:rFonts w:ascii="Calibri" w:eastAsiaTheme="minorHAnsi" w:hAnsi="Calibri" w:cstheme="minorHAnsi"/>
          <w:sz w:val="22"/>
          <w:szCs w:val="22"/>
        </w:rPr>
      </w:pPr>
      <w:r w:rsidRPr="002B03B8">
        <w:rPr>
          <w:rFonts w:ascii="Calibri" w:eastAsiaTheme="minorHAnsi" w:hAnsi="Calibri" w:cstheme="minorHAnsi"/>
          <w:sz w:val="16"/>
          <w:szCs w:val="16"/>
        </w:rPr>
        <w:t>крайний   срок поставки товаров, предусмотренный заключаемым договором, включая гарантийный срок</w:t>
      </w:r>
    </w:p>
    <w:p w:rsidR="00983368" w:rsidRPr="00CB152C" w:rsidRDefault="002B03B8" w:rsidP="002B03B8">
      <w:pPr>
        <w:pStyle w:val="NormalWeb"/>
        <w:shd w:val="clear" w:color="auto" w:fill="FFFFFF"/>
        <w:spacing w:after="0" w:afterAutospacing="0"/>
        <w:contextualSpacing/>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w:t>
      </w:r>
      <w:r w:rsidR="00983368" w:rsidRPr="00CB152C">
        <w:rPr>
          <w:rFonts w:ascii="Calibri" w:eastAsiaTheme="minorHAnsi" w:hAnsi="Calibri" w:cstheme="minorHAnsi"/>
          <w:sz w:val="22"/>
          <w:szCs w:val="22"/>
        </w:rPr>
        <w:t xml:space="preserve">       </w:t>
      </w:r>
      <w:r w:rsidR="00983368" w:rsidRPr="002B03B8">
        <w:rPr>
          <w:rFonts w:ascii="Calibri" w:eastAsiaTheme="minorHAnsi" w:hAnsi="Calibri" w:cstheme="minorHAnsi"/>
          <w:sz w:val="22"/>
          <w:szCs w:val="22"/>
        </w:rPr>
        <w:t>_____________________</w:t>
      </w:r>
    </w:p>
    <w:p w:rsidR="00983368" w:rsidRPr="00983368" w:rsidRDefault="00983368" w:rsidP="00983368">
      <w:pPr>
        <w:pStyle w:val="NormalWeb"/>
        <w:shd w:val="clear" w:color="auto" w:fill="FFFFFF"/>
        <w:spacing w:after="0" w:afterAutospacing="0"/>
        <w:ind w:left="6480" w:firstLine="720"/>
        <w:contextualSpacing/>
        <w:jc w:val="both"/>
        <w:rPr>
          <w:rFonts w:ascii="Calibri" w:eastAsiaTheme="minorHAnsi" w:hAnsi="Calibri" w:cstheme="minorHAnsi"/>
          <w:sz w:val="16"/>
          <w:szCs w:val="16"/>
        </w:rPr>
      </w:pPr>
      <w:r w:rsidRPr="00983368">
        <w:rPr>
          <w:rFonts w:ascii="Calibri" w:eastAsiaTheme="minorHAnsi" w:hAnsi="Calibri" w:cstheme="minorHAnsi"/>
          <w:b/>
          <w:bCs/>
          <w:sz w:val="16"/>
          <w:szCs w:val="16"/>
        </w:rPr>
        <w:t>адрес эл. почты секретаря</w:t>
      </w:r>
    </w:p>
    <w:p w:rsidR="00F32D53" w:rsidRPr="00F32D53" w:rsidRDefault="002B03B8" w:rsidP="002B03B8">
      <w:pPr>
        <w:pStyle w:val="NormalWeb"/>
        <w:shd w:val="clear" w:color="auto" w:fill="FFFFFF"/>
        <w:spacing w:after="0" w:afterAutospacing="0"/>
        <w:contextualSpacing/>
        <w:jc w:val="both"/>
        <w:rPr>
          <w:rStyle w:val="Strong"/>
          <w:rFonts w:ascii="Calibri" w:hAnsi="Calibri"/>
          <w:b w:val="0"/>
          <w:bCs w:val="0"/>
        </w:rPr>
      </w:pPr>
      <w:r w:rsidRPr="002B03B8">
        <w:rPr>
          <w:rFonts w:ascii="Calibri" w:eastAsiaTheme="minorHAnsi" w:hAnsi="Calibri" w:cstheme="minorHAnsi"/>
          <w:sz w:val="22"/>
          <w:szCs w:val="22"/>
        </w:rPr>
        <w:t>указанный в приглашении к процедуре закупок, организованной с целью заключения договора упомянутого в пункте 1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rPr>
      </w:pPr>
      <w:r w:rsidRPr="00F32D53">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1) копии заключенного договора N_____________________, включая копии внесенных  в</w:t>
      </w:r>
    </w:p>
    <w:p w:rsidR="002B03B8" w:rsidRPr="00725B1D" w:rsidRDefault="00725B1D" w:rsidP="002B03B8">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ab/>
      </w:r>
      <w:r w:rsidR="002B03B8" w:rsidRPr="00725B1D">
        <w:rPr>
          <w:rFonts w:ascii="Calibri" w:eastAsiaTheme="minorHAnsi" w:hAnsi="Calibri" w:cstheme="minorHAnsi"/>
          <w:sz w:val="16"/>
          <w:szCs w:val="16"/>
        </w:rPr>
        <w:t xml:space="preserve">номер заключаемого договара </w:t>
      </w:r>
    </w:p>
    <w:p w:rsidR="002B03B8" w:rsidRPr="002B03B8" w:rsidRDefault="002B03B8" w:rsidP="002B03B8">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него изменений, дополнительных соглашений,                                                        </w:t>
      </w:r>
    </w:p>
    <w:p w:rsidR="00F32D53" w:rsidRPr="00F32D53" w:rsidRDefault="002B03B8" w:rsidP="002B03B8">
      <w:pPr>
        <w:pStyle w:val="NormalWeb"/>
        <w:shd w:val="clear" w:color="auto" w:fill="FFFFFF"/>
        <w:spacing w:before="0" w:beforeAutospacing="0" w:after="0" w:afterAutospacing="0"/>
        <w:jc w:val="both"/>
        <w:rPr>
          <w:rFonts w:ascii="Calibri" w:eastAsiaTheme="minorHAnsi" w:hAnsi="Calibri" w:cstheme="minorHAnsi"/>
          <w:sz w:val="22"/>
          <w:szCs w:val="22"/>
        </w:rPr>
      </w:pPr>
      <w:r w:rsidRPr="002B03B8">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w:t>
      </w:r>
      <w:hyperlink r:id="rId11" w:history="1">
        <w:r w:rsidRPr="002B03B8">
          <w:rPr>
            <w:rStyle w:val="Hyperlink"/>
            <w:rFonts w:asciiTheme="minorHAnsi" w:hAnsiTheme="minorHAnsi" w:cstheme="minorHAnsi"/>
            <w:sz w:val="22"/>
            <w:szCs w:val="22"/>
            <w:lang w:val="hy-AM"/>
          </w:rPr>
          <w:t>www.procurement.am</w:t>
        </w:r>
      </w:hyperlink>
      <w:r w:rsidRPr="00996C18">
        <w:rPr>
          <w:rFonts w:ascii="GHEA Grapalat" w:eastAsiaTheme="minorHAnsi" w:hAnsi="GHEA Grapalat" w:cstheme="minorBidi"/>
          <w:sz w:val="22"/>
          <w:szCs w:val="22"/>
        </w:rPr>
        <w:t>.</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8.Лицо, выдающее гарантию, отклоняет требование бенефициара, если:</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2) требование представлено по истечении срока, установленного гарантией.</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F32D53" w:rsidRPr="00F32D53" w:rsidRDefault="00F32D53" w:rsidP="00F32D53">
      <w:pPr>
        <w:pStyle w:val="NormalWeb"/>
        <w:shd w:val="clear" w:color="auto" w:fill="FFFFFF"/>
        <w:spacing w:before="0" w:beforeAutospacing="0" w:after="0" w:afterAutospacing="0"/>
        <w:ind w:firstLine="375"/>
        <w:rPr>
          <w:rFonts w:ascii="Calibri" w:eastAsiaTheme="minorHAnsi" w:hAnsi="Calibri" w:cstheme="minorHAnsi"/>
          <w:sz w:val="22"/>
          <w:szCs w:val="22"/>
        </w:rPr>
      </w:pPr>
      <w:r w:rsidRPr="00F32D53">
        <w:rPr>
          <w:rFonts w:ascii="Calibri" w:eastAsiaTheme="minorHAnsi" w:hAnsi="Calibri" w:cstheme="minorHAnsi"/>
          <w:sz w:val="22"/>
          <w:szCs w:val="22"/>
        </w:rPr>
        <w:lastRenderedPageBreak/>
        <w:t xml:space="preserve"> 10. К настоящей гарантии применяются соответствующие положения Гражданского кодекса Республики Армения</w:t>
      </w:r>
    </w:p>
    <w:p w:rsidR="00F32D53" w:rsidRPr="00F32D53" w:rsidRDefault="00F32D53" w:rsidP="00F32D53">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sidRPr="00F32D53">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F32D53" w:rsidRPr="00F32D53" w:rsidRDefault="00F32D53" w:rsidP="00F32D53">
      <w:pPr>
        <w:pStyle w:val="NormalWeb"/>
        <w:shd w:val="clear" w:color="auto" w:fill="FFFFFF"/>
        <w:spacing w:before="0" w:beforeAutospacing="0" w:after="0" w:afterAutospacing="0"/>
        <w:jc w:val="both"/>
        <w:rPr>
          <w:rFonts w:ascii="Calibri" w:hAnsi="Calibri" w:cstheme="minorHAnsi"/>
          <w:sz w:val="14"/>
          <w:szCs w:val="22"/>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u w:val="single"/>
        </w:rPr>
      </w:pPr>
      <w:r w:rsidRPr="00F32D53">
        <w:rPr>
          <w:rFonts w:ascii="Calibri" w:hAnsi="Calibri" w:cstheme="minorHAnsi"/>
          <w:sz w:val="22"/>
          <w:szCs w:val="22"/>
          <w:lang w:val="hy-AM"/>
        </w:rPr>
        <w:t>Руководитель исполнительного органа</w:t>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 xml:space="preserve"> ___________________________________</w:t>
      </w: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F32D53" w:rsidRPr="00F32D53" w:rsidRDefault="00F32D53" w:rsidP="00F32D53">
      <w:pPr>
        <w:pStyle w:val="NormalWeb"/>
        <w:shd w:val="clear" w:color="auto" w:fill="FFFFFF"/>
        <w:spacing w:before="0" w:beforeAutospacing="0" w:after="0" w:afterAutospacing="0"/>
        <w:ind w:firstLine="375"/>
        <w:jc w:val="both"/>
        <w:rPr>
          <w:rFonts w:ascii="Calibri" w:hAnsi="Calibri" w:cstheme="minorHAnsi"/>
          <w:sz w:val="22"/>
          <w:szCs w:val="22"/>
        </w:rPr>
      </w:pP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lang w:val="hy-AM"/>
        </w:rPr>
        <w:tab/>
      </w:r>
      <w:r w:rsidRPr="00F32D53">
        <w:rPr>
          <w:rFonts w:ascii="Calibri" w:hAnsi="Calibri" w:cstheme="minorHAnsi"/>
          <w:sz w:val="22"/>
          <w:szCs w:val="22"/>
          <w:u w:val="single"/>
        </w:rPr>
        <w:t>_______________________________________________________________</w:t>
      </w:r>
    </w:p>
    <w:p w:rsidR="00F32D53" w:rsidRPr="00F32D53" w:rsidRDefault="00F32D53" w:rsidP="00F32D53">
      <w:pPr>
        <w:pStyle w:val="NormalWeb"/>
        <w:shd w:val="clear" w:color="auto" w:fill="FFFFFF"/>
        <w:spacing w:before="0" w:beforeAutospacing="0" w:after="0" w:afterAutospacing="0"/>
        <w:rPr>
          <w:rFonts w:ascii="Calibri" w:eastAsiaTheme="minorHAnsi" w:hAnsi="Calibri" w:cstheme="minorHAnsi"/>
        </w:rPr>
      </w:pPr>
      <w:r w:rsidRPr="00F32D53">
        <w:rPr>
          <w:rFonts w:ascii="Calibri" w:hAnsi="Calibri" w:cstheme="minorHAnsi"/>
          <w:sz w:val="22"/>
          <w:szCs w:val="22"/>
          <w:vertAlign w:val="superscript"/>
        </w:rPr>
        <w:t xml:space="preserve">                                                                     число, месяц, год</w:t>
      </w:r>
    </w:p>
    <w:p w:rsidR="00F32D53" w:rsidRPr="00F32D53" w:rsidRDefault="00F32D53" w:rsidP="00F32D53">
      <w:pPr>
        <w:spacing w:line="240" w:lineRule="auto"/>
        <w:rPr>
          <w:rFonts w:ascii="Calibri" w:hAnsi="Calibri" w:cstheme="minorHAnsi"/>
          <w:i/>
          <w:lang w:val="ru-RU"/>
        </w:rPr>
      </w:pPr>
      <w:r w:rsidRPr="00F32D53">
        <w:rPr>
          <w:rStyle w:val="FootnoteReference"/>
          <w:rFonts w:ascii="Calibri" w:hAnsi="Calibri" w:cstheme="minorHAnsi"/>
          <w:lang w:val="ru-RU"/>
        </w:rPr>
        <w:t>*</w:t>
      </w:r>
      <w:r w:rsidRPr="00F32D53">
        <w:rPr>
          <w:rFonts w:ascii="Calibri" w:hAnsi="Calibri" w:cstheme="minorHAnsi"/>
          <w:i/>
          <w:lang w:val="ru-RU"/>
        </w:rPr>
        <w:t>Заполняется секретарем Комиссии до опубликования приглашения в бюллетене</w:t>
      </w:r>
    </w:p>
    <w:p w:rsidR="00E95029" w:rsidRDefault="00E95029" w:rsidP="00071443">
      <w:pPr>
        <w:spacing w:after="0" w:line="240" w:lineRule="auto"/>
        <w:jc w:val="right"/>
        <w:rPr>
          <w:rFonts w:ascii="Calibri" w:hAnsi="Calibri" w:cstheme="minorHAnsi"/>
          <w:b/>
          <w:color w:val="000000" w:themeColor="text1"/>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E95029" w:rsidRDefault="00E95029" w:rsidP="00071443">
      <w:pPr>
        <w:spacing w:after="0" w:line="240" w:lineRule="auto"/>
        <w:jc w:val="right"/>
        <w:rPr>
          <w:rFonts w:ascii="Calibri" w:hAnsi="Calibri" w:cstheme="minorHAnsi"/>
          <w:sz w:val="24"/>
          <w:szCs w:val="24"/>
          <w:lang w:val="ru-RU"/>
        </w:rPr>
      </w:pPr>
    </w:p>
    <w:p w:rsidR="00356D8B" w:rsidRDefault="00E95029" w:rsidP="00E0388B">
      <w:pPr>
        <w:spacing w:after="0" w:line="240" w:lineRule="auto"/>
        <w:jc w:val="right"/>
        <w:rPr>
          <w:rFonts w:ascii="Calibri" w:hAnsi="Calibri" w:cstheme="minorHAnsi"/>
          <w:sz w:val="24"/>
          <w:szCs w:val="24"/>
          <w:lang w:val="ru-RU"/>
        </w:rPr>
      </w:pPr>
      <w:r>
        <w:rPr>
          <w:rFonts w:ascii="Calibri" w:hAnsi="Calibri" w:cstheme="minorHAnsi"/>
          <w:sz w:val="24"/>
          <w:szCs w:val="24"/>
          <w:lang w:val="ru-RU"/>
        </w:rPr>
        <w:tab/>
      </w: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356D8B" w:rsidRDefault="00356D8B" w:rsidP="00E0388B">
      <w:pPr>
        <w:spacing w:after="0" w:line="240" w:lineRule="auto"/>
        <w:jc w:val="right"/>
        <w:rPr>
          <w:rFonts w:ascii="Calibri" w:hAnsi="Calibri" w:cstheme="minorHAnsi"/>
          <w:sz w:val="24"/>
          <w:szCs w:val="24"/>
          <w:lang w:val="ru-RU"/>
        </w:rPr>
      </w:pPr>
    </w:p>
    <w:p w:rsidR="00E95029" w:rsidRPr="00D80AB9" w:rsidRDefault="00E95029" w:rsidP="00E0388B">
      <w:pPr>
        <w:spacing w:after="0" w:line="240" w:lineRule="auto"/>
        <w:jc w:val="right"/>
        <w:rPr>
          <w:rFonts w:cstheme="minorHAnsi"/>
          <w:i/>
        </w:rPr>
      </w:pPr>
      <w:r w:rsidRPr="001F559C">
        <w:rPr>
          <w:rFonts w:cstheme="minorHAnsi"/>
          <w:b/>
          <w:color w:val="000000" w:themeColor="text1"/>
          <w:sz w:val="24"/>
          <w:szCs w:val="24"/>
        </w:rPr>
        <w:t/>
      </w:r>
    </w:p>
    <w:p w:rsidR="00E95029" w:rsidRPr="00180AF0" w:rsidRDefault="00E95029" w:rsidP="00E95029">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95029" w:rsidRPr="00E4651F" w:rsidRDefault="00E95029" w:rsidP="00E95029">
      <w:pPr>
        <w:spacing w:line="240" w:lineRule="auto"/>
        <w:jc w:val="right"/>
        <w:rPr>
          <w:rFonts w:cstheme="minorHAnsi"/>
          <w:b/>
          <w:color w:val="000000" w:themeColor="text1"/>
          <w:sz w:val="24"/>
        </w:rPr>
      </w:pPr>
      <w:r w:rsidRPr="§54D8">
        <w:rPr>
          <w:rFonts w:cstheme="minorHAnsi"/>
          <w:b/>
          <w:color w:val="000000" w:themeColor="text1"/>
          <w:sz w:val="24"/>
          <w:szCs w:val="24"/>
        </w:rPr>
        <w:t/>
      </w:r>
    </w:p>
    <w:p w:rsidR="00E95029" w:rsidRDefault="00E95029" w:rsidP="00E95029">
      <w:pPr>
        <w:spacing w:line="240" w:lineRule="auto"/>
        <w:jc w:val="right"/>
        <w:rPr>
          <w:rFonts w:cstheme="minorHAnsi"/>
        </w:rPr>
      </w:pPr>
    </w:p>
    <w:p w:rsidR="00E95029" w:rsidRDefault="00E95029" w:rsidP="00E95029">
      <w:pPr>
        <w:spacing w:line="240" w:lineRule="auto"/>
        <w:jc w:val="center"/>
        <w:rPr>
          <w:rFonts w:cstheme="minorHAnsi"/>
        </w:rPr>
      </w:pPr>
    </w:p>
    <w:p w:rsidR="00E95029" w:rsidRPr="00E45A5B" w:rsidRDefault="00E95029" w:rsidP="004035AE">
      <w:pPr>
        <w:widowControl w:val="0"/>
        <w:spacing w:after="0" w:line="276"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95029" w:rsidRPr="00A61F0A" w:rsidRDefault="00E95029" w:rsidP="004035AE">
      <w:pPr>
        <w:widowControl w:val="0"/>
        <w:spacing w:after="0" w:line="276"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E95029" w:rsidRPr="00A61F0A" w:rsidRDefault="00E95029" w:rsidP="00E95029">
      <w:pPr>
        <w:widowControl w:val="0"/>
        <w:spacing w:line="240" w:lineRule="auto"/>
        <w:ind w:left="567" w:right="565"/>
        <w:jc w:val="center"/>
        <w:rPr>
          <w:rFonts w:eastAsia="Times New Roman" w:cstheme="minorHAnsi"/>
          <w:b/>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83AAD">
        <w:rPr>
          <w:rFonts w:cstheme="minorHAnsi"/>
          <w:color w:val="000000" w:themeColor="text1"/>
        </w:rPr>
        <w:t/>
      </w:r>
      <w:r w:rsidRPr="002848B6">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6"/>
          <w:szCs w:val="16"/>
          <w:lang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A61F0A">
        <w:rPr>
          <w:rFonts w:eastAsia="Times New Roman" w:cstheme="minorHAnsi"/>
          <w:bCs/>
          <w:color w:val="FF0000"/>
          <w:sz w:val="20"/>
          <w:szCs w:val="20"/>
          <w:lang w:eastAsia="ru-RU" w:bidi="ru-RU"/>
        </w:rPr>
        <w:tab/>
      </w:r>
      <w:r w:rsidRPr="00357B67">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E95029" w:rsidRPr="00A61F0A" w:rsidRDefault="00E95029" w:rsidP="00E95029">
      <w:pPr>
        <w:shd w:val="clear" w:color="auto" w:fill="FFFFFF"/>
        <w:spacing w:line="240" w:lineRule="auto"/>
        <w:ind w:left="-142"/>
        <w:rPr>
          <w:rFonts w:eastAsia="Times New Roman" w:cstheme="minorHAnsi"/>
          <w:bCs/>
          <w:color w:val="FF0000"/>
          <w:sz w:val="16"/>
          <w:szCs w:val="16"/>
          <w:lang w:eastAsia="ru-RU" w:bidi="ru-RU"/>
        </w:rPr>
      </w:pPr>
      <w:r w:rsidRPr="00A61F0A">
        <w:rPr>
          <w:rFonts w:eastAsia="Times New Roman" w:cstheme="minorHAnsi"/>
          <w:bCs/>
          <w:color w:val="FF0000"/>
          <w:sz w:val="16"/>
          <w:szCs w:val="16"/>
          <w:lang w:eastAsia="ru-RU" w:bidi="ru-RU"/>
        </w:rPr>
        <w:tab/>
      </w:r>
      <w:r w:rsidRPr="00A61F0A">
        <w:rPr>
          <w:rFonts w:eastAsia="Times New Roman" w:cstheme="minorHAnsi"/>
          <w:bCs/>
          <w:color w:val="FF0000"/>
          <w:sz w:val="16"/>
          <w:szCs w:val="16"/>
          <w:lang w:eastAsia="ru-RU" w:bidi="ru-RU"/>
        </w:rPr>
        <w:tab/>
      </w:r>
      <w:r w:rsidRPr="0004533A">
        <w:rPr>
          <w:rFonts w:cstheme="minorHAnsi"/>
          <w:color w:val="000000" w:themeColor="text1"/>
          <w:sz w:val="16"/>
          <w:szCs w:val="16"/>
        </w:rPr>
        <w:t/>
      </w:r>
    </w:p>
    <w:p w:rsidR="00E95029" w:rsidRPr="00E45A5B" w:rsidRDefault="00E95029" w:rsidP="00E95029">
      <w:pPr>
        <w:shd w:val="clear" w:color="auto" w:fill="FFFFFF"/>
        <w:spacing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95029" w:rsidRPr="00A61F0A" w:rsidRDefault="00E95029" w:rsidP="00E95029">
      <w:pPr>
        <w:shd w:val="clear" w:color="auto" w:fill="FFFFFF"/>
        <w:spacing w:line="240" w:lineRule="auto"/>
        <w:rPr>
          <w:rFonts w:eastAsia="Times New Roman" w:cstheme="minorHAnsi"/>
          <w:color w:val="FF0000"/>
          <w:sz w:val="20"/>
          <w:szCs w:val="20"/>
          <w:lang w:eastAsia="ru-RU" w:bidi="ru-RU"/>
        </w:rPr>
      </w:pPr>
      <w:r w:rsidRPr="000A110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95029" w:rsidRPr="00E45A5B" w:rsidRDefault="00E95029" w:rsidP="00E95029">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95029" w:rsidRPr="00E45A5B" w:rsidRDefault="00E95029" w:rsidP="00E95029">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24"/>
          <w:szCs w:val="24"/>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C30EFB">
        <w:rPr>
          <w:rFonts w:cstheme="minorHAnsi"/>
          <w:color w:val="000000" w:themeColor="text1"/>
        </w:rPr>
        <w:t/>
      </w:r>
    </w:p>
    <w:p w:rsidR="00E95029" w:rsidRPr="00A61F0A" w:rsidRDefault="00E95029" w:rsidP="00E95029">
      <w:pPr>
        <w:shd w:val="clear" w:color="auto" w:fill="FFFFFF"/>
        <w:spacing w:line="240" w:lineRule="auto"/>
        <w:jc w:val="center"/>
        <w:rPr>
          <w:rFonts w:cstheme="minorHAnsi"/>
          <w:color w:val="FF0000"/>
          <w:sz w:val="24"/>
          <w:szCs w:val="24"/>
          <w:lang w:eastAsia="ru-RU" w:bidi="ru-RU"/>
        </w:rPr>
      </w:pPr>
      <w:r w:rsidRPr="00A64705">
        <w:rPr>
          <w:rFonts w:cstheme="minorHAnsi"/>
          <w:color w:val="000000" w:themeColor="text1"/>
          <w:sz w:val="16"/>
          <w:szCs w:val="16"/>
        </w:rPr>
        <w:t/>
      </w:r>
    </w:p>
    <w:p w:rsidR="00E95029" w:rsidRPr="00A61F0A" w:rsidRDefault="00E95029" w:rsidP="00E95029">
      <w:pPr>
        <w:shd w:val="clear" w:color="auto" w:fill="FFFFFF"/>
        <w:spacing w:line="240" w:lineRule="auto"/>
        <w:rPr>
          <w:rFonts w:cstheme="minorHAnsi"/>
          <w:color w:val="FF0000"/>
          <w:sz w:val="18"/>
          <w:szCs w:val="18"/>
          <w:lang w:eastAsia="ru-RU" w:bidi="ru-RU"/>
        </w:rPr>
      </w:pPr>
    </w:p>
    <w:p w:rsidR="00E95029" w:rsidRPr="00A61F0A" w:rsidRDefault="00E95029" w:rsidP="00E95029">
      <w:pPr>
        <w:shd w:val="clear" w:color="auto" w:fill="FFFFFF"/>
        <w:spacing w:line="240" w:lineRule="auto"/>
        <w:rPr>
          <w:rFonts w:cstheme="minorHAnsi"/>
          <w:color w:val="FF0000"/>
          <w:sz w:val="24"/>
          <w:szCs w:val="24"/>
          <w:lang w:eastAsia="ru-RU" w:bidi="ru-RU"/>
        </w:rPr>
      </w:pPr>
      <w:r w:rsidRPr="00E2742A">
        <w:rPr>
          <w:rFonts w:cstheme="minorHAnsi"/>
          <w:color w:val="000000" w:themeColor="text1"/>
        </w:rPr>
        <w:t/>
      </w:r>
    </w:p>
    <w:p w:rsidR="00E95029" w:rsidRPr="00A61F0A" w:rsidRDefault="00E95029" w:rsidP="00E95029">
      <w:pPr>
        <w:shd w:val="clear" w:color="auto" w:fill="FFFFFF"/>
        <w:spacing w:line="240" w:lineRule="auto"/>
        <w:rPr>
          <w:rFonts w:cstheme="minorHAnsi"/>
          <w:color w:val="FF0000"/>
          <w:sz w:val="18"/>
          <w:szCs w:val="18"/>
          <w:lang w:eastAsia="ru-RU" w:bidi="ru-RU"/>
        </w:rPr>
      </w:pPr>
      <w:r w:rsidRPr="00871AF3">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4C300C">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C46C61">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53C9">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24"/>
          <w:szCs w:val="24"/>
          <w:lang w:eastAsia="ru-RU" w:bidi="ru-RU"/>
        </w:rPr>
      </w:pPr>
      <w:r w:rsidRPr="00745F12">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eastAsia="Times New Roman" w:cstheme="minorHAnsi"/>
          <w:color w:val="FF0000"/>
          <w:sz w:val="20"/>
          <w:szCs w:val="20"/>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05C7">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before="100" w:beforeAutospacing="1" w:after="100" w:afterAutospacing="1" w:line="240" w:lineRule="auto"/>
        <w:ind w:firstLine="374"/>
        <w:contextualSpacing/>
        <w:rPr>
          <w:rFonts w:cstheme="minorHAnsi"/>
          <w:color w:val="FF0000"/>
          <w:sz w:val="24"/>
          <w:szCs w:val="24"/>
          <w:lang w:eastAsia="ru-RU" w:bidi="ru-RU"/>
        </w:rPr>
      </w:pPr>
      <w:r w:rsidRPr="003B5598">
        <w:rPr>
          <w:rFonts w:cstheme="minorHAnsi"/>
          <w:color w:val="000000" w:themeColor="text1"/>
        </w:rPr>
        <w:t/>
      </w:r>
    </w:p>
    <w:p w:rsidR="00E95029" w:rsidRPr="00A61F0A" w:rsidRDefault="00E95029" w:rsidP="00E95029">
      <w:pPr>
        <w:shd w:val="clear" w:color="auto" w:fill="FFFFFF"/>
        <w:spacing w:before="100" w:beforeAutospacing="1" w:after="100" w:afterAutospacing="1" w:line="240" w:lineRule="auto"/>
        <w:contextualSpacing/>
        <w:rPr>
          <w:rFonts w:cstheme="minorHAnsi"/>
          <w:color w:val="FF0000"/>
          <w:sz w:val="18"/>
          <w:szCs w:val="18"/>
          <w:lang w:eastAsia="ru-RU" w:bidi="ru-RU"/>
        </w:rPr>
      </w:pPr>
      <w:r w:rsidRPr="0071441E">
        <w:rPr>
          <w:rFonts w:cstheme="minorHAnsi"/>
          <w:color w:val="000000" w:themeColor="text1"/>
          <w:sz w:val="16"/>
          <w:szCs w:val="16"/>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131B3">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2" w:history="1">
        <w:r w:rsidRPr="00E41FA3">
          <w:rPr>
            <w:rStyle w:val="Hyperlink"/>
            <w:rFonts w:cstheme="minorHAnsi"/>
          </w:rPr>
          <w:t/>
        </w:r>
      </w:hyperlink>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lastRenderedPageBreak/>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5E185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11166C">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2627F">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95029" w:rsidRPr="00A61F0A" w:rsidRDefault="00E95029" w:rsidP="00E95029">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95029" w:rsidRPr="00A61F0A" w:rsidRDefault="00E95029" w:rsidP="00E95029">
      <w:pPr>
        <w:shd w:val="clear" w:color="auto" w:fill="FFFFFF"/>
        <w:spacing w:line="240" w:lineRule="auto"/>
        <w:ind w:firstLine="375"/>
        <w:rPr>
          <w:rFonts w:eastAsia="Times New Roman" w:cstheme="minorHAnsi"/>
          <w:color w:val="FF0000"/>
          <w:sz w:val="20"/>
          <w:szCs w:val="20"/>
          <w:lang w:eastAsia="ru-RU" w:bidi="ru-RU"/>
        </w:rPr>
      </w:pPr>
    </w:p>
    <w:p w:rsidR="00E95029" w:rsidRPr="00E45A5B" w:rsidRDefault="00E95029" w:rsidP="00E95029">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E95029" w:rsidRPr="00E95029" w:rsidRDefault="00E95029" w:rsidP="00E95029">
      <w:pPr>
        <w:shd w:val="clear" w:color="auto" w:fill="FFFFFF"/>
        <w:spacing w:line="240" w:lineRule="auto"/>
        <w:ind w:firstLine="375"/>
        <w:rPr>
          <w:rFonts w:eastAsia="Times New Roman" w:cstheme="minorHAnsi"/>
          <w:sz w:val="20"/>
          <w:szCs w:val="20"/>
          <w:lang w:val="hy-AM" w:eastAsia="ru-RU" w:bidi="ru-RU"/>
        </w:rPr>
      </w:pPr>
    </w:p>
    <w:p w:rsidR="00E95029" w:rsidRPr="00E95029" w:rsidRDefault="00E95029" w:rsidP="00E95029">
      <w:pPr>
        <w:spacing w:line="240" w:lineRule="auto"/>
        <w:jc w:val="center"/>
        <w:rPr>
          <w:rFonts w:eastAsia="Times New Roman" w:cstheme="minorHAnsi"/>
          <w:sz w:val="20"/>
          <w:szCs w:val="20"/>
          <w:u w:val="single"/>
          <w:lang w:val="hy-AM" w:eastAsia="ru-RU" w:bidi="ru-RU"/>
        </w:rPr>
      </w:pPr>
      <w:r w:rsidRPr="00E95029">
        <w:rPr>
          <w:rFonts w:cstheme="minorHAnsi"/>
          <w:sz w:val="16"/>
          <w:szCs w:val="16"/>
        </w:rPr>
        <w:t/>
      </w:r>
    </w:p>
    <w:p w:rsidR="00E95029" w:rsidRPr="00A61F0A" w:rsidRDefault="00E95029" w:rsidP="00E95029">
      <w:pPr>
        <w:tabs>
          <w:tab w:val="left" w:pos="7764"/>
        </w:tabs>
        <w:spacing w:after="0" w:line="240" w:lineRule="auto"/>
        <w:rPr>
          <w:rFonts w:ascii="Calibri" w:hAnsi="Calibri" w:cstheme="minorHAnsi"/>
          <w:sz w:val="24"/>
          <w:szCs w:val="24"/>
        </w:rPr>
      </w:pPr>
      <w:r w:rsidRPr="00B02BCA">
        <w:rPr>
          <w:rFonts w:cstheme="minorHAnsi"/>
          <w:color w:val="000000" w:themeColor="text1"/>
        </w:rPr>
        <w:t/>
      </w:r>
    </w:p>
    <w:p w:rsidR="00F32D53" w:rsidRPr="00F32D53" w:rsidRDefault="00F32D53" w:rsidP="00071443">
      <w:pPr>
        <w:spacing w:after="0" w:line="240" w:lineRule="auto"/>
        <w:jc w:val="right"/>
        <w:rPr>
          <w:rFonts w:ascii="Calibri" w:hAnsi="Calibri" w:cstheme="minorHAnsi"/>
          <w:i/>
          <w:lang w:val="ru-RU"/>
        </w:rPr>
      </w:pPr>
      <w:r w:rsidRPr="00DC6D7C">
        <w:rPr>
          <w:rFonts w:ascii="Calibri" w:hAnsi="Calibri" w:cstheme="minorHAnsi"/>
          <w:sz w:val="24"/>
          <w:szCs w:val="24"/>
          <w:lang w:val="ru-RU"/>
        </w:rPr>
        <w:br w:type="page"/>
      </w:r>
      <w:r w:rsidRPr="00F32D53">
        <w:rPr>
          <w:rFonts w:ascii="Calibri" w:hAnsi="Calibri" w:cstheme="minorHAnsi"/>
          <w:b/>
          <w:color w:val="000000" w:themeColor="text1"/>
          <w:sz w:val="24"/>
          <w:szCs w:val="24"/>
          <w:lang w:val="ru-RU"/>
        </w:rPr>
        <w:lastRenderedPageBreak/>
        <w:t>Приложение № 5</w:t>
      </w:r>
    </w:p>
    <w:p w:rsidR="00F32D53" w:rsidRPr="00F32D53"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к приглашение на электронный аукцион</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szCs w:val="24"/>
          <w:lang w:val="ru-RU"/>
        </w:rPr>
      </w:pPr>
      <w:r w:rsidRPr="00F32D53">
        <w:rPr>
          <w:rFonts w:ascii="Calibri" w:hAnsi="Calibri" w:cstheme="minorHAnsi"/>
          <w:b/>
          <w:color w:val="000000" w:themeColor="text1"/>
          <w:sz w:val="24"/>
          <w:szCs w:val="24"/>
          <w:lang w:val="ru-RU"/>
        </w:rPr>
        <w:t>подкодом</w:t>
      </w:r>
      <w:r w:rsidRPr="002D1102">
        <w:rPr>
          <w:rFonts w:ascii="Calibri" w:hAnsi="Calibri" w:cstheme="minorHAnsi"/>
          <w:b/>
          <w:color w:val="000000" w:themeColor="text1"/>
          <w:sz w:val="24"/>
          <w:szCs w:val="24"/>
          <w:lang w:val="ru-RU"/>
        </w:rPr>
        <w:t xml:space="preserve"> "</w:t>
      </w:r>
      <w:r w:rsidR="00E93C04" w:rsidRPr="00F32D53">
        <w:rPr>
          <w:rFonts w:ascii="Calibri" w:hAnsi="Calibri" w:cstheme="minorHAnsi"/>
          <w:sz w:val="23"/>
          <w:szCs w:val="23"/>
          <w:lang w:val="af-ZA"/>
        </w:rPr>
        <w:t>ԲՏԱՆ-ԷԱՃԱՊՁԲ-2025/09</w:t>
      </w:r>
      <w:r w:rsidRPr="002D1102">
        <w:rPr>
          <w:rFonts w:ascii="Calibri" w:hAnsi="Calibri" w:cstheme="minorHAnsi"/>
          <w:b/>
          <w:color w:val="000000" w:themeColor="text1"/>
          <w:sz w:val="24"/>
          <w:szCs w:val="24"/>
          <w:lang w:val="ru-RU"/>
        </w:rPr>
        <w:t>"</w:t>
      </w:r>
    </w:p>
    <w:p w:rsidR="00F32D53" w:rsidRPr="002D1102" w:rsidRDefault="00F32D53" w:rsidP="00F32D53">
      <w:pPr>
        <w:pStyle w:val="BodyTextIndent3"/>
        <w:widowControl w:val="0"/>
        <w:spacing w:after="0" w:line="240" w:lineRule="auto"/>
        <w:jc w:val="right"/>
        <w:rPr>
          <w:rFonts w:ascii="Calibri" w:hAnsi="Calibri" w:cstheme="minorHAnsi"/>
          <w:b/>
          <w:color w:val="000000" w:themeColor="text1"/>
          <w:sz w:val="24"/>
          <w:lang w:val="ru-RU"/>
        </w:rPr>
      </w:pPr>
    </w:p>
    <w:p w:rsidR="00F32D53" w:rsidRPr="002D1102" w:rsidRDefault="00F32D53" w:rsidP="00F32D53">
      <w:pPr>
        <w:widowControl w:val="0"/>
        <w:jc w:val="center"/>
        <w:rPr>
          <w:rFonts w:ascii="Calibri" w:hAnsi="Calibri" w:cstheme="minorHAnsi"/>
          <w:color w:val="000000" w:themeColor="text1"/>
          <w:lang w:val="ru-RU"/>
        </w:rPr>
      </w:pPr>
    </w:p>
    <w:p w:rsidR="00F32D53" w:rsidRPr="00F823F4" w:rsidRDefault="00F32D53" w:rsidP="00F32D53">
      <w:pPr>
        <w:widowControl w:val="0"/>
        <w:jc w:val="center"/>
        <w:rPr>
          <w:rFonts w:ascii="Calibri" w:hAnsi="Calibri" w:cstheme="minorHAnsi"/>
          <w:b/>
          <w:color w:val="000000" w:themeColor="text1"/>
          <w:lang w:val="ru-RU"/>
        </w:rPr>
      </w:pPr>
      <w:r w:rsidRPr="00F823F4">
        <w:rPr>
          <w:rFonts w:ascii="Calibri" w:hAnsi="Calibri" w:cstheme="minorHAnsi"/>
          <w:b/>
          <w:color w:val="000000" w:themeColor="text1"/>
          <w:lang w:val="ru-RU"/>
        </w:rPr>
        <w:t>ДОГОВОР</w:t>
      </w:r>
    </w:p>
    <w:p w:rsidR="00F32D53" w:rsidRPr="00F32D53" w:rsidRDefault="00F823F4" w:rsidP="00F32D53">
      <w:pPr>
        <w:widowControl w:val="0"/>
        <w:jc w:val="center"/>
        <w:rPr>
          <w:rFonts w:ascii="Calibri" w:hAnsi="Calibri" w:cstheme="minorHAnsi"/>
          <w:color w:val="000000" w:themeColor="text1"/>
          <w:lang w:val="ru-RU"/>
        </w:rPr>
      </w:pPr>
      <w:r w:rsidRPr="00F823F4">
        <w:rPr>
          <w:rFonts w:ascii="Calibri" w:hAnsi="Calibri" w:cstheme="minorHAnsi"/>
          <w:b/>
          <w:color w:val="000000" w:themeColor="text1"/>
          <w:lang w:val="ru-RU"/>
        </w:rPr>
        <w:t>ПОСТАВКИ ТОВАРА ДЛЯ НУЖД ГОСУДАРСТВА</w:t>
      </w:r>
    </w:p>
    <w:p w:rsidR="00F32D53" w:rsidRPr="00F32D53" w:rsidRDefault="00F32D53" w:rsidP="00F32D53">
      <w:pPr>
        <w:widowControl w:val="0"/>
        <w:jc w:val="center"/>
        <w:rPr>
          <w:rFonts w:ascii="Calibri" w:hAnsi="Calibri" w:cstheme="minorHAnsi"/>
          <w:b/>
          <w:color w:val="000000" w:themeColor="text1"/>
          <w:u w:val="single"/>
        </w:rPr>
      </w:pPr>
      <w:r w:rsidRPr="00F32D53">
        <w:rPr>
          <w:rFonts w:ascii="Calibri" w:hAnsi="Calibri"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32D53" w:rsidRPr="00F32D53" w:rsidTr="00F32D53">
        <w:tc>
          <w:tcPr>
            <w:tcW w:w="4643" w:type="dxa"/>
            <w:hideMark/>
          </w:tcPr>
          <w:p w:rsidR="00F32D53" w:rsidRPr="00F32D53" w:rsidRDefault="00F32D53">
            <w:pPr>
              <w:widowControl w:val="0"/>
              <w:spacing w:after="160"/>
              <w:rPr>
                <w:rFonts w:ascii="Calibri" w:hAnsi="Calibri" w:cstheme="minorHAnsi"/>
                <w:color w:val="000000" w:themeColor="text1"/>
                <w:lang w:val="en-US"/>
              </w:rPr>
            </w:pPr>
            <w:r w:rsidRPr="00F32D53">
              <w:rPr>
                <w:rFonts w:ascii="Calibri" w:hAnsi="Calibri" w:cstheme="minorHAnsi"/>
                <w:color w:val="000000" w:themeColor="text1"/>
                <w:lang w:val="en-US"/>
              </w:rPr>
              <w:tab/>
            </w:r>
            <w:r w:rsidRPr="00F32D53">
              <w:rPr>
                <w:rFonts w:ascii="Calibri" w:hAnsi="Calibri" w:cstheme="minorHAnsi"/>
                <w:color w:val="000000" w:themeColor="text1"/>
              </w:rPr>
              <w:t>Г</w:t>
            </w:r>
            <w:r w:rsidRPr="00F32D53">
              <w:rPr>
                <w:rFonts w:ascii="Calibri" w:hAnsi="Calibri" w:cstheme="minorHAnsi"/>
                <w:color w:val="000000" w:themeColor="text1"/>
                <w:lang w:val="en-US"/>
              </w:rPr>
              <w:t>Ереван</w:t>
            </w:r>
          </w:p>
        </w:tc>
        <w:tc>
          <w:tcPr>
            <w:tcW w:w="4643" w:type="dxa"/>
            <w:hideMark/>
          </w:tcPr>
          <w:p w:rsidR="00F32D53" w:rsidRPr="00F32D53" w:rsidRDefault="00F32D53">
            <w:pPr>
              <w:widowControl w:val="0"/>
              <w:spacing w:after="160"/>
              <w:jc w:val="right"/>
              <w:rPr>
                <w:rFonts w:ascii="Calibri" w:hAnsi="Calibri" w:cstheme="minorHAnsi"/>
                <w:color w:val="000000" w:themeColor="text1"/>
                <w:lang w:val="en-US"/>
              </w:rPr>
            </w:pPr>
            <w:r w:rsidRPr="00F32D53">
              <w:rPr>
                <w:rFonts w:ascii="Calibri" w:hAnsi="Calibri" w:cstheme="minorHAnsi"/>
                <w:color w:val="000000" w:themeColor="text1"/>
              </w:rPr>
              <w:t>"</w:t>
            </w:r>
            <w:r w:rsidRPr="00F32D53">
              <w:rPr>
                <w:rFonts w:ascii="Calibri" w:hAnsi="Calibri" w:cstheme="minorHAnsi"/>
                <w:color w:val="000000" w:themeColor="text1"/>
                <w:lang w:val="en-US"/>
              </w:rPr>
              <w:tab/>
              <w:t>__</w:t>
            </w:r>
            <w:r w:rsidRPr="00F32D53">
              <w:rPr>
                <w:rFonts w:ascii="Calibri" w:hAnsi="Calibri" w:cstheme="minorHAnsi"/>
                <w:color w:val="000000" w:themeColor="text1"/>
              </w:rPr>
              <w:t>"</w:t>
            </w:r>
            <w:r w:rsidRPr="00F32D53">
              <w:rPr>
                <w:rFonts w:ascii="Calibri" w:hAnsi="Calibri" w:cstheme="minorHAnsi"/>
                <w:color w:val="000000" w:themeColor="text1"/>
                <w:lang w:val="en-US"/>
              </w:rPr>
              <w:t>_________</w:t>
            </w:r>
            <w:r w:rsidRPr="00F32D53">
              <w:rPr>
                <w:rFonts w:ascii="Calibri" w:hAnsi="Calibri" w:cstheme="minorHAnsi"/>
                <w:color w:val="000000" w:themeColor="text1"/>
                <w:lang w:val="en-US"/>
              </w:rPr>
              <w:tab/>
            </w:r>
            <w:r w:rsidRPr="00F32D53">
              <w:rPr>
                <w:rFonts w:ascii="Calibri" w:hAnsi="Calibri" w:cstheme="minorHAnsi"/>
                <w:color w:val="000000" w:themeColor="text1"/>
              </w:rPr>
              <w:t>20</w:t>
            </w:r>
            <w:r w:rsidRPr="00F32D53">
              <w:rPr>
                <w:rFonts w:ascii="Calibri" w:hAnsi="Calibri" w:cstheme="minorHAnsi"/>
                <w:color w:val="000000" w:themeColor="text1"/>
                <w:lang w:val="en-US"/>
              </w:rPr>
              <w:tab/>
              <w:t>__</w:t>
            </w:r>
            <w:r w:rsidRPr="00F32D53">
              <w:rPr>
                <w:rFonts w:ascii="Calibri" w:hAnsi="Calibri" w:cstheme="minorHAnsi"/>
                <w:color w:val="000000" w:themeColor="text1"/>
              </w:rPr>
              <w:t>г.</w:t>
            </w:r>
          </w:p>
        </w:tc>
      </w:tr>
    </w:tbl>
    <w:p w:rsidR="00F32D53" w:rsidRPr="00F32D53" w:rsidRDefault="00F32D53" w:rsidP="00F32D53">
      <w:pPr>
        <w:widowControl w:val="0"/>
        <w:tabs>
          <w:tab w:val="left" w:pos="720"/>
          <w:tab w:val="left" w:pos="1440"/>
          <w:tab w:val="left" w:pos="8865"/>
        </w:tabs>
        <w:jc w:val="center"/>
        <w:rPr>
          <w:rFonts w:ascii="Calibri" w:hAnsi="Calibri" w:cstheme="minorHAnsi"/>
          <w:color w:val="000000" w:themeColor="text1"/>
        </w:rPr>
      </w:pPr>
    </w:p>
    <w:p w:rsidR="00F32D53" w:rsidRPr="00F32D53" w:rsidRDefault="00F32D53" w:rsidP="00F32D53">
      <w:pPr>
        <w:widowControl w:val="0"/>
        <w:rPr>
          <w:rFonts w:ascii="Calibri" w:hAnsi="Calibri" w:cstheme="minorHAnsi"/>
          <w:color w:val="000000" w:themeColor="text1"/>
          <w:lang w:val="ru-RU"/>
        </w:rPr>
      </w:pPr>
      <w:r w:rsidRPr="00F32D53">
        <w:rPr>
          <w:rFonts w:ascii="Calibri" w:hAnsi="Calibri"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F32D53" w:rsidRPr="00F32D53" w:rsidRDefault="00F32D53" w:rsidP="00F32D53">
      <w:pPr>
        <w:widowControl w:val="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1. ПРЕДМЕТ ДОГОВОРА</w:t>
      </w:r>
    </w:p>
    <w:p w:rsidR="00F32D53" w:rsidRPr="00F32D53" w:rsidRDefault="00F32D53" w:rsidP="00F32D53">
      <w:pPr>
        <w:widowControl w:val="0"/>
        <w:spacing w:line="240" w:lineRule="auto"/>
        <w:rPr>
          <w:rFonts w:ascii="Calibri" w:hAnsi="Calibri" w:cstheme="minorHAnsi"/>
          <w:color w:val="000000" w:themeColor="text1"/>
          <w:lang w:val="hy-AM"/>
        </w:rPr>
      </w:pPr>
      <w:r w:rsidRPr="00F32D53">
        <w:rPr>
          <w:rFonts w:ascii="Calibri" w:hAnsi="Calibri" w:cstheme="minorHAnsi"/>
          <w:color w:val="000000" w:themeColor="text1"/>
          <w:lang w:val="ru-RU"/>
        </w:rPr>
        <w:t xml:space="preserve">1.1 </w:t>
      </w:r>
      <w:r w:rsidR="00E93C04" w:rsidRPr="00CB152C">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E93C04" w:rsidRPr="00CB152C">
        <w:rPr>
          <w:lang w:val="ru-RU"/>
        </w:rPr>
        <w:t xml:space="preserve"> </w:t>
      </w:r>
      <w:r w:rsidR="00E93C04" w:rsidRPr="00CB152C">
        <w:rPr>
          <w:color w:val="000000"/>
          <w:lang w:val="ru-RU"/>
        </w:rPr>
        <w:t>Протокол, указанный в настоящем пункте, составляет неотъемлемую часть договора.</w:t>
      </w:r>
    </w:p>
    <w:p w:rsidR="00F32D53" w:rsidRPr="00F32D53" w:rsidRDefault="00F32D53" w:rsidP="00F32D53">
      <w:pPr>
        <w:pStyle w:val="ListParagraph"/>
        <w:widowControl w:val="0"/>
        <w:spacing w:line="240" w:lineRule="auto"/>
        <w:ind w:left="0"/>
        <w:jc w:val="center"/>
        <w:rPr>
          <w:rFonts w:ascii="Calibri" w:hAnsi="Calibri" w:cstheme="minorHAnsi"/>
          <w:b/>
          <w:color w:val="000000" w:themeColor="text1"/>
          <w:lang w:val="ru-RU"/>
        </w:rPr>
      </w:pPr>
      <w:r w:rsidRPr="00F32D53">
        <w:rPr>
          <w:rFonts w:ascii="Calibri" w:hAnsi="Calibri" w:cstheme="minorHAnsi"/>
          <w:b/>
          <w:color w:val="000000" w:themeColor="text1"/>
          <w:lang w:val="ru-RU"/>
        </w:rPr>
        <w:t>2. ПРАВА И ОБЯЗАННОСТИ СТОРОН</w:t>
      </w:r>
    </w:p>
    <w:p w:rsidR="00F32D53" w:rsidRPr="00F32D53" w:rsidRDefault="00F32D53" w:rsidP="00F32D53">
      <w:pPr>
        <w:widowControl w:val="0"/>
        <w:tabs>
          <w:tab w:val="left" w:pos="1134"/>
        </w:tabs>
        <w:spacing w:line="240" w:lineRule="auto"/>
        <w:rPr>
          <w:rFonts w:ascii="Calibri" w:hAnsi="Calibri" w:cstheme="minorHAnsi"/>
          <w:b/>
          <w:lang w:val="ru-RU"/>
        </w:rPr>
      </w:pPr>
      <w:r w:rsidRPr="00F32D53">
        <w:rPr>
          <w:rFonts w:ascii="Calibri" w:hAnsi="Calibri" w:cstheme="minorHAnsi"/>
          <w:b/>
          <w:color w:val="000000" w:themeColor="text1"/>
          <w:lang w:val="ru-RU"/>
        </w:rPr>
        <w:t>2.1 покупатель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суток.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требовать возмещения произведенных им из-за ненадлежащего качества товара расходов;</w:t>
      </w:r>
    </w:p>
    <w:p w:rsidR="00F32D53" w:rsidRPr="00F32D53" w:rsidRDefault="00F32D53" w:rsidP="00F32D53">
      <w:pPr>
        <w:pStyle w:val="ListParagraph"/>
        <w:widowControl w:val="0"/>
        <w:ind w:left="0"/>
        <w:rPr>
          <w:rFonts w:ascii="Calibri" w:hAnsi="Calibri" w:cstheme="minorHAnsi"/>
          <w:lang w:val="ru-RU"/>
        </w:rPr>
      </w:pPr>
      <w:r w:rsidRPr="00F32D53">
        <w:rPr>
          <w:rFonts w:ascii="Calibri" w:hAnsi="Calibri"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в) отказаться от исполнения договора и потребовать возврата уплаченной за товар суммы.</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2.1.3 Если передано меньше количества товара, определенного договором, то: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2.1.4 если передан товар с нарушением условия вида, по его выбору:</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принимать товар, соответствующий условиям типа, и отказываться от остальных товаров;</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F32D53" w:rsidRPr="00F32D53" w:rsidRDefault="00F32D53" w:rsidP="00F32D53">
      <w:pPr>
        <w:pStyle w:val="ListParagraph"/>
        <w:widowControl w:val="0"/>
        <w:spacing w:after="160"/>
        <w:ind w:left="0" w:firstLine="72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заполняется секретарем комиссии до публикации приглашения.</w:t>
      </w:r>
    </w:p>
    <w:p w:rsidR="00F32D53" w:rsidRPr="00F32D53" w:rsidRDefault="00F32D53" w:rsidP="00E93C04">
      <w:pPr>
        <w:widowControl w:val="0"/>
        <w:tabs>
          <w:tab w:val="left" w:pos="1276"/>
        </w:tabs>
        <w:spacing w:line="240" w:lineRule="auto"/>
        <w:rPr>
          <w:rFonts w:ascii="Calibri" w:hAnsi="Calibri" w:cstheme="minorHAnsi"/>
          <w:lang w:val="ru-RU"/>
        </w:rPr>
      </w:pPr>
      <w:r w:rsidRPr="00F32D53">
        <w:rPr>
          <w:rFonts w:ascii="Calibri" w:hAnsi="Calibri"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2.1.7.1 нарушение продавцом договора считается существенным, если:</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 xml:space="preserve">б) сроки поставки товара нарушены более </w:t>
      </w:r>
      <w:r w:rsidRPr="00F32D53">
        <w:rPr>
          <w:rFonts w:ascii="Calibri" w:hAnsi="Calibri" w:cstheme="minorHAnsi"/>
          <w:lang w:val="hy-AM"/>
        </w:rPr>
        <w:t>5</w:t>
      </w:r>
      <w:r w:rsidRPr="00F32D53">
        <w:rPr>
          <w:rFonts w:ascii="Calibri" w:hAnsi="Calibri" w:cstheme="minorHAnsi"/>
          <w:color w:val="000000" w:themeColor="text1"/>
          <w:lang w:val="ru-RU"/>
        </w:rPr>
        <w:t xml:space="preserve"> дня,</w:t>
      </w:r>
    </w:p>
    <w:p w:rsidR="00F32D53" w:rsidRPr="00F32D53" w:rsidRDefault="00F32D53" w:rsidP="00F32D53">
      <w:pPr>
        <w:pStyle w:val="ListParagraph"/>
        <w:widowControl w:val="0"/>
        <w:spacing w:after="160"/>
        <w:ind w:left="0"/>
        <w:rPr>
          <w:rFonts w:ascii="Calibri" w:hAnsi="Calibri" w:cstheme="minorHAnsi"/>
          <w:lang w:val="ru-RU"/>
        </w:rPr>
      </w:pPr>
      <w:r w:rsidRPr="00F32D53">
        <w:rPr>
          <w:rFonts w:ascii="Calibri" w:hAnsi="Calibri" w:cstheme="minorHAnsi"/>
          <w:color w:val="000000" w:themeColor="text1"/>
          <w:lang w:val="ru-RU"/>
        </w:rPr>
        <w:t>2.1.8 осмотреть товар и незамедлительно уведомить продавца о выявленных недостатках.</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2.2 Покупатель обязан:</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F32D53" w:rsidRPr="00F32D53" w:rsidRDefault="00F32D53" w:rsidP="00F32D53">
      <w:pPr>
        <w:pStyle w:val="ListParagraph"/>
        <w:widowControl w:val="0"/>
        <w:spacing w:after="160"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F32D53" w:rsidRPr="00F32D53" w:rsidRDefault="00F32D53" w:rsidP="00F32D53">
      <w:pPr>
        <w:pStyle w:val="ListParagraph"/>
        <w:widowControl w:val="0"/>
        <w:spacing w:after="160"/>
        <w:ind w:left="0"/>
        <w:rPr>
          <w:rFonts w:ascii="Calibri" w:hAnsi="Calibri" w:cstheme="minorHAnsi"/>
          <w:b/>
          <w:color w:val="000000" w:themeColor="text1"/>
          <w:lang w:val="ru-RU"/>
        </w:rPr>
      </w:pPr>
      <w:r w:rsidRPr="00F32D53">
        <w:rPr>
          <w:rFonts w:ascii="Calibri" w:hAnsi="Calibri" w:cstheme="minorHAnsi"/>
          <w:b/>
          <w:color w:val="000000" w:themeColor="text1"/>
          <w:lang w:val="ru-RU"/>
        </w:rPr>
        <w:t>2.3 Продавец имеет право:</w:t>
      </w:r>
    </w:p>
    <w:p w:rsidR="00F32D53" w:rsidRPr="00F32D53" w:rsidRDefault="00F32D53" w:rsidP="00F32D53">
      <w:pPr>
        <w:pStyle w:val="ListParagraph"/>
        <w:widowControl w:val="0"/>
        <w:spacing w:after="160"/>
        <w:ind w:left="0"/>
        <w:rPr>
          <w:rFonts w:ascii="Calibri" w:hAnsi="Calibri" w:cstheme="minorHAnsi"/>
          <w:color w:val="000000" w:themeColor="text1"/>
          <w:lang w:val="ru-RU"/>
        </w:rPr>
      </w:pPr>
      <w:r w:rsidRPr="00F32D53">
        <w:rPr>
          <w:rFonts w:ascii="Calibri" w:hAnsi="Calibri"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F32D53" w:rsidRPr="00F32D53" w:rsidRDefault="00F32D53" w:rsidP="00F32D53">
      <w:pPr>
        <w:pStyle w:val="ListParagraph"/>
        <w:widowControl w:val="0"/>
        <w:ind w:left="0"/>
        <w:rPr>
          <w:rFonts w:ascii="Calibri" w:hAnsi="Calibri" w:cstheme="minorHAnsi"/>
          <w:color w:val="000000" w:themeColor="text1"/>
          <w:lang w:val="ru-RU"/>
        </w:rPr>
      </w:pPr>
      <w:r w:rsidRPr="00F32D53">
        <w:rPr>
          <w:rFonts w:ascii="Calibri" w:hAnsi="Calibri"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2.3.3.1 нарушение Договора покупателем считается существенным, если неоднократно нарушались сроки оплаты товара.</w:t>
      </w:r>
    </w:p>
    <w:p w:rsidR="00F32D53" w:rsidRPr="00F32D53" w:rsidRDefault="00F32D53" w:rsidP="00F32D53">
      <w:pPr>
        <w:widowControl w:val="0"/>
        <w:tabs>
          <w:tab w:val="left" w:pos="1276"/>
        </w:tabs>
        <w:rPr>
          <w:rFonts w:ascii="Calibri" w:hAnsi="Calibri" w:cstheme="minorHAnsi"/>
          <w:lang w:val="ru-RU"/>
        </w:rPr>
      </w:pPr>
      <w:r w:rsidRPr="00F32D53">
        <w:rPr>
          <w:rFonts w:ascii="Calibri" w:hAnsi="Calibri" w:cstheme="minorHAnsi"/>
          <w:lang w:val="ru-RU"/>
        </w:rPr>
        <w:t>2.3.4.Досрочно поставлять товар с согласия Покупателя.</w:t>
      </w:r>
    </w:p>
    <w:p w:rsidR="00F32D53" w:rsidRPr="00F32D53" w:rsidRDefault="00F32D53" w:rsidP="00F32D53">
      <w:pPr>
        <w:widowControl w:val="0"/>
        <w:tabs>
          <w:tab w:val="left" w:pos="1276"/>
        </w:tabs>
        <w:rPr>
          <w:rFonts w:ascii="Calibri" w:hAnsi="Calibri" w:cstheme="minorHAnsi"/>
          <w:b/>
          <w:lang w:val="ru-RU"/>
        </w:rPr>
      </w:pPr>
      <w:r w:rsidRPr="00F32D53">
        <w:rPr>
          <w:rFonts w:ascii="Calibri" w:hAnsi="Calibri" w:cstheme="minorHAnsi"/>
          <w:b/>
          <w:lang w:val="ru-RU"/>
        </w:rPr>
        <w:t>2.4 Продавец обязан:</w:t>
      </w:r>
    </w:p>
    <w:p w:rsidR="00972804" w:rsidRPr="00E4651F" w:rsidRDefault="00972804" w:rsidP="00972804">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972804" w:rsidRPr="00E4651F" w:rsidRDefault="00972804" w:rsidP="00972804">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972804" w:rsidRPr="00E4651F" w:rsidRDefault="00972804" w:rsidP="00972804">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972804" w:rsidRPr="«5396" w:rsidRDefault="00972804" w:rsidP="00972804">
      <w:pPr>
        <w:widowControl w:val="0"/>
        <w:tabs>
          <w:tab w:val="left" w:pos="1276"/>
        </w:tabs>
        <w:rPr>
          <w:rFonts w:cstheme="minorHAnsi"/>
          <w:lang w:val="ru-RU"/>
        </w:rPr>
      </w:pPr>
      <w:r w:rsidRPr="«5396">
        <w:rPr>
          <w:rFonts w:cstheme="minorHAnsi"/>
          <w:lang w:val="ru-RU"/>
        </w:rPr>
        <w:t xml:space="preserve">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w:t>
      </w:r>
      <w:r w:rsidRPr="«5396">
        <w:rPr>
          <w:rFonts w:cstheme="minorHAnsi"/>
          <w:lang w:val="ru-RU"/>
        </w:rPr>
        <w:lastRenderedPageBreak/>
        <w:t>подтверждающие качество товара, установленные законодательством РА.</w:t>
      </w:r>
    </w:p>
    <w:p w:rsidR="00972804" w:rsidRPr="«5396" w:rsidRDefault="00972804" w:rsidP="00972804">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00972804" w:rsidRPr="«5396" w:rsidRDefault="00972804" w:rsidP="00972804">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972804" w:rsidRPr="«5396" w:rsidRDefault="00972804" w:rsidP="00972804">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00972804" w:rsidRPr="«5396" w:rsidRDefault="00972804" w:rsidP="00972804">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00972804" w:rsidRPr="«5396" w:rsidRDefault="00972804" w:rsidP="00972804">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F32D53" w:rsidRPr="00F32D53" w:rsidRDefault="00972804" w:rsidP="00972804">
      <w:pPr>
        <w:widowControl w:val="0"/>
        <w:spacing w:line="240" w:lineRule="auto"/>
        <w:rPr>
          <w:rFonts w:ascii="Calibri" w:hAnsi="Calibri"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F32D53" w:rsidRPr="00F32D53" w:rsidRDefault="00F32D53" w:rsidP="00F32D53">
      <w:pPr>
        <w:widowControl w:val="0"/>
        <w:spacing w:line="240" w:lineRule="auto"/>
        <w:jc w:val="center"/>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3. ЦЕНА КОНТРАКТА И ПОРЯДОК ОПЛАТЫ</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3.1 цена контракта ________________ драм РА, включая НДС.</w:t>
      </w:r>
      <w:r w:rsidRPr="00F32D53">
        <w:rPr>
          <w:rStyle w:val="FootnoteReference"/>
          <w:rFonts w:ascii="Calibri" w:hAnsi="Calibri" w:cstheme="minorHAnsi"/>
          <w:lang w:val="ru-RU"/>
        </w:rPr>
        <w:footnoteReference w:id="9"/>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Цена на поставку товара стабильна, и продавец не имеет права требовать увеличения, а покупатель снизит эту цену.</w:t>
      </w:r>
    </w:p>
    <w:p w:rsidR="00F32D53" w:rsidRPr="00F32D53" w:rsidRDefault="00480BC8" w:rsidP="00F32D53">
      <w:pPr>
        <w:widowControl w:val="0"/>
        <w:tabs>
          <w:tab w:val="left" w:pos="1276"/>
        </w:tabs>
        <w:spacing w:line="240" w:lineRule="auto"/>
        <w:rPr>
          <w:rFonts w:ascii="Calibri" w:hAnsi="Calibri" w:cstheme="minorHAnsi"/>
          <w:lang w:val="ru-RU"/>
        </w:rPr>
      </w:pPr>
      <w:r w:rsidRPr="00480BC8">
        <w:rPr>
          <w:rFonts w:ascii="Calibri" w:hAnsi="Calibri" w:cstheme="minorHAnsi"/>
          <w:lang w:val="af-ZA"/>
        </w:rPr>
        <w:t/>
      </w:r>
      <w:r w:rsidR="00F32D53" w:rsidRPr="00F32D53">
        <w:rPr>
          <w:rStyle w:val="FootnoteReference"/>
          <w:rFonts w:ascii="Calibri" w:hAnsi="Calibri" w:cstheme="minorHAnsi"/>
          <w:lang w:val="ru-RU"/>
        </w:rPr>
        <w:footnoteReference w:id="10"/>
      </w:r>
    </w:p>
    <w:p w:rsidR="00F32D53" w:rsidRDefault="00F32D53" w:rsidP="0066647E">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3.3. </w:t>
      </w:r>
      <w:r w:rsidR="0066647E" w:rsidRPr="0066647E">
        <w:rPr>
          <w:rFonts w:ascii="Calibri" w:hAnsi="Calibri"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66647E">
        <w:rPr>
          <w:rFonts w:ascii="Calibri" w:hAnsi="Calibri" w:cstheme="minorHAnsi"/>
          <w:lang w:val="ru-RU"/>
        </w:rPr>
        <w:t>30 декабря</w:t>
      </w:r>
      <w:r w:rsidRPr="00F32D53">
        <w:rPr>
          <w:rFonts w:ascii="Calibri" w:hAnsi="Calibri" w:cstheme="minorHAnsi"/>
          <w:lang w:val="ru-RU"/>
        </w:rPr>
        <w:t xml:space="preserve"> текущего года.</w:t>
      </w:r>
    </w:p>
    <w:p w:rsidR="0066647E" w:rsidRPr="0066647E" w:rsidRDefault="0066647E" w:rsidP="0066647E">
      <w:pPr>
        <w:widowControl w:val="0"/>
        <w:tabs>
          <w:tab w:val="left" w:pos="1276"/>
        </w:tabs>
        <w:spacing w:line="240" w:lineRule="auto"/>
        <w:rPr>
          <w:rFonts w:ascii="Calibri" w:hAnsi="Calibri" w:cstheme="minorHAnsi"/>
          <w:lang w:val="ru-RU"/>
        </w:rPr>
      </w:pPr>
      <w:r w:rsidRPr="0066647E">
        <w:rPr>
          <w:rFonts w:ascii="Calibri" w:hAnsi="Calibri"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F32D53" w:rsidRPr="00F32D53" w:rsidRDefault="00F32D53" w:rsidP="00F32D53">
      <w:pPr>
        <w:rPr>
          <w:rFonts w:ascii="Calibri" w:hAnsi="Calibri" w:cstheme="minorHAnsi"/>
          <w:b/>
          <w:lang w:val="ru-RU"/>
        </w:rPr>
      </w:pPr>
    </w:p>
    <w:p w:rsidR="00F32D53" w:rsidRPr="00F32D53" w:rsidRDefault="00F32D53" w:rsidP="00F32D53">
      <w:pPr>
        <w:widowControl w:val="0"/>
        <w:tabs>
          <w:tab w:val="left" w:pos="1276"/>
        </w:tabs>
        <w:spacing w:line="240" w:lineRule="auto"/>
        <w:jc w:val="center"/>
        <w:rPr>
          <w:rFonts w:ascii="Calibri" w:hAnsi="Calibri" w:cstheme="minorHAnsi"/>
          <w:b/>
          <w:lang w:val="ru-RU"/>
        </w:rPr>
      </w:pPr>
      <w:r w:rsidRPr="00F32D53">
        <w:rPr>
          <w:rFonts w:ascii="Calibri" w:hAnsi="Calibri" w:cstheme="minorHAnsi"/>
          <w:b/>
          <w:lang w:val="ru-RU"/>
        </w:rPr>
        <w:t>4. КАЧЕСТВО И ГАРАНТИЯ ПРОДУКТА</w:t>
      </w:r>
    </w:p>
    <w:p w:rsidR="00F32D53" w:rsidRPr="00F32D53" w:rsidRDefault="00F32D53" w:rsidP="00F32D53">
      <w:pPr>
        <w:widowControl w:val="0"/>
        <w:tabs>
          <w:tab w:val="left" w:pos="1276"/>
        </w:tabs>
        <w:spacing w:line="240" w:lineRule="auto"/>
        <w:jc w:val="center"/>
        <w:rPr>
          <w:rFonts w:ascii="Calibri" w:hAnsi="Calibri" w:cstheme="minorHAnsi"/>
          <w:b/>
          <w:lang w:val="ru-RU"/>
        </w:rPr>
      </w:pPr>
    </w:p>
    <w:p w:rsidR="00F32D53" w:rsidRPr="00BA2127" w:rsidRDefault="00F32D53" w:rsidP="00BA2127">
      <w:pPr>
        <w:pStyle w:val="ListParagraph"/>
        <w:widowControl w:val="0"/>
        <w:numPr>
          <w:ilvl w:val="1"/>
          <w:numId w:val="6"/>
        </w:numPr>
        <w:tabs>
          <w:tab w:val="left" w:pos="1276"/>
        </w:tabs>
        <w:spacing w:line="240" w:lineRule="auto"/>
        <w:rPr>
          <w:rFonts w:ascii="Calibri" w:hAnsi="Calibri" w:cstheme="minorHAnsi"/>
          <w:lang w:val="ru-RU"/>
        </w:rPr>
      </w:pPr>
      <w:r w:rsidRPr="00BA2127">
        <w:rPr>
          <w:rFonts w:ascii="Calibri" w:hAnsi="Calibri" w:cstheme="minorHAnsi"/>
          <w:lang w:val="ru-RU"/>
        </w:rPr>
        <w:t>Продавец гарантирует соответствие качества поставленной продукции требованиям государственного стандарта.</w:t>
      </w:r>
    </w:p>
    <w:p w:rsidR="00F32D53" w:rsidRPr="00F32D53" w:rsidRDefault="00F32D53" w:rsidP="00F32D53">
      <w:pPr>
        <w:widowControl w:val="0"/>
        <w:tabs>
          <w:tab w:val="left" w:pos="1134"/>
        </w:tabs>
        <w:spacing w:line="240" w:lineRule="auto"/>
        <w:ind w:firstLine="567"/>
        <w:rPr>
          <w:rFonts w:ascii="Calibri" w:hAnsi="Calibri" w:cstheme="minorHAnsi"/>
          <w:b/>
          <w:lang w:val="ru-RU"/>
        </w:rPr>
      </w:pPr>
      <w:r w:rsidRPr="00F32D53">
        <w:rPr>
          <w:rFonts w:ascii="Calibri" w:hAnsi="Calibri"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F32D53">
        <w:rPr>
          <w:rStyle w:val="FootnoteReference"/>
          <w:rFonts w:ascii="Calibri" w:hAnsi="Calibri" w:cstheme="minorHAnsi"/>
          <w:lang w:val="ru-RU"/>
        </w:rPr>
        <w:footnoteReference w:id="11"/>
      </w:r>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5. ПЕРЕДАЧА И ПРИЕМ ТОВАРА</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5.1</w:t>
      </w:r>
      <w:r w:rsidR="00BA2127" w:rsidRPr="00CB152C">
        <w:rPr>
          <w:rFonts w:ascii="Calibri" w:hAnsi="Calibri" w:cstheme="minorHAnsi"/>
          <w:lang w:val="ru-RU"/>
        </w:rPr>
        <w:t xml:space="preserve">. </w:t>
      </w:r>
      <w:r w:rsidRPr="00F32D53">
        <w:rPr>
          <w:rFonts w:ascii="Calibri" w:hAnsi="Calibri"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F32D53" w:rsidRPr="00F32D53" w:rsidRDefault="00F32D53" w:rsidP="00E93C04">
      <w:pPr>
        <w:widowControl w:val="0"/>
        <w:spacing w:line="240" w:lineRule="auto"/>
        <w:rPr>
          <w:rFonts w:ascii="Calibri" w:hAnsi="Calibri" w:cstheme="minorHAnsi"/>
          <w:lang w:val="ru-RU"/>
        </w:rPr>
      </w:pPr>
      <w:r w:rsidRPr="00F32D53">
        <w:rPr>
          <w:rFonts w:ascii="Calibri" w:hAnsi="Calibri"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F32D53">
        <w:rPr>
          <w:rFonts w:ascii="Calibri" w:hAnsi="Calibri" w:cstheme="minorHAnsi"/>
        </w:rPr>
        <w:t>www</w:t>
      </w:r>
      <w:r w:rsidRPr="00F32D53">
        <w:rPr>
          <w:rFonts w:ascii="Calibri" w:hAnsi="Calibri" w:cstheme="minorHAnsi"/>
          <w:lang w:val="ru-RU"/>
        </w:rPr>
        <w:t>.</w:t>
      </w:r>
      <w:r w:rsidRPr="00F32D53">
        <w:rPr>
          <w:rFonts w:ascii="Calibri" w:hAnsi="Calibri" w:cstheme="minorHAnsi"/>
        </w:rPr>
        <w:t>procurement</w:t>
      </w:r>
      <w:r w:rsidRPr="00F32D53">
        <w:rPr>
          <w:rFonts w:ascii="Calibri" w:hAnsi="Calibri" w:cstheme="minorHAnsi"/>
          <w:lang w:val="ru-RU"/>
        </w:rPr>
        <w:t>.</w:t>
      </w:r>
      <w:r w:rsidRPr="00F32D53">
        <w:rPr>
          <w:rFonts w:ascii="Calibri" w:hAnsi="Calibri" w:cstheme="minorHAnsi"/>
        </w:rPr>
        <w:t>am</w:t>
      </w:r>
      <w:r w:rsidRPr="00F32D53">
        <w:rPr>
          <w:rFonts w:ascii="Calibri" w:hAnsi="Calibri" w:cstheme="minorHAnsi"/>
          <w:lang w:val="ru-RU"/>
        </w:rPr>
        <w:t>) — также акт приема-передачи (Приложение № 3). При</w:t>
      </w:r>
      <w:r w:rsidRPr="00F32D53">
        <w:rPr>
          <w:rFonts w:ascii="Calibri" w:hAnsi="Calibri" w:cstheme="minorHAnsi"/>
        </w:rPr>
        <w:t> </w:t>
      </w:r>
      <w:r w:rsidRPr="00F32D53">
        <w:rPr>
          <w:rFonts w:ascii="Calibri" w:hAnsi="Calibri"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F32D53">
          <w:rPr>
            <w:rStyle w:val="Hyperlink"/>
            <w:rFonts w:ascii="Calibri" w:hAnsi="Calibri" w:cstheme="minorHAnsi"/>
          </w:rPr>
          <w:t>www</w:t>
        </w:r>
        <w:r w:rsidRPr="00F32D53">
          <w:rPr>
            <w:rStyle w:val="Hyperlink"/>
            <w:rFonts w:ascii="Calibri" w:hAnsi="Calibri" w:cstheme="minorHAnsi"/>
            <w:lang w:val="ru-RU"/>
          </w:rPr>
          <w:t>.</w:t>
        </w:r>
        <w:r w:rsidRPr="00F32D53">
          <w:rPr>
            <w:rStyle w:val="Hyperlink"/>
            <w:rFonts w:ascii="Calibri" w:hAnsi="Calibri" w:cstheme="minorHAnsi"/>
          </w:rPr>
          <w:t>procurement</w:t>
        </w:r>
        <w:r w:rsidRPr="00F32D53">
          <w:rPr>
            <w:rStyle w:val="Hyperlink"/>
            <w:rFonts w:ascii="Calibri" w:hAnsi="Calibri" w:cstheme="minorHAnsi"/>
            <w:lang w:val="ru-RU"/>
          </w:rPr>
          <w:t>.</w:t>
        </w:r>
        <w:r w:rsidRPr="00F32D53">
          <w:rPr>
            <w:rStyle w:val="Hyperlink"/>
            <w:rFonts w:ascii="Calibri" w:hAnsi="Calibri" w:cstheme="minorHAnsi"/>
          </w:rPr>
          <w:t>am</w:t>
        </w:r>
      </w:hyperlink>
      <w:r w:rsidRPr="00F32D53">
        <w:rPr>
          <w:rFonts w:ascii="Calibri" w:hAnsi="Calibri" w:cstheme="minorHAnsi"/>
          <w:lang w:val="ru-RU"/>
        </w:rPr>
        <w:t>).</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5.2. Если поставленный товар соответствует условиям договора, покупатель в течение </w:t>
      </w:r>
      <w:r w:rsidRPr="00F32D53">
        <w:rPr>
          <w:rFonts w:ascii="Calibri" w:hAnsi="Calibri" w:cstheme="minorHAnsi"/>
          <w:lang w:val="hy-AM"/>
        </w:rPr>
        <w:t>10</w:t>
      </w:r>
      <w:r w:rsidRPr="00F32D53">
        <w:rPr>
          <w:rFonts w:ascii="Calibri" w:hAnsi="Calibri"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5.3.</w:t>
      </w:r>
      <w:r w:rsidR="00BA2127" w:rsidRPr="00CB152C">
        <w:rPr>
          <w:rFonts w:ascii="Calibri" w:hAnsi="Calibri" w:cstheme="minorHAnsi"/>
          <w:lang w:val="ru-RU"/>
        </w:rPr>
        <w:t xml:space="preserve"> </w:t>
      </w:r>
      <w:r w:rsidRPr="00F32D53">
        <w:rPr>
          <w:rFonts w:ascii="Calibri" w:hAnsi="Calibri"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F32D53">
        <w:rPr>
          <w:rFonts w:ascii="Calibri" w:hAnsi="Calibri" w:cstheme="minorHAnsi"/>
        </w:rPr>
        <w:t>ARMEPS</w:t>
      </w:r>
      <w:r w:rsidRPr="00F32D53">
        <w:rPr>
          <w:rFonts w:ascii="Calibri" w:hAnsi="Calibri"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F32D53" w:rsidRPr="00F32D53" w:rsidRDefault="00F32D53" w:rsidP="00E93C04">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5.4.</w:t>
      </w:r>
      <w:r w:rsidR="00BA2127" w:rsidRPr="00CB152C">
        <w:rPr>
          <w:rFonts w:ascii="Calibri" w:hAnsi="Calibri" w:cstheme="minorHAnsi"/>
          <w:lang w:val="ru-RU"/>
        </w:rPr>
        <w:t xml:space="preserve"> </w:t>
      </w:r>
      <w:r w:rsidRPr="00F32D53">
        <w:rPr>
          <w:rFonts w:ascii="Calibri" w:hAnsi="Calibri"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F32D53" w:rsidRPr="00F32D53" w:rsidRDefault="00F32D53" w:rsidP="00F32D53">
      <w:pPr>
        <w:widowControl w:val="0"/>
        <w:tabs>
          <w:tab w:val="left" w:pos="1276"/>
        </w:tabs>
        <w:spacing w:line="240" w:lineRule="auto"/>
        <w:rPr>
          <w:rFonts w:ascii="Calibri" w:hAnsi="Calibri" w:cstheme="minorHAnsi"/>
          <w:lang w:val="ru-RU"/>
        </w:rPr>
      </w:pPr>
    </w:p>
    <w:p w:rsidR="00F32D53" w:rsidRPr="00F32D53" w:rsidRDefault="00F32D53" w:rsidP="00F32D53">
      <w:pPr>
        <w:widowControl w:val="0"/>
        <w:tabs>
          <w:tab w:val="left" w:pos="1276"/>
        </w:tabs>
        <w:jc w:val="center"/>
        <w:rPr>
          <w:rFonts w:ascii="Calibri" w:hAnsi="Calibri" w:cstheme="minorHAnsi"/>
          <w:b/>
          <w:lang w:val="ru-RU"/>
        </w:rPr>
      </w:pPr>
      <w:r w:rsidRPr="00F32D53">
        <w:rPr>
          <w:rFonts w:ascii="Calibri" w:hAnsi="Calibri" w:cstheme="minorHAnsi"/>
          <w:b/>
          <w:lang w:val="ru-RU"/>
        </w:rPr>
        <w:t>6. ОТВЕТСТВЕННОСТЬ СТОРОН</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6.1.</w:t>
      </w:r>
      <w:r w:rsidR="00BA2127" w:rsidRPr="00CB152C">
        <w:rPr>
          <w:rFonts w:ascii="Calibri" w:hAnsi="Calibri" w:cstheme="minorHAnsi"/>
          <w:lang w:val="ru-RU"/>
        </w:rPr>
        <w:t xml:space="preserve"> </w:t>
      </w:r>
      <w:r w:rsidRPr="00F32D53">
        <w:rPr>
          <w:rFonts w:ascii="Calibri" w:hAnsi="Calibri"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F32D53" w:rsidRPr="00F32D53" w:rsidRDefault="00F32D53" w:rsidP="00F32D53">
      <w:pPr>
        <w:widowControl w:val="0"/>
        <w:tabs>
          <w:tab w:val="left" w:pos="1276"/>
        </w:tabs>
        <w:spacing w:line="240" w:lineRule="auto"/>
        <w:rPr>
          <w:rFonts w:ascii="Calibri" w:hAnsi="Calibri" w:cstheme="minorHAnsi"/>
          <w:lang w:val="ru-RU"/>
        </w:rPr>
      </w:pPr>
      <w:r w:rsidRPr="00F32D53">
        <w:rPr>
          <w:rFonts w:ascii="Calibri" w:hAnsi="Calibri"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F32D53">
        <w:rPr>
          <w:rFonts w:ascii="Calibri" w:hAnsi="Calibri" w:cstheme="minorHAnsi"/>
          <w:lang w:val="hy-AM"/>
        </w:rPr>
        <w:t>0,05(ноль целых пять сотых)</w:t>
      </w:r>
      <w:r w:rsidRPr="00F32D53">
        <w:rPr>
          <w:rFonts w:ascii="Calibri" w:hAnsi="Calibri" w:cstheme="minorHAnsi"/>
          <w:lang w:val="ru-RU"/>
        </w:rPr>
        <w:t xml:space="preserve"> процентов цены поставляемого, но не поставленного товара.</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6.3</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F32D53">
        <w:rPr>
          <w:rFonts w:ascii="Calibri" w:hAnsi="Calibri" w:cstheme="minorHAnsi"/>
          <w:lang w:val="hy-AM"/>
        </w:rPr>
        <w:t>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десятых</w:t>
      </w:r>
      <w:r w:rsidRPr="00F32D53">
        <w:rPr>
          <w:rFonts w:ascii="Calibri" w:hAnsi="Calibri" w:cstheme="minorHAnsi"/>
          <w:color w:val="000000" w:themeColor="text1"/>
          <w:lang w:val="ru-RU"/>
        </w:rPr>
        <w:t>) процентов от цены договора</w:t>
      </w:r>
      <w:r w:rsidRPr="00F32D53">
        <w:rPr>
          <w:rStyle w:val="FootnoteReference"/>
          <w:rFonts w:ascii="Calibri" w:hAnsi="Calibri" w:cstheme="minorHAnsi"/>
          <w:color w:val="000000" w:themeColor="text1"/>
          <w:lang w:val="ru-RU"/>
        </w:rPr>
        <w:footnoteReference w:id="12"/>
      </w:r>
      <w:r w:rsidRPr="00F32D53">
        <w:rPr>
          <w:rFonts w:ascii="Calibri" w:hAnsi="Calibri"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F32D53" w:rsidRPr="00F32D53" w:rsidRDefault="00F32D53" w:rsidP="00F32D53">
      <w:pPr>
        <w:widowControl w:val="0"/>
        <w:tabs>
          <w:tab w:val="left" w:pos="1134"/>
        </w:tabs>
        <w:spacing w:line="240" w:lineRule="auto"/>
        <w:rPr>
          <w:rFonts w:ascii="Calibri" w:hAnsi="Calibri" w:cstheme="minorHAnsi"/>
          <w:lang w:val="ru-RU"/>
        </w:rPr>
      </w:pPr>
      <w:r w:rsidRPr="00F32D53">
        <w:rPr>
          <w:rFonts w:ascii="Calibri" w:hAnsi="Calibri" w:cstheme="minorHAnsi"/>
          <w:lang w:val="ru-RU"/>
        </w:rPr>
        <w:t>6.4.</w:t>
      </w:r>
      <w:r w:rsidR="00BA2127" w:rsidRPr="00CB152C">
        <w:rPr>
          <w:rFonts w:ascii="Calibri" w:hAnsi="Calibri" w:cstheme="minorHAnsi"/>
          <w:lang w:val="ru-RU"/>
        </w:rPr>
        <w:t xml:space="preserve"> </w:t>
      </w:r>
      <w:r w:rsidRPr="00F32D53">
        <w:rPr>
          <w:rFonts w:ascii="Calibri" w:hAnsi="Calibri" w:cstheme="minorHAnsi"/>
          <w:lang w:val="ru-RU"/>
        </w:rPr>
        <w:t>Предусмотренные пунктами 6.2 и 6.3 договора пеня и штраф исчисляются и зачитываются вместе с суммами, подлежащими уплате Продавцу.</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lastRenderedPageBreak/>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F32D53">
        <w:rPr>
          <w:rFonts w:ascii="Calibri" w:hAnsi="Calibri" w:cstheme="minorHAnsi"/>
          <w:lang w:val="hy-AM"/>
        </w:rPr>
        <w:t>0,05</w:t>
      </w:r>
      <w:r w:rsidRPr="00F32D53">
        <w:rPr>
          <w:rFonts w:ascii="Calibri" w:hAnsi="Calibri" w:cstheme="minorHAnsi"/>
          <w:color w:val="000000" w:themeColor="text1"/>
          <w:lang w:val="ru-RU"/>
        </w:rPr>
        <w:t xml:space="preserve"> (</w:t>
      </w:r>
      <w:r w:rsidRPr="00F32D53">
        <w:rPr>
          <w:rFonts w:ascii="Calibri" w:hAnsi="Calibri" w:cstheme="minorHAnsi"/>
          <w:lang w:val="hy-AM"/>
        </w:rPr>
        <w:t>ноль целых пять сотых</w:t>
      </w:r>
      <w:r w:rsidRPr="00F32D53">
        <w:rPr>
          <w:rFonts w:ascii="Calibri" w:hAnsi="Calibri" w:cstheme="minorHAnsi"/>
          <w:color w:val="000000" w:themeColor="text1"/>
          <w:lang w:val="ru-RU"/>
        </w:rPr>
        <w:t>) процентов подлежащей уплате, но неуплаченной суммы.</w:t>
      </w:r>
    </w:p>
    <w:p w:rsidR="00F32D53" w:rsidRPr="00F32D53" w:rsidRDefault="00F32D53" w:rsidP="00F32D53">
      <w:pPr>
        <w:pStyle w:val="ListParagraph"/>
        <w:widowControl w:val="0"/>
        <w:spacing w:line="240" w:lineRule="auto"/>
        <w:ind w:left="0"/>
        <w:rPr>
          <w:rFonts w:ascii="Calibri" w:hAnsi="Calibri" w:cstheme="minorHAnsi"/>
          <w:color w:val="000000" w:themeColor="text1"/>
          <w:lang w:val="ru-RU"/>
        </w:rPr>
      </w:pPr>
      <w:r w:rsidRPr="00F32D53">
        <w:rPr>
          <w:rFonts w:ascii="Calibri" w:hAnsi="Calibri" w:cstheme="minorHAnsi"/>
          <w:color w:val="000000" w:themeColor="text1"/>
          <w:lang w:val="ru-RU"/>
        </w:rPr>
        <w:t>6.6</w:t>
      </w:r>
      <w:r w:rsidR="00BA2127" w:rsidRPr="00CB152C">
        <w:rPr>
          <w:rFonts w:ascii="Calibri" w:hAnsi="Calibri" w:cstheme="minorHAnsi"/>
          <w:color w:val="000000" w:themeColor="text1"/>
          <w:lang w:val="ru-RU"/>
        </w:rPr>
        <w:t>.</w:t>
      </w:r>
      <w:r w:rsidRPr="00F32D53">
        <w:rPr>
          <w:rFonts w:ascii="Calibri" w:hAnsi="Calibri"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F32D53" w:rsidRPr="00F32D53" w:rsidRDefault="00F32D53" w:rsidP="00BA2127">
      <w:pPr>
        <w:widowControl w:val="0"/>
        <w:tabs>
          <w:tab w:val="left" w:pos="1134"/>
        </w:tabs>
        <w:spacing w:line="240" w:lineRule="auto"/>
        <w:rPr>
          <w:rFonts w:ascii="Calibri" w:hAnsi="Calibri" w:cstheme="minorHAnsi"/>
          <w:lang w:val="ru-RU"/>
        </w:rPr>
      </w:pPr>
      <w:r w:rsidRPr="00F32D53">
        <w:rPr>
          <w:rFonts w:ascii="Calibri" w:hAnsi="Calibri" w:cstheme="minorHAnsi"/>
          <w:color w:val="000000" w:themeColor="text1"/>
          <w:lang w:val="ru-RU"/>
        </w:rPr>
        <w:t>6.7.</w:t>
      </w:r>
      <w:r w:rsidR="00BA2127" w:rsidRPr="00CB152C">
        <w:rPr>
          <w:rFonts w:ascii="Calibri" w:hAnsi="Calibri" w:cstheme="minorHAnsi"/>
          <w:color w:val="000000" w:themeColor="text1"/>
          <w:lang w:val="ru-RU"/>
        </w:rPr>
        <w:t xml:space="preserve"> </w:t>
      </w:r>
      <w:r w:rsidRPr="00F32D53">
        <w:rPr>
          <w:rFonts w:ascii="Calibri" w:hAnsi="Calibri"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F32D53" w:rsidRPr="00F32D53" w:rsidRDefault="00F32D53" w:rsidP="00F32D53">
      <w:pPr>
        <w:spacing w:line="240" w:lineRule="auto"/>
        <w:rPr>
          <w:rFonts w:ascii="Calibri" w:hAnsi="Calibri" w:cstheme="minorHAnsi"/>
          <w:lang w:val="hy-AM"/>
        </w:rPr>
      </w:pPr>
    </w:p>
    <w:p w:rsidR="00F32D53" w:rsidRPr="00F32D53" w:rsidRDefault="00F32D53" w:rsidP="00F32D53">
      <w:pPr>
        <w:widowControl w:val="0"/>
        <w:spacing w:line="240" w:lineRule="auto"/>
        <w:jc w:val="center"/>
        <w:rPr>
          <w:rFonts w:ascii="Calibri" w:hAnsi="Calibri" w:cstheme="minorHAnsi"/>
          <w:b/>
          <w:lang w:val="ru-RU"/>
        </w:rPr>
      </w:pPr>
      <w:r w:rsidRPr="00F32D53">
        <w:rPr>
          <w:rFonts w:ascii="Calibri" w:hAnsi="Calibri" w:cstheme="minorHAnsi"/>
          <w:b/>
          <w:lang w:val="ru-RU"/>
        </w:rPr>
        <w:t>7. ДЕЙСТВИЕ НЕПРЕОДОЛИМОЙ СИЛЫ (ФОРС-МАЖОР)</w:t>
      </w:r>
    </w:p>
    <w:p w:rsidR="00F32D53" w:rsidRPr="00F32D53" w:rsidRDefault="00F32D53" w:rsidP="00F32D53">
      <w:pPr>
        <w:widowControl w:val="0"/>
        <w:spacing w:line="240" w:lineRule="auto"/>
        <w:jc w:val="center"/>
        <w:rPr>
          <w:rFonts w:ascii="Calibri" w:hAnsi="Calibri" w:cstheme="minorHAnsi"/>
          <w:b/>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32D53" w:rsidRPr="00F32D53" w:rsidRDefault="00F32D53" w:rsidP="00F32D53">
      <w:pPr>
        <w:widowControl w:val="0"/>
        <w:spacing w:line="240" w:lineRule="auto"/>
        <w:jc w:val="center"/>
        <w:rPr>
          <w:rFonts w:ascii="Calibri" w:hAnsi="Calibri" w:cstheme="minorHAnsi"/>
          <w:lang w:val="hy-AM"/>
        </w:rPr>
      </w:pPr>
    </w:p>
    <w:p w:rsidR="00F32D53" w:rsidRPr="00F32D53" w:rsidRDefault="00F32D53" w:rsidP="00F32D53">
      <w:pPr>
        <w:widowControl w:val="0"/>
        <w:tabs>
          <w:tab w:val="left" w:pos="1134"/>
        </w:tabs>
        <w:spacing w:line="240" w:lineRule="auto"/>
        <w:ind w:firstLine="567"/>
        <w:rPr>
          <w:rFonts w:ascii="Calibri" w:hAnsi="Calibri" w:cstheme="minorHAnsi"/>
          <w:b/>
          <w:color w:val="000000" w:themeColor="text1"/>
          <w:lang w:val="ru-RU"/>
        </w:rPr>
      </w:pPr>
    </w:p>
    <w:p w:rsidR="00F32D53" w:rsidRPr="00F32D53" w:rsidRDefault="00F32D53" w:rsidP="00F32D53">
      <w:pPr>
        <w:widowControl w:val="0"/>
        <w:tabs>
          <w:tab w:val="left" w:pos="1134"/>
        </w:tabs>
        <w:spacing w:line="240" w:lineRule="auto"/>
        <w:ind w:left="927"/>
        <w:jc w:val="center"/>
        <w:rPr>
          <w:rFonts w:ascii="Calibri" w:hAnsi="Calibri" w:cstheme="minorHAnsi"/>
          <w:b/>
          <w:color w:val="000000" w:themeColor="text1"/>
          <w:lang w:val="ru-RU"/>
        </w:rPr>
      </w:pPr>
    </w:p>
    <w:p w:rsidR="00F32D53" w:rsidRPr="00CC25B0" w:rsidRDefault="00F32D53" w:rsidP="00CC25B0">
      <w:pPr>
        <w:widowControl w:val="0"/>
        <w:tabs>
          <w:tab w:val="left" w:pos="1134"/>
        </w:tabs>
        <w:spacing w:line="240" w:lineRule="auto"/>
        <w:ind w:left="927"/>
        <w:jc w:val="center"/>
        <w:rPr>
          <w:rFonts w:ascii="Calibri" w:hAnsi="Calibri" w:cstheme="minorHAnsi"/>
          <w:b/>
          <w:color w:val="000000" w:themeColor="text1"/>
          <w:lang w:val="ru-RU"/>
        </w:rPr>
      </w:pPr>
      <w:r w:rsidRPr="00F32D53">
        <w:rPr>
          <w:rFonts w:ascii="Calibri" w:hAnsi="Calibri" w:cstheme="minorHAnsi"/>
          <w:b/>
          <w:color w:val="000000" w:themeColor="text1"/>
          <w:lang w:val="ru-RU"/>
        </w:rPr>
        <w:t>8.ДРУГИЕ УСЛОВИЯ</w:t>
      </w:r>
    </w:p>
    <w:p w:rsidR="004E55B0" w:rsidRPr="00E4651F" w:rsidRDefault="004E55B0" w:rsidP="004E55B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4E55B0" w:rsidRPr="00E4651F" w:rsidRDefault="004E55B0" w:rsidP="004E55B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4E55B0" w:rsidRPr="00E4651F" w:rsidRDefault="004E55B0" w:rsidP="004E55B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E55B0" w:rsidRPr="00E4651F" w:rsidRDefault="004E55B0" w:rsidP="004E55B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4E55B0" w:rsidRPr="00E4651F" w:rsidRDefault="004E55B0" w:rsidP="004E55B0">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4E55B0" w:rsidRPr="00E4651F" w:rsidRDefault="004E55B0" w:rsidP="004E55B0">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4E55B0" w:rsidRPr="00E4651F" w:rsidRDefault="004E55B0" w:rsidP="004E55B0">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4E55B0" w:rsidRPr="00E4651F" w:rsidRDefault="004E55B0" w:rsidP="004E55B0">
      <w:pPr>
        <w:tabs>
          <w:tab w:val="left" w:pos="1276"/>
        </w:tabs>
        <w:rPr>
          <w:rFonts w:cstheme="minorHAnsi"/>
          <w:color w:val="000000" w:themeColor="text1"/>
          <w:lang w:val="ru-RU"/>
        </w:rPr>
      </w:pPr>
      <w:r w:rsidRPr="0089152C">
        <w:rPr>
          <w:rFonts w:cstheme="minorHAnsi"/>
          <w:lang w:val="hy-AM"/>
        </w:rPr>
        <w:lastRenderedPageBreak/>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8.8</w:t>
      </w:r>
      <w:r w:rsidR="00BA2127" w:rsidRPr="00CB152C">
        <w:rPr>
          <w:rFonts w:cstheme="minorHAnsi"/>
          <w:color w:val="000000" w:themeColor="text1"/>
          <w:lang w:val="ru-RU"/>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0D0D6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8.9.</w:t>
      </w:r>
      <w:r w:rsidR="00BA2127" w:rsidRPr="00CB152C">
        <w:rPr>
          <w:rFonts w:cstheme="minorHAnsi"/>
          <w:color w:val="000000" w:themeColor="text1"/>
          <w:lang w:val="ru-RU"/>
        </w:rPr>
        <w:t xml:space="preserve"> </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4E55B0" w:rsidRPr="00E4651F" w:rsidRDefault="004E55B0" w:rsidP="004E55B0">
      <w:pPr>
        <w:spacing w:line="240" w:lineRule="auto"/>
        <w:rPr>
          <w:rFonts w:cstheme="minorHAnsi"/>
          <w:color w:val="000000" w:themeColor="text1"/>
          <w:lang w:val="ru-RU"/>
        </w:rPr>
      </w:pPr>
      <w:r w:rsidRPr="00E4651F">
        <w:rPr>
          <w:rFonts w:cstheme="minorHAnsi"/>
          <w:color w:val="000000" w:themeColor="text1"/>
          <w:lang w:val="ru-RU"/>
        </w:rPr>
        <w:t>8.10</w:t>
      </w:r>
      <w:r w:rsidR="00BA2127" w:rsidRPr="00CB152C">
        <w:rPr>
          <w:rFonts w:cstheme="minorHAnsi"/>
          <w:color w:val="000000" w:themeColor="text1"/>
          <w:lang w:val="ru-RU"/>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B152C" w:rsidRPr="00CB152C" w:rsidRDefault="004E55B0" w:rsidP="00CB152C">
      <w:pPr>
        <w:spacing w:line="240" w:lineRule="auto"/>
        <w:rPr>
          <w:rFonts w:ascii="Calibri" w:eastAsia="Calibri" w:hAnsi="Calibri" w:cs="Calibri"/>
          <w:lang w:val="ru-RU"/>
        </w:rPr>
      </w:pPr>
      <w:r w:rsidRPr="00E4651F">
        <w:rPr>
          <w:rFonts w:cstheme="minorHAnsi"/>
          <w:lang w:val="ru-RU"/>
        </w:rPr>
        <w:t>8.11</w:t>
      </w:r>
      <w:r w:rsidR="00BA2127" w:rsidRPr="00CB152C">
        <w:rPr>
          <w:rFonts w:cstheme="minorHAnsi"/>
          <w:lang w:val="ru-RU"/>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CB152C" w:rsidRPr="00CB152C">
        <w:rPr>
          <w:rFonts w:ascii="Calibri" w:eastAsia="Calibri" w:hAnsi="Calibri" w:cs="Calibri"/>
          <w:lang w:val="ru-RU"/>
        </w:rPr>
        <w:t xml:space="preserve">продавца. </w:t>
      </w:r>
    </w:p>
    <w:p w:rsidR="004E55B0" w:rsidRPr="00E4651F" w:rsidRDefault="00CB152C" w:rsidP="00CB152C">
      <w:pPr>
        <w:spacing w:line="240" w:lineRule="auto"/>
        <w:rPr>
          <w:rFonts w:cstheme="minorHAnsi"/>
          <w:lang w:val="ru-RU"/>
        </w:rPr>
      </w:pPr>
      <w:r w:rsidRPr="00CB152C">
        <w:rPr>
          <w:rFonts w:ascii="Calibri" w:eastAsia="Calibri" w:hAnsi="Calibri" w:cs="Calibri"/>
          <w:lang w:val="ru-RU"/>
        </w:rPr>
        <w:t>8.11.1</w:t>
      </w:r>
      <w:r w:rsidR="00814AD6" w:rsidRPr="00814AD6">
        <w:rPr>
          <w:rFonts w:ascii="Calibri" w:eastAsia="Calibri" w:hAnsi="Calibri" w:cs="Calibri"/>
          <w:lang w:val="ru-RU"/>
        </w:rPr>
        <w:t>.</w:t>
      </w:r>
      <w:r w:rsidRPr="00CB152C">
        <w:rPr>
          <w:rFonts w:ascii="Calibri" w:eastAsia="Calibri" w:hAnsi="Calibri" w:cs="Calibr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CB152C">
        <w:rPr>
          <w:rFonts w:ascii="Calibri" w:eastAsia="Calibri" w:hAnsi="Calibri" w:cs="Calibri"/>
          <w:lang w:val="hy-AM"/>
        </w:rPr>
        <w:t xml:space="preserve">. </w:t>
      </w:r>
      <w:r w:rsidRPr="00CB152C">
        <w:rPr>
          <w:rFonts w:ascii="Calibri" w:eastAsia="Calibri" w:hAnsi="Calibri" w:cs="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CB152C">
        <w:rPr>
          <w:rFonts w:ascii="Calibri" w:eastAsia="Calibri" w:hAnsi="Calibri" w:cs="Calibri"/>
        </w:rPr>
        <w:t>N</w:t>
      </w:r>
      <w:r w:rsidRPr="00CB152C">
        <w:rPr>
          <w:rFonts w:ascii="Calibri" w:eastAsia="Calibri" w:hAnsi="Calibri" w:cs="Calibr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CB152C">
        <w:rPr>
          <w:rFonts w:ascii="Calibri" w:eastAsia="Calibri" w:hAnsi="Calibri" w:cs="Calibri"/>
          <w:lang w:val="hy-AM"/>
        </w:rPr>
        <w:t>.</w:t>
      </w:r>
      <w:r w:rsidR="004E55B0" w:rsidRPr="00E4651F">
        <w:rPr>
          <w:rFonts w:cstheme="minorHAnsi"/>
          <w:lang w:val="ru-RU"/>
        </w:rPr>
        <w:t xml:space="preserve"> </w:t>
      </w:r>
    </w:p>
    <w:p w:rsidR="004E55B0" w:rsidRPr="00E4651F" w:rsidRDefault="004E55B0" w:rsidP="004E55B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4E55B0" w:rsidRPr="00E4651F" w:rsidRDefault="004E55B0" w:rsidP="004E55B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4E55B0" w:rsidRPr="00E4651F" w:rsidRDefault="004E55B0" w:rsidP="004E55B0">
      <w:pPr>
        <w:widowControl w:val="0"/>
        <w:tabs>
          <w:tab w:val="left" w:pos="1276"/>
        </w:tabs>
        <w:spacing w:line="240" w:lineRule="auto"/>
        <w:rPr>
          <w:rFonts w:cstheme="minorHAnsi"/>
          <w:lang w:val="ru-RU"/>
        </w:rPr>
      </w:pPr>
      <w:r w:rsidRPr="00E4651F">
        <w:rPr>
          <w:rFonts w:cstheme="minorHAnsi"/>
          <w:lang w:val="ru-RU"/>
        </w:rPr>
        <w:t>8.14.</w:t>
      </w:r>
      <w:r w:rsidR="00BA2127" w:rsidRPr="00CB152C">
        <w:rPr>
          <w:rFonts w:cstheme="minorHAnsi"/>
          <w:lang w:val="ru-RU"/>
        </w:rPr>
        <w:t xml:space="preserve"> </w:t>
      </w:r>
      <w:r w:rsidRPr="00E4651F">
        <w:rPr>
          <w:rFonts w:cstheme="minorHAnsi"/>
          <w:lang w:val="ru-RU"/>
        </w:rPr>
        <w:t>К отношениям, связанным с договором, применяется право Республики Армения.</w:t>
      </w:r>
    </w:p>
    <w:p w:rsidR="00F32D53" w:rsidRPr="00F32D53" w:rsidRDefault="004E55B0" w:rsidP="004E55B0">
      <w:pPr>
        <w:widowControl w:val="0"/>
        <w:tabs>
          <w:tab w:val="left" w:pos="1276"/>
        </w:tabs>
        <w:spacing w:line="240" w:lineRule="auto"/>
        <w:rPr>
          <w:rFonts w:ascii="Calibri" w:hAnsi="Calibri" w:cstheme="minorHAnsi"/>
          <w:b/>
          <w:lang w:val="ru-RU"/>
        </w:rPr>
      </w:pPr>
      <w:r w:rsidRPr="00216018">
        <w:rPr>
          <w:rFonts w:cstheme="minorHAnsi"/>
          <w:lang w:val="hy-AM"/>
        </w:rPr>
        <w:t>__</w:t>
      </w:r>
      <w:r w:rsidRPr="00E4651F">
        <w:rPr>
          <w:rStyle w:val="FootnoteReference"/>
          <w:rFonts w:cstheme="minorHAnsi"/>
          <w:lang w:val="ru-RU"/>
        </w:rPr>
        <w:footnoteReference w:id="16"/>
      </w:r>
    </w:p>
    <w:p w:rsidR="00F32D53" w:rsidRPr="00F32D53" w:rsidRDefault="00F32D53" w:rsidP="00F32D53">
      <w:pPr>
        <w:widowControl w:val="0"/>
        <w:spacing w:line="240" w:lineRule="auto"/>
        <w:ind w:firstLine="567"/>
        <w:jc w:val="center"/>
        <w:rPr>
          <w:rFonts w:ascii="Calibri" w:hAnsi="Calibri" w:cstheme="minorHAnsi"/>
          <w:b/>
          <w:color w:val="000000" w:themeColor="text1"/>
          <w:sz w:val="2"/>
          <w:lang w:val="ru-RU"/>
        </w:rPr>
      </w:pPr>
    </w:p>
    <w:p w:rsidR="00F32D53" w:rsidRPr="00F32D53" w:rsidRDefault="00F32D53" w:rsidP="00F32D53">
      <w:pPr>
        <w:widowControl w:val="0"/>
        <w:spacing w:line="240" w:lineRule="auto"/>
        <w:ind w:firstLine="567"/>
        <w:jc w:val="center"/>
        <w:rPr>
          <w:rFonts w:ascii="Calibri" w:hAnsi="Calibri" w:cstheme="minorHAnsi"/>
          <w:b/>
          <w:color w:val="000000" w:themeColor="text1"/>
          <w:sz w:val="24"/>
          <w:lang w:val="ru-RU"/>
        </w:rPr>
      </w:pPr>
      <w:r w:rsidRPr="00F32D53">
        <w:rPr>
          <w:rFonts w:ascii="Calibri" w:hAnsi="Calibri" w:cstheme="minorHAnsi"/>
          <w:b/>
          <w:color w:val="000000" w:themeColor="text1"/>
          <w:sz w:val="24"/>
          <w:lang w:val="ru-RU"/>
        </w:rPr>
        <w:t>9. АДРЕСА, БАНКОВСКИЕ РЕКВИЗИТЫ И ПОДПИСИ СТОРОН</w:t>
      </w: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4"/>
          <w:lang w:val="ru-RU"/>
        </w:rPr>
      </w:pPr>
    </w:p>
    <w:p w:rsidR="00F32D53" w:rsidRPr="00F32D53" w:rsidRDefault="00F32D53" w:rsidP="00F32D53">
      <w:pPr>
        <w:widowControl w:val="0"/>
        <w:spacing w:line="240" w:lineRule="auto"/>
        <w:ind w:firstLine="567"/>
        <w:rPr>
          <w:rFonts w:ascii="Calibri" w:hAnsi="Calibri" w:cstheme="minorHAns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F32D53" w:rsidRPr="00F32D53" w:rsidTr="00F32D53">
        <w:trPr>
          <w:trHeight w:val="340"/>
        </w:trPr>
        <w:tc>
          <w:tcPr>
            <w:tcW w:w="4760" w:type="dxa"/>
            <w:hideMark/>
          </w:tcPr>
          <w:p w:rsidR="00F32D53" w:rsidRPr="00F32D53" w:rsidRDefault="00F32D53">
            <w:pPr>
              <w:widowControl w:val="0"/>
              <w:jc w:val="center"/>
              <w:rPr>
                <w:rFonts w:ascii="Calibri" w:hAnsi="Calibri" w:cstheme="minorHAnsi"/>
                <w:b/>
                <w:color w:val="000000" w:themeColor="text1"/>
                <w:sz w:val="24"/>
                <w:lang w:val="en-US"/>
              </w:rPr>
            </w:pPr>
            <w:r w:rsidRPr="00F32D53">
              <w:rPr>
                <w:rFonts w:ascii="Calibri" w:hAnsi="Calibri" w:cstheme="minorHAnsi"/>
                <w:b/>
                <w:color w:val="000000" w:themeColor="text1"/>
                <w:sz w:val="24"/>
              </w:rPr>
              <w:t xml:space="preserve">      Покупатель</w:t>
            </w:r>
          </w:p>
        </w:tc>
        <w:tc>
          <w:tcPr>
            <w:tcW w:w="4759" w:type="dxa"/>
            <w:hideMark/>
          </w:tcPr>
          <w:p w:rsidR="00F32D53" w:rsidRPr="00F32D53" w:rsidRDefault="00865286" w:rsidP="00865286">
            <w:pPr>
              <w:widowControl w:val="0"/>
              <w:jc w:val="center"/>
              <w:rPr>
                <w:rFonts w:ascii="Calibri" w:hAnsi="Calibri" w:cstheme="minorHAnsi"/>
                <w:b/>
                <w:color w:val="000000" w:themeColor="text1"/>
                <w:sz w:val="24"/>
              </w:rPr>
            </w:pPr>
            <w:r w:rsidRPr="00865286">
              <w:rPr>
                <w:rFonts w:ascii="Calibri" w:hAnsi="Calibri" w:cstheme="minorHAnsi"/>
                <w:b/>
                <w:color w:val="000000" w:themeColor="text1"/>
                <w:sz w:val="24"/>
                <w:lang w:val="en-US"/>
              </w:rPr>
              <w:t>Продавец</w:t>
            </w:r>
          </w:p>
        </w:tc>
      </w:tr>
      <w:tr w:rsidR="00F32D53" w:rsidRPr="00F32D53" w:rsidTr="00F32D53">
        <w:trPr>
          <w:trHeight w:val="1021"/>
        </w:trPr>
        <w:tc>
          <w:tcPr>
            <w:tcW w:w="4760"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c>
          <w:tcPr>
            <w:tcW w:w="4759" w:type="dxa"/>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w:t>
            </w:r>
          </w:p>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(подпись)</w:t>
            </w:r>
          </w:p>
          <w:p w:rsidR="00F32D53" w:rsidRPr="00F32D53" w:rsidRDefault="00F32D53">
            <w:pPr>
              <w:widowControl w:val="0"/>
              <w:jc w:val="center"/>
              <w:rPr>
                <w:rFonts w:ascii="Calibri" w:hAnsi="Calibri" w:cstheme="minorHAnsi"/>
                <w:b/>
                <w:color w:val="000000" w:themeColor="text1"/>
                <w:sz w:val="24"/>
              </w:rPr>
            </w:pPr>
          </w:p>
        </w:tc>
      </w:tr>
      <w:tr w:rsidR="00F32D53" w:rsidRPr="00F32D53" w:rsidTr="00F32D53">
        <w:trPr>
          <w:trHeight w:val="340"/>
        </w:trPr>
        <w:tc>
          <w:tcPr>
            <w:tcW w:w="4760"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c>
          <w:tcPr>
            <w:tcW w:w="4759" w:type="dxa"/>
            <w:hideMark/>
          </w:tcPr>
          <w:p w:rsidR="00F32D53" w:rsidRPr="00F32D53" w:rsidRDefault="00F32D53">
            <w:pPr>
              <w:widowControl w:val="0"/>
              <w:ind w:firstLine="567"/>
              <w:jc w:val="center"/>
              <w:rPr>
                <w:rFonts w:ascii="Calibri" w:hAnsi="Calibri" w:cstheme="minorHAnsi"/>
                <w:b/>
                <w:color w:val="000000" w:themeColor="text1"/>
                <w:sz w:val="24"/>
              </w:rPr>
            </w:pPr>
            <w:r w:rsidRPr="00F32D53">
              <w:rPr>
                <w:rFonts w:ascii="Calibri" w:hAnsi="Calibri" w:cstheme="minorHAnsi"/>
                <w:b/>
                <w:color w:val="000000" w:themeColor="text1"/>
                <w:sz w:val="24"/>
              </w:rPr>
              <w:t>К.Т.</w:t>
            </w:r>
          </w:p>
        </w:tc>
      </w:tr>
    </w:tbl>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F32D53" w:rsidRDefault="00F32D53" w:rsidP="00F32D53">
      <w:pPr>
        <w:widowControl w:val="0"/>
        <w:spacing w:line="240" w:lineRule="auto"/>
        <w:jc w:val="right"/>
        <w:rPr>
          <w:rFonts w:ascii="Calibri" w:hAnsi="Calibri" w:cstheme="minorHAnsi"/>
          <w:i/>
        </w:rPr>
      </w:pPr>
    </w:p>
    <w:p w:rsidR="00F32D53" w:rsidRPr="00554A2C" w:rsidRDefault="00F32D53" w:rsidP="00554A2C">
      <w:pPr>
        <w:widowControl w:val="0"/>
        <w:spacing w:after="0" w:line="240" w:lineRule="auto"/>
        <w:jc w:val="right"/>
        <w:rPr>
          <w:rFonts w:ascii="Calibri" w:hAnsi="Calibri" w:cstheme="minorHAnsi"/>
          <w:b/>
          <w:i/>
          <w:lang w:val="ru-RU"/>
        </w:rPr>
      </w:pPr>
      <w:r w:rsidRPr="00554A2C">
        <w:rPr>
          <w:rFonts w:ascii="Calibri" w:hAnsi="Calibri" w:cstheme="minorHAnsi"/>
          <w:b/>
          <w:i/>
          <w:lang w:val="ru-RU"/>
        </w:rPr>
        <w:t>Приложение № 1</w:t>
      </w:r>
    </w:p>
    <w:p w:rsidR="00F32D53" w:rsidRPr="00554A2C" w:rsidRDefault="00F32D53" w:rsidP="00F32D53">
      <w:pPr>
        <w:widowControl w:val="0"/>
        <w:spacing w:line="240" w:lineRule="auto"/>
        <w:jc w:val="right"/>
        <w:rPr>
          <w:rFonts w:ascii="Calibri" w:hAnsi="Calibri" w:cstheme="minorHAnsi"/>
          <w:b/>
          <w:i/>
          <w:color w:val="000000" w:themeColor="text1"/>
          <w:lang w:val="ru-RU"/>
        </w:rPr>
      </w:pPr>
      <w:r w:rsidRPr="00554A2C">
        <w:rPr>
          <w:rFonts w:ascii="Calibri" w:hAnsi="Calibri" w:cstheme="minorHAnsi"/>
          <w:b/>
          <w:i/>
          <w:lang w:val="ru-RU"/>
        </w:rPr>
        <w:t>к Договору под кодом   "          "</w:t>
      </w:r>
      <w:r w:rsidRPr="00554A2C">
        <w:rPr>
          <w:rFonts w:ascii="Calibri" w:hAnsi="Calibri" w:cstheme="minorHAnsi"/>
          <w:b/>
          <w:i/>
          <w:lang w:val="ru-RU"/>
        </w:rPr>
        <w:br/>
      </w:r>
      <w:r w:rsidRPr="00554A2C">
        <w:rPr>
          <w:rFonts w:ascii="Calibri" w:hAnsi="Calibri" w:cstheme="minorHAnsi"/>
          <w:b/>
          <w:i/>
          <w:color w:val="000000" w:themeColor="text1"/>
          <w:lang w:val="ru-RU"/>
        </w:rPr>
        <w:t>заключенному "___"</w:t>
      </w:r>
      <w:r w:rsidRPr="00554A2C">
        <w:rPr>
          <w:rFonts w:ascii="Calibri" w:hAnsi="Calibri" w:cstheme="minorHAnsi"/>
          <w:b/>
          <w:i/>
          <w:color w:val="000000" w:themeColor="text1"/>
          <w:lang w:val="ru-RU"/>
        </w:rPr>
        <w:tab/>
        <w:t>_______20__г.</w:t>
      </w:r>
    </w:p>
    <w:p w:rsidR="00F32D53" w:rsidRPr="00F32D53" w:rsidRDefault="00F32D53" w:rsidP="00F32D53">
      <w:pPr>
        <w:widowControl w:val="0"/>
        <w:spacing w:line="240" w:lineRule="auto"/>
        <w:jc w:val="right"/>
        <w:rPr>
          <w:rFonts w:ascii="Calibri" w:hAnsi="Calibri" w:cstheme="minorHAnsi"/>
          <w:i/>
          <w:lang w:val="ru-RU"/>
        </w:rPr>
      </w:pPr>
    </w:p>
    <w:p w:rsidR="00F32D53" w:rsidRPr="00F32D53" w:rsidRDefault="00F32D53" w:rsidP="00F32D53">
      <w:pPr>
        <w:widowControl w:val="0"/>
        <w:jc w:val="center"/>
        <w:rPr>
          <w:rFonts w:ascii="Calibri" w:hAnsi="Calibri" w:cstheme="minorHAnsi"/>
          <w:lang w:val="ru-RU"/>
        </w:rPr>
      </w:pPr>
      <w:r w:rsidRPr="00F32D53">
        <w:rPr>
          <w:rFonts w:ascii="Calibri" w:hAnsi="Calibri" w:cstheme="minorHAnsi"/>
          <w:lang w:val="ru-RU"/>
        </w:rPr>
        <w:t>ТЕХНИЧЕСКАЯ ХАРАКТЕРИСТИКА-ГРАФИК ЗАКУПКИ</w:t>
      </w:r>
      <w:r w:rsidRPr="00F32D53">
        <w:rPr>
          <w:rStyle w:val="FootnoteReference"/>
          <w:rFonts w:ascii="Calibri" w:hAnsi="Calibri" w:cstheme="minorHAnsi"/>
          <w:lang w:val="ru-RU"/>
        </w:rPr>
        <w:footnoteReference w:customMarkFollows="1" w:id="17"/>
        <w:t>*</w:t>
      </w:r>
    </w:p>
    <w:p w:rsidR="00F32D53" w:rsidRPr="00F32D53" w:rsidRDefault="00F32D53" w:rsidP="00F32D53">
      <w:pPr>
        <w:widowControl w:val="0"/>
        <w:jc w:val="right"/>
        <w:rPr>
          <w:rFonts w:ascii="Calibri" w:hAnsi="Calibri" w:cstheme="minorHAnsi"/>
          <w:lang w:val="ru-RU"/>
        </w:rPr>
      </w:pPr>
      <w:r w:rsidRPr="00F32D53">
        <w:rPr>
          <w:rFonts w:ascii="Calibri" w:hAnsi="Calibri" w:cstheme="minorHAnsi"/>
          <w:lang w:val="ru-RU"/>
        </w:rPr>
        <w:t>Драмов РА</w:t>
      </w:r>
    </w:p>
    <w:p w:rsidR="00F32D53" w:rsidRPr="00FD147F" w:rsidRDefault="00FD147F" w:rsidP="00F32D53">
      <w:pPr>
        <w:widowControl w:val="0"/>
        <w:rPr>
          <w:rFonts w:ascii="Calibri" w:hAnsi="Calibri" w:cstheme="minorHAnsi"/>
          <w:sz w:val="20"/>
          <w:szCs w:val="20"/>
          <w:lang w:val="ru-RU"/>
        </w:rPr>
      </w:pPr>
      <w:r w:rsidRPr="00FD147F">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прикреплено 
                    </w:t>
              </w:r>
            </w:p>
          </w:tc>
        </w:tr>
      </w:tbl>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p w:rsidR="00F32D53" w:rsidRPr="00F32D53" w:rsidRDefault="00F32D53" w:rsidP="00F32D53">
      <w:pPr>
        <w:widowControl w:val="0"/>
        <w:rPr>
          <w:rFonts w:ascii="Calibri" w:hAnsi="Calibr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w:t>
            </w:r>
          </w:p>
          <w:p w:rsidR="00F32D53" w:rsidRPr="00F32D53" w:rsidRDefault="00F32D53">
            <w:pPr>
              <w:widowControl w:val="0"/>
              <w:jc w:val="center"/>
              <w:rPr>
                <w:rFonts w:ascii="Calibri" w:hAnsi="Calibri" w:cstheme="minorHAnsi"/>
                <w:sz w:val="16"/>
                <w:szCs w:val="16"/>
                <w:lang w:val="ru-RU"/>
              </w:rPr>
            </w:pPr>
            <w:r w:rsidRPr="00F32D53">
              <w:rPr>
                <w:rFonts w:ascii="Calibri" w:hAnsi="Calibri" w:cstheme="minorHAnsi"/>
                <w:sz w:val="16"/>
                <w:szCs w:val="16"/>
                <w:lang w:val="ru-RU"/>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16"/>
                <w:szCs w:val="16"/>
              </w:rPr>
            </w:pPr>
            <w:r w:rsidRPr="00F32D53">
              <w:rPr>
                <w:rFonts w:ascii="Calibri" w:hAnsi="Calibri" w:cstheme="minorHAnsi"/>
                <w:sz w:val="16"/>
                <w:szCs w:val="16"/>
              </w:rPr>
              <w:lastRenderedPageBreak/>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rPr>
                <w:rFonts w:ascii="Calibri" w:hAnsi="Calibri" w:cstheme="minorHAnsi"/>
              </w:rPr>
            </w:pPr>
          </w:p>
          <w:p w:rsidR="00F32D53" w:rsidRPr="00F32D53" w:rsidRDefault="00F32D53">
            <w:pPr>
              <w:widowControl w:val="0"/>
              <w:rPr>
                <w:rFonts w:ascii="Calibri" w:hAnsi="Calibri" w:cstheme="minorHAnsi"/>
              </w:rPr>
            </w:pPr>
          </w:p>
        </w:tc>
      </w:tr>
    </w:tbl>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rPr>
      </w:pPr>
    </w:p>
    <w:p w:rsidR="00F32D53" w:rsidRPr="00F32D53" w:rsidRDefault="00F32D53" w:rsidP="00F32D53">
      <w:pPr>
        <w:widowControl w:val="0"/>
        <w:jc w:val="center"/>
        <w:rPr>
          <w:rFonts w:ascii="Calibri" w:hAnsi="Calibri"/>
          <w:lang w:val="ru-RU"/>
        </w:rPr>
      </w:pPr>
    </w:p>
    <w:p w:rsidR="00F32D53" w:rsidRPr="00F32D53" w:rsidRDefault="00F32D53" w:rsidP="00F32D53">
      <w:pPr>
        <w:widowControl w:val="0"/>
        <w:jc w:val="center"/>
        <w:rPr>
          <w:rFonts w:ascii="Calibri" w:hAnsi="Calibri"/>
        </w:rPr>
      </w:pPr>
    </w:p>
    <w:p w:rsidR="00F32D53" w:rsidRPr="007F34A4" w:rsidRDefault="00F32D53" w:rsidP="007F34A4">
      <w:pPr>
        <w:widowControl w:val="0"/>
        <w:spacing w:after="0" w:line="240" w:lineRule="auto"/>
        <w:jc w:val="right"/>
        <w:rPr>
          <w:rFonts w:ascii="Calibri" w:hAnsi="Calibri" w:cstheme="minorHAnsi"/>
          <w:b/>
          <w:i/>
          <w:lang w:val="ru-RU"/>
        </w:rPr>
      </w:pPr>
      <w:r w:rsidRPr="007F34A4">
        <w:rPr>
          <w:rFonts w:ascii="Calibri" w:hAnsi="Calibri" w:cstheme="minorHAnsi"/>
          <w:b/>
          <w:i/>
          <w:lang w:val="ru-RU"/>
        </w:rPr>
        <w:t>Приложение № 2</w:t>
      </w:r>
    </w:p>
    <w:p w:rsidR="00F32D53" w:rsidRPr="007F34A4" w:rsidRDefault="00F32D53" w:rsidP="00F32D53">
      <w:pPr>
        <w:widowControl w:val="0"/>
        <w:spacing w:line="240" w:lineRule="auto"/>
        <w:jc w:val="right"/>
        <w:rPr>
          <w:rFonts w:ascii="Calibri" w:hAnsi="Calibri" w:cstheme="minorHAnsi"/>
          <w:b/>
          <w:i/>
          <w:color w:val="000000" w:themeColor="text1"/>
          <w:lang w:val="ru-RU"/>
        </w:rPr>
      </w:pPr>
      <w:r w:rsidRPr="007F34A4">
        <w:rPr>
          <w:rFonts w:ascii="Calibri" w:hAnsi="Calibri" w:cstheme="minorHAnsi"/>
          <w:b/>
          <w:i/>
          <w:lang w:val="ru-RU"/>
        </w:rPr>
        <w:t>к Договору под кодом   "          "</w:t>
      </w:r>
      <w:r w:rsidRPr="007F34A4">
        <w:rPr>
          <w:rFonts w:ascii="Calibri" w:hAnsi="Calibri" w:cstheme="minorHAnsi"/>
          <w:b/>
          <w:i/>
          <w:lang w:val="ru-RU"/>
        </w:rPr>
        <w:br/>
      </w:r>
      <w:r w:rsidRPr="007F34A4">
        <w:rPr>
          <w:rFonts w:ascii="Calibri" w:hAnsi="Calibri" w:cstheme="minorHAnsi"/>
          <w:b/>
          <w:i/>
          <w:color w:val="000000" w:themeColor="text1"/>
          <w:lang w:val="ru-RU"/>
        </w:rPr>
        <w:t>заключенному "___"</w:t>
      </w:r>
      <w:r w:rsidRPr="007F34A4">
        <w:rPr>
          <w:rFonts w:ascii="Calibri" w:hAnsi="Calibri" w:cstheme="minorHAnsi"/>
          <w:b/>
          <w:i/>
          <w:color w:val="000000" w:themeColor="text1"/>
          <w:lang w:val="ru-RU"/>
        </w:rPr>
        <w:tab/>
        <w:t>_______20__г.</w:t>
      </w:r>
    </w:p>
    <w:p w:rsidR="00F32D53" w:rsidRPr="00F32D53" w:rsidRDefault="00F32D53" w:rsidP="00F32D53">
      <w:pPr>
        <w:widowControl w:val="0"/>
        <w:jc w:val="center"/>
        <w:rPr>
          <w:rFonts w:ascii="Calibri" w:hAnsi="Calibri"/>
          <w:lang w:val="ru-RU"/>
        </w:rPr>
      </w:pPr>
    </w:p>
    <w:p w:rsidR="00F32D53" w:rsidRPr="00F32D53" w:rsidRDefault="00535BE0" w:rsidP="00F32D53">
      <w:pPr>
        <w:widowControl w:val="0"/>
        <w:jc w:val="center"/>
        <w:rPr>
          <w:rFonts w:ascii="Calibri" w:hAnsi="Calibri"/>
          <w:lang w:val="ru-RU"/>
        </w:rPr>
      </w:pPr>
      <w:r w:rsidRPr="00EE29FB">
        <w:rPr>
          <w:rFonts w:ascii="Calibri" w:hAnsi="Calibri"/>
          <w:b/>
          <w:i/>
          <w:lang w:val="ru-RU"/>
        </w:rPr>
        <w:t>РАСПИСАНИЕ ПОСТАВОК*</w:t>
      </w:r>
    </w:p>
    <w:p w:rsidR="00F32D53" w:rsidRPr="00F32D53" w:rsidRDefault="00F32D53" w:rsidP="00F32D53">
      <w:pPr>
        <w:widowControl w:val="0"/>
        <w:jc w:val="right"/>
        <w:rPr>
          <w:rFonts w:ascii="Calibri" w:hAnsi="Calibri"/>
          <w:lang w:val="ru-RU"/>
        </w:rPr>
      </w:pPr>
      <w:r w:rsidRPr="00F32D53">
        <w:rPr>
          <w:rFonts w:ascii="Calibri" w:hAnsi="Calibri"/>
          <w:lang w:val="ru-RU"/>
        </w:rPr>
        <w:t>Драмов РА</w:t>
      </w:r>
    </w:p>
    <w:p w:rsidR="00F32D53" w:rsidRPr="00F32D53" w:rsidRDefault="00F32D53" w:rsidP="00F32D53">
      <w:pPr>
        <w:widowControl w:val="0"/>
        <w:jc w:val="center"/>
        <w:rPr>
          <w:rFonts w:ascii="Calibri" w:hAnsi="Calibri"/>
          <w:sz w:val="20"/>
          <w:szCs w:val="20"/>
          <w:lang w:val="ru-RU"/>
        </w:rPr>
      </w:pPr>
      <w:r w:rsidRPr="00F32D53">
        <w:rPr>
          <w:rFonts w:ascii="Calibri" w:hAnsi="Calibri"/>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Багреванда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Багреванда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Багреванда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Багреванда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календарных дней 
                    </w:t>
              </w:r>
            </w:p>
          </w:tc>
        </w:tr>
      </w:tbl>
    </w:p>
    <w:p w:rsidR="00F32D53" w:rsidRPr="00F32D53" w:rsidRDefault="00F32D53" w:rsidP="00F32D53">
      <w:pPr>
        <w:widowControl w:val="0"/>
        <w:tabs>
          <w:tab w:val="left" w:pos="7000"/>
        </w:tabs>
        <w:rPr>
          <w:rFonts w:ascii="Calibri" w:hAnsi="Calibri"/>
          <w:lang w:val="ru-RU"/>
        </w:rPr>
      </w:pPr>
      <w:r w:rsidRPr="00F32D53">
        <w:rPr>
          <w:rFonts w:ascii="Calibri" w:hAnsi="Calibri"/>
          <w:lang w:val="ru-RU"/>
        </w:rPr>
        <w:tab/>
      </w:r>
    </w:p>
    <w:p w:rsidR="009F35E0" w:rsidRPr="0099148C" w:rsidRDefault="00F32D53"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 </w:t>
      </w:r>
      <w:r w:rsidR="00E93C04" w:rsidRPr="0099148C">
        <w:rPr>
          <w:rFonts w:asciiTheme="minorHAnsi" w:hAnsiTheme="minorHAnsi" w:cstheme="minorHAnsi"/>
          <w:i/>
          <w:sz w:val="16"/>
          <w:szCs w:val="16"/>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E93C04" w:rsidRPr="0099148C" w:rsidRDefault="00E93C04" w:rsidP="00E93C04">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93C04" w:rsidRDefault="00E93C04" w:rsidP="00F32D53">
      <w:pPr>
        <w:pStyle w:val="FootnoteText"/>
        <w:widowControl w:val="0"/>
        <w:jc w:val="both"/>
        <w:rPr>
          <w:rFonts w:ascii="Calibri" w:hAnsi="Calibri"/>
          <w:i/>
          <w:lang w:val="hy-AM"/>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p w:rsidR="00F32D53" w:rsidRPr="00F32D53" w:rsidRDefault="00F32D53" w:rsidP="00F32D53">
      <w:pPr>
        <w:widowControl w:val="0"/>
        <w:rPr>
          <w:rFonts w:ascii="Calibri" w:hAnsi="Calibri"/>
          <w:lang w:val="ru-RU"/>
        </w:rPr>
      </w:pPr>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ПРОДАВЕЦ</w:t>
            </w:r>
          </w:p>
          <w:p w:rsidR="00F32D53" w:rsidRPr="00F32D53" w:rsidRDefault="00F32D53">
            <w:pPr>
              <w:widowControl w:val="0"/>
              <w:jc w:val="center"/>
              <w:rPr>
                <w:rFonts w:ascii="Calibri" w:hAnsi="Calibri"/>
                <w:lang w:val="ru-RU"/>
              </w:rPr>
            </w:pPr>
            <w:r w:rsidRPr="00F32D53">
              <w:rPr>
                <w:rFonts w:ascii="Calibri" w:hAnsi="Calibri"/>
                <w:lang w:val="ru-RU"/>
              </w:rPr>
              <w:t>______________________</w:t>
            </w:r>
          </w:p>
          <w:p w:rsidR="00F32D53" w:rsidRPr="00F32D53" w:rsidRDefault="00F32D53">
            <w:pPr>
              <w:widowControl w:val="0"/>
              <w:jc w:val="center"/>
              <w:rPr>
                <w:rFonts w:ascii="Calibri" w:hAnsi="Calibri"/>
                <w:sz w:val="20"/>
                <w:szCs w:val="20"/>
                <w:lang w:val="ru-RU"/>
              </w:rPr>
            </w:pPr>
            <w:r w:rsidRPr="00F32D53">
              <w:rPr>
                <w:rFonts w:ascii="Calibri" w:hAnsi="Calibri"/>
                <w:sz w:val="20"/>
                <w:szCs w:val="20"/>
                <w:lang w:val="ru-RU"/>
              </w:rPr>
              <w:t>/подпись/</w:t>
            </w:r>
          </w:p>
          <w:p w:rsidR="00F32D53" w:rsidRPr="00F32D53" w:rsidRDefault="00F32D53">
            <w:pPr>
              <w:widowControl w:val="0"/>
              <w:jc w:val="center"/>
              <w:rPr>
                <w:rFonts w:ascii="Calibri" w:hAnsi="Calibri"/>
                <w:lang w:val="ru-RU"/>
              </w:rPr>
            </w:pPr>
            <w:r w:rsidRPr="00F32D53">
              <w:rPr>
                <w:rFonts w:ascii="Calibri" w:hAnsi="Calibri"/>
                <w:lang w:val="ru-RU"/>
              </w:rPr>
              <w:t>М. П.</w:t>
            </w:r>
          </w:p>
        </w:tc>
        <w:tc>
          <w:tcPr>
            <w:tcW w:w="760" w:type="dxa"/>
          </w:tcPr>
          <w:p w:rsidR="00F32D53" w:rsidRPr="00F32D53" w:rsidRDefault="00F32D53">
            <w:pPr>
              <w:widowControl w:val="0"/>
              <w:jc w:val="center"/>
              <w:rPr>
                <w:rFonts w:ascii="Calibri" w:hAnsi="Calibri"/>
                <w:lang w:val="ru-RU"/>
              </w:rPr>
            </w:pPr>
          </w:p>
        </w:tc>
        <w:tc>
          <w:tcPr>
            <w:tcW w:w="4343" w:type="dxa"/>
            <w:hideMark/>
          </w:tcPr>
          <w:p w:rsidR="00F32D53" w:rsidRPr="00F32D53" w:rsidRDefault="00F32D53">
            <w:pPr>
              <w:widowControl w:val="0"/>
              <w:jc w:val="center"/>
              <w:rPr>
                <w:rFonts w:ascii="Calibri" w:hAnsi="Calibri" w:cs="Sylfaen"/>
                <w:b/>
                <w:bCs/>
                <w:lang w:val="ru-RU"/>
              </w:rPr>
            </w:pPr>
            <w:r w:rsidRPr="00F32D53">
              <w:rPr>
                <w:rFonts w:ascii="Calibri" w:hAnsi="Calibri"/>
                <w:b/>
                <w:lang w:val="ru-RU"/>
              </w:rPr>
              <w:t>ПОКУПАТЕЛЬ</w:t>
            </w:r>
          </w:p>
          <w:p w:rsidR="00F32D53" w:rsidRPr="00F32D53" w:rsidRDefault="00F32D53">
            <w:pPr>
              <w:widowControl w:val="0"/>
              <w:jc w:val="center"/>
              <w:rPr>
                <w:rFonts w:ascii="Calibri" w:hAnsi="Calibri"/>
              </w:rPr>
            </w:pPr>
            <w:r w:rsidRPr="00F32D53">
              <w:rPr>
                <w:rFonts w:ascii="Calibri" w:hAnsi="Calibri"/>
              </w:rPr>
              <w:t>______________________</w:t>
            </w:r>
          </w:p>
          <w:p w:rsidR="00F32D53" w:rsidRPr="00F32D53" w:rsidRDefault="00F32D53">
            <w:pPr>
              <w:widowControl w:val="0"/>
              <w:jc w:val="center"/>
              <w:rPr>
                <w:rFonts w:ascii="Calibri" w:hAnsi="Calibri"/>
                <w:sz w:val="20"/>
                <w:szCs w:val="20"/>
              </w:rPr>
            </w:pPr>
            <w:r w:rsidRPr="00F32D53">
              <w:rPr>
                <w:rFonts w:ascii="Calibri" w:hAnsi="Calibri"/>
                <w:sz w:val="20"/>
                <w:szCs w:val="20"/>
              </w:rPr>
              <w:t>/подпись/</w:t>
            </w:r>
          </w:p>
          <w:p w:rsidR="00F32D53" w:rsidRPr="00F32D53" w:rsidRDefault="00F32D53">
            <w:pPr>
              <w:widowControl w:val="0"/>
              <w:jc w:val="center"/>
              <w:rPr>
                <w:rFonts w:ascii="Calibri" w:hAnsi="Calibri"/>
              </w:rPr>
            </w:pPr>
            <w:r w:rsidRPr="00F32D53">
              <w:rPr>
                <w:rFonts w:ascii="Calibri" w:hAnsi="Calibri"/>
              </w:rPr>
              <w:t>М. П.</w:t>
            </w:r>
          </w:p>
        </w:tc>
      </w:tr>
    </w:tbl>
    <w:p w:rsidR="00F32D53" w:rsidRPr="00F32D53" w:rsidRDefault="00F32D53" w:rsidP="00F32D53">
      <w:pPr>
        <w:widowControl w:val="0"/>
        <w:spacing w:line="240" w:lineRule="auto"/>
        <w:jc w:val="right"/>
        <w:rPr>
          <w:rFonts w:ascii="Calibri" w:hAnsi="Calibri" w:cstheme="minorHAnsi"/>
          <w:lang w:val="ru-RU"/>
        </w:rPr>
      </w:pPr>
      <w:r w:rsidRPr="00F32D53">
        <w:rPr>
          <w:rFonts w:ascii="Calibri" w:hAnsi="Calibri" w:cstheme="minorHAnsi"/>
        </w:rPr>
        <w:br w:type="page"/>
      </w:r>
    </w:p>
    <w:p w:rsidR="00F32D53" w:rsidRPr="002D1102" w:rsidRDefault="00F32D53" w:rsidP="002D7876">
      <w:pPr>
        <w:widowControl w:val="0"/>
        <w:spacing w:after="0" w:line="276" w:lineRule="auto"/>
        <w:jc w:val="right"/>
        <w:rPr>
          <w:rFonts w:ascii="Calibri" w:hAnsi="Calibri" w:cstheme="minorHAnsi"/>
          <w:b/>
          <w:i/>
          <w:lang w:val="ru-RU"/>
        </w:rPr>
      </w:pPr>
      <w:r w:rsidRPr="002D1102">
        <w:rPr>
          <w:rFonts w:ascii="Calibri" w:hAnsi="Calibri" w:cstheme="minorHAnsi"/>
          <w:b/>
          <w:i/>
          <w:lang w:val="ru-RU"/>
        </w:rPr>
        <w:lastRenderedPageBreak/>
        <w:t>Приложение № 3</w:t>
      </w:r>
    </w:p>
    <w:p w:rsidR="00F32D53" w:rsidRDefault="00F32D53" w:rsidP="002D7876">
      <w:pPr>
        <w:widowControl w:val="0"/>
        <w:spacing w:after="0" w:line="276" w:lineRule="auto"/>
        <w:jc w:val="right"/>
        <w:rPr>
          <w:rFonts w:ascii="Calibri" w:hAnsi="Calibri" w:cstheme="minorHAnsi"/>
          <w:b/>
          <w:i/>
          <w:color w:val="000000" w:themeColor="text1"/>
          <w:lang w:val="ru-RU"/>
        </w:rPr>
      </w:pPr>
      <w:r w:rsidRPr="002D1102">
        <w:rPr>
          <w:rFonts w:ascii="Calibri" w:hAnsi="Calibri" w:cstheme="minorHAnsi"/>
          <w:b/>
          <w:i/>
          <w:lang w:val="ru-RU"/>
        </w:rPr>
        <w:t xml:space="preserve">к Договору под кодом   "          " </w:t>
      </w:r>
      <w:r w:rsidRPr="002D1102">
        <w:rPr>
          <w:rFonts w:ascii="Calibri" w:hAnsi="Calibri" w:cstheme="minorHAnsi"/>
          <w:b/>
          <w:i/>
          <w:lang w:val="ru-RU"/>
        </w:rPr>
        <w:br/>
      </w:r>
      <w:r w:rsidRPr="002D1102">
        <w:rPr>
          <w:rFonts w:ascii="Calibri" w:hAnsi="Calibri" w:cstheme="minorHAnsi"/>
          <w:b/>
          <w:i/>
          <w:color w:val="000000" w:themeColor="text1"/>
          <w:lang w:val="ru-RU"/>
        </w:rPr>
        <w:t>заключенному "___"</w:t>
      </w:r>
      <w:r w:rsidRPr="002D1102">
        <w:rPr>
          <w:rFonts w:ascii="Calibri" w:hAnsi="Calibri" w:cstheme="minorHAnsi"/>
          <w:b/>
          <w:i/>
          <w:color w:val="000000" w:themeColor="text1"/>
          <w:lang w:val="ru-RU"/>
        </w:rPr>
        <w:tab/>
        <w:t>_______20__г.</w:t>
      </w:r>
    </w:p>
    <w:p w:rsidR="002D1102" w:rsidRPr="002D1102" w:rsidRDefault="002D1102" w:rsidP="002D1102">
      <w:pPr>
        <w:widowControl w:val="0"/>
        <w:spacing w:after="0" w:line="240" w:lineRule="auto"/>
        <w:jc w:val="right"/>
        <w:rPr>
          <w:rFonts w:ascii="Calibri" w:hAnsi="Calibri" w:cstheme="minorHAnsi"/>
          <w:b/>
          <w:i/>
          <w:lang w:val="ru-RU"/>
        </w:rPr>
      </w:pPr>
    </w:p>
    <w:p w:rsidR="00F32D53" w:rsidRPr="003335A7" w:rsidRDefault="00F32D53" w:rsidP="00F32D53">
      <w:pPr>
        <w:widowControl w:val="0"/>
        <w:jc w:val="center"/>
        <w:rPr>
          <w:rFonts w:ascii="Calibri" w:hAnsi="Calibri" w:cstheme="minorHAnsi"/>
          <w:lang w:val="ru-RU"/>
        </w:rPr>
      </w:pPr>
      <w:r w:rsidRPr="003335A7">
        <w:rPr>
          <w:rFonts w:ascii="Calibri" w:hAnsi="Calibri" w:cstheme="minorHAnsi"/>
          <w:lang w:val="ru-RU"/>
        </w:rPr>
        <w:t>ГРАФИК ОПЛАТЫ</w:t>
      </w:r>
      <w:r w:rsidRPr="003335A7">
        <w:rPr>
          <w:rStyle w:val="FootnoteReference"/>
          <w:rFonts w:ascii="Calibri" w:hAnsi="Calibri" w:cstheme="minorHAnsi"/>
          <w:lang w:val="ru-RU"/>
        </w:rPr>
        <w:footnoteReference w:customMarkFollows="1" w:id="18"/>
        <w:t>*</w:t>
      </w:r>
    </w:p>
    <w:p w:rsidR="00F32D53" w:rsidRPr="003335A7" w:rsidRDefault="00F32D53" w:rsidP="00F32D53">
      <w:pPr>
        <w:widowControl w:val="0"/>
        <w:jc w:val="right"/>
        <w:rPr>
          <w:rFonts w:ascii="Calibri" w:hAnsi="Calibri" w:cstheme="minorHAnsi"/>
          <w:lang w:val="ru-RU"/>
        </w:rPr>
      </w:pPr>
      <w:r w:rsidRPr="003335A7">
        <w:rPr>
          <w:rFonts w:ascii="Calibri" w:hAnsi="Calibri" w:cstheme="minorHAnsi"/>
          <w:lang w:val="ru-RU"/>
        </w:rPr>
        <w:t>Драмов РА</w:t>
      </w:r>
    </w:p>
    <w:p w:rsidR="00F32D53" w:rsidRPr="0012507B" w:rsidRDefault="0012507B" w:rsidP="003335A7">
      <w:pPr>
        <w:widowControl w:val="0"/>
        <w:spacing w:after="120"/>
        <w:jc w:val="center"/>
        <w:rPr>
          <w:rFonts w:ascii="Calibri" w:hAnsi="Calibri" w:cstheme="minorHAnsi"/>
          <w:i/>
          <w:sz w:val="20"/>
          <w:szCs w:val="20"/>
          <w:lang w:val="ru-RU"/>
        </w:rPr>
      </w:pPr>
      <w:r w:rsidRPr="0012507B">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tbl>
      <w:tblPr>
        <w:tblW w:w="9645" w:type="dxa"/>
        <w:jc w:val="center"/>
        <w:tblLayout w:type="fixed"/>
        <w:tblLook w:val="04A0" w:firstRow="1" w:lastRow="0" w:firstColumn="1" w:lastColumn="0" w:noHBand="0" w:noVBand="1"/>
      </w:tblPr>
      <w:tblGrid>
        <w:gridCol w:w="4539"/>
        <w:gridCol w:w="760"/>
        <w:gridCol w:w="4346"/>
      </w:tblGrid>
      <w:tr w:rsidR="00F32D53" w:rsidRPr="00F32D53" w:rsidTr="00F32D53">
        <w:trPr>
          <w:jc w:val="center"/>
        </w:trPr>
        <w:tc>
          <w:tcPr>
            <w:tcW w:w="4536" w:type="dxa"/>
            <w:hideMark/>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ПРОДАВЕЦ</w:t>
            </w:r>
          </w:p>
          <w:p w:rsidR="00F32D53" w:rsidRPr="00F32D53" w:rsidRDefault="00F32D53">
            <w:pPr>
              <w:widowControl w:val="0"/>
              <w:jc w:val="center"/>
              <w:rPr>
                <w:rFonts w:ascii="Calibri" w:hAnsi="Calibri" w:cstheme="minorHAnsi"/>
                <w:lang w:val="ru-RU"/>
              </w:rPr>
            </w:pPr>
            <w:r w:rsidRPr="00F32D53">
              <w:rPr>
                <w:rFonts w:ascii="Calibri" w:hAnsi="Calibri" w:cstheme="minorHAnsi"/>
                <w:lang w:val="ru-RU"/>
              </w:rPr>
              <w:t>______________________</w:t>
            </w:r>
          </w:p>
          <w:p w:rsidR="00F32D53" w:rsidRPr="00F32D53" w:rsidRDefault="00F32D53">
            <w:pPr>
              <w:widowControl w:val="0"/>
              <w:jc w:val="center"/>
              <w:rPr>
                <w:rFonts w:ascii="Calibri" w:hAnsi="Calibri" w:cstheme="minorHAnsi"/>
                <w:sz w:val="20"/>
                <w:szCs w:val="20"/>
                <w:lang w:val="ru-RU"/>
              </w:rPr>
            </w:pPr>
            <w:r w:rsidRPr="00F32D53">
              <w:rPr>
                <w:rFonts w:ascii="Calibri" w:hAnsi="Calibri" w:cstheme="minorHAnsi"/>
                <w:sz w:val="20"/>
                <w:szCs w:val="20"/>
                <w:lang w:val="ru-RU"/>
              </w:rPr>
              <w:t>/подпись/</w:t>
            </w:r>
          </w:p>
          <w:p w:rsidR="00F32D53" w:rsidRPr="00F32D53" w:rsidRDefault="00F32D53">
            <w:pPr>
              <w:widowControl w:val="0"/>
              <w:jc w:val="center"/>
              <w:rPr>
                <w:rFonts w:ascii="Calibri" w:hAnsi="Calibri" w:cstheme="minorHAnsi"/>
              </w:rPr>
            </w:pPr>
            <w:r w:rsidRPr="00F32D53">
              <w:rPr>
                <w:rFonts w:ascii="Calibri" w:hAnsi="Calibri" w:cstheme="minorHAnsi"/>
                <w:lang w:val="ru-RU"/>
              </w:rPr>
              <w:t>М. П.</w:t>
            </w:r>
          </w:p>
        </w:tc>
        <w:tc>
          <w:tcPr>
            <w:tcW w:w="760" w:type="dxa"/>
          </w:tcPr>
          <w:p w:rsidR="00F32D53" w:rsidRPr="00F32D53" w:rsidRDefault="00F32D53">
            <w:pPr>
              <w:widowControl w:val="0"/>
              <w:jc w:val="center"/>
              <w:rPr>
                <w:rFonts w:ascii="Calibri" w:hAnsi="Calibri" w:cstheme="minorHAnsi"/>
              </w:rPr>
            </w:pPr>
          </w:p>
        </w:tc>
        <w:tc>
          <w:tcPr>
            <w:tcW w:w="4343" w:type="dxa"/>
          </w:tcPr>
          <w:p w:rsidR="00F32D53" w:rsidRPr="00F32D53" w:rsidRDefault="00F32D53">
            <w:pPr>
              <w:widowControl w:val="0"/>
              <w:jc w:val="center"/>
              <w:rPr>
                <w:rFonts w:ascii="Calibri" w:hAnsi="Calibri" w:cstheme="minorHAnsi"/>
                <w:b/>
                <w:bCs/>
                <w:lang w:val="ru-RU"/>
              </w:rPr>
            </w:pPr>
            <w:r w:rsidRPr="00F32D53">
              <w:rPr>
                <w:rFonts w:ascii="Calibri" w:hAnsi="Calibri" w:cstheme="minorHAnsi"/>
                <w:b/>
                <w:lang w:val="ru-RU"/>
              </w:rPr>
              <w:t>ПОКУПАТЕЛЬ</w:t>
            </w:r>
          </w:p>
          <w:p w:rsidR="00F32D53" w:rsidRPr="00F32D53" w:rsidRDefault="00F32D53">
            <w:pPr>
              <w:widowControl w:val="0"/>
              <w:jc w:val="center"/>
              <w:rPr>
                <w:rFonts w:ascii="Calibri" w:hAnsi="Calibri" w:cstheme="minorHAnsi"/>
              </w:rPr>
            </w:pPr>
            <w:r w:rsidRPr="00F32D53">
              <w:rPr>
                <w:rFonts w:ascii="Calibri" w:hAnsi="Calibri" w:cstheme="minorHAnsi"/>
              </w:rPr>
              <w:t>______________________</w:t>
            </w:r>
          </w:p>
          <w:p w:rsidR="00F32D53" w:rsidRPr="00F32D53" w:rsidRDefault="00F32D53">
            <w:pPr>
              <w:widowControl w:val="0"/>
              <w:jc w:val="center"/>
              <w:rPr>
                <w:rFonts w:ascii="Calibri" w:hAnsi="Calibri" w:cstheme="minorHAnsi"/>
                <w:sz w:val="20"/>
                <w:szCs w:val="20"/>
              </w:rPr>
            </w:pPr>
            <w:r w:rsidRPr="00F32D53">
              <w:rPr>
                <w:rFonts w:ascii="Calibri" w:hAnsi="Calibri" w:cstheme="minorHAnsi"/>
                <w:sz w:val="20"/>
                <w:szCs w:val="20"/>
              </w:rPr>
              <w:t>/подпись/</w:t>
            </w:r>
          </w:p>
          <w:p w:rsidR="00F32D53" w:rsidRPr="00F32D53" w:rsidRDefault="00F32D53">
            <w:pPr>
              <w:widowControl w:val="0"/>
              <w:jc w:val="center"/>
              <w:rPr>
                <w:rFonts w:ascii="Calibri" w:hAnsi="Calibri" w:cstheme="minorHAnsi"/>
              </w:rPr>
            </w:pPr>
            <w:r w:rsidRPr="00F32D53">
              <w:rPr>
                <w:rFonts w:ascii="Calibri" w:hAnsi="Calibri" w:cstheme="minorHAnsi"/>
              </w:rPr>
              <w:t>М. П.</w:t>
            </w: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p w:rsidR="00F32D53" w:rsidRPr="00F32D53" w:rsidRDefault="00F32D53">
            <w:pPr>
              <w:widowControl w:val="0"/>
              <w:jc w:val="center"/>
              <w:rPr>
                <w:rFonts w:ascii="Calibri" w:hAnsi="Calibri" w:cstheme="minorHAnsi"/>
              </w:rPr>
            </w:pPr>
          </w:p>
        </w:tc>
      </w:tr>
    </w:tbl>
    <w:p w:rsidR="00F32D53" w:rsidRPr="00F32D53" w:rsidRDefault="00F32D53" w:rsidP="00F32D53">
      <w:pPr>
        <w:rPr>
          <w:rFonts w:ascii="Calibri" w:hAnsi="Calibri" w:cstheme="minorHAnsi"/>
        </w:rPr>
        <w:sectPr w:rsidR="00F32D53" w:rsidRPr="00F32D53">
          <w:footnotePr>
            <w:pos w:val="beneathText"/>
          </w:footnotePr>
          <w:pgSz w:w="11906" w:h="16838"/>
          <w:pgMar w:top="709" w:right="849" w:bottom="426" w:left="1418" w:header="561" w:footer="561" w:gutter="0"/>
          <w:cols w:space="720"/>
        </w:sectPr>
      </w:pPr>
    </w:p>
    <w:p w:rsidR="00F32D53" w:rsidRPr="00B56F2F" w:rsidRDefault="00F32D53" w:rsidP="00B56F2F">
      <w:pPr>
        <w:widowControl w:val="0"/>
        <w:spacing w:after="0" w:line="276" w:lineRule="auto"/>
        <w:jc w:val="right"/>
        <w:rPr>
          <w:rFonts w:ascii="Calibri" w:hAnsi="Calibri" w:cstheme="minorHAnsi"/>
          <w:b/>
          <w:i/>
        </w:rPr>
      </w:pPr>
      <w:r w:rsidRPr="00B56F2F">
        <w:rPr>
          <w:rFonts w:ascii="Calibri" w:hAnsi="Calibri" w:cstheme="minorHAnsi"/>
          <w:b/>
          <w:i/>
        </w:rPr>
        <w:lastRenderedPageBreak/>
        <w:t>Приложение № 4</w:t>
      </w:r>
    </w:p>
    <w:p w:rsidR="00F32D53" w:rsidRPr="00B56F2F" w:rsidRDefault="00F32D53" w:rsidP="00B56F2F">
      <w:pPr>
        <w:widowControl w:val="0"/>
        <w:spacing w:after="0" w:line="276" w:lineRule="auto"/>
        <w:jc w:val="right"/>
        <w:rPr>
          <w:rFonts w:ascii="Calibri" w:hAnsi="Calibri" w:cstheme="minorHAnsi"/>
          <w:b/>
          <w:i/>
          <w:lang w:val="ru-RU"/>
        </w:rPr>
      </w:pPr>
      <w:r w:rsidRPr="00B56F2F">
        <w:rPr>
          <w:rFonts w:ascii="Calibri" w:hAnsi="Calibri" w:cstheme="minorHAnsi"/>
          <w:b/>
          <w:i/>
          <w:lang w:val="ru-RU"/>
        </w:rPr>
        <w:t xml:space="preserve">к Договору под кодом   "          " </w:t>
      </w:r>
      <w:r w:rsidRPr="00B56F2F">
        <w:rPr>
          <w:rFonts w:ascii="Calibri" w:hAnsi="Calibri" w:cstheme="minorHAnsi"/>
          <w:b/>
          <w:i/>
          <w:lang w:val="ru-RU"/>
        </w:rPr>
        <w:br/>
      </w:r>
      <w:r w:rsidRPr="00B56F2F">
        <w:rPr>
          <w:rFonts w:ascii="Calibri" w:hAnsi="Calibri" w:cstheme="minorHAnsi"/>
          <w:b/>
          <w:i/>
          <w:color w:val="000000" w:themeColor="text1"/>
          <w:lang w:val="ru-RU"/>
        </w:rPr>
        <w:t>заключенному "</w:t>
      </w:r>
      <w:r w:rsidRPr="00B56F2F">
        <w:rPr>
          <w:rFonts w:ascii="Calibri" w:hAnsi="Calibri" w:cstheme="minorHAnsi"/>
          <w:b/>
          <w:i/>
          <w:color w:val="000000" w:themeColor="text1"/>
          <w:lang w:val="ru-RU"/>
        </w:rPr>
        <w:tab/>
        <w:t>___"</w:t>
      </w:r>
      <w:r w:rsidRPr="00B56F2F">
        <w:rPr>
          <w:rFonts w:ascii="Calibri" w:hAnsi="Calibri" w:cstheme="minorHAnsi"/>
          <w:b/>
          <w:i/>
          <w:color w:val="000000" w:themeColor="text1"/>
          <w:lang w:val="ru-RU"/>
        </w:rPr>
        <w:tab/>
        <w:t>_______20</w:t>
      </w:r>
      <w:r w:rsidRPr="00B56F2F">
        <w:rPr>
          <w:rFonts w:ascii="Calibri" w:hAnsi="Calibri" w:cstheme="minorHAnsi"/>
          <w:b/>
          <w:i/>
          <w:color w:val="000000" w:themeColor="text1"/>
          <w:lang w:val="ru-RU"/>
        </w:rPr>
        <w:tab/>
        <w:t>__г.</w:t>
      </w:r>
    </w:p>
    <w:p w:rsidR="00F32D53" w:rsidRPr="00F32D53" w:rsidRDefault="00F32D53" w:rsidP="00F32D53">
      <w:pPr>
        <w:widowControl w:val="0"/>
        <w:ind w:left="-142" w:firstLine="142"/>
        <w:jc w:val="center"/>
        <w:rPr>
          <w:rFonts w:ascii="Calibri" w:hAnsi="Calibr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692"/>
        <w:gridCol w:w="5058"/>
      </w:tblGrid>
      <w:tr w:rsidR="00F32D53" w:rsidRPr="00040440"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Сторона договора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w:t>
            </w:r>
          </w:p>
        </w:tc>
        <w:tc>
          <w:tcPr>
            <w:tcW w:w="0" w:type="auto"/>
            <w:vAlign w:val="center"/>
            <w:hideMark/>
          </w:tcPr>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 xml:space="preserve">Заказчик </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__________________________________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место нахождения 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Р/С_______________________________</w:t>
            </w:r>
          </w:p>
          <w:p w:rsidR="00F32D53" w:rsidRPr="00F32D53" w:rsidRDefault="00F32D53">
            <w:pPr>
              <w:widowControl w:val="0"/>
              <w:jc w:val="center"/>
              <w:rPr>
                <w:rFonts w:ascii="Calibri" w:hAnsi="Calibri" w:cstheme="minorHAnsi"/>
                <w:iCs/>
                <w:lang w:val="ru-RU"/>
              </w:rPr>
            </w:pPr>
            <w:r w:rsidRPr="00F32D53">
              <w:rPr>
                <w:rFonts w:ascii="Calibri" w:hAnsi="Calibri" w:cstheme="minorHAnsi"/>
                <w:lang w:val="ru-RU"/>
              </w:rPr>
              <w:t>УНН______________________________</w:t>
            </w:r>
          </w:p>
        </w:tc>
      </w:tr>
    </w:tbl>
    <w:p w:rsidR="00D32960" w:rsidRDefault="00D32960" w:rsidP="00F32D53">
      <w:pPr>
        <w:jc w:val="center"/>
        <w:rPr>
          <w:rFonts w:ascii="Calibri" w:hAnsi="Calibri" w:cstheme="minorHAnsi"/>
          <w:b/>
          <w:lang w:val="ru-RU"/>
        </w:rPr>
      </w:pPr>
    </w:p>
    <w:p w:rsidR="00F32D53" w:rsidRPr="00F32D53" w:rsidRDefault="00F32D53" w:rsidP="00F32D53">
      <w:pPr>
        <w:jc w:val="center"/>
        <w:rPr>
          <w:rFonts w:ascii="Calibri" w:hAnsi="Calibri" w:cstheme="minorHAnsi"/>
          <w:iCs/>
          <w:lang w:val="ru-RU"/>
        </w:rPr>
      </w:pPr>
      <w:r w:rsidRPr="00F32D53">
        <w:rPr>
          <w:rFonts w:ascii="Calibri" w:hAnsi="Calibri" w:cstheme="minorHAnsi"/>
          <w:b/>
          <w:lang w:val="ru-RU"/>
        </w:rPr>
        <w:t>АКТ №</w:t>
      </w:r>
    </w:p>
    <w:p w:rsidR="00F32D53" w:rsidRPr="00F32D53" w:rsidRDefault="00F32D53" w:rsidP="00F32D53">
      <w:pPr>
        <w:widowControl w:val="0"/>
        <w:ind w:left="567" w:right="467"/>
        <w:jc w:val="center"/>
        <w:rPr>
          <w:rFonts w:ascii="Calibri" w:hAnsi="Calibri" w:cstheme="minorHAnsi"/>
          <w:b/>
          <w:bCs/>
          <w:iCs/>
          <w:lang w:val="ru-RU"/>
        </w:rPr>
      </w:pPr>
      <w:r w:rsidRPr="00F32D53">
        <w:rPr>
          <w:rFonts w:ascii="Calibri" w:hAnsi="Calibri" w:cstheme="minorHAnsi"/>
          <w:b/>
          <w:lang w:val="ru-RU"/>
        </w:rPr>
        <w:t xml:space="preserve">ПРИЕМА-ПЕРЕДАЧИ РЕЗУЛЬТАТОВ </w:t>
      </w:r>
      <w:r w:rsidRPr="00F32D53">
        <w:rPr>
          <w:rFonts w:ascii="Calibri" w:hAnsi="Calibri" w:cstheme="minorHAnsi"/>
          <w:b/>
          <w:lang w:val="ru-RU"/>
        </w:rPr>
        <w:br/>
        <w:t>ИСПОЛНЕНИЯ ДОГОВОРАИЛИ ЕГО ЧАСТИ</w:t>
      </w:r>
    </w:p>
    <w:p w:rsidR="00F32D53" w:rsidRPr="00F32D53" w:rsidRDefault="00F32D53" w:rsidP="00F32D53">
      <w:pPr>
        <w:pStyle w:val="BodyTextIndent"/>
        <w:widowControl w:val="0"/>
        <w:spacing w:after="160" w:line="240" w:lineRule="auto"/>
        <w:ind w:firstLine="0"/>
        <w:jc w:val="center"/>
        <w:rPr>
          <w:rFonts w:ascii="Calibri" w:hAnsi="Calibri" w:cstheme="minorHAnsi"/>
          <w:b/>
          <w:bCs/>
          <w:iCs/>
          <w:sz w:val="24"/>
          <w:szCs w:val="24"/>
        </w:rPr>
      </w:pPr>
    </w:p>
    <w:p w:rsidR="00F32D53" w:rsidRPr="00F32D53" w:rsidRDefault="00F32D53" w:rsidP="00F32D53">
      <w:pPr>
        <w:pStyle w:val="BodyTextIndent"/>
        <w:widowControl w:val="0"/>
        <w:tabs>
          <w:tab w:val="left" w:pos="1134"/>
          <w:tab w:val="left" w:pos="1843"/>
        </w:tabs>
        <w:spacing w:after="160" w:line="240" w:lineRule="auto"/>
        <w:ind w:firstLine="540"/>
        <w:rPr>
          <w:rFonts w:ascii="Calibri" w:hAnsi="Calibri" w:cstheme="minorHAnsi"/>
          <w:iCs/>
          <w:sz w:val="24"/>
          <w:szCs w:val="24"/>
        </w:rPr>
      </w:pPr>
      <w:r w:rsidRPr="00F32D53">
        <w:rPr>
          <w:rFonts w:ascii="Calibri" w:hAnsi="Calibri" w:cstheme="minorHAnsi"/>
          <w:sz w:val="24"/>
          <w:szCs w:val="24"/>
        </w:rPr>
        <w:t>"___" "________"20__</w:t>
      </w:r>
      <w:r w:rsidRPr="00F32D53">
        <w:rPr>
          <w:rFonts w:ascii="Calibri" w:hAnsi="Calibri" w:cstheme="minorHAnsi"/>
          <w:sz w:val="24"/>
          <w:szCs w:val="24"/>
        </w:rPr>
        <w:tab/>
        <w:t>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Наименование договора (далее — Договор)__________________________________</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Дата заключения Договора "__________" "_______________________" 20 ______ г.</w:t>
      </w:r>
    </w:p>
    <w:p w:rsidR="00F32D53" w:rsidRPr="00F32D53" w:rsidRDefault="00F32D53" w:rsidP="00F32D53">
      <w:pPr>
        <w:pStyle w:val="NormalWeb"/>
        <w:widowControl w:val="0"/>
        <w:spacing w:before="0" w:beforeAutospacing="0" w:after="160" w:afterAutospacing="0"/>
        <w:rPr>
          <w:rFonts w:ascii="Calibri" w:hAnsi="Calibri" w:cstheme="minorHAnsi"/>
        </w:rPr>
      </w:pPr>
      <w:r w:rsidRPr="00F32D53">
        <w:rPr>
          <w:rFonts w:ascii="Calibri" w:hAnsi="Calibri" w:cstheme="minorHAnsi"/>
        </w:rPr>
        <w:t>Номер Договора __________________________________________________________</w:t>
      </w:r>
    </w:p>
    <w:p w:rsidR="00F32D53" w:rsidRPr="00F32D53" w:rsidRDefault="00F32D53" w:rsidP="00F32D53">
      <w:pPr>
        <w:widowControl w:val="0"/>
        <w:tabs>
          <w:tab w:val="left" w:pos="5954"/>
          <w:tab w:val="left" w:pos="6663"/>
          <w:tab w:val="left" w:pos="7513"/>
        </w:tabs>
        <w:rPr>
          <w:rFonts w:ascii="Calibri" w:hAnsi="Calibri" w:cstheme="minorHAnsi"/>
          <w:lang w:val="ru-RU"/>
        </w:rPr>
      </w:pPr>
      <w:r w:rsidRPr="00F32D53">
        <w:rPr>
          <w:rFonts w:ascii="Calibri" w:hAnsi="Calibri" w:cstheme="minorHAnsi"/>
          <w:lang w:val="ru-RU"/>
        </w:rPr>
        <w:t xml:space="preserve">Заказчик и сторона Договора, принимая за основание относящийся к исполнению договора счет-фактуру </w:t>
      </w:r>
      <w:r w:rsidRPr="00F32D53">
        <w:rPr>
          <w:rFonts w:ascii="Calibri" w:hAnsi="Calibri" w:cstheme="minorHAnsi"/>
        </w:rPr>
        <w:t>N</w:t>
      </w:r>
      <w:r w:rsidRPr="00F32D53">
        <w:rPr>
          <w:rFonts w:ascii="Calibri" w:hAnsi="Calibri" w:cstheme="minorHAnsi"/>
          <w:lang w:val="ru-RU"/>
        </w:rPr>
        <w:t xml:space="preserve"> ________ , выписанный "___"__________ 20__г., составили настоящий акт о следующем:</w:t>
      </w:r>
    </w:p>
    <w:p w:rsidR="00F32D53" w:rsidRPr="00F32D53" w:rsidRDefault="00F32D53" w:rsidP="00F32D53">
      <w:pPr>
        <w:rPr>
          <w:rFonts w:ascii="Calibri" w:hAnsi="Calibri" w:cstheme="minorHAnsi"/>
          <w:lang w:val="ru-RU"/>
        </w:rPr>
      </w:pPr>
      <w:r w:rsidRPr="00F32D53">
        <w:rPr>
          <w:rFonts w:ascii="Calibri" w:hAnsi="Calibri" w:cstheme="minorHAnsi"/>
          <w:color w:val="000000" w:themeColor="text1"/>
          <w:lang w:val="ru-RU"/>
        </w:rPr>
        <w:t xml:space="preserve">В рамках договора сторона договора доставила следующие </w:t>
      </w:r>
      <w:r w:rsidRPr="00F32D53">
        <w:rPr>
          <w:rFonts w:ascii="Calibri" w:hAnsi="Calibri" w:cstheme="minorHAnsi"/>
          <w:lang w:val="ru-RU"/>
        </w:rPr>
        <w:t>товары:</w:t>
      </w:r>
    </w:p>
    <w:p w:rsidR="00F32D53" w:rsidRPr="00F32D53" w:rsidRDefault="00F32D53" w:rsidP="00F32D53">
      <w:pPr>
        <w:widowControl w:val="0"/>
        <w:ind w:firstLine="567"/>
        <w:rPr>
          <w:rFonts w:ascii="Calibri" w:hAnsi="Calibri" w:cstheme="minorHAnsi"/>
          <w:iCs/>
          <w:lang w:val="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F32D53" w:rsidRPr="00F32D53" w:rsidTr="00F32D53">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Calibri" w:hAnsi="Calibri" w:cstheme="minorHAnsi"/>
                <w:sz w:val="16"/>
                <w:szCs w:val="16"/>
              </w:rPr>
            </w:pPr>
            <w:r w:rsidRPr="00F32D53">
              <w:rPr>
                <w:rFonts w:ascii="Calibri" w:hAnsi="Calibri" w:cstheme="minorHAnsi"/>
                <w:sz w:val="16"/>
                <w:szCs w:val="16"/>
              </w:rPr>
              <w:t>Поставленныетовары</w:t>
            </w:r>
          </w:p>
        </w:tc>
      </w:tr>
      <w:tr w:rsidR="00F32D53" w:rsidRPr="00DC6D7C" w:rsidTr="00F32D53">
        <w:trPr>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срок оплаты (по графику оплаты)</w:t>
            </w:r>
          </w:p>
        </w:tc>
      </w:tr>
      <w:tr w:rsidR="00F32D53" w:rsidRPr="00F32D53" w:rsidTr="00F32D53">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r w:rsidRPr="00F32D53">
              <w:rPr>
                <w:rFonts w:ascii="Calibri" w:hAnsi="Calibri" w:cstheme="minorHAnsi"/>
                <w:sz w:val="16"/>
                <w:szCs w:val="16"/>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F32D53" w:rsidRPr="00F32D53" w:rsidRDefault="00F32D53">
            <w:pPr>
              <w:rPr>
                <w:rFonts w:ascii="Calibri" w:eastAsia="Times New Roman" w:hAnsi="Calibri" w:cstheme="minorHAnsi"/>
                <w:sz w:val="16"/>
                <w:szCs w:val="16"/>
                <w:lang w:val="ru-RU" w:eastAsia="ru-RU" w:bidi="ru-RU"/>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vAlign w:val="center"/>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r w:rsidR="00F32D53" w:rsidRPr="00F32D53" w:rsidTr="00F32D53">
        <w:trPr>
          <w:jc w:val="center"/>
        </w:trPr>
        <w:tc>
          <w:tcPr>
            <w:tcW w:w="442"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08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40"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99"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6"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418"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275"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134"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c>
          <w:tcPr>
            <w:tcW w:w="1333" w:type="dxa"/>
            <w:tcBorders>
              <w:top w:val="single" w:sz="4" w:space="0" w:color="auto"/>
              <w:left w:val="single" w:sz="4" w:space="0" w:color="auto"/>
              <w:bottom w:val="single" w:sz="4" w:space="0" w:color="auto"/>
              <w:right w:val="single" w:sz="4" w:space="0" w:color="auto"/>
            </w:tcBorders>
          </w:tcPr>
          <w:p w:rsidR="00F32D53" w:rsidRPr="00F32D53" w:rsidRDefault="00F32D53">
            <w:pPr>
              <w:pStyle w:val="NormalWeb"/>
              <w:widowControl w:val="0"/>
              <w:spacing w:before="0" w:beforeAutospacing="0" w:after="120" w:afterAutospacing="0" w:line="360" w:lineRule="auto"/>
              <w:jc w:val="center"/>
              <w:rPr>
                <w:rFonts w:ascii="Calibri" w:hAnsi="Calibri" w:cstheme="minorHAnsi"/>
                <w:sz w:val="16"/>
                <w:szCs w:val="16"/>
              </w:rPr>
            </w:pPr>
          </w:p>
        </w:tc>
      </w:tr>
    </w:tbl>
    <w:p w:rsidR="00F32D53" w:rsidRPr="00F32D53" w:rsidRDefault="00F32D53" w:rsidP="00F32D53">
      <w:pPr>
        <w:widowControl w:val="0"/>
        <w:ind w:firstLine="375"/>
        <w:rPr>
          <w:rFonts w:ascii="Calibri" w:hAnsi="Calibri" w:cstheme="minorHAnsi"/>
          <w:iCs/>
        </w:rPr>
      </w:pPr>
    </w:p>
    <w:p w:rsidR="00F32D53" w:rsidRPr="00F32D53" w:rsidRDefault="00F32D53" w:rsidP="00F32D53">
      <w:pPr>
        <w:widowControl w:val="0"/>
        <w:ind w:firstLine="567"/>
        <w:rPr>
          <w:rFonts w:ascii="Calibri" w:hAnsi="Calibri" w:cstheme="minorHAnsi"/>
          <w:iCs/>
          <w:snapToGrid w:val="0"/>
          <w:lang w:val="ru-RU"/>
        </w:rPr>
      </w:pPr>
      <w:r w:rsidRPr="00F32D53">
        <w:rPr>
          <w:rFonts w:ascii="Calibri" w:hAnsi="Calibri" w:cstheme="minorHAnsi"/>
          <w:snapToGrid w:val="0"/>
          <w:lang w:val="ru-RU"/>
        </w:rPr>
        <w:t>Счет-фактура и положительное заключение, послужившие основанием для подтверждения в двустороннем порядке настоящего Акта,</w:t>
      </w:r>
      <w:r w:rsidRPr="00F32D53">
        <w:rPr>
          <w:rFonts w:ascii="Calibri" w:hAnsi="Calibri"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F32D53" w:rsidRPr="00F32D53" w:rsidTr="00F32D53">
        <w:trPr>
          <w:trHeight w:val="266"/>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передал</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Товар</w:t>
            </w:r>
            <w:r w:rsidR="00865286">
              <w:rPr>
                <w:rFonts w:ascii="Calibri" w:hAnsi="Calibri" w:cstheme="minorHAnsi"/>
              </w:rPr>
              <w:t xml:space="preserve"> </w:t>
            </w:r>
            <w:r w:rsidRPr="00F32D53">
              <w:rPr>
                <w:rFonts w:ascii="Calibri" w:hAnsi="Calibri" w:cstheme="minorHAnsi"/>
              </w:rPr>
              <w:t>принят</w:t>
            </w:r>
          </w:p>
        </w:tc>
      </w:tr>
      <w:tr w:rsidR="00F32D53" w:rsidRPr="00F32D53" w:rsidTr="00F32D53">
        <w:trPr>
          <w:trHeight w:val="47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lastRenderedPageBreak/>
              <w:t xml:space="preserve">_______________________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подпись</w:t>
            </w:r>
          </w:p>
        </w:tc>
      </w:tr>
      <w:tr w:rsidR="00F32D53" w:rsidRPr="00F32D53" w:rsidTr="00F32D53">
        <w:trPr>
          <w:trHeight w:val="503"/>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 xml:space="preserve">______________________ </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_______________________</w:t>
            </w:r>
          </w:p>
          <w:p w:rsidR="00F32D53" w:rsidRPr="00F32D53" w:rsidRDefault="00F32D53">
            <w:pPr>
              <w:widowControl w:val="0"/>
              <w:jc w:val="center"/>
              <w:rPr>
                <w:rFonts w:ascii="Calibri" w:hAnsi="Calibri" w:cstheme="minorHAnsi"/>
                <w:iCs/>
                <w:vertAlign w:val="superscript"/>
              </w:rPr>
            </w:pPr>
            <w:r w:rsidRPr="00F32D53">
              <w:rPr>
                <w:rFonts w:ascii="Calibri" w:hAnsi="Calibri" w:cstheme="minorHAnsi"/>
                <w:vertAlign w:val="superscript"/>
              </w:rPr>
              <w:t>фамилия, имя</w:t>
            </w:r>
          </w:p>
        </w:tc>
      </w:tr>
      <w:tr w:rsidR="00F32D53" w:rsidRPr="00F32D53" w:rsidTr="00F32D53">
        <w:trPr>
          <w:trHeight w:val="281"/>
          <w:tblCellSpacing w:w="7" w:type="dxa"/>
          <w:jc w:val="center"/>
        </w:trPr>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c>
          <w:tcPr>
            <w:tcW w:w="0" w:type="auto"/>
            <w:vAlign w:val="center"/>
            <w:hideMark/>
          </w:tcPr>
          <w:p w:rsidR="00F32D53" w:rsidRPr="00F32D53" w:rsidRDefault="00F32D53">
            <w:pPr>
              <w:widowControl w:val="0"/>
              <w:jc w:val="center"/>
              <w:rPr>
                <w:rFonts w:ascii="Calibri" w:hAnsi="Calibri" w:cstheme="minorHAnsi"/>
                <w:iCs/>
              </w:rPr>
            </w:pPr>
            <w:r w:rsidRPr="00F32D53">
              <w:rPr>
                <w:rFonts w:ascii="Calibri" w:hAnsi="Calibri" w:cstheme="minorHAnsi"/>
              </w:rPr>
              <w:t>М. П.</w:t>
            </w:r>
          </w:p>
        </w:tc>
      </w:tr>
    </w:tbl>
    <w:p w:rsidR="00F32D53" w:rsidRPr="00F32D53" w:rsidRDefault="00F32D53" w:rsidP="00F32D53">
      <w:pPr>
        <w:rPr>
          <w:rFonts w:ascii="Calibri" w:hAnsi="Calibri" w:cstheme="minorHAnsi"/>
          <w:b/>
        </w:rPr>
      </w:pPr>
      <w:r w:rsidRPr="00F32D53">
        <w:rPr>
          <w:rFonts w:ascii="Calibri" w:hAnsi="Calibri" w:cstheme="minorHAnsi"/>
          <w:b/>
        </w:rPr>
        <w:br w:type="page"/>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lastRenderedPageBreak/>
        <w:t xml:space="preserve">Приложение № </w:t>
      </w:r>
      <w:r w:rsidRPr="0028029D">
        <w:rPr>
          <w:rFonts w:ascii="Calibri" w:hAnsi="Calibri" w:cstheme="minorHAnsi"/>
          <w:b/>
          <w:i/>
        </w:rPr>
        <w:t>4</w:t>
      </w:r>
      <w:r w:rsidRPr="0028029D">
        <w:rPr>
          <w:rFonts w:ascii="Calibri" w:hAnsi="Calibri" w:cstheme="minorHAnsi"/>
          <w:b/>
          <w:i/>
          <w:lang w:val="ru-RU"/>
        </w:rPr>
        <w:t>.1</w:t>
      </w:r>
    </w:p>
    <w:p w:rsidR="00F32D53" w:rsidRPr="0028029D" w:rsidRDefault="00F32D53" w:rsidP="0028029D">
      <w:pPr>
        <w:widowControl w:val="0"/>
        <w:spacing w:after="0" w:line="276" w:lineRule="auto"/>
        <w:jc w:val="right"/>
        <w:rPr>
          <w:rFonts w:ascii="Calibri" w:hAnsi="Calibri" w:cstheme="minorHAnsi"/>
          <w:b/>
          <w:i/>
          <w:lang w:val="ru-RU"/>
        </w:rPr>
      </w:pPr>
      <w:r w:rsidRPr="0028029D">
        <w:rPr>
          <w:rFonts w:ascii="Calibri" w:hAnsi="Calibri" w:cstheme="minorHAnsi"/>
          <w:b/>
          <w:i/>
          <w:lang w:val="ru-RU"/>
        </w:rPr>
        <w:t>к Договору под кодом   "          "</w:t>
      </w:r>
      <w:r w:rsidRPr="0028029D">
        <w:rPr>
          <w:rFonts w:ascii="Calibri" w:hAnsi="Calibri" w:cstheme="minorHAnsi"/>
          <w:b/>
          <w:i/>
          <w:lang w:val="ru-RU"/>
        </w:rPr>
        <w:br/>
      </w:r>
      <w:r w:rsidRPr="0028029D">
        <w:rPr>
          <w:rFonts w:ascii="Calibri" w:hAnsi="Calibri" w:cstheme="minorHAnsi"/>
          <w:b/>
          <w:i/>
          <w:color w:val="000000" w:themeColor="text1"/>
          <w:lang w:val="ru-RU"/>
        </w:rPr>
        <w:t>заключенному "___"</w:t>
      </w:r>
      <w:r w:rsidRPr="0028029D">
        <w:rPr>
          <w:rFonts w:ascii="Calibri" w:hAnsi="Calibri" w:cstheme="minorHAnsi"/>
          <w:b/>
          <w:i/>
          <w:color w:val="000000" w:themeColor="text1"/>
          <w:lang w:val="ru-RU"/>
        </w:rPr>
        <w:tab/>
        <w:t>_______20</w:t>
      </w:r>
      <w:r w:rsidRPr="0028029D">
        <w:rPr>
          <w:rFonts w:ascii="Calibri" w:hAnsi="Calibri" w:cstheme="minorHAnsi"/>
          <w:b/>
          <w:i/>
          <w:color w:val="000000" w:themeColor="text1"/>
          <w:lang w:val="ru-RU"/>
        </w:rPr>
        <w:tab/>
        <w:t>__г.</w:t>
      </w:r>
    </w:p>
    <w:p w:rsidR="00F32D53" w:rsidRPr="00F32D53" w:rsidRDefault="00F32D53" w:rsidP="00F32D53">
      <w:pPr>
        <w:widowControl w:val="0"/>
        <w:tabs>
          <w:tab w:val="left" w:pos="360"/>
          <w:tab w:val="left" w:pos="540"/>
        </w:tabs>
        <w:jc w:val="center"/>
        <w:rPr>
          <w:rFonts w:ascii="Calibri" w:hAnsi="Calibri" w:cstheme="minorHAnsi"/>
          <w:b/>
          <w:bCs/>
          <w:lang w:val="ru-RU"/>
        </w:rPr>
      </w:pPr>
    </w:p>
    <w:p w:rsidR="00F32D53" w:rsidRPr="00F32D53" w:rsidRDefault="00F32D53" w:rsidP="00F32D53">
      <w:pPr>
        <w:widowControl w:val="0"/>
        <w:spacing w:line="240" w:lineRule="auto"/>
        <w:jc w:val="center"/>
        <w:rPr>
          <w:rFonts w:ascii="Calibri" w:hAnsi="Calibri" w:cstheme="minorHAnsi"/>
          <w:bCs/>
          <w:lang w:val="ru-RU"/>
        </w:rPr>
      </w:pPr>
      <w:r w:rsidRPr="00F32D53">
        <w:rPr>
          <w:rFonts w:ascii="Calibri" w:hAnsi="Calibri" w:cstheme="minorHAnsi"/>
          <w:lang w:val="ru-RU"/>
        </w:rPr>
        <w:t>АКТ №———</w:t>
      </w:r>
    </w:p>
    <w:p w:rsidR="00F32D53" w:rsidRPr="00F32D53" w:rsidRDefault="00F32D53" w:rsidP="00F32D53">
      <w:pPr>
        <w:widowControl w:val="0"/>
        <w:spacing w:line="240" w:lineRule="auto"/>
        <w:jc w:val="center"/>
        <w:rPr>
          <w:rFonts w:ascii="Calibri" w:hAnsi="Calibri" w:cstheme="minorHAnsi"/>
          <w:b/>
          <w:bCs/>
          <w:lang w:val="ru-RU"/>
        </w:rPr>
      </w:pPr>
      <w:r w:rsidRPr="00F32D53">
        <w:rPr>
          <w:rFonts w:ascii="Calibri" w:hAnsi="Calibri" w:cstheme="minorHAnsi"/>
          <w:lang w:val="ru-RU"/>
        </w:rPr>
        <w:t xml:space="preserve">относительно фиксирования факта передачи Покупателю результата договора </w:t>
      </w:r>
    </w:p>
    <w:p w:rsidR="00F32D53" w:rsidRPr="00F32D53" w:rsidRDefault="00F32D53" w:rsidP="00F32D53">
      <w:pPr>
        <w:widowControl w:val="0"/>
        <w:tabs>
          <w:tab w:val="left" w:pos="360"/>
          <w:tab w:val="left" w:pos="540"/>
        </w:tabs>
        <w:spacing w:line="240" w:lineRule="auto"/>
        <w:jc w:val="center"/>
        <w:rPr>
          <w:rFonts w:ascii="Calibri" w:hAnsi="Calibri" w:cstheme="minorHAnsi"/>
          <w:lang w:val="ru-RU"/>
        </w:rPr>
      </w:pPr>
    </w:p>
    <w:p w:rsidR="00F32D53" w:rsidRPr="00F32D53" w:rsidRDefault="00F32D53" w:rsidP="00F32D53">
      <w:pPr>
        <w:widowControl w:val="0"/>
        <w:spacing w:line="240" w:lineRule="auto"/>
        <w:ind w:firstLine="567"/>
        <w:rPr>
          <w:rFonts w:ascii="Calibri" w:hAnsi="Calibri" w:cstheme="minorHAnsi"/>
          <w:lang w:val="ru-RU"/>
        </w:rPr>
      </w:pPr>
      <w:r w:rsidRPr="00F32D53">
        <w:rPr>
          <w:rFonts w:ascii="Calibri" w:hAnsi="Calibri" w:cstheme="minorHAnsi"/>
          <w:lang w:val="ru-RU"/>
        </w:rPr>
        <w:t>Настоящим фиксируется, что в рамках договора закупки № ______________,</w:t>
      </w:r>
    </w:p>
    <w:p w:rsidR="00F32D53" w:rsidRPr="00F32D53" w:rsidRDefault="00F32D53" w:rsidP="00F32D53">
      <w:pPr>
        <w:widowControl w:val="0"/>
        <w:spacing w:line="240" w:lineRule="auto"/>
        <w:ind w:left="7371" w:hanging="141"/>
        <w:rPr>
          <w:rFonts w:ascii="Calibri" w:hAnsi="Calibri" w:cstheme="minorHAnsi"/>
          <w:lang w:val="ru-RU"/>
        </w:rPr>
      </w:pPr>
      <w:r w:rsidRPr="00F32D53">
        <w:rPr>
          <w:rFonts w:ascii="Calibri" w:hAnsi="Calibri" w:cstheme="minorHAnsi"/>
          <w:lang w:val="ru-RU"/>
        </w:rPr>
        <w:t>номер договора</w:t>
      </w:r>
    </w:p>
    <w:p w:rsidR="00F32D53" w:rsidRPr="00F32D53" w:rsidRDefault="00F32D53" w:rsidP="00F32D53">
      <w:pPr>
        <w:widowControl w:val="0"/>
        <w:tabs>
          <w:tab w:val="left" w:pos="4480"/>
        </w:tabs>
        <w:spacing w:line="240" w:lineRule="auto"/>
        <w:rPr>
          <w:rFonts w:ascii="Calibri" w:hAnsi="Calibri" w:cstheme="minorHAnsi"/>
          <w:lang w:val="ru-RU"/>
        </w:rPr>
      </w:pPr>
      <w:r w:rsidRPr="00F32D53">
        <w:rPr>
          <w:rFonts w:ascii="Calibri" w:hAnsi="Calibri" w:cstheme="minorHAnsi"/>
          <w:lang w:val="ru-RU"/>
        </w:rPr>
        <w:t xml:space="preserve">заключенного __________________ </w:t>
      </w:r>
      <w:r w:rsidRPr="00F32D53">
        <w:rPr>
          <w:rFonts w:ascii="Calibri" w:hAnsi="Calibri" w:cstheme="minorHAnsi"/>
          <w:b/>
          <w:u w:val="single"/>
          <w:lang w:val="ru-RU"/>
        </w:rPr>
        <w:t>20</w:t>
      </w:r>
      <w:r w:rsidRPr="00F32D53">
        <w:rPr>
          <w:rFonts w:ascii="Calibri" w:hAnsi="Calibri" w:cstheme="minorHAnsi"/>
          <w:lang w:val="ru-RU"/>
        </w:rPr>
        <w:t>__г. между _____________________________</w:t>
      </w:r>
    </w:p>
    <w:p w:rsidR="00F32D53" w:rsidRPr="00F32D53" w:rsidRDefault="00F32D53" w:rsidP="00F32D53">
      <w:pPr>
        <w:widowControl w:val="0"/>
        <w:tabs>
          <w:tab w:val="left" w:pos="6379"/>
        </w:tabs>
        <w:spacing w:line="240" w:lineRule="auto"/>
        <w:ind w:left="1701" w:right="-360"/>
        <w:rPr>
          <w:rFonts w:ascii="Calibri" w:hAnsi="Calibri" w:cstheme="minorHAnsi"/>
          <w:lang w:val="ru-RU"/>
        </w:rPr>
      </w:pPr>
      <w:r w:rsidRPr="00F32D53">
        <w:rPr>
          <w:rFonts w:ascii="Calibri" w:hAnsi="Calibri" w:cstheme="minorHAnsi"/>
          <w:lang w:val="ru-RU"/>
        </w:rPr>
        <w:t xml:space="preserve">дата заключения договора </w:t>
      </w:r>
      <w:r w:rsidRPr="00F32D53">
        <w:rPr>
          <w:rFonts w:ascii="Calibri" w:hAnsi="Calibri" w:cstheme="minorHAnsi"/>
          <w:lang w:val="ru-RU"/>
        </w:rPr>
        <w:tab/>
        <w:t>наименование Покупателя</w:t>
      </w:r>
    </w:p>
    <w:p w:rsidR="00F32D53" w:rsidRPr="00F32D53" w:rsidRDefault="00F32D53" w:rsidP="00F32D53">
      <w:pPr>
        <w:widowControl w:val="0"/>
        <w:tabs>
          <w:tab w:val="left" w:pos="360"/>
          <w:tab w:val="left" w:pos="540"/>
        </w:tabs>
        <w:spacing w:line="240" w:lineRule="auto"/>
        <w:ind w:right="-2"/>
        <w:rPr>
          <w:rFonts w:ascii="Calibri" w:hAnsi="Calibri" w:cstheme="minorHAnsi"/>
          <w:lang w:val="ru-RU"/>
        </w:rPr>
      </w:pPr>
      <w:r w:rsidRPr="00F32D53">
        <w:rPr>
          <w:rFonts w:ascii="Calibri" w:hAnsi="Calibri" w:cstheme="minorHAnsi"/>
          <w:lang w:val="ru-RU"/>
        </w:rPr>
        <w:t xml:space="preserve">(далее — Покупатель) и ________________________________ (далее — Продавец), </w:t>
      </w:r>
    </w:p>
    <w:p w:rsidR="00F32D53" w:rsidRPr="00F32D53" w:rsidRDefault="00F32D53" w:rsidP="00F32D53">
      <w:pPr>
        <w:widowControl w:val="0"/>
        <w:spacing w:line="240" w:lineRule="auto"/>
        <w:ind w:left="3544" w:right="-360"/>
        <w:rPr>
          <w:rFonts w:ascii="Calibri" w:hAnsi="Calibri" w:cstheme="minorHAnsi"/>
          <w:lang w:val="ru-RU"/>
        </w:rPr>
      </w:pPr>
      <w:r w:rsidRPr="00F32D53">
        <w:rPr>
          <w:rFonts w:ascii="Calibri" w:hAnsi="Calibri" w:cstheme="minorHAnsi"/>
          <w:lang w:val="ru-RU"/>
        </w:rPr>
        <w:t>наименование Продавца</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r w:rsidRPr="00F32D53">
        <w:rPr>
          <w:rFonts w:ascii="Calibri" w:hAnsi="Calibri" w:cstheme="minorHAnsi"/>
          <w:lang w:val="ru-RU"/>
        </w:rPr>
        <w:t xml:space="preserve">Продавец _______ </w:t>
      </w:r>
      <w:r w:rsidRPr="00F32D53">
        <w:rPr>
          <w:rFonts w:ascii="Calibri" w:hAnsi="Calibri" w:cstheme="minorHAnsi"/>
          <w:b/>
          <w:u w:val="single"/>
          <w:lang w:val="ru-RU"/>
        </w:rPr>
        <w:t>20__</w:t>
      </w:r>
      <w:r w:rsidRPr="00F32D53">
        <w:rPr>
          <w:rFonts w:ascii="Calibri" w:hAnsi="Calibri" w:cstheme="minorHAnsi"/>
          <w:lang w:val="ru-RU"/>
        </w:rPr>
        <w:tab/>
        <w:t>г. передал с целью приема-передачи Покупателю ниже указанные товары:</w:t>
      </w:r>
    </w:p>
    <w:p w:rsidR="00F32D53" w:rsidRPr="00F32D53" w:rsidRDefault="00F32D53" w:rsidP="00F32D53">
      <w:pPr>
        <w:widowControl w:val="0"/>
        <w:tabs>
          <w:tab w:val="left" w:pos="360"/>
          <w:tab w:val="left" w:pos="540"/>
        </w:tabs>
        <w:spacing w:line="240" w:lineRule="auto"/>
        <w:rPr>
          <w:rFonts w:ascii="Calibri" w:hAnsi="Calibri" w:cstheme="minorHAnsi"/>
          <w:lang w:val="ru-RU"/>
        </w:rPr>
      </w:pPr>
    </w:p>
    <w:p w:rsidR="00F32D53" w:rsidRPr="00F32D53" w:rsidRDefault="00F32D53" w:rsidP="00F32D53">
      <w:pPr>
        <w:widowControl w:val="0"/>
        <w:tabs>
          <w:tab w:val="left" w:pos="360"/>
          <w:tab w:val="left" w:pos="540"/>
        </w:tabs>
        <w:spacing w:line="240" w:lineRule="auto"/>
        <w:rPr>
          <w:rFonts w:ascii="Calibri" w:hAnsi="Calibri"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32D53" w:rsidRPr="00F32D53" w:rsidTr="00F32D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F32D53" w:rsidRPr="00F32D53" w:rsidRDefault="00F32D53">
            <w:pPr>
              <w:widowControl w:val="0"/>
              <w:jc w:val="center"/>
              <w:rPr>
                <w:rFonts w:ascii="Calibri" w:hAnsi="Calibri" w:cstheme="minorHAnsi"/>
                <w:bCs/>
                <w:sz w:val="20"/>
                <w:szCs w:val="20"/>
              </w:rPr>
            </w:pPr>
            <w:r w:rsidRPr="00F32D53">
              <w:rPr>
                <w:rFonts w:ascii="Calibri" w:hAnsi="Calibri" w:cstheme="minorHAnsi"/>
                <w:sz w:val="20"/>
                <w:szCs w:val="20"/>
              </w:rPr>
              <w:t>Товар</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F32D53" w:rsidRPr="00F32D53" w:rsidRDefault="00F32D53">
            <w:pPr>
              <w:widowControl w:val="0"/>
              <w:spacing w:after="120"/>
              <w:jc w:val="center"/>
              <w:rPr>
                <w:rFonts w:ascii="Calibri" w:hAnsi="Calibri" w:cstheme="minorHAnsi"/>
                <w:sz w:val="20"/>
                <w:szCs w:val="20"/>
              </w:rPr>
            </w:pPr>
            <w:r w:rsidRPr="00F32D53">
              <w:rPr>
                <w:rFonts w:ascii="Calibri" w:hAnsi="Calibri" w:cstheme="minorHAnsi"/>
                <w:sz w:val="20"/>
                <w:szCs w:val="20"/>
              </w:rPr>
              <w:t>объем (фактический)</w:t>
            </w: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r w:rsidR="00F32D53" w:rsidRPr="00F32D53" w:rsidTr="00F32D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F32D53" w:rsidRPr="00F32D53" w:rsidRDefault="00F32D53">
            <w:pPr>
              <w:widowControl w:val="0"/>
              <w:spacing w:after="120"/>
              <w:jc w:val="center"/>
              <w:rPr>
                <w:rFonts w:ascii="Calibri" w:hAnsi="Calibri"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F32D53" w:rsidRPr="00F32D53" w:rsidRDefault="00F32D53">
            <w:pPr>
              <w:widowControl w:val="0"/>
              <w:spacing w:after="120"/>
              <w:jc w:val="center"/>
              <w:rPr>
                <w:rFonts w:ascii="Calibri" w:hAnsi="Calibri" w:cstheme="minorHAnsi"/>
                <w:sz w:val="20"/>
                <w:szCs w:val="20"/>
              </w:rPr>
            </w:pPr>
          </w:p>
        </w:tc>
      </w:tr>
    </w:tbl>
    <w:p w:rsidR="00F32D53" w:rsidRPr="00F32D53" w:rsidRDefault="00F32D53" w:rsidP="00F32D53">
      <w:pPr>
        <w:widowControl w:val="0"/>
        <w:tabs>
          <w:tab w:val="left" w:pos="360"/>
          <w:tab w:val="left" w:pos="540"/>
        </w:tabs>
        <w:rPr>
          <w:rFonts w:ascii="Calibri" w:hAnsi="Calibri" w:cstheme="minorHAnsi"/>
        </w:rPr>
      </w:pPr>
    </w:p>
    <w:p w:rsidR="00F32D53" w:rsidRPr="00F32D53" w:rsidRDefault="00F32D53" w:rsidP="00F32D53">
      <w:pPr>
        <w:widowControl w:val="0"/>
        <w:ind w:firstLine="567"/>
        <w:rPr>
          <w:rFonts w:ascii="Calibri" w:hAnsi="Calibri" w:cstheme="minorHAnsi"/>
          <w:lang w:val="ru-RU"/>
        </w:rPr>
      </w:pPr>
      <w:r w:rsidRPr="00F32D53">
        <w:rPr>
          <w:rFonts w:ascii="Calibri" w:hAnsi="Calibri" w:cstheme="minorHAnsi"/>
          <w:lang w:val="ru-RU"/>
        </w:rPr>
        <w:t>Настоящий акт составлен в 2 экземплярах, каждой из сторон предоставляется по одному экземпляру.</w:t>
      </w:r>
    </w:p>
    <w:p w:rsidR="00F32D53" w:rsidRPr="00F32D53" w:rsidRDefault="00F32D53" w:rsidP="00F32D53">
      <w:pPr>
        <w:jc w:val="center"/>
        <w:rPr>
          <w:rFonts w:ascii="Calibri" w:hAnsi="Calibri" w:cstheme="minorHAnsi"/>
        </w:rPr>
      </w:pPr>
      <w:r w:rsidRPr="00F32D53">
        <w:rPr>
          <w:rFonts w:ascii="Calibri" w:hAnsi="Calibri" w:cstheme="minorHAnsi"/>
        </w:rPr>
        <w:t>СТОРОНЫ</w:t>
      </w:r>
    </w:p>
    <w:tbl>
      <w:tblPr>
        <w:tblW w:w="0" w:type="auto"/>
        <w:tblLook w:val="00A0" w:firstRow="1" w:lastRow="0" w:firstColumn="1" w:lastColumn="0" w:noHBand="0" w:noVBand="0"/>
      </w:tblPr>
      <w:tblGrid>
        <w:gridCol w:w="4450"/>
        <w:gridCol w:w="4836"/>
      </w:tblGrid>
      <w:tr w:rsidR="00F32D53" w:rsidRPr="00F32D53" w:rsidTr="00F32D53">
        <w:tc>
          <w:tcPr>
            <w:tcW w:w="4450"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Передал</w:t>
            </w:r>
          </w:p>
        </w:tc>
        <w:tc>
          <w:tcPr>
            <w:tcW w:w="4836" w:type="dxa"/>
            <w:hideMark/>
          </w:tcPr>
          <w:p w:rsidR="00F32D53" w:rsidRPr="00F32D53" w:rsidRDefault="00F32D53">
            <w:pPr>
              <w:widowControl w:val="0"/>
              <w:tabs>
                <w:tab w:val="left" w:pos="360"/>
                <w:tab w:val="left" w:pos="540"/>
              </w:tabs>
              <w:jc w:val="center"/>
              <w:rPr>
                <w:rFonts w:ascii="Calibri" w:hAnsi="Calibri" w:cstheme="minorHAnsi"/>
                <w:b/>
                <w:bCs/>
              </w:rPr>
            </w:pPr>
            <w:r w:rsidRPr="00F32D53">
              <w:rPr>
                <w:rFonts w:ascii="Calibri" w:hAnsi="Calibri" w:cstheme="minorHAnsi"/>
                <w:b/>
              </w:rPr>
              <w:t>Принял</w:t>
            </w:r>
          </w:p>
        </w:tc>
      </w:tr>
    </w:tbl>
    <w:p w:rsidR="00F32D53" w:rsidRPr="00F32D53" w:rsidRDefault="00F32D53" w:rsidP="00F32D53">
      <w:pPr>
        <w:widowControl w:val="0"/>
        <w:tabs>
          <w:tab w:val="left" w:pos="360"/>
          <w:tab w:val="left" w:pos="540"/>
        </w:tabs>
        <w:jc w:val="right"/>
        <w:rPr>
          <w:rFonts w:ascii="Calibri" w:hAnsi="Calibri" w:cstheme="minorHAnsi"/>
        </w:rPr>
      </w:pPr>
      <w:r w:rsidRPr="00F32D53">
        <w:rPr>
          <w:rFonts w:ascii="Calibri" w:hAnsi="Calibri" w:cstheme="minorHAnsi"/>
        </w:rPr>
        <w:t>представитель, спроектировавшийзаявку:</w:t>
      </w:r>
    </w:p>
    <w:p w:rsidR="00F32D53" w:rsidRPr="00F32D53" w:rsidRDefault="00F32D53" w:rsidP="00F32D53">
      <w:pPr>
        <w:widowControl w:val="0"/>
        <w:tabs>
          <w:tab w:val="left" w:pos="360"/>
          <w:tab w:val="left" w:pos="540"/>
        </w:tabs>
        <w:rPr>
          <w:rFonts w:ascii="Calibri" w:hAnsi="Calibr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фамилия, имя</w:t>
            </w:r>
          </w:p>
        </w:tc>
      </w:tr>
      <w:tr w:rsidR="00F32D53" w:rsidRPr="00F32D53" w:rsidTr="00F32D53">
        <w:trPr>
          <w:tblCellSpacing w:w="7" w:type="dxa"/>
          <w:jc w:val="center"/>
        </w:trPr>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 xml:space="preserve">___________________________ </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c>
          <w:tcPr>
            <w:tcW w:w="0" w:type="auto"/>
            <w:vAlign w:val="center"/>
            <w:hideMark/>
          </w:tcPr>
          <w:p w:rsidR="00F32D53" w:rsidRPr="00F32D53" w:rsidRDefault="00F32D53">
            <w:pPr>
              <w:widowControl w:val="0"/>
              <w:jc w:val="center"/>
              <w:rPr>
                <w:rFonts w:ascii="Calibri" w:hAnsi="Calibri" w:cstheme="minorHAnsi"/>
              </w:rPr>
            </w:pPr>
            <w:r w:rsidRPr="00F32D53">
              <w:rPr>
                <w:rFonts w:ascii="Calibri" w:hAnsi="Calibri" w:cstheme="minorHAnsi"/>
              </w:rPr>
              <w:t>___________________________</w:t>
            </w:r>
          </w:p>
          <w:p w:rsidR="00F32D53" w:rsidRPr="00F32D53" w:rsidRDefault="00F32D53">
            <w:pPr>
              <w:widowControl w:val="0"/>
              <w:jc w:val="center"/>
              <w:rPr>
                <w:rFonts w:ascii="Calibri" w:hAnsi="Calibri" w:cstheme="minorHAnsi"/>
                <w:vertAlign w:val="superscript"/>
              </w:rPr>
            </w:pPr>
            <w:r w:rsidRPr="00F32D53">
              <w:rPr>
                <w:rFonts w:ascii="Calibri" w:hAnsi="Calibri" w:cstheme="minorHAnsi"/>
                <w:vertAlign w:val="superscript"/>
              </w:rPr>
              <w:t>подпись</w:t>
            </w:r>
          </w:p>
        </w:tc>
      </w:tr>
    </w:tbl>
    <w:p w:rsidR="00F32D53" w:rsidRPr="00F32D53" w:rsidRDefault="00F32D53" w:rsidP="00F32D53">
      <w:pPr>
        <w:rPr>
          <w:rFonts w:ascii="Calibri" w:hAnsi="Calibri" w:cstheme="minorHAnsi"/>
        </w:rPr>
      </w:pPr>
    </w:p>
    <w:p w:rsidR="00F32D53" w:rsidRPr="00F32D53" w:rsidRDefault="00F32D53" w:rsidP="001A1C97">
      <w:pPr>
        <w:pStyle w:val="ListParagraph"/>
        <w:widowControl w:val="0"/>
        <w:tabs>
          <w:tab w:val="left" w:pos="0"/>
          <w:tab w:val="left" w:pos="284"/>
        </w:tabs>
        <w:spacing w:line="240" w:lineRule="auto"/>
        <w:ind w:left="0"/>
        <w:rPr>
          <w:rFonts w:ascii="Calibri" w:hAnsi="Calibri" w:cstheme="minorHAnsi"/>
          <w:lang w:val="ru-RU"/>
        </w:rPr>
      </w:pPr>
    </w:p>
    <w:p w:rsidR="00814AD6" w:rsidRPr="00814AD6" w:rsidRDefault="00F32D53" w:rsidP="00814AD6">
      <w:pPr>
        <w:widowControl w:val="0"/>
        <w:spacing w:line="240" w:lineRule="auto"/>
        <w:jc w:val="right"/>
        <w:rPr>
          <w:rFonts w:ascii="Calibri" w:eastAsia="Calibri" w:hAnsi="Calibri" w:cs="Calibri"/>
          <w:i/>
          <w:color w:val="000000"/>
          <w:lang w:val="hy-AM"/>
        </w:rPr>
      </w:pPr>
      <w:r w:rsidRPr="00F32D53">
        <w:rPr>
          <w:rFonts w:ascii="Calibri" w:hAnsi="Calibri" w:cstheme="minorHAnsi"/>
          <w:lang w:val="ru-RU"/>
        </w:rPr>
        <w:br w:type="page"/>
      </w:r>
      <w:r w:rsidR="00814AD6" w:rsidRPr="00814AD6">
        <w:rPr>
          <w:rFonts w:ascii="Calibri" w:eastAsia="Calibri" w:hAnsi="Calibri" w:cs="Calibri"/>
          <w:i/>
          <w:color w:val="000000"/>
          <w:lang w:val="ru-RU"/>
        </w:rPr>
        <w:lastRenderedPageBreak/>
        <w:t xml:space="preserve">Приложение № </w:t>
      </w:r>
      <w:r w:rsidR="00814AD6" w:rsidRPr="00814AD6">
        <w:rPr>
          <w:rFonts w:ascii="Calibri" w:eastAsia="Calibri" w:hAnsi="Calibri" w:cs="Calibri"/>
          <w:i/>
          <w:color w:val="000000"/>
          <w:lang w:val="hy-AM"/>
        </w:rPr>
        <w:t>5</w:t>
      </w:r>
    </w:p>
    <w:p w:rsidR="00814AD6" w:rsidRPr="00814AD6" w:rsidRDefault="00814AD6" w:rsidP="00814AD6">
      <w:pPr>
        <w:widowControl w:val="0"/>
        <w:spacing w:after="0" w:line="240" w:lineRule="auto"/>
        <w:jc w:val="right"/>
        <w:rPr>
          <w:rFonts w:ascii="Calibri" w:eastAsia="Calibri" w:hAnsi="Calibri" w:cs="Calibri"/>
          <w:i/>
          <w:color w:val="000000"/>
          <w:lang w:val="ru-RU"/>
        </w:rPr>
      </w:pPr>
      <w:r w:rsidRPr="00814AD6">
        <w:rPr>
          <w:rFonts w:ascii="Calibri" w:eastAsia="Calibri" w:hAnsi="Calibri" w:cs="Calibri"/>
          <w:i/>
          <w:color w:val="000000"/>
          <w:lang w:val="ru-RU"/>
        </w:rPr>
        <w:t>к Договору под кодом</w:t>
      </w:r>
      <w:r w:rsidRPr="00814AD6">
        <w:rPr>
          <w:rFonts w:ascii="Calibri" w:eastAsia="Calibri" w:hAnsi="Calibri" w:cs="Calibri"/>
          <w:i/>
          <w:color w:val="000000"/>
          <w:lang w:val="hy-AM"/>
        </w:rPr>
        <w:t xml:space="preserve"> «      »</w:t>
      </w:r>
      <w:r w:rsidRPr="00814AD6">
        <w:rPr>
          <w:rFonts w:ascii="Calibri" w:eastAsia="Calibri" w:hAnsi="Calibri" w:cs="Calibri"/>
          <w:i/>
          <w:color w:val="000000"/>
          <w:lang w:val="ru-RU"/>
        </w:rPr>
        <w:t xml:space="preserve"> </w:t>
      </w:r>
      <w:r w:rsidRPr="00814AD6">
        <w:rPr>
          <w:rFonts w:ascii="Calibri" w:eastAsia="Calibri" w:hAnsi="Calibri" w:cs="Calibri"/>
          <w:i/>
          <w:color w:val="000000"/>
          <w:lang w:val="ru-RU"/>
        </w:rPr>
        <w:br/>
        <w:t xml:space="preserve">заключенному "  " </w:t>
      </w:r>
      <w:r>
        <w:rPr>
          <w:rFonts w:ascii="Calibri" w:eastAsia="Calibri" w:hAnsi="Calibri" w:cs="Calibri"/>
          <w:i/>
          <w:color w:val="000000"/>
          <w:lang w:val="ru-RU"/>
        </w:rPr>
        <w:t>20</w:t>
      </w:r>
      <w:r w:rsidRPr="00814AD6">
        <w:rPr>
          <w:rFonts w:ascii="Calibri" w:eastAsia="Calibri" w:hAnsi="Calibri" w:cs="Calibri"/>
          <w:i/>
          <w:color w:val="000000"/>
          <w:lang w:val="ru-RU"/>
        </w:rPr>
        <w:t xml:space="preserve">  г.</w:t>
      </w:r>
    </w:p>
    <w:p w:rsidR="00814AD6" w:rsidRPr="00814AD6" w:rsidRDefault="00814AD6" w:rsidP="00814AD6">
      <w:pPr>
        <w:spacing w:after="0" w:line="360" w:lineRule="auto"/>
        <w:jc w:val="center"/>
        <w:rPr>
          <w:rFonts w:ascii="Calibri" w:eastAsia="Calibri" w:hAnsi="Calibri" w:cs="Calibri"/>
          <w:color w:val="000000"/>
          <w:lang w:val="ru-RU"/>
        </w:rPr>
      </w:pPr>
      <w:r w:rsidRPr="00814AD6">
        <w:rPr>
          <w:rFonts w:ascii="Calibri" w:eastAsia="Calibri" w:hAnsi="Calibri" w:cs="Calibri"/>
          <w:color w:val="000000"/>
          <w:lang w:val="ru-RU"/>
        </w:rPr>
        <w:t>УВЕДОМЛЕНИЕ</w:t>
      </w:r>
    </w:p>
    <w:p w:rsidR="00814AD6" w:rsidRPr="00814AD6" w:rsidRDefault="00814AD6" w:rsidP="00814AD6">
      <w:pPr>
        <w:spacing w:after="0" w:line="360" w:lineRule="auto"/>
        <w:jc w:val="center"/>
        <w:rPr>
          <w:rFonts w:ascii="Calibri" w:eastAsia="Calibri" w:hAnsi="Calibri" w:cs="Calibri"/>
          <w:color w:val="000000"/>
          <w:lang w:val="hy-AM"/>
        </w:rPr>
      </w:pPr>
    </w:p>
    <w:p w:rsidR="00814AD6" w:rsidRPr="00814AD6" w:rsidRDefault="00814AD6" w:rsidP="00814AD6">
      <w:pPr>
        <w:spacing w:after="0" w:line="360" w:lineRule="auto"/>
        <w:jc w:val="both"/>
        <w:rPr>
          <w:rFonts w:ascii="Calibri" w:eastAsia="Calibri" w:hAnsi="Calibri" w:cs="Calibri"/>
          <w:color w:val="000000"/>
          <w:lang w:val="es-ES"/>
        </w:rPr>
      </w:pPr>
      <w:r w:rsidRPr="00814AD6">
        <w:rPr>
          <w:rFonts w:ascii="Calibri" w:eastAsia="Calibri" w:hAnsi="Calibri" w:cs="Calibri"/>
          <w:color w:val="000000"/>
          <w:u w:val="single"/>
          <w:lang w:val="es-ES"/>
        </w:rPr>
        <w:t xml:space="preserve">                                                             </w:t>
      </w:r>
      <w:r w:rsidRPr="00814AD6">
        <w:rPr>
          <w:rFonts w:ascii="Calibri" w:eastAsia="Calibri" w:hAnsi="Calibri" w:cs="Calibri"/>
          <w:color w:val="000000"/>
          <w:u w:val="single"/>
          <w:lang w:val="es-ES"/>
        </w:rPr>
        <w:tab/>
      </w:r>
      <w:r w:rsidRPr="00814AD6">
        <w:rPr>
          <w:rFonts w:ascii="Calibri" w:eastAsia="Calibri" w:hAnsi="Calibri" w:cs="Calibri"/>
          <w:color w:val="000000"/>
          <w:u w:val="single"/>
          <w:lang w:val="es-ES"/>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заявляет, что:</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vertAlign w:val="superscript"/>
          <w:lang w:val="es-ES"/>
        </w:rPr>
      </w:pP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финансового агента</w:t>
      </w:r>
    </w:p>
    <w:p w:rsidR="00814AD6" w:rsidRPr="00814AD6" w:rsidRDefault="00814AD6" w:rsidP="00814AD6">
      <w:pPr>
        <w:spacing w:after="0" w:line="360" w:lineRule="auto"/>
        <w:jc w:val="both"/>
        <w:rPr>
          <w:rFonts w:ascii="Calibri" w:eastAsia="Calibri" w:hAnsi="Calibri" w:cs="Calibri"/>
          <w:color w:val="000000"/>
          <w:vertAlign w:val="superscript"/>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u w:val="single"/>
          <w:lang w:val="es-ES"/>
        </w:rPr>
      </w:pPr>
      <w:r w:rsidRPr="00814AD6">
        <w:rPr>
          <w:rFonts w:ascii="Calibri" w:eastAsia="Calibri" w:hAnsi="Calibri" w:cs="Calibri"/>
          <w:color w:val="000000"/>
          <w:lang w:val="ru-RU"/>
        </w:rPr>
        <w:t>В рамках заключенного между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 xml:space="preserve">- ом   и ---------------------------- -ом                              </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vertAlign w:val="superscript"/>
          <w:lang w:val="es-ES"/>
        </w:rPr>
        <w:t xml:space="preserve">                                                     </w:t>
      </w:r>
      <w:r>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покупателя</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jc w:val="both"/>
        <w:rPr>
          <w:rFonts w:ascii="Calibri" w:eastAsia="Calibri" w:hAnsi="Calibri" w:cs="Calibri"/>
          <w:color w:val="000000"/>
          <w:vertAlign w:val="superscript"/>
          <w:lang w:val="ru-RU"/>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20</w:t>
      </w:r>
      <w:r w:rsidRPr="00814AD6">
        <w:rPr>
          <w:rFonts w:ascii="Calibri" w:eastAsia="Calibri" w:hAnsi="Calibri" w:cs="Calibri"/>
          <w:color w:val="000000"/>
          <w:lang w:val="ru-RU"/>
        </w:rPr>
        <w:t>г</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договора под </w:t>
      </w:r>
      <w:proofErr w:type="gramStart"/>
      <w:r w:rsidRPr="00814AD6">
        <w:rPr>
          <w:rFonts w:ascii="Calibri" w:eastAsia="Calibri" w:hAnsi="Calibri" w:cs="Calibri"/>
          <w:color w:val="000000"/>
          <w:lang w:val="ru-RU"/>
        </w:rPr>
        <w:t xml:space="preserve">кодом </w:t>
      </w:r>
      <w:r w:rsidRPr="00814AD6">
        <w:rPr>
          <w:rFonts w:ascii="Calibri" w:eastAsia="Calibri" w:hAnsi="Calibri" w:cs="Calibri"/>
          <w:color w:val="000000"/>
          <w:lang w:val="es-ES"/>
        </w:rPr>
        <w:t xml:space="preserve"> </w:t>
      </w:r>
      <w:r w:rsidRPr="00814AD6">
        <w:rPr>
          <w:rFonts w:ascii="Calibri" w:eastAsia="Calibri" w:hAnsi="Calibri" w:cs="Calibri"/>
          <w:i/>
          <w:color w:val="000000"/>
          <w:lang w:val="af-ZA"/>
        </w:rPr>
        <w:t>_</w:t>
      </w:r>
      <w:proofErr w:type="gramEnd"/>
      <w:r w:rsidRPr="00814AD6">
        <w:rPr>
          <w:rFonts w:ascii="Calibri" w:eastAsia="Calibri" w:hAnsi="Calibri" w:cs="Calibri"/>
          <w:i/>
          <w:color w:val="000000"/>
          <w:lang w:val="af-ZA"/>
        </w:rPr>
        <w:t>__</w:t>
      </w:r>
      <w:r w:rsidRPr="00814AD6">
        <w:rPr>
          <w:rFonts w:ascii="Calibri" w:eastAsia="Calibri" w:hAnsi="Calibri" w:cs="Calibri"/>
          <w:i/>
          <w:color w:val="000000"/>
          <w:shd w:val="clear" w:color="auto" w:fill="FFFFFF"/>
          <w:lang w:val="hy-AM"/>
        </w:rPr>
        <w:t>«________»</w:t>
      </w:r>
      <w:r w:rsidRPr="00814AD6">
        <w:rPr>
          <w:rFonts w:ascii="Calibri" w:eastAsia="Calibri" w:hAnsi="Calibri" w:cs="Calibri"/>
          <w:i/>
          <w:color w:val="000000"/>
          <w:u w:val="single"/>
          <w:lang w:val="ru-RU"/>
        </w:rPr>
        <w:t xml:space="preserve">__ </w:t>
      </w:r>
      <w:r w:rsidRPr="00814AD6">
        <w:rPr>
          <w:rFonts w:ascii="Calibri" w:eastAsia="Calibri" w:hAnsi="Calibri" w:cs="Calibri"/>
          <w:color w:val="000000"/>
          <w:lang w:val="ru-RU"/>
        </w:rPr>
        <w:t>(далее-Договор</w:t>
      </w:r>
      <w:r w:rsidRPr="00814AD6">
        <w:rPr>
          <w:rFonts w:ascii="Calibri" w:eastAsia="Calibri" w:hAnsi="Calibri" w:cs="Calibri"/>
          <w:color w:val="000000"/>
          <w:lang w:val="es-ES"/>
        </w:rPr>
        <w:t>)</w:t>
      </w:r>
      <w:r w:rsidRPr="00814AD6">
        <w:rPr>
          <w:rFonts w:ascii="Calibri" w:eastAsia="Calibri" w:hAnsi="Calibri" w:cs="Calibri"/>
          <w:color w:val="000000"/>
          <w:lang w:val="ru-RU"/>
        </w:rPr>
        <w:t xml:space="preserve">, между мной </w:t>
      </w:r>
      <w:r w:rsidRPr="00814AD6">
        <w:rPr>
          <w:rFonts w:ascii="Calibri" w:eastAsia="Calibri" w:hAnsi="Calibri" w:cs="Calibri"/>
          <w:color w:val="000000"/>
          <w:lang w:val="hy-AM"/>
        </w:rPr>
        <w:t xml:space="preserve"> </w:t>
      </w:r>
      <w:r w:rsidRPr="00814AD6">
        <w:rPr>
          <w:rFonts w:ascii="Calibri" w:eastAsia="Calibri" w:hAnsi="Calibri" w:cs="Calibri"/>
          <w:color w:val="000000"/>
          <w:lang w:val="ru-RU"/>
        </w:rPr>
        <w:t>и ------------------------- - ом</w:t>
      </w:r>
    </w:p>
    <w:p w:rsidR="00814AD6" w:rsidRPr="00814AD6" w:rsidRDefault="00814AD6" w:rsidP="00814AD6">
      <w:pPr>
        <w:spacing w:after="0" w:line="360" w:lineRule="auto"/>
        <w:jc w:val="both"/>
        <w:rPr>
          <w:rFonts w:ascii="Calibri" w:eastAsia="Calibri" w:hAnsi="Calibri" w:cs="Calibri"/>
          <w:color w:val="000000"/>
          <w:u w:val="single"/>
          <w:lang w:val="es-ES"/>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 xml:space="preserve">  </w:t>
      </w:r>
      <w:r w:rsidRPr="009E3541">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 xml:space="preserve">   </w:t>
      </w:r>
      <w:r w:rsidRPr="00814AD6">
        <w:rPr>
          <w:rFonts w:ascii="Calibri" w:eastAsia="Calibri" w:hAnsi="Calibri" w:cs="Calibri"/>
          <w:color w:val="000000"/>
          <w:vertAlign w:val="superscript"/>
          <w:lang w:val="ru-RU"/>
        </w:rPr>
        <w:t>название</w:t>
      </w:r>
      <w:r w:rsidRPr="00814AD6">
        <w:rPr>
          <w:rFonts w:ascii="Calibri" w:eastAsia="Calibri" w:hAnsi="Calibri" w:cs="Calibri"/>
          <w:color w:val="000000"/>
          <w:vertAlign w:val="superscript"/>
          <w:lang w:val="es-ES"/>
        </w:rPr>
        <w:t xml:space="preserve"> </w:t>
      </w:r>
      <w:r w:rsidRPr="00814AD6">
        <w:rPr>
          <w:rFonts w:ascii="Calibri" w:eastAsia="Calibri" w:hAnsi="Calibri" w:cs="Calibri"/>
          <w:color w:val="000000"/>
          <w:vertAlign w:val="superscript"/>
          <w:lang w:val="ru-RU"/>
        </w:rPr>
        <w:t>продавца</w:t>
      </w:r>
    </w:p>
    <w:p w:rsidR="00814AD6" w:rsidRPr="00814AD6" w:rsidRDefault="00814AD6" w:rsidP="00814AD6">
      <w:pPr>
        <w:spacing w:after="0" w:line="360" w:lineRule="auto"/>
        <w:ind w:firstLine="709"/>
        <w:jc w:val="both"/>
        <w:rPr>
          <w:rFonts w:ascii="Calibri" w:eastAsia="Calibri" w:hAnsi="Calibri" w:cs="Calibri"/>
          <w:color w:val="000000"/>
          <w:lang w:val="es-ES"/>
        </w:rPr>
      </w:pPr>
      <w:r w:rsidRPr="00814AD6">
        <w:rPr>
          <w:rFonts w:ascii="Calibri" w:eastAsia="Calibri" w:hAnsi="Calibri" w:cs="Calibri"/>
          <w:color w:val="000000"/>
          <w:u w:val="single"/>
          <w:lang w:val="es-ES"/>
        </w:rPr>
        <w:tab/>
      </w:r>
      <w:r w:rsidRPr="00814AD6">
        <w:rPr>
          <w:rFonts w:ascii="Calibri" w:eastAsia="Calibri" w:hAnsi="Calibri" w:cs="Calibri"/>
          <w:color w:val="000000"/>
          <w:lang w:val="es-ES"/>
        </w:rPr>
        <w:t xml:space="preserve"> «--»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года</w:t>
      </w:r>
      <w:proofErr w:type="gramEnd"/>
      <w:r w:rsidRPr="00814AD6">
        <w:rPr>
          <w:rFonts w:ascii="Calibri" w:eastAsia="Calibri" w:hAnsi="Calibri" w:cs="Calibri"/>
          <w:color w:val="000000"/>
          <w:lang w:val="ru-RU"/>
        </w:rPr>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заключен</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 xml:space="preserve">договор факторинга под кодом </w:t>
      </w:r>
      <w:r w:rsidRPr="00814AD6">
        <w:rPr>
          <w:rFonts w:ascii="Calibri" w:eastAsia="Calibri" w:hAnsi="Calibri" w:cs="Calibri"/>
          <w:color w:val="000000"/>
          <w:lang w:val="es-ES"/>
        </w:rPr>
        <w:t>«---------------------»</w:t>
      </w:r>
      <w:r w:rsidRPr="00814AD6">
        <w:rPr>
          <w:rFonts w:ascii="Calibri" w:eastAsia="Calibri" w:hAnsi="Calibri" w:cs="Calibri"/>
          <w:color w:val="000000"/>
          <w:lang w:val="ru-RU"/>
        </w:rPr>
        <w:t>.</w:t>
      </w: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both"/>
        <w:rPr>
          <w:rFonts w:ascii="Calibri" w:eastAsia="Calibri" w:hAnsi="Calibri" w:cs="Calibri"/>
          <w:color w:val="000000"/>
          <w:lang w:val="es-ES"/>
        </w:rPr>
      </w:pPr>
    </w:p>
    <w:p w:rsidR="00814AD6" w:rsidRPr="00814AD6" w:rsidRDefault="00814AD6" w:rsidP="00814AD6">
      <w:pPr>
        <w:numPr>
          <w:ilvl w:val="0"/>
          <w:numId w:val="11"/>
        </w:numPr>
        <w:spacing w:after="0" w:line="240" w:lineRule="auto"/>
        <w:contextualSpacing/>
        <w:jc w:val="both"/>
        <w:rPr>
          <w:rFonts w:ascii="Calibri" w:eastAsia="Calibri" w:hAnsi="Calibri" w:cs="Calibri"/>
          <w:color w:val="000000"/>
          <w:lang w:val="ru-RU"/>
        </w:rPr>
      </w:pPr>
      <w:r w:rsidRPr="00814AD6">
        <w:rPr>
          <w:rFonts w:ascii="Calibri" w:eastAsia="Calibri" w:hAnsi="Calibri" w:cs="Calibri"/>
          <w:color w:val="000000"/>
          <w:lang w:val="ru-RU"/>
        </w:rPr>
        <w:t>Согласен с условиями изложенными в пункте 8.11.1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firstLine="709"/>
        <w:jc w:val="both"/>
        <w:rPr>
          <w:rFonts w:ascii="Calibri" w:eastAsia="Calibri" w:hAnsi="Calibri" w:cs="Calibri"/>
          <w:color w:val="000000"/>
          <w:lang w:val="es-ES"/>
        </w:rPr>
      </w:pPr>
    </w:p>
    <w:p w:rsidR="00814AD6" w:rsidRPr="00814AD6" w:rsidRDefault="00814AD6" w:rsidP="00814AD6">
      <w:pPr>
        <w:spacing w:after="0" w:line="360" w:lineRule="auto"/>
        <w:ind w:left="720" w:firstLine="720"/>
        <w:jc w:val="both"/>
        <w:rPr>
          <w:rFonts w:ascii="Calibri" w:eastAsia="Calibri" w:hAnsi="Calibri" w:cs="Calibri"/>
          <w:color w:val="000000"/>
          <w:lang w:val="hy-AM"/>
        </w:rPr>
      </w:pP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___________________________________________ </w:t>
      </w:r>
      <w:r w:rsidRPr="00814AD6">
        <w:rPr>
          <w:rFonts w:ascii="Calibri" w:eastAsia="Calibri" w:hAnsi="Calibri" w:cs="Calibri"/>
          <w:color w:val="000000"/>
          <w:lang w:val="hy-AM"/>
        </w:rPr>
        <w:tab/>
        <w:t xml:space="preserve">                </w:t>
      </w:r>
      <w:r w:rsidRPr="00814AD6">
        <w:rPr>
          <w:rFonts w:ascii="Calibri" w:eastAsia="Calibri" w:hAnsi="Calibri" w:cs="Calibri"/>
          <w:color w:val="000000"/>
          <w:lang w:val="es-ES"/>
        </w:rPr>
        <w:t xml:space="preserve">       </w:t>
      </w:r>
      <w:r w:rsidRPr="00814AD6">
        <w:rPr>
          <w:rFonts w:ascii="Calibri" w:eastAsia="Calibri" w:hAnsi="Calibri" w:cs="Calibri"/>
          <w:color w:val="000000"/>
          <w:lang w:val="hy-AM"/>
        </w:rPr>
        <w:t xml:space="preserve">_____________ </w:t>
      </w:r>
    </w:p>
    <w:p w:rsidR="00814AD6" w:rsidRPr="00814AD6" w:rsidRDefault="00814AD6" w:rsidP="00814AD6">
      <w:pPr>
        <w:spacing w:after="0" w:line="360" w:lineRule="auto"/>
        <w:jc w:val="both"/>
        <w:rPr>
          <w:rFonts w:ascii="Calibri" w:eastAsia="Calibri" w:hAnsi="Calibri" w:cs="Calibri"/>
          <w:color w:val="000000"/>
          <w:vertAlign w:val="superscript"/>
          <w:lang w:val="hy-AM"/>
        </w:rPr>
      </w:pPr>
      <w:r w:rsidRPr="00814AD6">
        <w:rPr>
          <w:rFonts w:ascii="Calibri" w:eastAsia="Calibri" w:hAnsi="Calibri" w:cs="Calibri"/>
          <w:color w:val="000000"/>
          <w:vertAlign w:val="superscript"/>
          <w:lang w:val="ru-RU"/>
        </w:rPr>
        <w:t xml:space="preserve">                                                </w:t>
      </w:r>
      <w:r w:rsidRPr="00814AD6">
        <w:rPr>
          <w:rFonts w:ascii="Calibri" w:eastAsia="Calibri" w:hAnsi="Calibri" w:cs="Calibri"/>
          <w:color w:val="000000"/>
          <w:vertAlign w:val="superscript"/>
          <w:lang w:val="hy-AM"/>
        </w:rPr>
        <w:t>название финансового агента (должность руководителя, имя, фамилия)</w:t>
      </w:r>
      <w:r w:rsidRPr="00814AD6">
        <w:rPr>
          <w:rFonts w:ascii="Calibri" w:eastAsia="Calibri" w:hAnsi="Calibri" w:cs="Calibri"/>
          <w:color w:val="000000"/>
          <w:vertAlign w:val="superscript"/>
          <w:lang w:val="ru-RU"/>
        </w:rPr>
        <w:t xml:space="preserve">                                                         подпись</w:t>
      </w:r>
      <w:r w:rsidRPr="00814AD6">
        <w:rPr>
          <w:rFonts w:ascii="Calibri" w:eastAsia="Calibri" w:hAnsi="Calibri" w:cs="Calibri"/>
          <w:color w:val="000000"/>
          <w:vertAlign w:val="superscript"/>
          <w:lang w:val="hy-AM"/>
        </w:rPr>
        <w:t xml:space="preserve">                                                                                                                                                                                                                       </w:t>
      </w:r>
    </w:p>
    <w:p w:rsidR="00814AD6" w:rsidRPr="00814AD6" w:rsidRDefault="00814AD6" w:rsidP="00814AD6">
      <w:pPr>
        <w:spacing w:after="0" w:line="360" w:lineRule="auto"/>
        <w:jc w:val="right"/>
        <w:rPr>
          <w:rFonts w:ascii="Calibri" w:eastAsia="Calibri" w:hAnsi="Calibri" w:cs="Calibri"/>
          <w:color w:val="000000"/>
          <w:lang w:val="hy-AM"/>
        </w:rPr>
      </w:pPr>
      <w:r w:rsidRPr="00814AD6">
        <w:rPr>
          <w:rFonts w:ascii="Calibri" w:eastAsia="Calibri" w:hAnsi="Calibri" w:cs="Calibri"/>
          <w:color w:val="000000"/>
          <w:lang w:val="hy-AM"/>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ru-RU"/>
        </w:rPr>
        <w:t xml:space="preserve">                                                                                                      М. П.</w:t>
      </w:r>
      <w:r w:rsidRPr="00814AD6">
        <w:rPr>
          <w:rFonts w:ascii="Calibri" w:eastAsia="Calibri" w:hAnsi="Calibri" w:cs="Calibri"/>
          <w:color w:val="000000"/>
          <w:lang w:val="es-ES"/>
        </w:rPr>
        <w:t xml:space="preserve"> (</w:t>
      </w:r>
      <w:r w:rsidRPr="00814AD6">
        <w:rPr>
          <w:rFonts w:ascii="Calibri" w:eastAsia="Calibri" w:hAnsi="Calibri" w:cs="Calibri"/>
          <w:color w:val="000000"/>
          <w:lang w:val="ru-RU"/>
        </w:rPr>
        <w:t>при наличии</w:t>
      </w:r>
      <w:r w:rsidRPr="00814AD6">
        <w:rPr>
          <w:rFonts w:ascii="Calibri" w:eastAsia="Calibri" w:hAnsi="Calibri" w:cs="Calibri"/>
          <w:color w:val="000000"/>
          <w:lang w:val="es-ES"/>
        </w:rPr>
        <w:t>)</w:t>
      </w:r>
    </w:p>
    <w:p w:rsidR="00814AD6" w:rsidRPr="00814AD6" w:rsidRDefault="00814AD6" w:rsidP="00814AD6">
      <w:pPr>
        <w:spacing w:after="0" w:line="360" w:lineRule="auto"/>
        <w:jc w:val="center"/>
        <w:rPr>
          <w:rFonts w:ascii="Calibri" w:eastAsia="Calibri" w:hAnsi="Calibri" w:cs="Calibri"/>
          <w:color w:val="000000"/>
          <w:lang w:val="es-ES"/>
        </w:rPr>
      </w:pPr>
      <w:r w:rsidRPr="00814AD6">
        <w:rPr>
          <w:rFonts w:ascii="Calibri" w:eastAsia="Calibri" w:hAnsi="Calibri" w:cs="Calibri"/>
          <w:color w:val="000000"/>
          <w:lang w:val="es-ES"/>
        </w:rPr>
        <w:t xml:space="preserve">                                               </w:t>
      </w:r>
    </w:p>
    <w:p w:rsidR="00814AD6" w:rsidRPr="00814AD6" w:rsidRDefault="00814AD6" w:rsidP="00814AD6">
      <w:pPr>
        <w:spacing w:after="0" w:line="360" w:lineRule="auto"/>
        <w:jc w:val="center"/>
        <w:rPr>
          <w:rFonts w:ascii="Calibri" w:eastAsia="Calibri" w:hAnsi="Calibri" w:cs="Calibri"/>
          <w:color w:val="000000"/>
          <w:lang w:val="es-ES"/>
        </w:rPr>
      </w:pPr>
    </w:p>
    <w:p w:rsidR="00814AD6" w:rsidRPr="00814AD6" w:rsidRDefault="00814AD6" w:rsidP="00814AD6">
      <w:pPr>
        <w:spacing w:after="0" w:line="360" w:lineRule="auto"/>
        <w:jc w:val="both"/>
        <w:rPr>
          <w:rFonts w:ascii="Calibri" w:eastAsia="Calibri" w:hAnsi="Calibri" w:cs="Calibri"/>
        </w:rPr>
      </w:pPr>
      <w:r w:rsidRPr="00814AD6">
        <w:rPr>
          <w:rFonts w:ascii="Calibri" w:eastAsia="Calibri" w:hAnsi="Calibri" w:cs="Calibri"/>
          <w:color w:val="000000"/>
          <w:lang w:val="es-ES"/>
        </w:rPr>
        <w:t xml:space="preserve">«--»         </w:t>
      </w:r>
      <w:proofErr w:type="gramStart"/>
      <w:r w:rsidRPr="00814AD6">
        <w:rPr>
          <w:rFonts w:ascii="Calibri" w:eastAsia="Calibri" w:hAnsi="Calibri" w:cs="Calibri"/>
          <w:color w:val="000000"/>
          <w:lang w:val="es-ES"/>
        </w:rPr>
        <w:t xml:space="preserve">20  </w:t>
      </w:r>
      <w:r w:rsidRPr="00814AD6">
        <w:rPr>
          <w:rFonts w:ascii="Calibri" w:eastAsia="Calibri" w:hAnsi="Calibri" w:cs="Calibri"/>
          <w:color w:val="000000"/>
          <w:lang w:val="ru-RU"/>
        </w:rPr>
        <w:t>г.</w:t>
      </w:r>
      <w:proofErr w:type="gramEnd"/>
      <w:r w:rsidRPr="00814AD6">
        <w:rPr>
          <w:rFonts w:ascii="Calibri" w:eastAsia="Calibri" w:hAnsi="Calibri" w:cs="Calibri"/>
          <w:color w:val="000000"/>
          <w:lang w:val="hy-AM"/>
        </w:rPr>
        <w:tab/>
      </w:r>
    </w:p>
    <w:p w:rsidR="00F32D53" w:rsidRPr="00F32D53" w:rsidRDefault="00F32D53">
      <w:pPr>
        <w:rPr>
          <w:rFonts w:ascii="Calibri" w:hAnsi="Calibri" w:cstheme="minorHAnsi"/>
          <w:lang w:val="ru-RU"/>
        </w:rPr>
      </w:pPr>
    </w:p>
    <w:p w:rsidR="003637CE" w:rsidRPr="00F32D53" w:rsidRDefault="003637CE">
      <w:pPr>
        <w:rPr>
          <w:rFonts w:ascii="Calibri" w:hAnsi="Calibri"/>
          <w:sz w:val="20"/>
          <w:szCs w:val="20"/>
          <w:lang w:val="ru-RU"/>
        </w:rPr>
      </w:pPr>
    </w:p>
    <w:sectPr w:rsidR="003637CE" w:rsidRPr="00F32D53" w:rsidSect="0081670C">
      <w:pgSz w:w="12240" w:h="15840"/>
      <w:pgMar w:top="810" w:right="630" w:bottom="54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44F" w:rsidRDefault="0051444F" w:rsidP="001A1C97">
      <w:pPr>
        <w:spacing w:after="0" w:line="240" w:lineRule="auto"/>
      </w:pPr>
      <w:r>
        <w:separator/>
      </w:r>
    </w:p>
  </w:endnote>
  <w:endnote w:type="continuationSeparator" w:id="0">
    <w:p w:rsidR="0051444F" w:rsidRDefault="0051444F" w:rsidP="001A1C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44F" w:rsidRDefault="0051444F" w:rsidP="001A1C97">
      <w:pPr>
        <w:spacing w:after="0" w:line="240" w:lineRule="auto"/>
      </w:pPr>
      <w:r>
        <w:separator/>
      </w:r>
    </w:p>
  </w:footnote>
  <w:footnote w:type="continuationSeparator" w:id="0">
    <w:p w:rsidR="0051444F" w:rsidRDefault="0051444F" w:rsidP="001A1C97">
      <w:pPr>
        <w:spacing w:after="0" w:line="240" w:lineRule="auto"/>
      </w:pPr>
      <w:r>
        <w:continuationSeparator/>
      </w:r>
    </w:p>
  </w:footnote>
  <w:footnote w:id="1">
    <w:p w:rsidR="005134BA" w:rsidRPr="008512A9" w:rsidRDefault="005134BA" w:rsidP="008512A9">
      <w:pPr>
        <w:widowControl w:val="0"/>
        <w:spacing w:after="0" w:line="240" w:lineRule="auto"/>
        <w:rPr>
          <w:rFonts w:cstheme="minorHAnsi"/>
          <w:i/>
          <w:sz w:val="16"/>
          <w:szCs w:val="16"/>
          <w:lang w:val="ru-RU"/>
        </w:rPr>
      </w:pPr>
      <w:r w:rsidRPr="002071F0">
        <w:rPr>
          <w:rFonts w:cstheme="minorHAnsi"/>
          <w:i/>
          <w:sz w:val="16"/>
          <w:szCs w:val="16"/>
        </w:rPr>
        <w:footnoteRef/>
      </w:r>
      <w:r w:rsidRPr="002071F0">
        <w:rPr>
          <w:rFonts w:cstheme="minorHAnsi"/>
          <w:i/>
          <w:sz w:val="16"/>
          <w:szCs w:val="16"/>
          <w:lang w:val="ru-RU"/>
        </w:rPr>
        <w:t xml:space="preserve"> </w:t>
      </w:r>
      <w:r w:rsidRPr="008512A9">
        <w:rPr>
          <w:rFonts w:cstheme="minorHAnsi"/>
          <w:iCs/>
          <w:sz w:val="16"/>
          <w:szCs w:val="16"/>
          <w:lang w:val="ru-RU"/>
        </w:rPr>
        <w:t>Настоящий пункт, а также 7-й раздел первой части приглашения исключаются из приглашения, если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-процедура закупки организована на основании 1-ого пункта части 6 статьи 15 Закона РА "О закупках"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5134BA" w:rsidRPr="008512A9" w:rsidRDefault="005134BA" w:rsidP="008512A9">
      <w:pPr>
        <w:widowControl w:val="0"/>
        <w:spacing w:after="0" w:line="240" w:lineRule="auto"/>
        <w:rPr>
          <w:rFonts w:cstheme="minorHAnsi"/>
          <w:i/>
          <w:sz w:val="16"/>
          <w:szCs w:val="16"/>
          <w:lang w:val="ru-RU"/>
        </w:rPr>
      </w:pPr>
      <w:r w:rsidRPr="008512A9">
        <w:rPr>
          <w:rFonts w:cstheme="minorHAnsi"/>
          <w:iCs/>
          <w:sz w:val="16"/>
          <w:szCs w:val="16"/>
          <w:lang w:val="ru-RU"/>
        </w:rPr>
        <w:t>При применении данного условия редактируются пункты и разделы приглашения, и соответствующие к ним ссылки.</w:t>
      </w:r>
    </w:p>
    <w:p w:rsidR="005134BA" w:rsidRDefault="005134BA" w:rsidP="002071F0">
      <w:pPr>
        <w:widowControl w:val="0"/>
        <w:spacing w:after="0" w:line="240" w:lineRule="auto"/>
        <w:rPr>
          <w:rFonts w:cstheme="minorHAnsi"/>
          <w:i/>
          <w:sz w:val="16"/>
          <w:szCs w:val="16"/>
          <w:lang w:val="hy-AM"/>
        </w:rPr>
      </w:pPr>
    </w:p>
    <w:p w:rsidR="005134BA" w:rsidRPr="002071F0" w:rsidRDefault="005134BA" w:rsidP="002071F0">
      <w:pPr>
        <w:widowControl w:val="0"/>
        <w:spacing w:after="0" w:line="240" w:lineRule="auto"/>
        <w:rPr>
          <w:rFonts w:cstheme="minorHAnsi"/>
          <w:sz w:val="16"/>
          <w:szCs w:val="16"/>
          <w:lang w:val="af-ZA"/>
        </w:rPr>
      </w:pPr>
    </w:p>
  </w:footnote>
  <w:footnote w:id="2">
    <w:p w:rsidR="005134BA" w:rsidRPr="00562725" w:rsidRDefault="005134BA" w:rsidP="005A414E">
      <w:pPr>
        <w:pStyle w:val="FootnoteText"/>
        <w:rPr>
          <w:rFonts w:ascii="Calibri" w:eastAsiaTheme="minorHAnsi" w:hAnsi="Calibri" w:cstheme="minorHAnsi"/>
          <w:sz w:val="16"/>
          <w:szCs w:val="16"/>
          <w:lang w:val="ru-RU" w:eastAsia="en-US"/>
        </w:rPr>
      </w:pPr>
      <w:r w:rsidRPr="00A61F0A">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DD1BC0">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5134BA" w:rsidRPr="00A61F0A" w:rsidRDefault="005134BA" w:rsidP="00902C20">
      <w:pPr>
        <w:pStyle w:val="FootnoteText"/>
        <w:jc w:val="both"/>
        <w:rPr>
          <w:rFonts w:ascii="Calibri" w:hAnsi="Calibri"/>
          <w:i/>
          <w:lang w:val="ru-RU"/>
        </w:rPr>
      </w:pPr>
      <w:r>
        <w:rPr>
          <w:rStyle w:val="FootnoteReference"/>
          <w:rFonts w:ascii="Calibri" w:hAnsi="Calibri"/>
          <w:sz w:val="18"/>
        </w:rPr>
        <w:footnoteRef/>
      </w:r>
      <w:r w:rsidRPr="008512A9">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r w:rsidRPr="00902C20">
        <w:rPr>
          <w:rFonts w:asciiTheme="minorHAnsi" w:hAnsiTheme="minorHAnsi" w:cstheme="minorHAnsi"/>
          <w:i/>
          <w:sz w:val="16"/>
          <w:szCs w:val="16"/>
          <w:lang w:val="ru-RU"/>
        </w:rPr>
        <w:t xml:space="preserve"> "</w:t>
      </w:r>
    </w:p>
  </w:footnote>
  <w:footnote w:id="4">
    <w:p w:rsidR="005134BA" w:rsidRPr="002071F0" w:rsidRDefault="005134BA" w:rsidP="001A1C9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vertAlign w:val="superscript"/>
          <w:lang w:val="ru-RU" w:bidi="ru-RU"/>
        </w:rPr>
        <w:t xml:space="preserve">4 </w:t>
      </w:r>
      <w:r w:rsidRPr="00F265B4">
        <w:rPr>
          <w:rFonts w:ascii="Calibri" w:hAnsi="Calibri"/>
          <w:i/>
          <w:sz w:val="16"/>
          <w:szCs w:val="16"/>
          <w:lang w:val="ru-RU" w:bidi="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134BA" w:rsidRPr="00F265B4" w:rsidRDefault="005134BA" w:rsidP="00F265B4">
      <w:pPr>
        <w:pStyle w:val="FootnoteText"/>
        <w:jc w:val="both"/>
        <w:rPr>
          <w:rFonts w:ascii="Calibri" w:hAnsi="Calibri"/>
          <w:i/>
          <w:sz w:val="16"/>
          <w:szCs w:val="16"/>
          <w:lang w:val="ru-RU" w:bidi="ru-RU"/>
        </w:rPr>
      </w:pPr>
      <w:r w:rsidRPr="00F265B4">
        <w:rPr>
          <w:rFonts w:ascii="Calibri" w:hAnsi="Calibri"/>
          <w:i/>
          <w:sz w:val="16"/>
          <w:szCs w:val="16"/>
          <w:lang w:val="ru-RU" w:bidi="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vertAlign w:val="superscript"/>
          <w:lang w:val="ru-RU" w:bidi="ru-RU"/>
        </w:rPr>
        <w:t>4,1</w:t>
      </w:r>
      <w:r w:rsidRPr="00F265B4">
        <w:rPr>
          <w:rFonts w:ascii="Calibri" w:hAnsi="Calibri"/>
          <w:i/>
          <w:sz w:val="16"/>
          <w:szCs w:val="16"/>
          <w:lang w:val="ru-RU" w:bidi="ru-RU"/>
        </w:rPr>
        <w:t xml:space="preserve"> Если цена закупки данного лота по заявке на закупку․</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5134BA" w:rsidRPr="00F265B4" w:rsidRDefault="005134BA" w:rsidP="00F265B4">
      <w:pPr>
        <w:pStyle w:val="FootnoteText"/>
        <w:rPr>
          <w:rFonts w:ascii="Calibri" w:hAnsi="Calibri"/>
          <w:i/>
          <w:sz w:val="16"/>
          <w:szCs w:val="16"/>
          <w:lang w:val="ru-RU" w:bidi="ru-RU"/>
        </w:rPr>
      </w:pPr>
      <w:r w:rsidRPr="00F265B4">
        <w:rPr>
          <w:rFonts w:ascii="Calibri" w:hAnsi="Calibri"/>
          <w:i/>
          <w:sz w:val="16"/>
          <w:szCs w:val="16"/>
          <w:lang w:val="ru-RU" w:bidi="ru-RU"/>
        </w:rPr>
        <w:t>- превышает восьмидесятикратныйразмер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5134BA" w:rsidRPr="00F265B4" w:rsidRDefault="005134BA" w:rsidP="00F265B4">
      <w:pPr>
        <w:pStyle w:val="FootnoteText"/>
        <w:rPr>
          <w:rFonts w:ascii="Calibri" w:hAnsi="Calibri"/>
          <w:i/>
          <w:sz w:val="16"/>
          <w:szCs w:val="16"/>
          <w:lang w:val="ru-RU"/>
        </w:rPr>
      </w:pPr>
      <w:r w:rsidRPr="00F265B4">
        <w:rPr>
          <w:rFonts w:ascii="Calibri" w:hAnsi="Calibri"/>
          <w:i/>
          <w:sz w:val="16"/>
          <w:szCs w:val="16"/>
          <w:vertAlign w:val="superscript"/>
          <w:lang w:val="ru-RU"/>
        </w:rPr>
        <w:t>4.2</w:t>
      </w:r>
      <w:r w:rsidRPr="00F265B4">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w:t>
      </w:r>
      <w:r w:rsidRPr="00F265B4">
        <w:rPr>
          <w:rFonts w:ascii="Calibri" w:hAnsi="Calibri"/>
          <w:i/>
          <w:sz w:val="16"/>
          <w:szCs w:val="16"/>
          <w:lang w:val="ru-RU" w:bidi="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46B43" w:rsidRPr="00E46B43">
        <w:rPr>
          <w:rFonts w:ascii="Calibri" w:hAnsi="Calibri"/>
          <w:i/>
          <w:sz w:val="16"/>
          <w:szCs w:val="16"/>
          <w:lang w:val="ru-RU" w:bidi="ru-RU"/>
        </w:rPr>
        <w:t>результата, если выполнение контракта (соглашения) не является поэтапным</w:t>
      </w:r>
      <w:r w:rsidRPr="00F265B4">
        <w:rPr>
          <w:rFonts w:ascii="Calibri" w:hAnsi="Calibri"/>
          <w:i/>
          <w:sz w:val="16"/>
          <w:szCs w:val="16"/>
          <w:lang w:val="ru-RU"/>
        </w:rPr>
        <w:t xml:space="preserve"> " </w:t>
      </w:r>
      <w:r w:rsidRPr="00F265B4">
        <w:rPr>
          <w:rFonts w:ascii="Calibri" w:hAnsi="Calibri"/>
          <w:i/>
          <w:sz w:val="16"/>
          <w:szCs w:val="16"/>
          <w:lang w:val="ru-RU" w:bidi="ru-RU"/>
        </w:rPr>
        <w:t>исключается</w:t>
      </w:r>
      <w:r w:rsidRPr="00F265B4">
        <w:rPr>
          <w:rFonts w:ascii="Calibri" w:hAnsi="Calibri"/>
          <w:i/>
          <w:sz w:val="16"/>
          <w:szCs w:val="16"/>
          <w:lang w:val="ru-RU"/>
        </w:rPr>
        <w:t>.</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5,1 Если</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Pr="00CB152C">
        <w:rPr>
          <w:rFonts w:ascii="Calibri" w:hAnsi="Calibri"/>
          <w:i/>
          <w:sz w:val="16"/>
          <w:szCs w:val="16"/>
          <w:lang w:val="ru-RU"/>
        </w:rPr>
        <w:t>6</w:t>
      </w:r>
      <w:r w:rsidRPr="00F265B4">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5134BA" w:rsidRPr="00F265B4" w:rsidRDefault="005134BA" w:rsidP="00F265B4">
      <w:pPr>
        <w:pStyle w:val="FootnoteText"/>
        <w:jc w:val="both"/>
        <w:rPr>
          <w:rFonts w:ascii="Calibri" w:hAnsi="Calibri"/>
          <w:i/>
          <w:sz w:val="16"/>
          <w:szCs w:val="16"/>
          <w:lang w:val="ru-RU"/>
        </w:rPr>
      </w:pPr>
      <w:r w:rsidRPr="00F265B4">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5134BA" w:rsidRDefault="005134BA" w:rsidP="005D2A8E">
      <w:pPr>
        <w:pStyle w:val="FootnoteText"/>
        <w:jc w:val="both"/>
        <w:rPr>
          <w:rFonts w:ascii="Calibri" w:hAnsi="Calibri"/>
          <w:lang w:val="ru-RU"/>
        </w:rPr>
      </w:pPr>
    </w:p>
  </w:footnote>
  <w:footnote w:id="7">
    <w:p w:rsidR="005134BA" w:rsidRPr="00A61F0A" w:rsidRDefault="005134BA" w:rsidP="008F0A6D">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заполняется секретарем комиссии до публикации приглашения в бюллетене:</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 Приложение 1.3: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представляется участником, являющимся резидентом РА ;</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5134BA" w:rsidRPr="00E93C04" w:rsidRDefault="005134BA" w:rsidP="00E93C04">
      <w:pPr>
        <w:contextualSpacing/>
        <w:rPr>
          <w:rFonts w:ascii="GHEA Grapalat" w:hAnsi="GHEA Grapalat"/>
          <w:i/>
          <w:sz w:val="20"/>
          <w:szCs w:val="20"/>
          <w:lang w:val="ru-RU"/>
        </w:rPr>
      </w:pPr>
      <w:r w:rsidRPr="00E93C04">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5134BA" w:rsidRDefault="005134BA" w:rsidP="00C50DA9">
      <w:pPr>
        <w:contextualSpacing/>
        <w:rPr>
          <w:rFonts w:ascii="GHEA Grapalat" w:hAnsi="GHEA Grapalat"/>
          <w:sz w:val="18"/>
          <w:szCs w:val="18"/>
          <w:lang w:val="hy-AM"/>
        </w:rPr>
      </w:pPr>
    </w:p>
    <w:p w:rsidR="005134BA" w:rsidRPr="003351D2" w:rsidRDefault="005134BA" w:rsidP="00C50DA9">
      <w:pPr>
        <w:rPr>
          <w:rFonts w:ascii="GHEA Grapalat" w:hAnsi="GHEA Grapalat"/>
          <w:i/>
          <w:sz w:val="20"/>
          <w:szCs w:val="20"/>
          <w:lang w:val="ru-RU"/>
        </w:rPr>
      </w:pPr>
    </w:p>
  </w:footnote>
  <w:footnote w:id="9">
    <w:p w:rsidR="005134BA" w:rsidRDefault="005134BA" w:rsidP="00F32D53">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5134BA" w:rsidRPr="005F59C7" w:rsidRDefault="005134BA" w:rsidP="005F59C7">
      <w:pPr>
        <w:pStyle w:val="FootnoteText"/>
        <w:jc w:val="both"/>
        <w:rPr>
          <w:rFonts w:asciiTheme="minorHAnsi" w:hAnsiTheme="minorHAnsi" w:cstheme="minorHAnsi"/>
          <w:sz w:val="16"/>
          <w:szCs w:val="16"/>
          <w:lang w:val="ru-RU"/>
        </w:rPr>
      </w:pPr>
      <w:r w:rsidRPr="005F59C7">
        <w:rPr>
          <w:rFonts w:asciiTheme="minorHAnsi" w:hAnsiTheme="minorHAnsi" w:cstheme="minorHAnsi"/>
          <w:sz w:val="16"/>
          <w:szCs w:val="16"/>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5134BA" w:rsidRPr="002071F0" w:rsidRDefault="005134BA" w:rsidP="00F32D53">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5134BA" w:rsidRPr="002071F0" w:rsidRDefault="005134BA" w:rsidP="00F32D53">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5134BA" w:rsidRPr="002071F0" w:rsidRDefault="005134BA" w:rsidP="00F32D53">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5134BA" w:rsidRPr="00201C5E" w:rsidRDefault="005134BA" w:rsidP="004E55B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5134BA" w:rsidRPr="00201C5E" w:rsidRDefault="005134BA" w:rsidP="004E55B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5134BA" w:rsidRPr="0099148C" w:rsidRDefault="005134BA" w:rsidP="004E55B0">
      <w:pPr>
        <w:pStyle w:val="FootnoteText"/>
        <w:jc w:val="both"/>
        <w:rPr>
          <w:rFonts w:asciiTheme="minorHAnsi" w:hAnsiTheme="minorHAnsi" w:cstheme="minorHAnsi"/>
          <w:i/>
          <w:sz w:val="16"/>
          <w:szCs w:val="16"/>
          <w:lang w:val="ru-RU"/>
        </w:rPr>
      </w:pPr>
      <w:r w:rsidRPr="00201C5E">
        <w:rPr>
          <w:rStyle w:val="FootnoteReference"/>
          <w:rFonts w:ascii="Calibri" w:hAnsi="Calibri"/>
          <w:sz w:val="18"/>
        </w:rPr>
        <w:footnoteRef/>
      </w:r>
      <w:r w:rsidRPr="0099148C">
        <w:rPr>
          <w:rFonts w:asciiTheme="minorHAnsi" w:hAnsiTheme="minorHAnsi" w:cstheme="minorHAnsi"/>
          <w:i/>
          <w:sz w:val="16"/>
          <w:szCs w:val="16"/>
          <w:lang w:val="ru-RU"/>
        </w:rPr>
        <w:t xml:space="preserve"> Настоящийпунктисключаетсяиздоговора, еслидоговорнеосуществляетсяпутемзаключениядоговораосовместнойдеятельности (консорциума) :</w:t>
      </w:r>
    </w:p>
  </w:footnote>
  <w:footnote w:id="16">
    <w:p w:rsidR="005134BA" w:rsidRPr="0099148C" w:rsidRDefault="005134BA" w:rsidP="004E55B0">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lang w:val="ru-RU"/>
        </w:rPr>
        <w:footnoteRef/>
      </w:r>
      <w:r w:rsidRPr="0099148C">
        <w:rPr>
          <w:rFonts w:asciiTheme="minorHAnsi" w:hAnsiTheme="minorHAnsi" w:cstheme="minorHAnsi"/>
          <w:i/>
          <w:sz w:val="16"/>
          <w:szCs w:val="16"/>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99148C" w:rsidRPr="0099148C" w:rsidRDefault="005134BA" w:rsidP="0099148C">
      <w:pPr>
        <w:pStyle w:val="FootnoteText"/>
        <w:widowControl w:val="0"/>
        <w:jc w:val="both"/>
        <w:rPr>
          <w:rFonts w:asciiTheme="minorHAnsi" w:hAnsiTheme="minorHAnsi" w:cstheme="minorHAnsi"/>
          <w:i/>
          <w:sz w:val="16"/>
          <w:szCs w:val="16"/>
          <w:lang w:val="ru-RU"/>
        </w:rPr>
      </w:pPr>
      <w:r w:rsidRPr="0099148C">
        <w:rPr>
          <w:rFonts w:asciiTheme="minorHAnsi" w:hAnsiTheme="minorHAnsi" w:cstheme="minorHAnsi"/>
          <w: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99148C" w:rsidRPr="0099148C">
        <w:rPr>
          <w:rFonts w:asciiTheme="minorHAnsi" w:hAnsiTheme="minorHAnsi" w:cstheme="minorHAnsi"/>
          <w:i/>
          <w:sz w:val="16"/>
          <w:szCs w:val="16"/>
          <w:lang w:val="ru-RU"/>
        </w:rPr>
        <w:t xml:space="preserve">"О закупках". </w:t>
      </w:r>
    </w:p>
    <w:p w:rsidR="005134BA" w:rsidRPr="00201C5E" w:rsidRDefault="0099148C" w:rsidP="0099148C">
      <w:pPr>
        <w:pStyle w:val="FootnoteText"/>
        <w:widowControl w:val="0"/>
        <w:jc w:val="both"/>
        <w:rPr>
          <w:rFonts w:ascii="Calibri" w:hAnsi="Calibri"/>
          <w:i/>
          <w:sz w:val="18"/>
          <w:szCs w:val="16"/>
          <w:lang w:val="ru-RU" w:eastAsia="en-US"/>
        </w:rPr>
      </w:pPr>
      <w:r w:rsidRPr="0099148C">
        <w:rPr>
          <w:rFonts w:asciiTheme="minorHAnsi" w:hAnsiTheme="minorHAnsi" w:cstheme="minorHAnsi"/>
          <w:i/>
          <w:sz w:val="16"/>
          <w:szCs w:val="16"/>
          <w:lang w:val="ru-RU"/>
        </w:rPr>
        <w:t>Срок, установленный в предложении 5 настоящего пункта, не может быть менее 10 рабочих дней</w:t>
      </w:r>
      <w:r w:rsidR="005134BA" w:rsidRPr="0099148C">
        <w:rPr>
          <w:rFonts w:asciiTheme="minorHAnsi" w:hAnsiTheme="minorHAnsi" w:cstheme="minorHAnsi"/>
          <w:i/>
          <w:sz w:val="16"/>
          <w:szCs w:val="16"/>
          <w:lang w:val="ru-RU"/>
        </w:rPr>
        <w:t>.</w:t>
      </w:r>
    </w:p>
  </w:footnote>
  <w:footnote w:id="17">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5134BA" w:rsidRPr="002071F0" w:rsidRDefault="005134BA" w:rsidP="00F32D53">
      <w:pPr>
        <w:pStyle w:val="FootnoteText"/>
        <w:widowControl w:val="0"/>
        <w:jc w:val="both"/>
        <w:rPr>
          <w:rFonts w:asciiTheme="minorHAnsi" w:hAnsiTheme="minorHAnsi" w:cstheme="minorHAnsi"/>
          <w:i/>
          <w:sz w:val="16"/>
          <w:szCs w:val="16"/>
          <w:lang w:val="ru-RU"/>
        </w:rPr>
      </w:pPr>
      <w:r w:rsidRPr="002071F0">
        <w:rPr>
          <w:rFonts w:asciiTheme="minorHAnsi" w:hAnsiTheme="minorHAnsi" w:cstheme="minorHAnsi"/>
          <w:i/>
          <w:sz w:val="16"/>
          <w:szCs w:val="16"/>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5134BA" w:rsidRPr="002071F0" w:rsidRDefault="005134BA" w:rsidP="00F32D53">
      <w:pPr>
        <w:pStyle w:val="FootnoteText"/>
        <w:widowControl w:val="0"/>
        <w:jc w:val="both"/>
        <w:rPr>
          <w:rFonts w:asciiTheme="minorHAnsi" w:hAnsiTheme="minorHAnsi" w:cstheme="minorHAnsi"/>
          <w:i/>
          <w:sz w:val="16"/>
          <w:szCs w:val="16"/>
          <w:lang w:val="ru-RU"/>
        </w:rPr>
      </w:pPr>
    </w:p>
  </w:footnote>
  <w:footnote w:id="18">
    <w:p w:rsidR="005134BA" w:rsidRDefault="005134BA" w:rsidP="000226D3">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w:t>
      </w:r>
      <w:bookmarkStart w:id="3" w:name="_GoBack"/>
      <w:r>
        <w:rPr>
          <w:rFonts w:ascii="Calibri" w:hAnsi="Calibri"/>
          <w:i/>
          <w:lang w:val="ru-RU"/>
        </w:rPr>
        <w:t xml:space="preserve">одновременно с заключаемым </w:t>
      </w:r>
      <w:bookmarkEnd w:id="3"/>
      <w:r>
        <w:rPr>
          <w:rFonts w:ascii="Calibri" w:hAnsi="Calibri"/>
          <w:i/>
          <w:lang w:val="ru-RU"/>
        </w:rPr>
        <w:t>между сторонами соглашением в случае предусмотрения финансовых средств, в качестве его неотъемлемой части.</w:t>
      </w:r>
    </w:p>
    <w:p w:rsidR="005134BA" w:rsidRPr="00B14053" w:rsidRDefault="005134BA" w:rsidP="000226D3">
      <w:pPr>
        <w:pStyle w:val="FootnoteText"/>
        <w:widowControl w:val="0"/>
        <w:jc w:val="both"/>
        <w:rPr>
          <w:rFonts w:ascii="Calibri" w:hAnsi="Calibri"/>
          <w:lang w:val="ru-RU"/>
        </w:rPr>
      </w:pPr>
      <w:r w:rsidRPr="00A61F0A">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multilevel"/>
    <w:tmpl w:val="88C47052"/>
    <w:lvl w:ilvl="0">
      <w:start w:val="1"/>
      <w:numFmt w:val="decimal"/>
      <w:lvlText w:val="%1."/>
      <w:lvlJc w:val="left"/>
      <w:pPr>
        <w:ind w:left="720" w:hanging="360"/>
      </w:pPr>
      <w:rPr>
        <w:rFonts w:ascii="Arial Unicode" w:hAnsi="Arial Unicode" w:cstheme="minorBidi"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7"/>
  </w:num>
  <w:num w:numId="5">
    <w:abstractNumId w:val="9"/>
  </w:num>
  <w:num w:numId="6">
    <w:abstractNumId w:val="4"/>
  </w:num>
  <w:num w:numId="7">
    <w:abstractNumId w:val="3"/>
  </w:num>
  <w:num w:numId="8">
    <w:abstractNumId w:val="0"/>
  </w:num>
  <w:num w:numId="9">
    <w:abstractNumId w:val="8"/>
  </w:num>
  <w:num w:numId="10">
    <w:abstractNumId w:val="11"/>
  </w:num>
  <w:num w:numId="11">
    <w:abstractNumId w:val="2"/>
  </w:num>
  <w:num w:numId="12">
    <w:abstractNumId w:val="12"/>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400A4D"/>
    <w:rsid w:val="00011A14"/>
    <w:rsid w:val="00015DA2"/>
    <w:rsid w:val="00020DC2"/>
    <w:rsid w:val="000226D3"/>
    <w:rsid w:val="00025137"/>
    <w:rsid w:val="000364F9"/>
    <w:rsid w:val="00040440"/>
    <w:rsid w:val="0005293D"/>
    <w:rsid w:val="0006104B"/>
    <w:rsid w:val="00071443"/>
    <w:rsid w:val="0008032D"/>
    <w:rsid w:val="0008462B"/>
    <w:rsid w:val="00087C7A"/>
    <w:rsid w:val="000D0D60"/>
    <w:rsid w:val="000D57E4"/>
    <w:rsid w:val="000D7B15"/>
    <w:rsid w:val="000E5764"/>
    <w:rsid w:val="000E7AC7"/>
    <w:rsid w:val="000F1575"/>
    <w:rsid w:val="000F3035"/>
    <w:rsid w:val="000F41B9"/>
    <w:rsid w:val="001139BD"/>
    <w:rsid w:val="0012507B"/>
    <w:rsid w:val="001304BD"/>
    <w:rsid w:val="00163E2C"/>
    <w:rsid w:val="001640EB"/>
    <w:rsid w:val="001940C4"/>
    <w:rsid w:val="00194C91"/>
    <w:rsid w:val="001A1C97"/>
    <w:rsid w:val="001C1315"/>
    <w:rsid w:val="001F6DE4"/>
    <w:rsid w:val="002071F0"/>
    <w:rsid w:val="00216D63"/>
    <w:rsid w:val="00224C6B"/>
    <w:rsid w:val="00232328"/>
    <w:rsid w:val="002409CF"/>
    <w:rsid w:val="00273A7C"/>
    <w:rsid w:val="002771B6"/>
    <w:rsid w:val="0028029D"/>
    <w:rsid w:val="002831CA"/>
    <w:rsid w:val="0029003B"/>
    <w:rsid w:val="002954DC"/>
    <w:rsid w:val="00296C53"/>
    <w:rsid w:val="002A0637"/>
    <w:rsid w:val="002B03B8"/>
    <w:rsid w:val="002C6AE9"/>
    <w:rsid w:val="002D1102"/>
    <w:rsid w:val="002D6387"/>
    <w:rsid w:val="002D7876"/>
    <w:rsid w:val="0030013F"/>
    <w:rsid w:val="003311FC"/>
    <w:rsid w:val="003335A7"/>
    <w:rsid w:val="00333A82"/>
    <w:rsid w:val="00356D8B"/>
    <w:rsid w:val="003637CE"/>
    <w:rsid w:val="00366333"/>
    <w:rsid w:val="00376844"/>
    <w:rsid w:val="00385DC7"/>
    <w:rsid w:val="003955D4"/>
    <w:rsid w:val="003A3BC3"/>
    <w:rsid w:val="003B16B8"/>
    <w:rsid w:val="003B1F6D"/>
    <w:rsid w:val="003B38D7"/>
    <w:rsid w:val="003C75D4"/>
    <w:rsid w:val="00400A4D"/>
    <w:rsid w:val="004035AE"/>
    <w:rsid w:val="004110F3"/>
    <w:rsid w:val="004120A7"/>
    <w:rsid w:val="00426E8A"/>
    <w:rsid w:val="0043661E"/>
    <w:rsid w:val="0045358D"/>
    <w:rsid w:val="00480BC8"/>
    <w:rsid w:val="00487DED"/>
    <w:rsid w:val="00490CB5"/>
    <w:rsid w:val="004A5FBA"/>
    <w:rsid w:val="004D277F"/>
    <w:rsid w:val="004D69DC"/>
    <w:rsid w:val="004D72DE"/>
    <w:rsid w:val="004E55B0"/>
    <w:rsid w:val="004E582B"/>
    <w:rsid w:val="004F165F"/>
    <w:rsid w:val="00500FA3"/>
    <w:rsid w:val="00502706"/>
    <w:rsid w:val="00503E7E"/>
    <w:rsid w:val="005134BA"/>
    <w:rsid w:val="0051444F"/>
    <w:rsid w:val="005252CB"/>
    <w:rsid w:val="00535BE0"/>
    <w:rsid w:val="00550B2C"/>
    <w:rsid w:val="005529B9"/>
    <w:rsid w:val="00554134"/>
    <w:rsid w:val="00554A2C"/>
    <w:rsid w:val="0058478F"/>
    <w:rsid w:val="005A00BC"/>
    <w:rsid w:val="005A414E"/>
    <w:rsid w:val="005A7322"/>
    <w:rsid w:val="005C2883"/>
    <w:rsid w:val="005C3299"/>
    <w:rsid w:val="005C42C6"/>
    <w:rsid w:val="005D2A8E"/>
    <w:rsid w:val="005E3CB2"/>
    <w:rsid w:val="005E6279"/>
    <w:rsid w:val="005F0379"/>
    <w:rsid w:val="005F59C7"/>
    <w:rsid w:val="0060207E"/>
    <w:rsid w:val="006357DF"/>
    <w:rsid w:val="0066647E"/>
    <w:rsid w:val="006717D8"/>
    <w:rsid w:val="0069441F"/>
    <w:rsid w:val="006C02B4"/>
    <w:rsid w:val="006C0DEF"/>
    <w:rsid w:val="006C5B5F"/>
    <w:rsid w:val="006E63F1"/>
    <w:rsid w:val="0070168E"/>
    <w:rsid w:val="00706641"/>
    <w:rsid w:val="00725B1D"/>
    <w:rsid w:val="00760AF4"/>
    <w:rsid w:val="00765564"/>
    <w:rsid w:val="00766C92"/>
    <w:rsid w:val="00786494"/>
    <w:rsid w:val="0079442C"/>
    <w:rsid w:val="00794760"/>
    <w:rsid w:val="007B03A3"/>
    <w:rsid w:val="007B6A50"/>
    <w:rsid w:val="007C74BD"/>
    <w:rsid w:val="007D4A93"/>
    <w:rsid w:val="007F34A4"/>
    <w:rsid w:val="00814AD6"/>
    <w:rsid w:val="008166D6"/>
    <w:rsid w:val="0081670C"/>
    <w:rsid w:val="0082402C"/>
    <w:rsid w:val="008512A9"/>
    <w:rsid w:val="00865286"/>
    <w:rsid w:val="00883D16"/>
    <w:rsid w:val="00886E4E"/>
    <w:rsid w:val="00890E4E"/>
    <w:rsid w:val="008B096D"/>
    <w:rsid w:val="008D5871"/>
    <w:rsid w:val="008F0A6D"/>
    <w:rsid w:val="00902C20"/>
    <w:rsid w:val="00933777"/>
    <w:rsid w:val="00972804"/>
    <w:rsid w:val="00983368"/>
    <w:rsid w:val="0099148C"/>
    <w:rsid w:val="00991780"/>
    <w:rsid w:val="00997E1E"/>
    <w:rsid w:val="009D56E2"/>
    <w:rsid w:val="009E3541"/>
    <w:rsid w:val="009F35E0"/>
    <w:rsid w:val="009F7689"/>
    <w:rsid w:val="00A05229"/>
    <w:rsid w:val="00A464C2"/>
    <w:rsid w:val="00A52FD8"/>
    <w:rsid w:val="00A61F0A"/>
    <w:rsid w:val="00A81011"/>
    <w:rsid w:val="00A9399D"/>
    <w:rsid w:val="00AB7C19"/>
    <w:rsid w:val="00AC5D22"/>
    <w:rsid w:val="00AE2D1B"/>
    <w:rsid w:val="00AF4F9E"/>
    <w:rsid w:val="00B14053"/>
    <w:rsid w:val="00B37D7C"/>
    <w:rsid w:val="00B43EFA"/>
    <w:rsid w:val="00B44ECE"/>
    <w:rsid w:val="00B56F2F"/>
    <w:rsid w:val="00B572F0"/>
    <w:rsid w:val="00B669DF"/>
    <w:rsid w:val="00B66D7F"/>
    <w:rsid w:val="00B7235E"/>
    <w:rsid w:val="00B7637D"/>
    <w:rsid w:val="00BA2127"/>
    <w:rsid w:val="00BA79CB"/>
    <w:rsid w:val="00BB13D3"/>
    <w:rsid w:val="00C074C1"/>
    <w:rsid w:val="00C20FC0"/>
    <w:rsid w:val="00C2362A"/>
    <w:rsid w:val="00C343B6"/>
    <w:rsid w:val="00C35883"/>
    <w:rsid w:val="00C50DA9"/>
    <w:rsid w:val="00C81E9D"/>
    <w:rsid w:val="00C958CD"/>
    <w:rsid w:val="00CA2B10"/>
    <w:rsid w:val="00CB0EB2"/>
    <w:rsid w:val="00CB152C"/>
    <w:rsid w:val="00CC009F"/>
    <w:rsid w:val="00CC25B0"/>
    <w:rsid w:val="00CC754F"/>
    <w:rsid w:val="00D01FA5"/>
    <w:rsid w:val="00D123D2"/>
    <w:rsid w:val="00D171CB"/>
    <w:rsid w:val="00D32960"/>
    <w:rsid w:val="00D64142"/>
    <w:rsid w:val="00D77298"/>
    <w:rsid w:val="00D778D8"/>
    <w:rsid w:val="00D97A31"/>
    <w:rsid w:val="00DA198E"/>
    <w:rsid w:val="00DB05F7"/>
    <w:rsid w:val="00DC6D7C"/>
    <w:rsid w:val="00DD1BC0"/>
    <w:rsid w:val="00DD2AD6"/>
    <w:rsid w:val="00DD5E33"/>
    <w:rsid w:val="00DF071F"/>
    <w:rsid w:val="00DF3AF0"/>
    <w:rsid w:val="00E00106"/>
    <w:rsid w:val="00E0388B"/>
    <w:rsid w:val="00E152EA"/>
    <w:rsid w:val="00E36C8B"/>
    <w:rsid w:val="00E40272"/>
    <w:rsid w:val="00E44445"/>
    <w:rsid w:val="00E46B43"/>
    <w:rsid w:val="00E6404E"/>
    <w:rsid w:val="00E850DB"/>
    <w:rsid w:val="00E93C04"/>
    <w:rsid w:val="00E95029"/>
    <w:rsid w:val="00EA04EA"/>
    <w:rsid w:val="00EE08D2"/>
    <w:rsid w:val="00EF1FA2"/>
    <w:rsid w:val="00F10503"/>
    <w:rsid w:val="00F121D3"/>
    <w:rsid w:val="00F17EDF"/>
    <w:rsid w:val="00F2010E"/>
    <w:rsid w:val="00F2083A"/>
    <w:rsid w:val="00F265B4"/>
    <w:rsid w:val="00F32D53"/>
    <w:rsid w:val="00F823F4"/>
    <w:rsid w:val="00F95DBE"/>
    <w:rsid w:val="00FB474B"/>
    <w:rsid w:val="00FD147F"/>
    <w:rsid w:val="00FE6639"/>
    <w:rsid w:val="00FF77C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46B75"/>
  <w15:docId w15:val="{745F1775-1069-4FCF-B000-332EF896C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0637"/>
  </w:style>
  <w:style w:type="paragraph" w:styleId="Heading1">
    <w:name w:val="heading 1"/>
    <w:basedOn w:val="Normal"/>
    <w:next w:val="Normal"/>
    <w:link w:val="Heading1Char"/>
    <w:uiPriority w:val="9"/>
    <w:qFormat/>
    <w:rsid w:val="004F165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3">
    <w:name w:val="heading 3"/>
    <w:basedOn w:val="Normal"/>
    <w:next w:val="Normal"/>
    <w:link w:val="Heading3Char"/>
    <w:uiPriority w:val="9"/>
    <w:semiHidden/>
    <w:unhideWhenUsed/>
    <w:qFormat/>
    <w:rsid w:val="001A1C97"/>
    <w:pPr>
      <w:keepNext/>
      <w:keepLines/>
      <w:spacing w:before="200" w:after="0" w:line="360" w:lineRule="auto"/>
      <w:jc w:val="both"/>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3637CE"/>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3637CE"/>
    <w:rPr>
      <w:rFonts w:ascii="Times New Roman" w:eastAsia="Times New Roman" w:hAnsi="Times New Roman" w:cs="Times New Roman"/>
      <w:sz w:val="24"/>
      <w:szCs w:val="24"/>
      <w:lang w:val="ru-RU" w:eastAsia="ru-RU" w:bidi="ru-RU"/>
    </w:rPr>
  </w:style>
  <w:style w:type="character" w:customStyle="1" w:styleId="BodyTextIndentChar">
    <w:name w:val="Body Text Indent Char"/>
    <w:aliases w:val="Char Char,Char Char Char Char Char, Char Char, Char Char Char Char Char"/>
    <w:basedOn w:val="DefaultParagraphFont"/>
    <w:link w:val="BodyTextIndent"/>
    <w:locked/>
    <w:rsid w:val="003637CE"/>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3637CE"/>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3637CE"/>
  </w:style>
  <w:style w:type="paragraph" w:styleId="BodyTextIndent2">
    <w:name w:val="Body Text Indent 2"/>
    <w:basedOn w:val="Normal"/>
    <w:link w:val="BodyTextIndent2Char"/>
    <w:uiPriority w:val="99"/>
    <w:unhideWhenUsed/>
    <w:rsid w:val="001A1C97"/>
    <w:pPr>
      <w:spacing w:after="120" w:line="480" w:lineRule="auto"/>
      <w:ind w:left="360"/>
    </w:pPr>
  </w:style>
  <w:style w:type="character" w:customStyle="1" w:styleId="BodyTextIndent2Char">
    <w:name w:val="Body Text Indent 2 Char"/>
    <w:basedOn w:val="DefaultParagraphFont"/>
    <w:link w:val="BodyTextIndent2"/>
    <w:uiPriority w:val="99"/>
    <w:rsid w:val="001A1C97"/>
  </w:style>
  <w:style w:type="character" w:customStyle="1" w:styleId="Heading3Char">
    <w:name w:val="Heading 3 Char"/>
    <w:basedOn w:val="DefaultParagraphFont"/>
    <w:link w:val="Heading3"/>
    <w:uiPriority w:val="9"/>
    <w:semiHidden/>
    <w:rsid w:val="001A1C97"/>
    <w:rPr>
      <w:rFonts w:asciiTheme="majorHAnsi" w:eastAsiaTheme="majorEastAsia" w:hAnsiTheme="majorHAnsi" w:cstheme="majorBidi"/>
      <w:b/>
      <w:bCs/>
      <w:color w:val="5B9BD5" w:themeColor="accent1"/>
    </w:rPr>
  </w:style>
  <w:style w:type="character" w:styleId="Hyperlink">
    <w:name w:val="Hyperlink"/>
    <w:unhideWhenUsed/>
    <w:rsid w:val="001A1C97"/>
    <w:rPr>
      <w:color w:val="0000FF"/>
      <w:u w:val="single"/>
    </w:rPr>
  </w:style>
  <w:style w:type="paragraph" w:styleId="NormalWeb">
    <w:name w:val="Normal (Web)"/>
    <w:basedOn w:val="Normal"/>
    <w:uiPriority w:val="99"/>
    <w:unhideWhenUsed/>
    <w:rsid w:val="001A1C97"/>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styleId="FootnoteText">
    <w:name w:val="footnote text"/>
    <w:basedOn w:val="Normal"/>
    <w:link w:val="FootnoteTextChar"/>
    <w:semiHidden/>
    <w:unhideWhenUsed/>
    <w:rsid w:val="001A1C97"/>
    <w:pPr>
      <w:spacing w:after="0" w:line="240" w:lineRule="auto"/>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1A1C97"/>
    <w:rPr>
      <w:rFonts w:ascii="Times Armenian" w:eastAsia="Times New Roman" w:hAnsi="Times Armenian" w:cs="Times New Roman"/>
      <w:sz w:val="20"/>
      <w:szCs w:val="20"/>
      <w:lang w:eastAsia="ru-RU"/>
    </w:rPr>
  </w:style>
  <w:style w:type="character" w:customStyle="1" w:styleId="ListParagraphChar">
    <w:name w:val="List Paragraph Char"/>
    <w:link w:val="ListParagraph"/>
    <w:uiPriority w:val="34"/>
    <w:locked/>
    <w:rsid w:val="001A1C97"/>
  </w:style>
  <w:style w:type="paragraph" w:styleId="ListParagraph">
    <w:name w:val="List Paragraph"/>
    <w:basedOn w:val="Normal"/>
    <w:link w:val="ListParagraphChar"/>
    <w:uiPriority w:val="34"/>
    <w:qFormat/>
    <w:rsid w:val="001A1C97"/>
    <w:pPr>
      <w:spacing w:after="0" w:line="360" w:lineRule="auto"/>
      <w:ind w:left="720"/>
      <w:contextualSpacing/>
      <w:jc w:val="both"/>
    </w:pPr>
  </w:style>
  <w:style w:type="paragraph" w:customStyle="1" w:styleId="norm">
    <w:name w:val="norm"/>
    <w:basedOn w:val="Normal"/>
    <w:uiPriority w:val="99"/>
    <w:rsid w:val="001A1C97"/>
    <w:pPr>
      <w:spacing w:after="0" w:line="480" w:lineRule="auto"/>
      <w:ind w:firstLine="709"/>
      <w:jc w:val="both"/>
    </w:pPr>
    <w:rPr>
      <w:rFonts w:ascii="Arial Armenian" w:eastAsia="Times New Roman" w:hAnsi="Arial Armenian" w:cs="Times New Roman"/>
      <w:szCs w:val="20"/>
      <w:lang w:val="ru-RU" w:eastAsia="ru-RU" w:bidi="ru-RU"/>
    </w:rPr>
  </w:style>
  <w:style w:type="character" w:styleId="FootnoteReference">
    <w:name w:val="footnote reference"/>
    <w:semiHidden/>
    <w:unhideWhenUsed/>
    <w:rsid w:val="001A1C97"/>
    <w:rPr>
      <w:vertAlign w:val="superscript"/>
    </w:rPr>
  </w:style>
  <w:style w:type="paragraph" w:styleId="BodyTextIndent3">
    <w:name w:val="Body Text Indent 3"/>
    <w:basedOn w:val="Normal"/>
    <w:link w:val="BodyTextIndent3Char"/>
    <w:uiPriority w:val="99"/>
    <w:semiHidden/>
    <w:unhideWhenUsed/>
    <w:rsid w:val="00F32D53"/>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F32D53"/>
    <w:rPr>
      <w:sz w:val="16"/>
      <w:szCs w:val="16"/>
    </w:rPr>
  </w:style>
  <w:style w:type="table" w:styleId="TableGrid">
    <w:name w:val="Table Grid"/>
    <w:basedOn w:val="TableNormal"/>
    <w:uiPriority w:val="39"/>
    <w:rsid w:val="00F32D53"/>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F32D53"/>
    <w:rPr>
      <w:b/>
      <w:bCs/>
    </w:rPr>
  </w:style>
  <w:style w:type="character" w:customStyle="1" w:styleId="Heading1Char">
    <w:name w:val="Heading 1 Char"/>
    <w:basedOn w:val="DefaultParagraphFont"/>
    <w:link w:val="Heading1"/>
    <w:rsid w:val="004F165F"/>
    <w:rPr>
      <w:rFonts w:asciiTheme="majorHAnsi" w:eastAsiaTheme="majorEastAsia" w:hAnsiTheme="majorHAnsi" w:cstheme="majorBidi"/>
      <w:color w:val="2E74B5" w:themeColor="accent1" w:themeShade="BF"/>
      <w:sz w:val="32"/>
      <w:szCs w:val="32"/>
    </w:rPr>
  </w:style>
  <w:style w:type="character" w:styleId="Emphasis">
    <w:name w:val="Emphasis"/>
    <w:basedOn w:val="DefaultParagraphFont"/>
    <w:uiPriority w:val="20"/>
    <w:qFormat/>
    <w:rsid w:val="008512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202260">
      <w:bodyDiv w:val="1"/>
      <w:marLeft w:val="0"/>
      <w:marRight w:val="0"/>
      <w:marTop w:val="0"/>
      <w:marBottom w:val="0"/>
      <w:divBdr>
        <w:top w:val="none" w:sz="0" w:space="0" w:color="auto"/>
        <w:left w:val="none" w:sz="0" w:space="0" w:color="auto"/>
        <w:bottom w:val="none" w:sz="0" w:space="0" w:color="auto"/>
        <w:right w:val="none" w:sz="0" w:space="0" w:color="auto"/>
      </w:divBdr>
    </w:div>
    <w:div w:id="221797992">
      <w:bodyDiv w:val="1"/>
      <w:marLeft w:val="0"/>
      <w:marRight w:val="0"/>
      <w:marTop w:val="0"/>
      <w:marBottom w:val="0"/>
      <w:divBdr>
        <w:top w:val="none" w:sz="0" w:space="0" w:color="auto"/>
        <w:left w:val="none" w:sz="0" w:space="0" w:color="auto"/>
        <w:bottom w:val="none" w:sz="0" w:space="0" w:color="auto"/>
        <w:right w:val="none" w:sz="0" w:space="0" w:color="auto"/>
      </w:divBdr>
    </w:div>
    <w:div w:id="461120778">
      <w:bodyDiv w:val="1"/>
      <w:marLeft w:val="0"/>
      <w:marRight w:val="0"/>
      <w:marTop w:val="0"/>
      <w:marBottom w:val="0"/>
      <w:divBdr>
        <w:top w:val="none" w:sz="0" w:space="0" w:color="auto"/>
        <w:left w:val="none" w:sz="0" w:space="0" w:color="auto"/>
        <w:bottom w:val="none" w:sz="0" w:space="0" w:color="auto"/>
        <w:right w:val="none" w:sz="0" w:space="0" w:color="auto"/>
      </w:divBdr>
    </w:div>
    <w:div w:id="481428681">
      <w:bodyDiv w:val="1"/>
      <w:marLeft w:val="0"/>
      <w:marRight w:val="0"/>
      <w:marTop w:val="0"/>
      <w:marBottom w:val="0"/>
      <w:divBdr>
        <w:top w:val="none" w:sz="0" w:space="0" w:color="auto"/>
        <w:left w:val="none" w:sz="0" w:space="0" w:color="auto"/>
        <w:bottom w:val="none" w:sz="0" w:space="0" w:color="auto"/>
        <w:right w:val="none" w:sz="0" w:space="0" w:color="auto"/>
      </w:divBdr>
    </w:div>
    <w:div w:id="667902883">
      <w:bodyDiv w:val="1"/>
      <w:marLeft w:val="0"/>
      <w:marRight w:val="0"/>
      <w:marTop w:val="0"/>
      <w:marBottom w:val="0"/>
      <w:divBdr>
        <w:top w:val="none" w:sz="0" w:space="0" w:color="auto"/>
        <w:left w:val="none" w:sz="0" w:space="0" w:color="auto"/>
        <w:bottom w:val="none" w:sz="0" w:space="0" w:color="auto"/>
        <w:right w:val="none" w:sz="0" w:space="0" w:color="auto"/>
      </w:divBdr>
    </w:div>
    <w:div w:id="1110710302">
      <w:bodyDiv w:val="1"/>
      <w:marLeft w:val="0"/>
      <w:marRight w:val="0"/>
      <w:marTop w:val="0"/>
      <w:marBottom w:val="0"/>
      <w:divBdr>
        <w:top w:val="none" w:sz="0" w:space="0" w:color="auto"/>
        <w:left w:val="none" w:sz="0" w:space="0" w:color="auto"/>
        <w:bottom w:val="none" w:sz="0" w:space="0" w:color="auto"/>
        <w:right w:val="none" w:sz="0" w:space="0" w:color="auto"/>
      </w:divBdr>
    </w:div>
    <w:div w:id="1426993707">
      <w:bodyDiv w:val="1"/>
      <w:marLeft w:val="0"/>
      <w:marRight w:val="0"/>
      <w:marTop w:val="0"/>
      <w:marBottom w:val="0"/>
      <w:divBdr>
        <w:top w:val="none" w:sz="0" w:space="0" w:color="auto"/>
        <w:left w:val="none" w:sz="0" w:space="0" w:color="auto"/>
        <w:bottom w:val="none" w:sz="0" w:space="0" w:color="auto"/>
        <w:right w:val="none" w:sz="0" w:space="0" w:color="auto"/>
      </w:divBdr>
    </w:div>
    <w:div w:id="1705786566">
      <w:bodyDiv w:val="1"/>
      <w:marLeft w:val="0"/>
      <w:marRight w:val="0"/>
      <w:marTop w:val="0"/>
      <w:marBottom w:val="0"/>
      <w:divBdr>
        <w:top w:val="none" w:sz="0" w:space="0" w:color="auto"/>
        <w:left w:val="none" w:sz="0" w:space="0" w:color="auto"/>
        <w:bottom w:val="none" w:sz="0" w:space="0" w:color="auto"/>
        <w:right w:val="none" w:sz="0" w:space="0" w:color="auto"/>
      </w:divBdr>
    </w:div>
    <w:div w:id="1840850129">
      <w:bodyDiv w:val="1"/>
      <w:marLeft w:val="0"/>
      <w:marRight w:val="0"/>
      <w:marTop w:val="0"/>
      <w:marBottom w:val="0"/>
      <w:divBdr>
        <w:top w:val="none" w:sz="0" w:space="0" w:color="auto"/>
        <w:left w:val="none" w:sz="0" w:space="0" w:color="auto"/>
        <w:bottom w:val="none" w:sz="0" w:space="0" w:color="auto"/>
        <w:right w:val="none" w:sz="0" w:space="0" w:color="auto"/>
      </w:divBdr>
    </w:div>
    <w:div w:id="1994067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C41F3D-82CD-497C-A04A-1E9A437F2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58</Pages>
  <Words>17147</Words>
  <Characters>97742</Characters>
  <Application>Microsoft Office Word</Application>
  <DocSecurity>0</DocSecurity>
  <Lines>814</Lines>
  <Paragraphs>229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223</cp:revision>
  <dcterms:created xsi:type="dcterms:W3CDTF">2021-01-24T18:12:00Z</dcterms:created>
  <dcterms:modified xsi:type="dcterms:W3CDTF">2025-03-18T12:21:00Z</dcterms:modified>
</cp:coreProperties>
</file>