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2025.06.11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2</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Мэрия Еревана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Аргишти ул. 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покупка топлива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09:15</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17</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09:15</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17</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Իրինա Եղիազարյան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irina.eghiazaryan@yerevan.am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011-514-316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Мэрия Еревана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ԵՔ-ԷԱՃԱՊՁԲ-25/213</w:t>
      </w:r>
      <w:r w:rsidRPr="00F32D53">
        <w:rPr>
          <w:rFonts w:ascii="Calibri" w:hAnsi="Calibri" w:cstheme="minorHAnsi"/>
          <w:i/>
        </w:rPr>
        <w:br/>
      </w:r>
      <w:r w:rsidRPr="00F32D53">
        <w:rPr>
          <w:rFonts w:ascii="Calibri" w:hAnsi="Calibri" w:cstheme="minorHAnsi"/>
          <w:szCs w:val="20"/>
          <w:lang w:val="af-ZA"/>
        </w:rPr>
        <w:t>2025.06.11 </w:t>
      </w:r>
      <w:r w:rsidRPr="00F32D53">
        <w:rPr>
          <w:rFonts w:ascii="Calibri" w:hAnsi="Calibri" w:cstheme="minorHAnsi"/>
          <w:i/>
          <w:szCs w:val="20"/>
          <w:lang w:val="af-ZA"/>
        </w:rPr>
        <w:t xml:space="preserve">N </w:t>
      </w:r>
      <w:r w:rsidRPr="00F32D53">
        <w:rPr>
          <w:rFonts w:ascii="Calibri" w:hAnsi="Calibri" w:cstheme="minorHAnsi"/>
          <w:szCs w:val="20"/>
          <w:lang w:val="af-ZA"/>
        </w:rPr>
        <w:t>2</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Мэрия Еревана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Мэрия Еревана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покупка топлива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покупка топлива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Мэрия Еревана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ԵՔ-ԷԱՃԱՊՁԲ-25/213</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irina.eghiazaryan@yerevan.am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покупка топлива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09:15</w:t>
      </w:r>
      <w:r w:rsidRPr="00F32D53">
        <w:rPr>
          <w:rFonts w:ascii="Calibri" w:hAnsi="Calibri" w:cstheme="minorHAnsi"/>
          <w:lang w:val="ru-RU"/>
        </w:rPr>
        <w:t>" часов "</w:t>
      </w:r>
      <w:r w:rsidR="003955D4" w:rsidRPr="00F32D53">
        <w:rPr>
          <w:rFonts w:ascii="Calibri" w:hAnsi="Calibri" w:cstheme="minorHAnsi"/>
          <w:lang w:val="af-ZA"/>
        </w:rPr>
        <w:t>17</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383.48</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4.7866</w:t>
      </w:r>
      <w:r w:rsidRPr="00F32D53">
        <w:rPr>
          <w:rFonts w:ascii="Calibri" w:hAnsi="Calibri" w:cstheme="minorHAnsi"/>
          <w:szCs w:val="22"/>
        </w:rPr>
        <w:t xml:space="preserve"> драмом, евро </w:t>
      </w:r>
      <w:r w:rsidR="00991780" w:rsidRPr="00F32D53">
        <w:rPr>
          <w:rFonts w:ascii="Calibri" w:hAnsi="Calibri" w:cstheme="minorHAnsi"/>
          <w:lang w:val="af-ZA"/>
        </w:rPr>
        <w:t>444.68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2025.07.01. 09:15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bookmarkStart w:id="0" w:name="_GoBack"/>
      <w:r w:rsidR="00665708" w:rsidRPr="00665708">
        <w:rPr>
          <w:rFonts w:ascii="Calibri" w:hAnsi="Calibri" w:cstheme="minorHAnsi"/>
          <w:lang w:val="ru-RU"/>
        </w:rPr>
        <w:t>(</w:t>
      </w:r>
      <w:r w:rsidR="00665708" w:rsidRPr="00665708">
        <w:rPr>
          <w:rFonts w:ascii="Calibri" w:hAnsi="Calibri" w:cstheme="minorHAnsi"/>
          <w:b/>
          <w:sz w:val="24"/>
          <w:szCs w:val="24"/>
          <w:lang w:val="ru-RU"/>
        </w:rPr>
        <w:t>реквизиты номеров расчетных счетов бенефициаров, указанных в банковских гарантиях, представленных в настоящем пункте, представлены в прилагаемом файле</w:t>
      </w:r>
      <w:r w:rsidR="00665708" w:rsidRPr="00665708">
        <w:rPr>
          <w:rFonts w:ascii="Calibri" w:hAnsi="Calibri" w:cstheme="minorHAnsi"/>
          <w:lang w:val="ru-RU"/>
        </w:rPr>
        <w:t>)</w:t>
      </w:r>
      <w:bookmarkEnd w:id="0"/>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w:t>
      </w:r>
      <w:r>
        <w:rPr>
          <w:rFonts w:ascii="Calibri" w:hAnsi="Calibri" w:cstheme="minorHAnsi"/>
          <w:lang w:val="ru-RU"/>
        </w:rPr>
        <w:lastRenderedPageBreak/>
        <w:t>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w:t>
      </w:r>
      <w:r w:rsidRPr="00DE62D5">
        <w:rPr>
          <w:rFonts w:ascii="Calibri" w:hAnsi="Calibri" w:cstheme="minorHAnsi"/>
          <w:lang w:val="ru-RU"/>
        </w:rPr>
        <w:lastRenderedPageBreak/>
        <w:t xml:space="preserve">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00E93C04" w:rsidRPr="00F32D53">
        <w:rPr>
          <w:rFonts w:ascii="Calibri" w:hAnsi="Calibri" w:cstheme="minorHAnsi"/>
          <w:sz w:val="23"/>
          <w:szCs w:val="23"/>
          <w:lang w:val="af-ZA"/>
        </w:rPr>
        <w:t>ԵՔ-ԷԱՃԱՊՁԲ-25/213</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65708"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65708"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65708"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65708"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65708"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65708"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65708"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65708"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65708"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65708"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'ԵՔ-ԷԱՃԱՊՁԲ-25/213'</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ԵՔ-ԷԱՃԱՊՁԲ-25/213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"ԵՔ-ԷԱՃԱՊՁԲ-25/213"*</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Мэрия Еревана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ԵՔ-ԷԱՃԱՊՁԲ-25/213</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ԵՔ-ԷԱՃԱՊՁԲ-25/213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65708">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ԵՔ-ԷԱՃԱՊՁԲ-25/213</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20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__(0,05 (Управление кадрового обеспечения и технического обслуживания мэрии Еревана, Ачапняк, Аван, Нубарашен, Кентрон) 0,18 (Эребуни, Арабкир, Давташен, Малатия-Себастия, Норк Мараш), 0,15 (Нор Норк, Канакер-Зейтун), 0,1 Шенгавит, ))</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__</w:t>
      </w:r>
      <w:r w:rsidRPr="00F32D53">
        <w:rPr>
          <w:rFonts w:ascii="Calibri" w:hAnsi="Calibri" w:cstheme="minorHAnsi"/>
          <w:color w:val="000000" w:themeColor="text1"/>
          <w:lang w:val="ru-RU"/>
        </w:rPr>
        <w:t xml:space="preserve"> (</w:t>
      </w:r>
      <w:r w:rsidRPr="00F32D53">
        <w:rPr>
          <w:rFonts w:ascii="Calibri" w:hAnsi="Calibri" w:cstheme="minorHAnsi"/>
          <w:lang w:val="hy-AM"/>
        </w:rPr>
        <w:t>0,5 (Ачапняк, Аван, Нубарашен, Кентрон, Управление кадрового обеспечения и технического обслуживания мэрии Еревана), 15 (Эребуни, Нор Норк, ), 3 (Арабкир, Давташен, Малатия-Себастия), 5 Норк Мараш, 10 Канакер-Зейтун, 1 Шенгавит)</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8.15.8.15 Права и обязанности Покупателя по Договору
В порядке, установленном законодательством Республики Армения, ответственность несут:
Отдел технического обслуживания и снабжения аппарата мэрии Еревана, Аппарат главы административного района Ачапняк города Еревана,
Аппарат главы административного района Аван города Еревана, Арабкир, Ереван
Аппарат главы административного района Давташен города Еревана
Аппарат главы, Глава административного района Еревана Эребуни
Аппарат, Аппарат главы административного района Кентрон города Еревана,
Аппарат главы административного района Малатия-Себастия Еревана
Аппарат главы административного района Нор Норк, Норк-Мараш, Ереван
Аппарат главы административного района Нубарашен города Еревана
Аппарат главы, Глава административного района Шенгавит города Еревана
Аппарат главы административного района Канакер-Зейтун города Еревана.</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по исследовательскому методу - не менее 91, по моторному методу - не менее 81, давление насыщенных паров бензина: от 45 до 100 кПа, содержание свинца: не более 5 мг/дм³, объёмная доля бензола: не более 1 %, плотность при температуре 15°C: от 720 до 775 кг/м³, содержание серы: не более 10 мг/кг, массовая доля кислорода: не более 2,7 %, объёмная доля оксигенатов (не более): метанол - 3 %, этанол - 5 %, изопропиловый спирт - 10 %, изобутиловый спирт - 10 %, трет-бутиловый спирт - 7 %, эфиры (C5 и выше) - 15 %, другие оксигенаты — 10 %, безопасность: в соответствии с техническим регламентом Таможенного союза ТР ТС 013/2011.Поставка топлива осуществляется чеками. Поставка товара производится по требованию Покупателя. Конкретная дата поставки определяется Покупателем на основании предварительного (не позднее чем за 2 рабочих дня до поставки) заказа, направленного Продавцу на его официальный адрес электронной почты в виде утверждённого Покупателем заказа-задания. Продавец обязан осуществить доставку товара Получателю.Во всех административных районах Еревана поставщик должен осуществлять обслуживание заказчика как минимум на двух бензозаправочных станциях. В случае признания выбранным участником представляется список и адреса АЗС.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Cогласно списку, указанному в Приложении №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Начало поставки продукции: с момента вступления договора в силу, в сроки, установленные законодательством, срок поставки продукции: до 25.12.2025 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65708"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29EC" w:rsidRDefault="00A729EC" w:rsidP="001A1C97">
      <w:pPr>
        <w:spacing w:after="0" w:line="240" w:lineRule="auto"/>
      </w:pPr>
      <w:r>
        <w:separator/>
      </w:r>
    </w:p>
  </w:endnote>
  <w:endnote w:type="continuationSeparator" w:id="0">
    <w:p w:rsidR="00A729EC" w:rsidRDefault="00A729EC"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29EC" w:rsidRDefault="00A729EC" w:rsidP="001A1C97">
      <w:pPr>
        <w:spacing w:after="0" w:line="240" w:lineRule="auto"/>
      </w:pPr>
      <w:r>
        <w:separator/>
      </w:r>
    </w:p>
  </w:footnote>
  <w:footnote w:type="continuationSeparator" w:id="0">
    <w:p w:rsidR="00A729EC" w:rsidRDefault="00A729EC"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1B1C6"/>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28C8E-9A0C-47AF-91B5-168B453EE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58</Pages>
  <Words>17170</Words>
  <Characters>97872</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224</cp:revision>
  <dcterms:created xsi:type="dcterms:W3CDTF">2021-01-24T18:12:00Z</dcterms:created>
  <dcterms:modified xsi:type="dcterms:W3CDTF">2025-05-27T13:10:00Z</dcterms:modified>
</cp:coreProperties>
</file>