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2025.09.11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Республики Армения приобретение малогабаритных грузовиков (пикапов) под кодом HH NGN EAChAPDzB-2025/H-51</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Հասմիկ Ասատրյան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010596632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HH NGN EAChAPDzB-2025/H-51</w:t>
      </w:r>
      <w:r w:rsidRPr="00F32D53">
        <w:rPr>
          <w:rFonts w:ascii="Calibri" w:hAnsi="Calibri" w:cstheme="minorHAnsi"/>
          <w:i/>
        </w:rPr>
        <w:br/>
      </w:r>
      <w:r w:rsidRPr="00F32D53">
        <w:rPr>
          <w:rFonts w:ascii="Calibri" w:hAnsi="Calibri" w:cstheme="minorHAnsi"/>
          <w:szCs w:val="20"/>
          <w:lang w:val="af-ZA"/>
        </w:rPr>
        <w:t>2025.09.11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Республики Армения приобретение малогабаритных грузовиков (пикапов) под кодом HH NGN EAChAPDzB-2025/H-51</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Республики Армения приобретение малогабаритных грузовиков (пикапов) под кодом HH NGN EAChAPDzB-2025/H-51</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HH NGN EAChAPDzB-2025/H-51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Республики Армения приобретение малогабаритных грузовиков (пикапов) под кодом HH NGN EAChAPDzB-2025/H-51</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382.49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4.5057</w:t>
      </w:r>
      <w:r w:rsidRPr="00F32D53">
        <w:rPr>
          <w:rFonts w:ascii="Calibri" w:hAnsi="Calibri" w:cstheme="minorHAnsi"/>
          <w:szCs w:val="22"/>
        </w:rPr>
        <w:t xml:space="preserve"> драмом, евро </w:t>
      </w:r>
      <w:r w:rsidR="00991780" w:rsidRPr="00F32D53">
        <w:rPr>
          <w:rFonts w:ascii="Calibri" w:hAnsi="Calibri" w:cstheme="minorHAnsi"/>
          <w:lang w:val="af-ZA"/>
        </w:rPr>
        <w:t>447.51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2025.09.23.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HH NGN EAChAPDzB-2025/H-51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'HH NGN EAChAPDzB-2025/H-51'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 NGN EAChAPDzB-2025/H-51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"HH NGN EAChAPDzB-2025/H-51"*</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HH NGN EAChAPDzB-2025/H-51</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HH NGN EAChAPDzB-2025/H-51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HH NGN EAChAPDzB-2025/H-51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&lt;1095&gt;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