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государственных доходов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М. Хоренаци 3,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ТОПЛИВО (ДИЗЕЛЬНОЕ ТОПЛИВО ЛЕТНЕЕ)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Սպարտակ Հարությունյան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spartak_harutyunyan@taxservice.am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+37460844708, +37460844709, +37460844702, +37460844704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государственных доходов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ՊԵԿ-ԷԱՃԱՊՁԲ-2025/7</w:t>
      </w:r>
      <w:r w:rsidRPr="00F32D53">
        <w:rPr>
          <w:rFonts w:ascii="Calibri" w:hAnsi="Calibri" w:cstheme="minorHAnsi"/>
          <w:i/>
        </w:rPr>
        <w:br/>
      </w:r>
      <w:r w:rsidRPr="00F32D53">
        <w:rPr>
          <w:rFonts w:ascii="Calibri" w:hAnsi="Calibri" w:cstheme="minorHAnsi"/>
          <w:szCs w:val="20"/>
          <w:lang w:val="af-ZA"/>
        </w:rPr>
        <w:t>2025.09.16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государственных доходов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государственных доходов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ТОПЛИВО (ДИЗЕЛЬНОЕ ТОПЛИВО ЛЕТНЕЕ)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ТОПЛИВО (ДИЗЕЛЬНОЕ ТОПЛИВО ЛЕТНЕЕ)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государственных доходов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ՊԵԿ-ԷԱՃԱՊՁԲ-2025/7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spartak_harutyunyan@taxservice.am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ТОПЛИВО (ДИЗЕЛЬНОЕ ТОПЛИВО ЛЕТНЕЕ)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383.12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4.6192</w:t>
      </w:r>
      <w:r w:rsidRPr="00F32D53">
        <w:rPr>
          <w:rFonts w:ascii="Calibri" w:hAnsi="Calibri" w:cstheme="minorHAnsi"/>
          <w:szCs w:val="22"/>
        </w:rPr>
        <w:t xml:space="preserve"> драмом, евро </w:t>
      </w:r>
      <w:r w:rsidR="00991780" w:rsidRPr="00F32D53">
        <w:rPr>
          <w:rFonts w:ascii="Calibri" w:hAnsi="Calibri" w:cstheme="minorHAnsi"/>
          <w:lang w:val="af-ZA"/>
        </w:rPr>
        <w:t>450.36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2025.09.29.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ՊԵԿ-ԷԱՃԱՊՁԲ-2025/7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ՊԵԿ-ԷԱՃԱՊՁԲ-2025/7'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ՊԵԿ-ԷԱՃԱՊՁԲ-2025/7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ՊԵԿ-ԷԱՃԱՊՁԲ-2025/7"*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ՊԵԿ-ԷԱՃԱՊՁԲ-2025/7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ՊԵԿ-ԷԱՃԱՊՁԲ-2025/7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3</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3</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51-го, цетановый индекс не менее 46-и, плотность при температуре 15°С от 820 до 845 кг / м 3, массовая доля серы не более 350 мг/кг, температура вспышки не менее 550C, коксуемость 10%-ного остатка разгонки не более 0,3%, кинематическая вязкость при 400C: 2,0-4,5 мм2/с, температура помутнения: не выше 00C.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Дополнительные условия:
*Доставка товара осуществляется купонным способом. Передачу топливных купонов осуществляет поставщик. Срок годности, указанный на купонах, исчисляется с даты поставки до последнего дня отчетного года, и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Предоставленные организацией-победителем купоны должны обслуживаться на всей территории Республики Армения или/и если организация-победитель не имеет автозаправочных станций на всей территории Республики Армения, она должна представить список автозаправочных станций с адресами по регионам и общинам, где автомобили клиента могут быть заправлены по предоставленным ею купонам в литрах, указанных в соответствующем купоне.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