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Հայաստանի հեռուստատեսային և ռադիոհաղորդիչ ցանց ՓԲԸ</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ՀՀ, ք. Երևան, Նորք, Գ.Հովսեփյան 95</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автомобилей</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Մարինա Նիկոլյան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marina.nikolyan@tna.am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+374 10 65 40 73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Հայաստանի հեռուստատեսային և ռադիոհաղորդիչ ցանց ՓԲԸ</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ՀՀՌՑ-ԷԱՃԱՊՁԲ-25/32</w:t>
      </w:r>
      <w:r w:rsidRPr="00F32D53">
        <w:rPr>
          <w:rFonts w:ascii="Calibri" w:hAnsi="Calibri" w:cstheme="minorHAnsi"/>
          <w:i/>
        </w:rPr>
        <w:br/>
      </w:r>
      <w:r w:rsidRPr="00F32D53">
        <w:rPr>
          <w:rFonts w:ascii="Calibri" w:hAnsi="Calibri" w:cstheme="minorHAnsi"/>
          <w:szCs w:val="20"/>
          <w:lang w:val="af-ZA"/>
        </w:rPr>
        <w:t>---</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Հայաստանի հեռուստատեսային և ռադիոհաղորդիչ ցանց ՓԲԸ</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Հայաստանի հեռուստատեսային և ռադիոհաղորդիչ ցանց ՓԲԸ</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автомобилей</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автомобилей</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Հայաստանի հեռուստատեսային և ռադիոհաղորդիչ ցանց ՓԲԸ</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ՀՀՌՑ-ԷԱՃԱՊՁԲ-25/32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marina.nikolyan@tna.am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автомобилей</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383.12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4.6192</w:t>
      </w:r>
      <w:r w:rsidRPr="00F32D53">
        <w:rPr>
          <w:rFonts w:ascii="Calibri" w:hAnsi="Calibri" w:cstheme="minorHAnsi"/>
          <w:szCs w:val="22"/>
        </w:rPr>
        <w:t xml:space="preserve"> драмом, евро </w:t>
      </w:r>
      <w:r w:rsidR="00991780" w:rsidRPr="00F32D53">
        <w:rPr>
          <w:rFonts w:ascii="Calibri" w:hAnsi="Calibri" w:cstheme="minorHAnsi"/>
          <w:lang w:val="af-ZA"/>
        </w:rPr>
        <w:t>450.36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2025.09.30.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00E93C04" w:rsidRPr="00F32D53">
        <w:rPr>
          <w:rFonts w:ascii="Calibri" w:hAnsi="Calibri" w:cstheme="minorHAnsi"/>
          <w:sz w:val="23"/>
          <w:szCs w:val="23"/>
          <w:lang w:val="af-ZA"/>
        </w:rPr>
        <w:t>ՀՀՌՑ-ԷԱՃԱՊՁԲ-25/32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'ՀՀՌՑ-ԷԱՃԱՊՁԲ-25/32'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ՀՀՌՑ-ԷԱՃԱՊՁԲ-25/32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Հայաստանի հեռուստատեսային և ռադիոհաղորդիչ ցանց ՓԲԸ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"ՀՀՌՑ-ԷԱՃԱՊՁԲ-25/32"*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ՀՀՌՑ-ԷԱՃԱՊՁԲ-25/32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ՀՀՌՑ-ԷԱՃԱՊՁԲ-25/32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и трансмиссия
Рядный 4-цилиндровый бензиновый двигатель объемом 1,6 л, мощностью не менее 122 л.с. с системой газораспределения Dual VVT-i
с вариатором
Габарит
Длина/ширина/высота: 4630/1780/1435 мм НЕ МЕНЬШЕ
Масса: 1350 кг
Объем топливного бака: не менее 50 литров
Расход топлива: не более 8,2 литра
Оснащение
EBD (электронное распределение тормозных усилий)
VSC+ (антипробуксовочная система)
Усилитель руля и подогрев рулевого колеса
Кожаный/тканевый салон, подогрев передних сидений
2-зонный климат-контроль, система Start Stop Smart Entry, адаптивный круиз-контроль
Монитор с камерой заднего вида
AM/FM-аудиосистема с не менее чем 6 динамиками
Камера заднего вида
Многофункциональное рулевое колесо
Не менее 6 подушек безопасности
Электропривод всех стеклоподъемников
Электропривод боковых зеркал с обогревом
Шины 225/45R17 с легкосплавными дисками
Пробег автомобиля не должен превышать 500 км
Цвет: жемчужно-белый
ЗАВОДСКАЯ ГАРАНТИЯ 3 ГОДА ИЛИ 100 000 КМ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в течение 2-х месяцев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