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2025.09.19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Общинное учереждение «Вывоз мусора и санитарная очистка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ул. Ширака , Дом 88/1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ԵԱՍՄ-ԷԱՃԱՊՁԲ-25/69 для нужд Общинного учереждения Вывоз мусора и санитарная очистка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Авакян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easm.himnark@gmail.com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041777983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Общинное учереждение «Вывоз мусора и санитарная очистка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ԵԱՍՄ-ԷԱՃԱՊՁԲ-25/69</w:t>
      </w:r>
      <w:r w:rsidRPr="00F32D53">
        <w:rPr>
          <w:rFonts w:ascii="Calibri" w:hAnsi="Calibri" w:cstheme="minorHAnsi"/>
          <w:i/>
        </w:rPr>
        <w:br/>
      </w:r>
      <w:r w:rsidRPr="00F32D53">
        <w:rPr>
          <w:rFonts w:ascii="Calibri" w:hAnsi="Calibri" w:cstheme="minorHAnsi"/>
          <w:szCs w:val="20"/>
          <w:lang w:val="af-ZA"/>
        </w:rPr>
        <w:t>2025.09.19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Общинное учереждение «Вывоз мусора и санитарная очистка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Общинное учереждение «Вывоз мусора и санитарная очистка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ԵԱՍՄ-ԷԱՃԱՊՁԲ-25/69 для нужд Общинного учереждения Вывоз мусора и санитарная очистка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ԵԱՍՄ-ԷԱՃԱՊՁԲ-25/69 для нужд Общинного учереждения Вывоз мусора и санитарная очистка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Общинное учереждение «Вывоз мусора и санитарная очистка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ԵԱՍՄ-ԷԱՃԱՊՁԲ-25/69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easm.himnark@gmail.com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ԵԱՍՄ-ԷԱՃԱՊՁԲ-25/69 для нужд Общинного учереждения Вывоз мусора и санитарная очистка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12:30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382.59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4.6184</w:t>
      </w:r>
      <w:r w:rsidRPr="00F32D53">
        <w:rPr>
          <w:rFonts w:ascii="Calibri" w:hAnsi="Calibri" w:cstheme="minorHAnsi"/>
          <w:szCs w:val="22"/>
        </w:rPr>
        <w:t xml:space="preserve"> драмом, евро </w:t>
      </w:r>
      <w:r w:rsidR="00991780" w:rsidRPr="00F32D53">
        <w:rPr>
          <w:rFonts w:ascii="Calibri" w:hAnsi="Calibri" w:cstheme="minorHAnsi"/>
          <w:lang w:val="af-ZA"/>
        </w:rPr>
        <w:t>452.83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2025.10.01. 12:30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ԵԱՍՄ-ԷԱՃԱՊՁԲ-25/69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'ԵԱՍՄ-ԷԱՃԱՊՁԲ-25/69'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ԵԱՍՄ-ԷԱՃԱՊՁԲ-25/69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Общинное учереждение «Вывоз мусора и санитарная очистка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"ԵԱՍՄ-ԷԱՃԱՊՁԲ-25/69"*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ԵԱՍՄ-ԷԱՃԱՊՁԲ-25/69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ԵԱՍՄ-ԷԱՃԱՊՁԲ-25/69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зимней формы состоит из зимней куртки с капюшоном, зимних брюк, защитной рабочей обуви и вязаной зимней шапки.
Зимняя куртка и брюки должны быть сшиты из полиэстер-хлопковой ткани. Ткань должна обладать водо- и маслостойкостью (МВО) и защитой от кислот с концентрацией 50 % (защита от кислот концентрации 50 % — К50). Состав ткани: 35 % хлопка, 65 % полиэстера, плотность поверхности – 245±5 г/м². Прочность ткани при разрыве по основе не менее 1100 Н, по утку (средней нити) не менее 800 Н. Устойчивость ткани к маслу / показатель отталкивания масла в первоначальном виде — 5 баллов, после пяти стирок показатель не должен изменяться. Устойчивость ткани к кислотам: первоначально — 6 часов, после пяти стирок не менее того же. Изменение линейных размеров одежды после влажной обработки: по основе — не более –2 %, по утку — –1,5 %.
Цветовое сочетание одежды: тёмно-синий цвет (код цвета 19-3920 TCX) в сочетании с флуоресцентно лимонно жёлтым цветом (код 13-0630 TN).
Крой куртки прямой, по низу установлен пояс манжета из резинки. Длина от талии вниз 15 20 см, стойка воротник, на воротнике тканевый подвес и ярлык с указанием размера униформы. Спереди и сзади в куртке в качестве утепляющей вставки используется синтепон плотностью 300 г/м², подкладка из чёрного шёлка, диагональная фасонная стёжка; в рукавах — синтепон плотности 200 г/м², также стёганный диагональной стёжкой с чёрной шёлковой подкладкой. Поверхность шёлковой подкладки должна быть не менее 60±5 г/м². Между синтепоном и шёлковой подкладкой дополнительно прокладывается нетканый материал, чтобы исключить просачивание синтепона.
Рукава окрашенные, в манжете 5 см резиновая манжета. Куртка застёгивается под защёлку защитной планкой, под планкой — нейлоновая цепочка. Защитная планка крепится к передней части куртки никелированными 4 5 парами кнопок.
По боковым нижним швам куртки имеется 2 внутренних кармана, вход которых отделан узкими кантиками флуоресцентно лимонного жёлтого цвета, в середине которых размещены нейлоновые шнурки. Куртка также имеет 1 2 накладных объёмных карманы в области груди. Карманы на груди закрываются клапанами: клапаны состоят из двух частей — верхняя часть тёмно синяя, внутренняя — флуоресцентно лимонно жёлтая; верхняя часть на 1 2 мм шире. Клапан оформлен с одной стороны прямым срезом, с другой — диагональным. Накладной карман на груди (внутренний) выполнен парным швом, а на клапанах установлены погоны, чтобы при открывании карманов не пачкаться. Карманы на груди закрываются липучками.
По всей окружности груди куртки, а также по рукавам размещены световозвращающие ленты шириной 4 см. На спинке и по всей окружности рукавов световозвращающие ленты должны быть двойными. Основа световозвращающих лент: 30 % хлопка и 70 % полиэстера. Коэффициент световозвращения после 40 циклов стирки при температуре 60 °C не должен быть меньше 470 кд/лк·м².
Все декоративные швы куртки должны быть выполнены парным швом, обработаны на машине парного шва. На спинке вышивается аббревиатура ԵԱՍՄ, на накладной ткани левого кармана груди — эмблема мэрии Еревана, с соблюдением пропорций. Размер вышивки на спинке и логотипа на груди согласовываются с заказчиком.
Капюшон состоит из трёх частей: средняя — флуоресцентно лимонного жёлтого цвета, боковые — тёмно синие. Капюшон отделяется от куртки цепочкой; застёгивается двумя парами липучек длиной 7 см, расположенных крест накрест.
Внутри куртки на высоте 15 см от низа пришивается информационная бирка из нейлона с указанием данных производителя / условиями гарантии, размером одежды, кратким описанием и инструкцией по уходу.
Брюки прямого покроя; внутри имеется утепляющая вставка синтепоном плотностью 100 150 г/м², соединённая с чёрной шёлковой подкладкой ультразвуковым швом. Поверхность шёлковой подкладки должна быть не менее 60±5 г/м². Между синтепоном и шёлковой подкладкой дополнительно прокладывается нетканый материал, чтобы исключить просачивание синтепона. Брюки имеют спереди 2 боковых внутренних кармана и 1 2 накладных объёмных кармана на коленной части. Вход боковых внутренних карманов косой, отделан узкими кантиками флуоресцентно лимонного жёлтого цвета. Накладные карманы закрываются клапанами, клапаны состоят из двух частей: верхняя часть тёмно синяя, внутренняя — флуоресцентно лимонно жёлтая, верхняя часть на 1 2 мм шире. Накладные карманы выполнены парным швом, на клапанах установлены погоны, чтобы при открывании карманов не пачкаться. Карманы закрываются липучками.
Пояс брюк шириной 4 см, с 5 петлями для ремня. Передняя часть застёгивается нейлоновой цепочкой и кнопкой. В пояс вставлена эластичная лента шириной 3,5 4 см, своего рода резинка, для регулировки размера брюк. Начиная от колен и ниже по боковым швам брюк установлены световозвращающие ленты шириной 4 см. Основа световозвращающих лент: 30 % хлопка, 70 % полиэстера. Коэффициент световозвращения после 40 циклов стирки при температуре 60 °C не менее 470 кд/лк·м².
Все отделочные элементы брюк должны быть выполнены парным швом, на машине парного шва.
Упаковка — прозрачные полиэтиленовые пакеты, в одном пакете 1 комплект. Пакеты должны быть промаркированы, на бирках указаны название модели, количество, размер.
Защитная рабочая обувь предназначена для обеспечения безопасности работников: обувь должна соответствовать требованиям стандарта EN 20345, защитному классу S3. Обувь состоит из передней части, нижней части берца, верхней части берца, язычка, подкладки, подошвы. Передняя часть, нижняя часть берца и язычок должны быть изготовлены из натуральной кожи толщиной 1,9 2,1 мм чёрного цвета. Верхняя часть берца должна быть изготовлена из светло серой кожи или качественного заменителя кожи светло серого цвета, состоящей из двух частей, из которых верхняя часть высотой 3 см, а нижняя U образной части — центральной части высотой 6,5 см. На внутренней стороне светло серой части берца должен быть установлен поролоновый вкладыш. Язык обуви с боков дополнительно закрывается клапанами, чтобы препятствовать проникновению грязи. Общая высота обуви — 15 см, высота берца сзади — 10,5 см. В берцах имеются 5 рядов металлических скорняжных крючков, шнуровка — двойной цветной шнурок. Подошва должна быть изготовлена из двух слоёв полиуретана: верхний слой — серого цвета, нижний — чёрного. Способ крепления подошвы — прямое впрыскивание полиуретана (PU Injection method), что делает подошву единым целым с кожей верха. Обувь должна иметь металлический носок для защиты пальцев от ударов до 200 Дж, и металлическую гибкую вставку для защиты стопы от острых режущих предметов. Внутри обуви должна быть оранжевая воздухопроницаемая ткань. Обувь должна быть произведена не ранее 2025 года, о чём должно быть соответствующее обозначение на внутренней стороне язычка. На наружной части язычка наносится чёрная искусственная бархатная ткань, на которой печатается аббревиатура ԵԱՍՄ.
Вязаная зимняя шапка предназначена для защиты головы работника от холода. Состав ткани — 100 % акрил, цвет — чёрный. Регулировка размера осуществляется за счёт складчатой полосы. На передней части шапки, в центре сгиба складчатой полосы, на искусственном бархате вышивается знак заказчика или аббревиатура.
Поставляющая организация до поставки обязана предоставить образец одного комплекта на согласование с заказчиком для утверждения внешнего вида по всем определённым показателям. Утверждённый образец является частью количества, предусмотренного контрактом, и подлежит импортированию при представлении последней партии.
Поставляемые изделия должны быть новыми. Для каждой партии при необходимости по требованию заказчика поставщик за свой счёт предоставляет заключение лабораторных испытаний, выданное аккредитованной в РА и/или ЕАЭС организацией, о соответствии техническим характеристикам всех видов изделий.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