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2025.09.24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Медный купорос</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10:15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10:15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Հայկուհի  Գրիգորյան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Haykuhi.Grigoryan@anpp.am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ՀԱԷԿ-ԷԱՃԱՊՁԲ-110/25</w:t>
      </w:r>
      <w:r w:rsidRPr="00F32D53">
        <w:rPr>
          <w:rFonts w:ascii="Calibri" w:hAnsi="Calibri" w:cstheme="minorHAnsi"/>
          <w:i/>
        </w:rPr>
        <w:br/>
      </w:r>
      <w:r w:rsidRPr="00F32D53">
        <w:rPr>
          <w:rFonts w:ascii="Calibri" w:hAnsi="Calibri" w:cstheme="minorHAnsi"/>
          <w:szCs w:val="20"/>
          <w:lang w:val="af-ZA"/>
        </w:rPr>
        <w:t>2025.09.24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Медный купорос</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Медный купорос</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ՀԱԷԿ-ԷԱՃԱՊՁԲ-110/25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Haykuhi.Grigoryan@anpp.am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Медный купорос</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купорос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10:15</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382.85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4.5785</w:t>
      </w:r>
      <w:r w:rsidRPr="00F32D53">
        <w:rPr>
          <w:rFonts w:ascii="Calibri" w:hAnsi="Calibri" w:cstheme="minorHAnsi"/>
          <w:szCs w:val="22"/>
        </w:rPr>
        <w:t xml:space="preserve"> драмом, евро </w:t>
      </w:r>
      <w:r w:rsidR="00991780" w:rsidRPr="00F32D53">
        <w:rPr>
          <w:rFonts w:ascii="Calibri" w:hAnsi="Calibri" w:cstheme="minorHAnsi"/>
          <w:lang w:val="af-ZA"/>
        </w:rPr>
        <w:t>451.57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2025.10.07. 10:15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ՀԱԷԿ-ԷԱՃԱՊՁԲ-110/25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'ՀԱԷԿ-ԷԱՃԱՊՁԲ-110/25'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ՀԱԷԿ-ԷԱՃԱՊՁԲ-110/25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"ՀԱԷԿ-ԷԱՃԱՊՁԲ-110/25"*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ՀԱԷԿ-ԷԱՃԱՊՁԲ-110/25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ՀԱԷԿ-ԷԱՃԱՊՁԲ-110/25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2</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2</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30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купорос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кг должно быть поставлено в течение 20 календарных дней с момента подписания договора, оставшаяся часть до 30 января 2026 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купорос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