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2025.09.30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ЗАО Айкакан Атомайин Электракаян</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РА, Армавирский марз, г. Мецамор</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Интелектуальное электронное устройство</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10</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16:00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10</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Հայկուհի  Գրիգորյան </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Haykuhi.Grigoryan@anpp.am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+37410200491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ЗАО Айкакан Атомайин Электракаян</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ՀԱԷԿ-ԷԱՃԱՊՁԲ-114/25</w:t>
      </w:r>
      <w:r w:rsidRPr="00F32D53">
        <w:rPr>
          <w:rFonts w:ascii="Calibri" w:hAnsi="Calibri" w:cstheme="minorHAnsi"/>
          <w:i/>
        </w:rPr>
        <w:br/>
      </w:r>
      <w:r w:rsidRPr="00F32D53">
        <w:rPr>
          <w:rFonts w:ascii="Calibri" w:hAnsi="Calibri" w:cstheme="minorHAnsi"/>
          <w:szCs w:val="20"/>
          <w:lang w:val="af-ZA"/>
        </w:rPr>
        <w:t>2025.09.30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ЗАО Айкакан Атомайин Электракаян</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ЗАО Айкакан Атомайин Электракаян</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Интелектуальное электронное устройство</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Интелектуальное электронное устройство</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ЗАО Айкакан Атомайин Электракаян</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ՀԱԷԿ-ԷԱՃԱՊՁԲ-114/25</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Haykuhi.Grigoryan@anpp.am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Интелектуальное электронное устройство</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1</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Интелектуальное электронное устройство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69176B" w:rsidRPr="0069176B" w:rsidRDefault="00DD1BC0" w:rsidP="0069176B">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69176B" w:rsidRPr="0069176B">
        <w:rPr>
          <w:rFonts w:ascii="Calibri" w:hAnsi="Calibri" w:cstheme="minorHAnsi"/>
          <w:lang w:val="ru-RU"/>
        </w:rPr>
        <w:t>закупок.</w:t>
      </w:r>
    </w:p>
    <w:p w:rsidR="00DD1BC0" w:rsidRPr="00DD1BC0" w:rsidRDefault="0069176B" w:rsidP="0069176B">
      <w:pPr>
        <w:widowControl w:val="0"/>
        <w:tabs>
          <w:tab w:val="left" w:pos="1134"/>
        </w:tabs>
        <w:spacing w:after="0"/>
        <w:ind w:firstLine="567"/>
        <w:rPr>
          <w:rFonts w:ascii="Calibri" w:hAnsi="Calibri" w:cstheme="minorHAnsi"/>
          <w:lang w:val="ru-RU"/>
        </w:rPr>
      </w:pPr>
      <w:r w:rsidRPr="0069176B">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594602"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32D53">
        <w:rPr>
          <w:rFonts w:ascii="Calibri" w:hAnsi="Calibri" w:cstheme="minorHAnsi"/>
          <w:lang w:val="ru-RU"/>
        </w:rPr>
        <w:lastRenderedPageBreak/>
        <w:t>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594602">
        <w:rPr>
          <w:rFonts w:ascii="Calibri" w:hAnsi="Calibri" w:cstheme="minorHAnsi"/>
          <w:lang w:val="ru-RU"/>
        </w:rPr>
        <w:t xml:space="preserve">Включение участника в </w:t>
      </w:r>
      <w:r w:rsidR="00594602" w:rsidRPr="00594602">
        <w:rPr>
          <w:rFonts w:ascii="Calibri" w:hAnsi="Calibri" w:cstheme="minorHAnsi"/>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lastRenderedPageBreak/>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lastRenderedPageBreak/>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16:00</w:t>
      </w:r>
      <w:r w:rsidRPr="00F32D53">
        <w:rPr>
          <w:rFonts w:ascii="Calibri" w:hAnsi="Calibri" w:cstheme="minorHAnsi"/>
          <w:lang w:val="ru-RU"/>
        </w:rPr>
        <w:t>" часов "</w:t>
      </w:r>
      <w:r w:rsidR="003955D4" w:rsidRPr="00F32D53">
        <w:rPr>
          <w:rFonts w:ascii="Calibri" w:hAnsi="Calibri" w:cstheme="minorHAnsi"/>
          <w:lang w:val="af-ZA"/>
        </w:rPr>
        <w:t>10</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lastRenderedPageBreak/>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382.75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4.6259</w:t>
      </w:r>
      <w:r w:rsidRPr="00F32D53">
        <w:rPr>
          <w:rFonts w:ascii="Calibri" w:hAnsi="Calibri" w:cstheme="minorHAnsi"/>
          <w:szCs w:val="22"/>
        </w:rPr>
        <w:t xml:space="preserve"> драмом, евро </w:t>
      </w:r>
      <w:r w:rsidR="00991780" w:rsidRPr="00F32D53">
        <w:rPr>
          <w:rFonts w:ascii="Calibri" w:hAnsi="Calibri" w:cstheme="minorHAnsi"/>
          <w:lang w:val="af-ZA"/>
        </w:rPr>
        <w:t>448.54</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2025.10.13. 16:00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F44A1" w:rsidRPr="001F44A1" w:rsidRDefault="001A1C97" w:rsidP="001F44A1">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w:t>
      </w:r>
      <w:r w:rsidR="001F44A1" w:rsidRPr="001F44A1">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F44A1" w:rsidRPr="001F44A1"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F44A1" w:rsidP="001F44A1">
      <w:pPr>
        <w:widowControl w:val="0"/>
        <w:tabs>
          <w:tab w:val="left" w:pos="1134"/>
        </w:tabs>
        <w:spacing w:line="240" w:lineRule="auto"/>
        <w:rPr>
          <w:rFonts w:ascii="Calibri" w:hAnsi="Calibri" w:cstheme="minorHAnsi"/>
          <w:color w:val="000000" w:themeColor="text1"/>
          <w:lang w:val="ru-RU"/>
        </w:rPr>
      </w:pPr>
      <w:r w:rsidRPr="001F44A1">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r w:rsidR="001A1C97" w:rsidRPr="00F32D53">
        <w:rPr>
          <w:rFonts w:ascii="Calibri" w:hAnsi="Calibri" w:cstheme="minorHAnsi"/>
          <w:color w:val="000000" w:themeColor="text1"/>
          <w:lang w:val="ru-RU"/>
        </w:rPr>
        <w:t>.</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w:t>
      </w:r>
      <w:r w:rsidR="00890E4E" w:rsidRPr="00890E4E">
        <w:rPr>
          <w:rFonts w:ascii="Calibri" w:hAnsi="Calibri" w:cstheme="minorHAnsi"/>
          <w:lang w:val="ru-RU"/>
        </w:rPr>
        <w:lastRenderedPageBreak/>
        <w:t xml:space="preserve">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3AF" w:rsidRPr="0§3AF" w:rsidRDefault="008512A9" w:rsidP="0§3AF">
      <w:pPr>
        <w:widowControl w:val="0"/>
        <w:tabs>
          <w:tab w:val="left" w:pos="1276"/>
        </w:tabs>
        <w:spacing w:line="240" w:lineRule="auto"/>
        <w:ind w:firstLine="567"/>
        <w:rPr>
          <w:lang w:val="ru-RU"/>
        </w:rPr>
      </w:pPr>
      <w:r w:rsidRPr="00CB152C">
        <w:rPr>
          <w:lang w:val="ru-RU"/>
        </w:rPr>
        <w:t xml:space="preserve">При </w:t>
      </w:r>
      <w:r w:rsidR="0§3AF" w:rsidRPr="0§3AF">
        <w:rPr>
          <w:lang w:val="ru-RU"/>
        </w:rPr>
        <w:t xml:space="preserve">этом, </w:t>
      </w:r>
    </w:p>
    <w:p w:rsidR="0§3AF" w:rsidRPr="0§3AF" w:rsidRDefault="0§3AF" w:rsidP="0§3AF">
      <w:pPr>
        <w:widowControl w:val="0"/>
        <w:tabs>
          <w:tab w:val="left" w:pos="1276"/>
        </w:tabs>
        <w:spacing w:line="240" w:lineRule="auto"/>
        <w:ind w:firstLine="567"/>
        <w:rPr>
          <w:lang w:val="ru-RU"/>
        </w:rPr>
      </w:pPr>
      <w:r w:rsidRPr="0§3AF">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512A9" w:rsidRPr="008512A9" w:rsidRDefault="0§3AF" w:rsidP="0§3AF">
      <w:pPr>
        <w:widowControl w:val="0"/>
        <w:tabs>
          <w:tab w:val="left" w:pos="1276"/>
        </w:tabs>
        <w:spacing w:line="240" w:lineRule="auto"/>
        <w:ind w:firstLine="567"/>
        <w:rPr>
          <w:rFonts w:ascii="Calibri" w:hAnsi="Calibri" w:cstheme="minorHAnsi"/>
          <w:lang w:val="hy-AM"/>
        </w:rPr>
      </w:pPr>
      <w:r w:rsidRPr="0§3AF">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w:t>
      </w:r>
      <w:r w:rsidRPr="00F32D53">
        <w:rPr>
          <w:rFonts w:ascii="Calibri" w:hAnsi="Calibri" w:cstheme="minorHAnsi"/>
          <w:lang w:val="ru-RU"/>
        </w:rPr>
        <w:lastRenderedPageBreak/>
        <w:t xml:space="preserve">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 xml:space="preserve">9.1.Договор заключается заказчиком на основании решения Комиссии. Договор заключается в </w:t>
      </w:r>
      <w:r w:rsidRPr="00F32D53">
        <w:rPr>
          <w:rFonts w:ascii="Calibri" w:hAnsi="Calibri" w:cstheme="minorHAnsi"/>
          <w:lang w:val="ru-RU"/>
        </w:rPr>
        <w:lastRenderedPageBreak/>
        <w:t>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665708" w:rsidRPr="00665708">
        <w:rPr>
          <w:rFonts w:ascii="Calibri" w:hAnsi="Calibri" w:cstheme="minorHAnsi"/>
          <w:lang w:val="ru-RU"/>
        </w:rPr>
        <w:t xml:space="preserve"> (</w:t>
      </w:r>
      <w:r w:rsidR="00A629F9" w:rsidRPr="00A629F9">
        <w:rPr>
          <w:rFonts w:ascii="Calibri" w:hAnsi="Calibri" w:cstheme="minorHAnsi"/>
          <w:b/>
          <w:sz w:val="24"/>
          <w:szCs w:val="24"/>
          <w:lang w:val="ru-RU"/>
        </w:rPr>
        <w:t>В представленных в этом разделе банковских гарантиях данные счетов бенефициаров указаны в приложенном файле</w:t>
      </w:r>
      <w:r w:rsidR="00665708" w:rsidRPr="00A629F9">
        <w:rPr>
          <w:rFonts w:ascii="Calibri" w:hAnsi="Calibri" w:cstheme="minorHAnsi"/>
          <w:b/>
          <w:sz w:val="24"/>
          <w:szCs w:val="24"/>
          <w:lang w:val="ru-RU"/>
        </w:rPr>
        <w:t>)</w:t>
      </w:r>
      <w:bookmarkStart w:id="0" w:name="_GoBack"/>
      <w:bookmarkEnd w:id="0"/>
      <w:r w:rsidR="0005293D" w:rsidRPr="0005293D">
        <w:rPr>
          <w:rFonts w:ascii="Calibri" w:hAnsi="Calibri" w:cstheme="minorHAnsi"/>
          <w:lang w:val="ru-RU"/>
        </w:rPr>
        <w:t xml:space="preserve">. </w:t>
      </w:r>
      <w:r w:rsidRPr="00F40F13">
        <w:rPr>
          <w:rFonts w:ascii="Calibri" w:hAnsi="Calibri" w:cstheme="minorHAnsi"/>
          <w:lang w:val="ru-RU"/>
        </w:rPr>
        <w:t xml:space="preserve">С отобранным участником заключается договор, если он представляет обеспечения </w:t>
      </w:r>
      <w:r w:rsidRPr="00F40F13">
        <w:rPr>
          <w:rFonts w:ascii="Calibri" w:hAnsi="Calibri" w:cstheme="minorHAnsi"/>
          <w:lang w:val="ru-RU"/>
        </w:rPr>
        <w:lastRenderedPageBreak/>
        <w:t>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lastRenderedPageBreak/>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1" w:author="Inesa Kocharyan" w:date="2022-03-25T10:25:00Z"/>
          <w:rFonts w:ascii="Calibri" w:hAnsi="Calibri" w:cstheme="minorHAnsi"/>
          <w:lang w:val="hy-AM"/>
        </w:rPr>
      </w:pPr>
      <w:ins w:id="2"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3" w:author="Inesa Kocharyan" w:date="2022-03-25T10:25:00Z"/>
          <w:rFonts w:ascii="Calibri" w:hAnsi="Calibri" w:cstheme="minorHAnsi"/>
          <w:lang w:val="ru-RU"/>
        </w:rPr>
      </w:pPr>
      <w:r w:rsidRPr="000E5764">
        <w:rPr>
          <w:rFonts w:ascii="Calibri" w:hAnsi="Calibri" w:cstheme="minorHAnsi"/>
          <w:lang w:val="ru-RU"/>
        </w:rPr>
        <w:tab/>
        <w:t xml:space="preserve">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w:t>
      </w:r>
      <w:r w:rsidRPr="000E5764">
        <w:rPr>
          <w:rFonts w:ascii="Calibri" w:hAnsi="Calibri" w:cstheme="minorHAnsi"/>
          <w:lang w:val="ru-RU"/>
        </w:rPr>
        <w:lastRenderedPageBreak/>
        <w:t>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00E93C04" w:rsidRPr="00F32D53">
        <w:rPr>
          <w:rFonts w:ascii="Calibri" w:hAnsi="Calibri" w:cstheme="minorHAnsi"/>
          <w:sz w:val="23"/>
          <w:szCs w:val="23"/>
          <w:lang w:val="af-ZA"/>
        </w:rPr>
        <w:t>ՀԱԷԿ-ԷԱՃԱՊՁԲ-114/25</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69176B"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69176B"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69176B"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69176B"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69176B"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69176B"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69176B"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69176B"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69176B"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69176B"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'ՀԱԷԿ-ԷԱՃԱՊՁԲ-114/25'</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ՀԱԷԿ-ԷԱՃԱՊՁԲ-114/25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ЗАО Айкакан Атомайин Электракаян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"ՀԱԷԿ-ԷԱՃԱՊՁԲ-114/25"*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ՀԱԷԿ-ԷԱՃԱՊՁԲ-114/25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69176B">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ՀԱԷԿ-ԷԱՃԱՊՁԲ-114/25</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10</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__</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Интелектуальное электронное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марз Армавир г. Мецамор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120 календарных дней после подписания договора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Интелектуальное электронное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69176B"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92E" w:rsidRDefault="00D7592E" w:rsidP="001A1C97">
      <w:pPr>
        <w:spacing w:after="0" w:line="240" w:lineRule="auto"/>
      </w:pPr>
      <w:r>
        <w:separator/>
      </w:r>
    </w:p>
  </w:endnote>
  <w:endnote w:type="continuationSeparator" w:id="0">
    <w:p w:rsidR="00D7592E" w:rsidRDefault="00D7592E"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92E" w:rsidRDefault="00D7592E" w:rsidP="001A1C97">
      <w:pPr>
        <w:spacing w:after="0" w:line="240" w:lineRule="auto"/>
      </w:pPr>
      <w:r>
        <w:separator/>
      </w:r>
    </w:p>
  </w:footnote>
  <w:footnote w:type="continuationSeparator" w:id="0">
    <w:p w:rsidR="00D7592E" w:rsidRDefault="00D7592E"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A73AF"/>
    <w:rsid w:val="000D0D60"/>
    <w:rsid w:val="000D57E4"/>
    <w:rsid w:val="000D7B15"/>
    <w:rsid w:val="000E5764"/>
    <w:rsid w:val="000E7AC7"/>
    <w:rsid w:val="000F1575"/>
    <w:rsid w:val="000F3035"/>
    <w:rsid w:val="000F41B9"/>
    <w:rsid w:val="001027E2"/>
    <w:rsid w:val="001139BD"/>
    <w:rsid w:val="0012507B"/>
    <w:rsid w:val="001304BD"/>
    <w:rsid w:val="00163E2C"/>
    <w:rsid w:val="001640EB"/>
    <w:rsid w:val="001940C4"/>
    <w:rsid w:val="00194C91"/>
    <w:rsid w:val="001A1C97"/>
    <w:rsid w:val="001C1315"/>
    <w:rsid w:val="001F44A1"/>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94602"/>
    <w:rsid w:val="00597969"/>
    <w:rsid w:val="005A00BC"/>
    <w:rsid w:val="005A414E"/>
    <w:rsid w:val="005A7322"/>
    <w:rsid w:val="005C2883"/>
    <w:rsid w:val="005C3299"/>
    <w:rsid w:val="005C42C6"/>
    <w:rsid w:val="005D2A8E"/>
    <w:rsid w:val="005E3CB2"/>
    <w:rsid w:val="005E6279"/>
    <w:rsid w:val="005F0379"/>
    <w:rsid w:val="005F59C7"/>
    <w:rsid w:val="0060207E"/>
    <w:rsid w:val="006357DF"/>
    <w:rsid w:val="00665708"/>
    <w:rsid w:val="0066647E"/>
    <w:rsid w:val="006717D8"/>
    <w:rsid w:val="0069176B"/>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629F9"/>
    <w:rsid w:val="00A729EC"/>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592E"/>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3DCF74"/>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38F0AA-F3B4-4ADE-AD3A-A28CEF65E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58</Pages>
  <Words>11959</Words>
  <Characters>104164</Characters>
  <Application>Microsoft Office Word</Application>
  <DocSecurity>0</DocSecurity>
  <Lines>9469</Lines>
  <Paragraphs>2700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231</cp:revision>
  <dcterms:created xsi:type="dcterms:W3CDTF">2021-01-24T18:12:00Z</dcterms:created>
  <dcterms:modified xsi:type="dcterms:W3CDTF">2025-07-03T10:55:00Z</dcterms:modified>
</cp:coreProperties>
</file>