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2025.10.02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Հայաստանի հեռուստատեսային և ռադիոհաղորդիչ ցանց ՓԲԸ</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ՀՀ, ք. Երևան, Նորք, Գ.Հովսեփյան 95</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Приобретение автомобилей</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12</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12</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Մարինա Նիկոլյան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marina.nikolyan@tna.am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+374 10 65 40 73</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Հայաստանի հեռուստատեսային և ռադիոհաղորդիչ ցանց ՓԲԸ</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HHRC-EaApDzB-25/34</w:t>
      </w:r>
      <w:r w:rsidRPr="00F32D53">
        <w:rPr>
          <w:rFonts w:ascii="Calibri" w:hAnsi="Calibri" w:cstheme="minorHAnsi"/>
          <w:i/>
        </w:rPr>
        <w:br/>
      </w:r>
      <w:r w:rsidRPr="00F32D53">
        <w:rPr>
          <w:rFonts w:ascii="Calibri" w:hAnsi="Calibri" w:cstheme="minorHAnsi"/>
          <w:szCs w:val="20"/>
          <w:lang w:val="af-ZA"/>
        </w:rPr>
        <w:t>2025.10.02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Հայաստանի հեռուստատեսային և ռադիոհաղորդիչ ցանց ՓԲԸ</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Հայաստանի հեռուստատեսային և ռադիոհաղորդիչ ցանց ՓԲԸ</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Приобретение автомобилей</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Приобретение автомобилей</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Հայաստանի հեռուստատեսային և ռադիոհաղորդիչ ցանց ՓԲԸ</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HHRC-EaApDzB-25/34</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marina.nikolyan@tna.am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Приобретение автомобилей</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седан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10:00</w:t>
      </w:r>
      <w:r w:rsidRPr="00F32D53">
        <w:rPr>
          <w:rFonts w:ascii="Calibri" w:hAnsi="Calibri" w:cstheme="minorHAnsi"/>
          <w:lang w:val="ru-RU"/>
        </w:rPr>
        <w:t>" часов "</w:t>
      </w:r>
      <w:r w:rsidR="003955D4" w:rsidRPr="00F32D53">
        <w:rPr>
          <w:rFonts w:ascii="Calibri" w:hAnsi="Calibri" w:cstheme="minorHAnsi"/>
          <w:lang w:val="af-ZA"/>
        </w:rPr>
        <w:t>12</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382.74</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4.6795</w:t>
      </w:r>
      <w:r w:rsidRPr="00F32D53">
        <w:rPr>
          <w:rFonts w:ascii="Calibri" w:hAnsi="Calibri" w:cstheme="minorHAnsi"/>
          <w:szCs w:val="22"/>
        </w:rPr>
        <w:t xml:space="preserve"> драмом, евро </w:t>
      </w:r>
      <w:r w:rsidR="00991780" w:rsidRPr="00F32D53">
        <w:rPr>
          <w:rFonts w:ascii="Calibri" w:hAnsi="Calibri" w:cstheme="minorHAnsi"/>
          <w:lang w:val="af-ZA"/>
        </w:rPr>
        <w:t>448.8</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2025.10.15. 10:00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bookmarkStart w:id="0" w:name="_GoBack"/>
      <w:bookmarkEnd w:id="0"/>
      <w:r w:rsidR="0005293D" w:rsidRPr="0005293D">
        <w:rPr>
          <w:rFonts w:ascii="Calibri" w:hAnsi="Calibri" w:cstheme="minorHAnsi"/>
          <w:lang w:val="ru-RU"/>
        </w:rPr>
        <w:t xml:space="preserve">. </w:t>
      </w:r>
      <w:r w:rsidRPr="00F40F13">
        <w:rPr>
          <w:rFonts w:ascii="Calibri" w:hAnsi="Calibri" w:cstheme="minorHAnsi"/>
          <w:lang w:val="ru-RU"/>
        </w:rPr>
        <w:t xml:space="preserve">С отобранным участником заключается договор, если он представляет обеспечения </w:t>
      </w:r>
      <w:r w:rsidRPr="00F40F13">
        <w:rPr>
          <w:rFonts w:ascii="Calibri" w:hAnsi="Calibri" w:cstheme="minorHAnsi"/>
          <w:lang w:val="ru-RU"/>
        </w:rPr>
        <w:lastRenderedPageBreak/>
        <w:t>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1" w:author="Inesa Kocharyan" w:date="2022-03-25T10:25:00Z"/>
          <w:rFonts w:ascii="Calibri" w:hAnsi="Calibri" w:cstheme="minorHAnsi"/>
          <w:lang w:val="hy-AM"/>
        </w:rPr>
      </w:pPr>
      <w:ins w:id="2"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3" w:author="Inesa Kocharyan" w:date="2022-03-25T10:25:00Z"/>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Հայաստանի հեռուստատեսային և ռադիոհաղորդիչ ցանց ՓԲԸ</w:t>
      </w:r>
      <w:r>
        <w:rPr>
          <w:rFonts w:ascii="Calibri" w:hAnsi="Calibri" w:cstheme="minorHAnsi"/>
          <w:lang w:val="ru-RU"/>
        </w:rPr>
        <w:t xml:space="preserve"> под кодом </w:t>
      </w:r>
      <w:r w:rsidR="00E93C04" w:rsidRPr="00F32D53">
        <w:rPr>
          <w:rFonts w:ascii="Calibri" w:hAnsi="Calibri" w:cstheme="minorHAnsi"/>
          <w:sz w:val="23"/>
          <w:szCs w:val="23"/>
          <w:lang w:val="af-ZA"/>
        </w:rPr>
        <w:t>HHRC-EaApDzB-25/34</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69176B"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69176B"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69176B"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'HHRC-EaApDzB-25/34'</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HHRC-EaApDzB-25/34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Հայաստանի հեռուստատեսային և ռադիոհաղորդիչ ցանց ՓԲԸ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"HHRC-EaApDzB-25/34"*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HHRC-EaApDzB-25/34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69176B">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HHRC-EaApDzB-25/34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КОМПЛЕКТАЦИЯ И ТЕХНИЧЕСКИЕ ХАРАКТЕРИСТИКИ
Двигатель и трансмиссия
Рядный 4-цилиндровый бензиновый двигатель объемом 1,6 л, мощностью не менее 122 л.с. с системой газораспределения Dual VVT-i
с вариатором
Габаритные размеры
Длина/ширина/высота: не менее 4630/1780/1435 мм
Объем топливного бака: не менее 50 литров
Расход топлива: не более 8,2 литра
Оснащение
EBD (электронное распределение тормозного усилия)
VSC+ (система контроля тяги)
Усилитель руля и подогрев рулевого колеса
Тканевый салон, подогрев передних сидений
2-зонный климат-контроль, система Start Stop, интеллектуальный доступ, адаптивный круиз-контроль
Монитор с камерой заднего вида
AM/FM-аудиосистема с не менее чем 6 динамиками
Камера заднего вида
Система Bluetooth,
Многофункциональное рулевое колесо
Не менее 6 подушек безопасности
Электрические стеклоподъемники со всех сторон
Боковые зеркала с электроприводом и обогревом
Шины 225/45R17 с легкосплавными дисками
Пробег автомобиля не должен превышать 500 км
Цвет: белый
ЗАВОДСКАЯ ГАРАНТИЯ 3 ГОДА ИЛИ 100 000 КМ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Норк,  Г. Овсепяна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подписания договора в течение 2-х месяцев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69176B"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92E" w:rsidRDefault="00D7592E" w:rsidP="001A1C97">
      <w:pPr>
        <w:spacing w:after="0" w:line="240" w:lineRule="auto"/>
      </w:pPr>
      <w:r>
        <w:separator/>
      </w:r>
    </w:p>
  </w:endnote>
  <w:endnote w:type="continuationSeparator" w:id="0">
    <w:p w:rsidR="00D7592E" w:rsidRDefault="00D7592E"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92E" w:rsidRDefault="00D7592E" w:rsidP="001A1C97">
      <w:pPr>
        <w:spacing w:after="0" w:line="240" w:lineRule="auto"/>
      </w:pPr>
      <w:r>
        <w:separator/>
      </w:r>
    </w:p>
  </w:footnote>
  <w:footnote w:type="continuationSeparator" w:id="0">
    <w:p w:rsidR="00D7592E" w:rsidRDefault="00D7592E"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DCF74"/>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8F0AA-F3B4-4ADE-AD3A-A28CEF65E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58</Pages>
  <Words>11959</Words>
  <Characters>104164</Characters>
  <Application>Microsoft Office Word</Application>
  <DocSecurity>0</DocSecurity>
  <Lines>9469</Lines>
  <Paragraphs>2700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231</cp:revision>
  <dcterms:created xsi:type="dcterms:W3CDTF">2021-01-24T18:12:00Z</dcterms:created>
  <dcterms:modified xsi:type="dcterms:W3CDTF">2025-07-03T10:55:00Z</dcterms:modified>
</cp:coreProperties>
</file>