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2025.10.21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Комплект ЗИП-оя для задвижки типа ИА 11165-400</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Սոֆյա Արզումանյան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sofya.arzumanyan@anpp.am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ՀԱԷԿ-ԷԱՃԱՊՁԲ-125/25</w:t>
      </w:r>
      <w:r w:rsidRPr="00F32D53">
        <w:rPr>
          <w:rFonts w:ascii="Calibri" w:hAnsi="Calibri" w:cstheme="minorHAnsi"/>
          <w:i/>
        </w:rPr>
        <w:br/>
      </w:r>
      <w:r w:rsidRPr="00F32D53">
        <w:rPr>
          <w:rFonts w:ascii="Calibri" w:hAnsi="Calibri" w:cstheme="minorHAnsi"/>
          <w:szCs w:val="20"/>
          <w:lang w:val="af-ZA"/>
        </w:rPr>
        <w:t>2025.10.21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Комплект ЗИП-оя для задвижки типа ИА 11165-400</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Комплект ЗИП-оя для задвижки типа ИА 11165-400</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ՀԱԷԿ-ԷԱՃԱՊՁԲ-125/25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sofya.arzumanyan@anpp.am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Комплект ЗИП-оя для задвижки типа ИА 11165-400</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задвижки типа ИА 11165-400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383.01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4.7349</w:t>
      </w:r>
      <w:r w:rsidRPr="00F32D53">
        <w:rPr>
          <w:rFonts w:ascii="Calibri" w:hAnsi="Calibri" w:cstheme="minorHAnsi"/>
          <w:szCs w:val="22"/>
        </w:rPr>
        <w:t xml:space="preserve"> драмом, евро </w:t>
      </w:r>
      <w:r w:rsidR="00991780" w:rsidRPr="00F32D53">
        <w:rPr>
          <w:rFonts w:ascii="Calibri" w:hAnsi="Calibri" w:cstheme="minorHAnsi"/>
          <w:lang w:val="af-ZA"/>
        </w:rPr>
        <w:t>446.28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2025.11.04.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ՀԱԷԿ-ԷԱՃԱՊՁԲ-125/25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'ՀԱԷԿ-ԷԱՃԱՊՁԲ-125/25'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ՀԱԷԿ-ԷԱՃԱՊՁԲ-125/25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"ՀԱԷԿ-ԷԱՃԱՊՁԲ-125/25"*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ՀԱԷԿ-ԷԱՃԱՊՁԲ-125/25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ՀԱԷԿ-ԷԱՃԱՊՁԲ-125/25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задвижки типа ИА 11165-400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Доставить товары в г. Мецамор  ЗАО «ААЭК» (В случае нерезидентов условия поставки: DAP Республика Армения, Ереван, таможенный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210 дней с даты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задвижки типа ИА 11165-400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