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2025.10.23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государственных доходов Республики Армения</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М. Хоренаци 3, 7</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электронном аукционе на приобретение форменной одежды для государственных служащих таможенного органа для нужд КГД. Код аукциона ՊԵԿ-ԷԱՃԱՊՁԲ-25/3</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Գուրգեն Ղազարյան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gurgen_ghazaryan@taxservice.am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+37460844703, +37460844702, +37460844704, +37460844708,, +37460844709</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государственных доходов Республики Армения</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ՊԵԿ-ԷԱՃԱՊՁԲ-25/3</w:t>
      </w:r>
      <w:r w:rsidRPr="00F32D53">
        <w:rPr>
          <w:rFonts w:ascii="Calibri" w:hAnsi="Calibri" w:cstheme="minorHAnsi"/>
          <w:i/>
        </w:rPr>
        <w:br/>
      </w:r>
      <w:r w:rsidRPr="00F32D53">
        <w:rPr>
          <w:rFonts w:ascii="Calibri" w:hAnsi="Calibri" w:cstheme="minorHAnsi"/>
          <w:szCs w:val="20"/>
          <w:lang w:val="af-ZA"/>
        </w:rPr>
        <w:t>2025.10.23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государственных доходов Республики Армения</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государственных доходов Республики Армения</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электронном аукционе на приобретение форменной одежды для государственных служащих таможенного органа для нужд КГД. Код аукциона ՊԵԿ-ԷԱՃԱՊՁԲ-25/3</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электронном аукционе на приобретение форменной одежды для государственных служащих таможенного органа для нужд КГД. Код аукциона ՊԵԿ-ԷԱՃԱՊՁԲ-25/3</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государственных доходов Республики Армения</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ՊԵԿ-ԷԱՃԱՊՁԲ-25/3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gurgen_ghazaryan@taxservice.am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электронном аукционе на приобретение форменной одежды для государственных служащих таможенного органа для нужд КГД. Код аукциона ՊԵԿ-ԷԱՃԱՊՁԲ-25/3</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8</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рубашка с длинным рукавом 
для государственных служащих мужского пола таможенных органов
CPV 18331200/2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рубашка с длинным рукавом
для государственных служащих мужского пола таможенных органов
CPV 18331200/3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29219440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рубашка с коротким рукавом 
для государственных служащих мужского пола таможенных органов
CPV 18331200/4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брюки для государственных служащих мужского пола таможенных органов
CPV 18231400/1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брюки для государственных служащих мужского пола таможенных органов
CPV 18231400/2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31471280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Рубашка-поло трикотажная 
для государственных служащих мужского пола таможенных органов
CPV 18331300/1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Полевые брюки для государственных служащих мужского и женского пола таможенных органов
CPV 18231400/5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для государственных служащих мужского и женского пола таможенных органов
CPV 18811190/2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հատկացում` ընտրված մասնակցի առաջարկված գնի 30%-ի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09:30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382.51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4.6796</w:t>
      </w:r>
      <w:r w:rsidRPr="00F32D53">
        <w:rPr>
          <w:rFonts w:ascii="Calibri" w:hAnsi="Calibri" w:cstheme="minorHAnsi"/>
          <w:szCs w:val="22"/>
        </w:rPr>
        <w:t xml:space="preserve"> драмом, евро </w:t>
      </w:r>
      <w:r w:rsidR="00991780" w:rsidRPr="00F32D53">
        <w:rPr>
          <w:rFonts w:ascii="Calibri" w:hAnsi="Calibri" w:cstheme="minorHAnsi"/>
          <w:lang w:val="af-ZA"/>
        </w:rPr>
        <w:t>443.18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2025.11.04. 09:30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00E93C04" w:rsidRPr="00F32D53">
        <w:rPr>
          <w:rFonts w:ascii="Calibri" w:hAnsi="Calibri" w:cstheme="minorHAnsi"/>
          <w:sz w:val="23"/>
          <w:szCs w:val="23"/>
          <w:lang w:val="af-ZA"/>
        </w:rPr>
        <w:t>ՊԵԿ-ԷԱՃԱՊՁԲ-25/3</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'ՊԵԿ-ԷԱՃԱՊՁԲ-25/3'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ՊԵԿ-ԷԱՃԱՊՁԲ-25/3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государственных доходов Республики Армения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"ՊԵԿ-ԷԱՃԱՊՁԲ-25/3"*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ՊԵԿ-ԷԱՃԱՊՁԲ-25/3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ՊԵԿ-ԷԱՃԱՊՁԲ-25/3*</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государственных доходов Республики Армения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ՊԵԿ-ԷԱՃԱՊՁԲ-25/3</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ՊԵԿ-ԷԱՃԱՊՁԲ-25/3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9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рубашка с длинным рукавом 
для государственных служащих мужского пола таможенных органов
CPV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рубашка с длинным рукавом 
для государственных служащих мужского пола таможенных органов
CPV 18331200/2
Белая рубашка с длинным рукавом для государственных служащих мужского пола таможенных органов
Генерал-лейтенант, генерал-майор, полковник — 70 штук
Рубашка с длинным рукавом белого цвета (Рисунок 20) для сотрудников таможенных органов с особыми званиями генерал-лейтенанта, генерал-майора и полковника таможенной службы изготовлена из белой ткани (цветовой код: 11-0601TPG).
Модель имеет прямой покрой.
На передней части застегивается на 7–10 белых пластиковых пуговиц (цветовой код: 11-0601TPG), в зависимости от размера/роста.
Воротник отложной, спереди — двусторонняя липучка шириной 4 см и длиной 7 см для крепления погон, отражающих соответствующее специальное звание Таможенной службы Республики Армения.
На левой стороне груди — накладной карман с клапаном, размером 14×15 см, с нагрудным знаком (Рисунок 85).
Спинка с верхним швом.
Рукава длинные, манжеты отложные, застегиваются на две белые пластиковые пуговицы (цветовой код: 11-0601TPG).
На левом рукаве, на расстоянии 9 см ниже погона — нарукавный знак (Рисунок 84).
На запястье — пристроченный ремешок шириной 5 см, выходящий из бокового шва, заканчивающийся острым углом и застегивающийся на металлическую золотистую пуговицу с головкой диаметром 14 мм (Рисунок 83); ремешок украшен параллельным золотистым орнаментом (Рисунок 86).
Под швом крепления воротника — ярлык (Рисунок 87).
Ткань рубашки: смесь 33% вискозы и 67% полиэстера, плотность — 175 г/м² ±5%.
Подполковник, майор, капитан, старший лейтенант, лейтенант и младший лейтенант — 2200 штук
Рубашка с длинным рукавом белого цвета (Рисунок 21) для сотрудников таможенных органов со званиями подполковника, майора, капитана, старшего лейтенанта, лейтенанта и младшего лейтенанта изготовлена из белой ткани (цветовой код: 11-0601TPG).
Модель имеет прямой покрой.
На передней части застегивается на 7–10 белых пластиковых пуговиц (цветовой код: 11-0601TPG), в зависимости от размера/роста.
Воротник отложной, спереди — двусторонняя липучка шириной 4 см и длиной 7 см для крепления погон, отражающих соответствующее специальное звание Таможенной службы Республики Армения.
На левой стороне груди — накладной карман с клапаном, размером 14×15 см, с нагрудным знаком (Рисунок 85).
Спинка с верхним швом.
Рукава длинные, манжеты отложные, застегиваются на две белые пластиковые пуговицы (цветовой код: 11-0601TPG).
На левом рукаве, на расстоянии 9 см ниже погона — нарукавный знак (Рисунок 84).
На запястье — пристроченный ремешок шириной 5 см, выходящий из бокового шва, заканчивающийся острым углом и застегивающийся на металлическую золотистую пуговицу с головкой диаметром 14 мм (Рисунок 83).
Под швом крепления воротника — ярлык (Рисунок 87).
Ткань рубашки: смесь 33% вискозы и 67% полиэстера, плотность — 175 г/м² ±5%.
Инные условя.
*Описание предмета закупки соответствует требованиям более чем одного потенциального участника и производителя:
** Поставляемый товар должен быть новым, не бывшим в употреблении. Перевозку и разгрузку товара осуществляет Поставщик своими средствами и за свой счёт.
*** На каждом комплекте формы должна быть соответствующая бирка, на которой указаны состав ткани или текстиля (в процентном соотношении) и особенности ухода за изделием (в виде символов или надписей).
**** Каждый товар, предусмотренный лотами с 1-ого по 7-ой,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в отдельной картонной коробке, на которой указаны наименование, наименование производителя, месяц и год изготовления, размер.
****** Каждый вид формы, на котором имеются пуговицы, должен содержать одну запасную пуговицу такого же типа, прикреплённую изнутри изделия с помощью бирки.
******* Товары, предусмотренные в каждом размере, должны быть упакованы и размещены в отдельных картонных коробках — по половому признаку и/или званиям, а также по размерам.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***********Для получения подробной информации воспользуйтесь положениями решения Правительства Республики Армения № 1910-Ա от 8 декабря 2022 года «Об утверждении образца форменной одежды должностного лица таможенного органа», в котором указаны изображения с соответствующими номерами в техническом описании каждой единицы, а также технические характеристики отличительных знаков должностного лица таможенного органа, входящих в состав форменной одежды.
•	В приглашении предусмотреть авансирование в размере 30% от предложенной цены выбранного участника.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рубашка с длинным рукавом
для государственных служащих мужского пола таможенных органов
CPV 18331200/3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рубашка с длинным рукавом
для государственных служащих мужского пола таможенных органов
CPV 18331200/3
Темно-синяя рубашка с длинным рукавом для государственных служащих мужского пола таможенных органов
Генерал-лейтенант, генерал-майор, полковник — 70 штук
Рубашка с длинным рукавом тёмно-синего цвета (Рисунок 22) для сотрудников таможенных органов с особыми званиями генерал-лейтенанта, генерал-майора и полковника изготовлена из ткани тёмно-синего цвета (цветовой код: #19-3921TPG).
Модель с прямым силуэтом.
Передняя часть застёгивается на 7–10 пластиковых пуговиц тёмно-синего цвета (цветовой код: #19-3921TPG), в зависимости от размера.
Воротник отложной. Спереди — двусторонняя липучка шириной 4 см и длиной 7 см для крепления погон, соответствующих специальному званию Таможенной службы Республики Армения.
На левой стороне груди — накладной карман с клапаном, размером 14×15 см, с нагрудным знаком (Рисунок 85).
Спинка — с верхним швом.
Рукава длинные, манжеты отложные, застёгиваются на две пластиковые пуговицы тёмно-синего цвета (цветовой код: #19-3921TPG).
На левом рукаве, на 9 см ниже погона — нарукавный знак (Рисунок 84).
В области запястья — пришитый пояс шириной 5 см, выходящий из бокового шва, с острым углом на конце, застёгивается на металлическую золотистую пуговицу с головкой диаметром 14 мм (Рисунок 83); пояс декорирован параллельным золотистым орнаментом (Рисунок 86).
Под швом крепления воротника — ярлык (Рисунок 87).
Ткань рубашки — смесь 33% вискозы и 67% полиэстера, плотностью 175 г/м² ±5%.
Подполковник, майор, капитан, старший лейтенант, лейтенант и младший лейтенант — 2200 штук
Рубашка с длинным рукавом тёмно-синего цвета (Рисунок 23) для сотрудников таможенных органов со званиями подполковника, майора, капитана, старшего лейтенанта, лейтенанта и младшего лейтенанта изготовлена из ткани тёмно-синего цвета (цветовой код: #19-3921TPG).
Модель с прямым силуэтом.
Передняя часть застёгивается на 7–10 пластиковых пуговиц тёмно-синего цвета (цветовой код: #19-3921TPG), в зависимости от размера.
Воротник отложной. Спереди — двусторонняя липучка шириной 4 см и длиной 7 см для крепления погон, соответствующих специальному званию Таможенной службы Республики Армения.
На левой стороне груди — накладной карман с клапаном, размером 14×15 см, с нагрудным знаком (Рисунок 85).
Спинка — с верхним швом.
Рукава длинные, манжеты отложные, застёгиваются на две пластиковые пуговицы тёмно-синего цвета (цветовой код: #19-3921TPG).
На левом рукаве, на 9 см ниже погона — нарукавный знак (Рисунок 84).
В области запястья — пришитый пояс шириной 5 см, выходящий из бокового шва, с острым углом на конце, застёгивается на металлическую золотистую пуговицу с головкой диаметром 14 мм (Рисунок 83).
Под швом крепления воротника — ярлык (Рисунок 87).
Ткань рубашки — смесь 33% вискозы и 67% полиэстера, плотностью 175 г/м² ±5%.
Инные условя.
*Описание предмета закупки соответствует требованиям более чем одного потенциального участника и производителя:
** Поставляемый товар должен быть новым, не бывшим в употреблении. Перевозку и разгрузку товара осуществляет Поставщик своими средствами и за свой счёт.
*** На каждом комплекте формы должна быть соответствующая бирка, на которой указаны состав ткани или текстиля (в процентном соотношении) и особенности ухода за изделием (в виде символов или надписей).
**** Каждый товар, предусмотренный лотами с 1-ого по 7-ой,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в отдельной картонной коробке, на которой указаны наименование, наименование производителя, месяц и год изготовления, размер.
****** Каждый вид формы, на котором имеются пуговицы, должен содержать одну запасную пуговицу такого же типа, прикреплённую изнутри изделия с помощью бирки.
******* Товары, предусмотренные в каждом размере, должны быть упакованы и размещены в отдельных картонных коробках — по половому признаку и/или званиям, а также по размерам.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***********Для получения подробной информации воспользуйтесь положениями решения Правительства Республики Армения № 1910-Ա от 8 декабря 2022 года «Об утверждении образца форменной одежды должностного лица таможенного органа», в котором указаны изображения с соответствующими номерами в техническом описании каждой единицы, а также технические характеристики отличительных знаков должностного лица таможенного органа, входящих в состав форменной одежды.
•	В приглашении предусмотреть авансирование в размере 30% от предложенной цены выбранного участника.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рубашка с коротким рукавом 
для государственных служащих мужского пола таможенных органов
CPV 18331200/4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рубашка с коротким рукавом 
для государственных служащих мужского пола таможенных органов
CPV 18331200/4
Темно-синяя рубашка с коротким рукавом для государственных служащих мужского пола таможенных органов
Генерал-лейтенант, генерал-майор, полковник — 70 штук
Рубашка с коротким рукавом тёмно-синего цвета (Рисунок 24) для сотрудников таможенных органов со званиями генерал-лейтенанта, генерал-майора и полковника изготовлена из ткани тёмно-синего цвета (цветовой код: #19-3921TPG).
Модель — прямого силуэта.
Передняя часть застёгивается на 7–10 пластиковых пуговиц тёмно-синего цвета (цветовой код: #19-3921TPG) — в зависимости от размера/ростовки.
Воротник — отложной. На передней части — двусторонняя липучка шириной 4 см и длиной 7 см, предназначенная для крепления погон, соответствующих специальному званию Таможенной службы Республики Армения.
На левой стороне груди — накладной карман размером 14×15 см с клапаном и нагрудным знаком (Рисунок 85).
Спинка — с верхним швом.
Рукава — короткие, с нашитыми манжетами, вышитыми золотистым орнаментом (Рисунок 86).
На левом рукаве, на 9 см ниже погона — нарукавный знак (Рисунок 84).
Под швом крепления воротника — ярлык (Рисунок 87).
Состав ткани: 33% вискоза, 67% полиэстер, плотность — 175 г/м² ±5%.
Подполковник, майор, капитан, старший лейтенант, лейтенант и младший лейтенант — 2200 штук
Рубашка с коротким рукавом тёмно-синего цвета (Рисунок 25) для сотрудников таможенных органов со званиями подполковника, майора, капитана, старшего лейтенанта, лейтенанта и младшего лейтенанта изготовлена из ткани тёмно-синего цвета (цветовой код: #19-3921TPG).
Модель — прямого силуэта.
Передняя часть застёгивается на 7–10 пластиковых пуговиц тёмно-синего цвета (цветовой код: #19-3921TPG) — в зависимости от размера/ростовки.
Воротник — отложной. На передней части — двусторонняя липучка шириной 4 см и длиной 7 см, предназначенная для крепления погон, соответствующих специальному званию Таможенной службы Республики Армения.
На левой стороне груди — накладной карман размером 14×15 см с клапаном и нагрудным знаком (Рисунок 85).
Спинка — с верхним швом.
Рукава — короткие, с нашитыми манжетами.
На левом рукаве, на 9 см ниже погона — нарукавный знак (Рисунок 84).
Под швом крепления воротника — ярлык (Рисунок 87).
Состав ткани: 33% вискоза, 67% полиэстер, плотность — 175 г/м² ±5%.
Инные условя.
*Описание предмета закупки соответствует требованиям более чем одного потенциального участника и производителя:
** Поставляемый товар должен быть новым, не бывшим в употреблении. Перевозку и разгрузку товара осуществляет Поставщик своими средствами и за свой счёт.
*** На каждом комплекте формы должна быть соответствующая бирка, на которой указаны состав ткани или текстиля (в процентном соотношении) и особенности ухода за изделием (в виде символов или надписей).
**** Каждый товар, предусмотренный лотами с 1-ого по 7-ой,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в отдельной картонной коробке, на которой указаны наименование, наименование производителя, месяц и год изготовления, размер.
****** Каждый вид формы, на котором имеются пуговицы, должен содержать одну запасную пуговицу такого же типа, прикреплённую изнутри изделия с помощью бирки.
******* Товары, предусмотренные в каждом размере, должны быть упакованы и размещены в отдельных картонных коробках — по половому признаку и/или званиям, а также по размерам.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***********Для получения подробной информации воспользуйтесь положениями решения Правительства Республики Армения № 1910-Ա от 8 декабря 2022 года «Об утверждении образца форменной одежды должностного лица таможенного органа», в котором указаны изображения с соответствующими номерами в техническом описании каждой единицы, а также технические характеристики отличительных знаков должностного лица таможенного органа, входящих в состав форменной одежды.
•	В приглашении предусмотреть авансирование в размере 30% от предложенной цены выбранного участника.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брюки для государственных служащих мужского пола таможенных органов
CPV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брюки для государственных служащих мужского пола таможенных органов
CPV 18231400/1
Летние брюки для государственных служащих мужского пола таможенных органов
Летние брюки тёмно-синего цвета (Рисунок 26) для сотрудников таможенных органов со званиями генерал-лейтенанта, генерал-майора, полковника, подполковника, майора, капитана, старшего лейтенанта, лейтенанта и младшего лейтенанта изготовлены из ткани тёмно-синего цвета (цветовой код: #19-3921TPG). Модель — прямого силуэта.
Передняя часть застёгивается на тёмно-синюю пластиковую пуговицу диаметром 14 мм (цветовой код: #19-3921TPG) и металлический крючок. Также присутствует тёмно-синяя цепочка (цветовой код: #19-3921TPG).
Спереди — два боковых кармана с прорезью длиной 17 см, на правой задней части — прямой карман с клапаном шириной 6 см и прорезью длиной 14 см.
Боковые швы и клапан кармана отделаны красной каймой шириной 2 мм (цветовой код: #19-1557TPG).
Ширина пояса — 4 см, с 6 петлями шириной 1 см каждая.
Внутренняя часть пояса имеет ярлык (Рисунок 87).
Ткань брюк состоит из 67% шерсти и 33% полиэстера, плотность — 250 г/м² ±5%.
Подкладка — тёмно-синяя (цветовой код: #19-3921TPG), выполнена из полиэстерового атласа.
Инные условя.
*Описание предмета закупки соответствует требованиям более чем одного потенциального участника и производителя:
** Поставляемый товар должен быть новым, не бывшим в употреблении. Перевозку и разгрузку товара осуществляет Поставщик своими средствами и за свой счёт.
*** На каждом комплекте формы должна быть соответствующая бирка, на которой указаны состав ткани или текстиля (в процентном соотношении) и особенности ухода за изделием (в виде символов или надписей).
**** Каждый товар, предусмотренный лотами с 1-ого по 7-ой,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в отдельной картонной коробке, на которой указаны наименование, наименование производителя, месяц и год изготовления, размер.
****** Каждый вид формы, на котором имеются пуговицы, должен содержать одну запасную пуговицу такого же типа, прикреплённую изнутри изделия с помощью бирки.
******* Товары, предусмотренные в каждом размере, должны быть упакованы и размещены в отдельных картонных коробках — по половому признаку и/или званиям, а также по размерам.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***********Для получения подробной информации воспользуйтесь положениями решения Правительства Республики Армения № 1910-Ա от 8 декабря 2022 года «Об утверждении образца форменной одежды должностного лица таможенного органа», в котором указаны изображения с соответствующими номерами в техническом описании каждой единицы, а также технические характеристики отличительных знаков должностного лица таможенного органа, входящих в состав форменной одежды.
•	В приглашении предусмотреть авансирование в размере 30% от предложенной цены выбранного участника.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брюки для государственных служащих мужского пола таможенных органов
CPV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брюки для государственных служащих мужского пола таможенных органов
CPV 18231400/2
Зимние брюки для государственных служащих мужского пола таможенных органов
Зимние брюки тёмно-синего цвета (Рисунок 27) для сотрудников таможенных органов со званиями генерал-лейтенанта, генерал-майора, полковника, подполковника, майора, капитана, старшего лейтенанта, лейтенанта и младшего лейтенанта изготовлены из ткани тёмно-синего цвета (цветовой код: #19-3921TPG) типа рипстоп. Модель — прямого силуэта.
Передняя часть застёгивается на тёмно-синюю пластиковую пуговицу диаметром 14 мм (цветовой код: #19-3921TPG), металлический крючок и цепочку того же цвета.
Спереди — два боковых кармана с прорезью длиной 17 см, сзади справа — прямой карман с клапаном шириной 6 см и прорезью длиной 14 см.
Боковые швы и клапан кармана отделаны красной каймой шириной 2 мм (цветовой код: #19-1557TPG).
Ширина пояса — 4 см, с 6 петлями шириной 1 см каждая.
Внутренняя часть пояса имеет ярлык (Рисунок 87).
Ткань брюк состоит из смеси: 44% шерсти, 54% полиэстера и 2% лайкры, плотность — 235 г/м² ±5%.
Подкладка — тёмно-синяя (цветовой код: #19-3921TPG), выполнена из полиэстерового атласа.
Инные условя.
*Описание предмета закупки соответствует требованиям более чем одного потенциального участника и производителя:
** Поставляемый товар должен быть новым, не бывшим в употреблении. Перевозку и разгрузку товара осуществляет Поставщик своими средствами и за свой счёт.
*** На каждом комплекте формы должна быть соответствующая бирка, на которой указаны состав ткани или текстиля (в процентном соотношении) и особенности ухода за изделием (в виде символов или надписей).
**** Каждый товар, предусмотренный лотами с 1-ого по 7-ой,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в отдельной картонной коробке, на которой указаны наименование, наименование производителя, месяц и год изготовления, размер.
****** Каждый вид формы, на котором имеются пуговицы, должен содержать одну запасную пуговицу такого же типа, прикреплённую изнутри изделия с помощью бирки.
******* Товары, предусмотренные в каждом размере, должны быть упакованы и размещены в отдельных картонных коробках — по половому признаку и/или званиям, а также по размерам.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***********Для получения подробной информации воспользуйтесь положениями решения Правительства Республики Армения № 1910-Ա от 8 декабря 2022 года «Об утверждении образца форменной одежды должностного лица таможенного органа», в котором указаны изображения с соответствующими номерами в техническом описании каждой единицы, а также технические характеристики отличительных знаков должностного лица таможенного органа, входящих в состав форменной одежды.
•	В приглашении предусмотреть авансирование в размере 30% от предложенной цены выбранного участника.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Рубашка-поло трикотажная 
для государственных служащих мужского пола таможенных органов
CPV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Рубашка-поло трикотажная 
для государственных служащих мужского пола таможенных органов
CPV 18331300/1
Рубашка-поло трикотажная для государственных служащих мужского пола таможенных органов 
Генерал-лейтенант, генерал-майор, полковник — 70 штук
«Поло» трикотажная рубашка тёмно-синего цвета (цветовой код — #19-3921TPG) для мужских сотрудников таможенных органов со званиями генерал-лейтенанта, генерал-майора и полковника. Модель прямого силуэта. Воротник — отложной, застёгивается на 3 тёмно-синие пластиковые пуговицы (цветовой код — #19-3921TPG). На передней части воротника пришита двусторонняя липучка шириной 4 см и длиной 7 см для крепления лампаков, отражающих соответствующее звание в Таможенной службе Республики Армения.
Слева на груди — нагрудный знак (Рисунок 85). Рукава короткие. На левом рукаве, в 6 см от плечевого шва — нарукавный знак (Рисунок 84). Манжеты и воротник — ребристые, с 2 мм красной каймой (цветовой код — #19-1557TPG). Манжеты украшены вышитым золотистым орнаментом (Рисунок 86). Под швом соединения воротника — ярлык (Рисунок 87).
Ткань рубашки — смесь 51% хлопка и 49% полиэстера, плотность 210 г/м² ±5%.
Подполковник, майор, капитан, старший лейтенант, лейтенант и младший лейтенант — 2200 штук
«Поло» трикотажная рубашка тёмно-синего цвета (цветовой код — #19-3921TPG) для мужских сотрудников таможенных органов со званиями подполковника, майора, капитана, старшего лейтенанта, лейтенанта и младшего лейтенанта. Модель прямого силуэта. Воротник — отложной, застёгивается на 3 тёмно-синие пластиковые пуговицы (цветовой код — #19-3921TPG). На передней части воротника пришита двусторонняя липучка шириной 4 см и длиной 7 см для крепления лампаков, отражающих соответствующее звание в Таможенной службе Республики Армения.
Слева на груди — нагрудный знак (Рисунок 85). Рукава короткие. На левом рукаве, в 6 см от плечевого шва — нарукавный знак (Рисунок 84). Манжеты и воротник — ребристые, с 2 мм красной каймой (цветовой код — #19-1557TPG). Под швом соединения воротника — ярлык (Рисунок 87).
Ткань рубашки — смесь 51% хлопка и 49% полиэстера, плотность 210 г/м² ±5%.
Инные условя.
*Описание предмета закупки соответствует требованиям более чем одного потенциального участника и производителя:
** Поставляемый товар должен быть новым, не бывшим в употреблении. Перевозку и разгрузку товара осуществляет Поставщик своими средствами и за свой счёт.
*** На каждом комплекте формы должна быть соответствующая бирка, на которой указаны состав ткани или текстиля (в процентном соотношении) и особенности ухода за изделием (в виде символов или надписей).
**** Каждый товар, предусмотренный лотами с 1-ого по 7-ой,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в отдельной картонной коробке, на которой указаны наименование, наименование производителя, месяц и год изготовления, размер.
****** Каждый вид формы, на котором имеются пуговицы, должен содержать одну запасную пуговицу такого же типа, прикреплённую изнутри изделия с помощью бирки.
******* Товары, предусмотренные в каждом размере, должны быть упакованы и размещены в отдельных картонных коробках — по половому признаку и/или званиям, а также по размерам.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***********Для получения подробной информации воспользуйтесь положениями решения Правительства Республики Армения № 1910-Ա от 8 декабря 2022 года «Об утверждении образца форменной одежды должностного лица таможенного органа», в котором указаны изображения с соответствующими номерами в техническом описании каждой единицы, а также технические характеристики отличительных знаков должностного лица таможенного органа, входящих в состав форменной одежды.
•	В приглашении предусмотреть авансирование в размере 30% от предложенной цены выбранного участника.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Полевые брюки для государственных служащих мужского и женского пола таможенных органов
CPV 18231400/5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Полевые брюки для государственных служащих мужского и женского пола таможенных органов
CPV 18231400/5
Полевые брюки для государственных служащих мужского и женского пола таможенных органов
Мужские полевые брюки
генерал-лейтенант, генерал-майор, полковник, подполковник, майор, капитан, старший лейтенант, лейтенант и младший лейтенант
Количество: 1520 штук
Материал: тёмно-синий (цветовой код #19-3921TPG), ткань типа рипстоп, состав — 44% шерсти, 54% полиэстера, 2% лайкры, плотность 235 г/м² ±5%. Подкладка — тёмно-синий полиэстеровый атлас (цветовой код #19-3921TPG).
Фасон: прямой силуэт. Передняя часть застёгивается на 14 мм тёмно-синие пластиковые пуговицы с металлическим крючком и шлейкой. В нижней части есть скрытая эластичная лента шириной 5 см.
Передняя часть имеет два боковых кармана с отверстием 17 см, окантованных красной каймой шириной 2 мм (цвет #19-1557TPG). На правой задней стороне — прямой карман с отверстием 14 см и клапаном шириной 6 см.
На боковых частях брюк — просторные накладные карманы с клапанами шириной 6 см, закрепляющиеся на липучке, расположены параллельно сверху и снизу от колена: верхний — 17×17 см, нижний — 10×18 см. Клапаны также окантованы красной каймой шириной 2 мм (цвет #19-1557TPG).
Ширина пояса — 4 см, с 6 петлями шириной 1 см. Внутри пояса — ярлык (Рисунок 87).
Женские брюки
Для званий: генерал-лейтенант, генерал-майор, полковник, подполковник, майор, капитан, старший лейтенант, лейтенант и младший лейтенант
Количество: 720 штук
Материал и конструкция — идентичны мужским полевым брюкам (см. выше). Прямой силуэт, тёмно-синий цвет (код #19-3921TPG), застёжка на 14 мм пластиковые пуговицы с металлическим крючком и шлейкой, скрытая эластичная лента внизу, боковые и задний карманы, накладные просторные карманы с клапанами на липучке, красная кайма на клапанах и карманах, пояс с 6 петлями и ярлык внутри.
Инные условя.
*Описание предмета закупки соответствует требованиям более чем одного потенциального участника и производителя:
** Поставляемый товар должен быть новым, не бывшим в употреблении. Перевозку и разгрузку товара осуществляет Поставщик своими средствами и за свой счёт.
*** На каждом комплекте формы должна быть соответствующая бирка, на которой указаны состав ткани или текстиля (в процентном соотношении) и особенности ухода за изделием (в виде символов или надписей).
**** Каждый товар, предусмотренный лотами с 1-ого по 7-ой,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в отдельной картонной коробке, на которой указаны наименование, наименование производителя, месяц и год изготовления, размер.
****** Каждый вид формы, на котором имеются пуговицы, должен содержать одну запасную пуговицу такого же типа, прикреплённую изнутри изделия с помощью бирки.
******* Товары, предусмотренные в каждом размере, должны быть упакованы и размещены в отдельных картонных коробках — по половому признаку и/или званиям, а также по размерам.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***********Для получения подробной информации воспользуйтесь положениями решения Правительства Республики Армения № 1910-Ա от 8 декабря 2022 года «Об утверждении образца форменной одежды должностного лица таможенного органа», в котором указаны изображения с соответствующими номерами в техническом описании каждой единицы, а также технические характеристики отличительных знаков должностного лица таможенного органа, входящих в состав форменной одежды.
•	В приглашении предусмотреть авансирование в размере 30% от предложенной цены выбранного участника.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для государственных служащих мужского и женского пола таможенных органов
CPV 18811190/2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для государственных служащих мужского и женского пола таможенных органов
CPV 18811190/2
Обувь для мужчин и женщин – государственных служащих таможенного органа
Генерал-лейтенант, генерал-майор, полковник, подполковник, майор, капитан, старший лейтенант, лейтенант и младший лейтенант (мужской пол) — 800 пар
Обувь для государственных служащих мужского пола таможенного органа, имеющих звания генерал-лейтенанта, генерал-майора, полковника, подполковника, майора, капитана, старшего лейтенанта, лейтенанта и младшего лейтенанта (Рисунок 52), выполнена из натуральной кожи черного цвета (цветовой код: 19-4203TPG), с отрезным союзком, цельным задником, соединение задника с передней частью — соединительным швом, жесткий носок и задник — из натуральной кожи. Подошва изготовлена из полиуретана методом клеевого соединения. Передняя часть фиксируется с помощью шнурков.
Генерал-лейтенант, генерал-майор, полковник, подполковник, майор, капитан, старший лейтенант, лейтенант и младший лейтенант (женский пол) — 370 пар
Обувь для государственных служащих женского пола таможенного органа, имеющих звания генерал-лейтенанта, генерал-майора, полковника, подполковника, майора, капитана, старшего лейтенанта, лейтенанта и младшего лейтенанта (Рисунок 54), выполнена из натуральной кожи черного цвета (цветовой код: 19-4203TPG), с отрезным союзком, цельным задником, соединение задника с передней частью — соединительным швом, жесткий носок и задник — из натуральной кожи. Подошва изготовлена из полиуретана методом клеевого соединения. Передняя часть фиксируется с помощью шнурков.
Инные условя.
*Описание предмета закупки соответствует требованиям более чем одного потенциального участника и производителя:
** Поставляемый товар должен быть новым, не бывшим в употреблении. Перевозку и разгрузку товара осуществляет Поставщик своими средствами и за свой счёт.
*** На каждом комплекте формы должна быть соответствующая бирка, на которой указаны состав ткани или текстиля (в процентном соотношении) и особенности ухода за изделием (в виде символов или надписей).
**** Каждый товар, предусмотренный лотами с 1-ого по 7-ой, должен иметь отдельную упаковку, на которой должны быть указаны наименование, размер, наименование производителя, месяц и год изготовления.
***** Каждая пара обуви должна быть в отдельной картонной коробке, на которой указаны наименование, наименование производителя, месяц и год изготовления, размер.
****** Каждый вид формы, на котором имеются пуговицы, должен содержать одну запасную пуговицу такого же типа, прикреплённую изнутри изделия с помощью бирки.
******* Товары, предусмотренные в каждом размере, должны быть упакованы и размещены в отдельных картонных коробках — по половому признаку и/или званиям, а также по размерам.
********** Поставщик перед поставкой продукции должен согласовать и представить образец каждой товарной позиции для утверждения внешнего вида. Утверждённый образец является частью контрактного объема. Вместе с образцом Поставщик обязан предоставить образцы всех материалов, использованных при производстве, закреплённые на листе формата А4 (картоне). Представленные образцы подписываются Поставщиком и утверждаются или отклоняются экспертной группой в течение не более двух рабочих дней с момента представления.
*********** Количество званий государственных служащих таможенных органов, размеры форменной одежды и составных принадлежностей будут дополнительно предоставлены заказчиком в день вступления договора в силу — путем направления уведомления на электронную почту Поставщика.
***********Для получения подробной информации воспользуйтесь положениями решения Правительства Республики Армения № 1910-Ա от 8 декабря 2022 года «Об утверждении образца форменной одежды должностного лица таможенного органа», в котором указаны изображения с соответствующими номерами в техническом описании каждой единицы, а также технические характеристики отличительных знаков должностного лица таможенного органа, входящих в состав форменной одежды.
•	В приглашении предусмотреть авансирование в размере 30% от предложенной цены выбранного участника.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начиная с последующего дня даты регистрации сторон, предусмотренных договором, Министерством финансов Республики Армения.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рубашка с длинным рукавом 
для государственных служащих мужского пола таможенных органов
CPV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рубашка с длинным рукавом
для государственных служащих мужского пола таможенных органов
CPV 18331200/3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рубашка с коротким рукавом 
для государственных служащих мужского пола таможенных органов
CPV 18331200/4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брюки для государственных служащих мужского пола таможенных органов
CPV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брюки для государственных служащих мужского пола таможенных органов
CPV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Рубашка-поло трикотажная 
для государственных служащих мужского пола таможенных органов
CPV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Полевые брюки для государственных служащих мужского и женского пола таможенных органов
CPV 18231400/5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для государственных служащих мужского и женского пола таможенных органов
CPV 18811190/2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