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2025.10.24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других легковых автомобилов для нужд МВД РА под кодом HH NGN EACHAPDZB-2025/E-77</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Էռնա Մնացականյան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64 58 Պատասխանատու ստորաբաժանում՝  010 59 64 86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ԷԱՃԱՊՁԲ-2025/Է-77</w:t>
      </w:r>
      <w:r w:rsidRPr="00F32D53">
        <w:rPr>
          <w:rFonts w:ascii="Calibri" w:hAnsi="Calibri" w:cstheme="minorHAnsi"/>
          <w:i/>
        </w:rPr>
        <w:br/>
      </w:r>
      <w:r w:rsidRPr="00F32D53">
        <w:rPr>
          <w:rFonts w:ascii="Calibri" w:hAnsi="Calibri" w:cstheme="minorHAnsi"/>
          <w:szCs w:val="20"/>
          <w:lang w:val="af-ZA"/>
        </w:rPr>
        <w:t>2025.10.24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других легковых автомобилов для нужд МВД РА под кодом HH NGN EACHAPDZB-2025/E-77</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других легковых автомобилов для нужд МВД РА под кодом HH NGN EACHAPDZB-2025/E-77</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ԷԱՃԱՊՁԲ-2025/Է-77</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других легковых автомобилов для нужд МВД РА под кодом HH NGN EACHAPDZB-2025/E-77</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ТРАНСПОРТНОГО СРЕДСТВ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382.54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4.6972</w:t>
      </w:r>
      <w:r w:rsidRPr="00F32D53">
        <w:rPr>
          <w:rFonts w:ascii="Calibri" w:hAnsi="Calibri" w:cstheme="minorHAnsi"/>
          <w:szCs w:val="22"/>
        </w:rPr>
        <w:t xml:space="preserve"> драмом, евро </w:t>
      </w:r>
      <w:r w:rsidR="00991780" w:rsidRPr="00F32D53">
        <w:rPr>
          <w:rFonts w:ascii="Calibri" w:hAnsi="Calibri" w:cstheme="minorHAnsi"/>
          <w:lang w:val="af-ZA"/>
        </w:rPr>
        <w:t>443.29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2025.11.11.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ԷԱՃԱՊՁԲ-2025/Է-77</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ԷԱՃԱՊՁԲ-2025/Է-77'</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ԷԱՃԱՊՁԲ-2025/Է-77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ԷԱՃԱՊՁԲ-2025/Է-77"*</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ԷԱՃԱՊՁԲ-2025/Է-77</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ԷԱՃԱՊՁԲ-2025/Է-77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ԷԱՃԱՊՁԲ-2025/Է-77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ТРАНСПОРТНОГО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контракта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ТРАНСПОРТНОГО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