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ЗИП к парогенератору типа ПГВ-4С</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ՀԱԷԿ-ԷԱՃԱՊՁԲ-127/25</w:t>
      </w:r>
      <w:r w:rsidRPr="00F32D53">
        <w:rPr>
          <w:rFonts w:ascii="Calibri" w:hAnsi="Calibri" w:cstheme="minorHAnsi"/>
          <w:i/>
        </w:rPr>
        <w:br/>
      </w:r>
      <w:r w:rsidRPr="00F32D53">
        <w:rPr>
          <w:rFonts w:ascii="Calibri" w:hAnsi="Calibri" w:cstheme="minorHAnsi"/>
          <w:szCs w:val="20"/>
          <w:lang w:val="af-ZA"/>
        </w:rPr>
        <w:t>2025.10.27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ЗИП к парогенератору типа ПГВ-4С</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ЗИП к парогенератору типа ПГВ-4С</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ՀԱԷԿ-ԷԱՃԱՊՁԲ-127/25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ЗИП к парогенератору типа ПГВ-4С</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383.05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4.7296</w:t>
      </w:r>
      <w:r w:rsidRPr="00F32D53">
        <w:rPr>
          <w:rFonts w:ascii="Calibri" w:hAnsi="Calibri" w:cstheme="minorHAnsi"/>
          <w:szCs w:val="22"/>
        </w:rPr>
        <w:t xml:space="preserve"> драмом, евро </w:t>
      </w:r>
      <w:r w:rsidR="00991780" w:rsidRPr="00F32D53">
        <w:rPr>
          <w:rFonts w:ascii="Calibri" w:hAnsi="Calibri" w:cstheme="minorHAnsi"/>
          <w:lang w:val="af-ZA"/>
        </w:rPr>
        <w:t>444.8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2025.11.14.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ՀԱԷԿ-ԷԱՃԱՊՁԲ-127/25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'ՀԱԷԿ-ԷԱՃԱՊՁԲ-127/25'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ՀԱԷԿ-ԷԱՃԱՊՁԲ-127/25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"ՀԱԷԿ-ԷԱՃԱՊՁԲ-127/25"*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ՀԱԷԿ-ԷԱՃԱՊՁԲ-127/25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ՀԱԷԿ-ԷԱՃԱՊՁԲ-127/25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