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2025.10.30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Экопатрульная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 Арменакян 129</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МОСЭПС-ПТпЭА-25/38</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Сусанна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s.ghazaryan@ecopatrolservice.am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010650154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Экопатрульная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МОСЭПС-ПТпЭА-25/38</w:t>
      </w:r>
      <w:r w:rsidRPr="00F32D53">
        <w:rPr>
          <w:rFonts w:ascii="Calibri" w:hAnsi="Calibri" w:cstheme="minorHAnsi"/>
          <w:i/>
        </w:rPr>
        <w:br/>
      </w:r>
      <w:r w:rsidRPr="00F32D53">
        <w:rPr>
          <w:rFonts w:ascii="Calibri" w:hAnsi="Calibri" w:cstheme="minorHAnsi"/>
          <w:szCs w:val="20"/>
          <w:lang w:val="af-ZA"/>
        </w:rPr>
        <w:t>2025.10.30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Экопатрульная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Экопатрульная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МОСЭПС-ПТпЭА-25/38</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МОСЭПС-ПТпЭА-25/38</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Экопатрульная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МОСЭПС-ПТпЭА-25/38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s.ghazaryan@ecopatrolservice.am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электронного аукциона Экопатрульной Службы Министерства для нужд на приобретение служебной формы экопатруля окружающей среды по коду МОСЭПС-ПТпЭА-25/38</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4.7293</w:t>
      </w:r>
      <w:r w:rsidRPr="00F32D53">
        <w:rPr>
          <w:rFonts w:ascii="Calibri" w:hAnsi="Calibri" w:cstheme="minorHAnsi"/>
          <w:szCs w:val="22"/>
        </w:rPr>
        <w:t xml:space="preserve"> драмом, евро </w:t>
      </w:r>
      <w:r w:rsidR="00991780" w:rsidRPr="00F32D53">
        <w:rPr>
          <w:rFonts w:ascii="Calibri" w:hAnsi="Calibri" w:cstheme="minorHAnsi"/>
          <w:lang w:val="af-ZA"/>
        </w:rPr>
        <w:t>440.47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2025.11.17.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00E93C04" w:rsidRPr="00F32D53">
        <w:rPr>
          <w:rFonts w:ascii="Calibri" w:hAnsi="Calibri" w:cstheme="minorHAnsi"/>
          <w:sz w:val="23"/>
          <w:szCs w:val="23"/>
          <w:lang w:val="af-ZA"/>
        </w:rPr>
        <w:t>МОСЭПС-ПТпЭА-25/38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'МОСЭПС-ПТпЭА-25/38'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МОСЭПС-ПТпЭА-25/38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"МОСЭПС-ПТпЭА-25/38"*</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МОСЭПС-ПТпЭА-25/38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МОСЭПС-ПТпЭА-25/38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 даты вступления договора в силу по 25.12.2025.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