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2025.11.04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образования, науки, культуры и спорта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В. Саргсяна 3, Дом правительства 2, Ереван</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гимнастических матрасов</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11:45</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11:45</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Лиля Касабян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lilya.ghasabyan@escs.am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010-599-699 (ներքին՝ 626)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образования, науки, культуры и спорта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ՀՀԿԳՄՍՆԷԱՃԱՊՁԲ-25/195</w:t>
      </w:r>
      <w:r w:rsidRPr="00F32D53">
        <w:rPr>
          <w:rFonts w:ascii="Calibri" w:hAnsi="Calibri" w:cstheme="minorHAnsi"/>
          <w:i/>
        </w:rPr>
        <w:br/>
      </w:r>
      <w:r w:rsidRPr="00F32D53">
        <w:rPr>
          <w:rFonts w:ascii="Calibri" w:hAnsi="Calibri" w:cstheme="minorHAnsi"/>
          <w:szCs w:val="20"/>
          <w:lang w:val="af-ZA"/>
        </w:rPr>
        <w:t>2025.11.04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образования, науки, культуры и спорта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образования, науки, культуры и спорта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гимнастических матрасов</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гимнастических матрасов</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образования, науки, культуры и спорта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ՀՀԿԳՄՍՆԷԱՃԱՊՁԲ-25/195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lilya.ghasabyan@escs.am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гимнастических матрасов</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11:45</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382.55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4.7293</w:t>
      </w:r>
      <w:r w:rsidRPr="00F32D53">
        <w:rPr>
          <w:rFonts w:ascii="Calibri" w:hAnsi="Calibri" w:cstheme="minorHAnsi"/>
          <w:szCs w:val="22"/>
        </w:rPr>
        <w:t xml:space="preserve"> драмом, евро </w:t>
      </w:r>
      <w:r w:rsidR="00991780" w:rsidRPr="00F32D53">
        <w:rPr>
          <w:rFonts w:ascii="Calibri" w:hAnsi="Calibri" w:cstheme="minorHAnsi"/>
          <w:lang w:val="af-ZA"/>
        </w:rPr>
        <w:t>440.47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2025.11.18. 11:45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ՀՀԿԳՄՍՆԷԱՃԱՊՁԲ-25/195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'ՀՀԿԳՄՍՆԷԱՃԱՊՁԲ-25/195'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ՀՀԿԳՄՍՆԷԱՃԱՊՁԲ-25/195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образования, науки, культуры и спорта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"ՀՀԿԳՄՍՆԷԱՃԱՊՁԲ-25/195"*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ՀՀԿԳՄՍՆԷԱՃԱՊՁԲ-25/195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ՀՀԿԳՄՍՆԷԱՃԱՊՁԲ-25/195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Ковер с площадкой для специального художественного рисунка в соответствии с международными стандартами, производства Gymnova, фирма Gymnova (модель 6667) или эквивалентного производителя Spieth, фирма Spieth, (модель 1790582)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Товар должен быть новым и неиспользованным. Транспортировка, разгрузка и распределение товара осуществляется Продавцом. Перед поставкой дата доставки также должна быть согласована с Покупателем.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Багратуняц, 48  ГНКО «Олимпийская детско-юношеская спортивная школа по спорту, спортивной гимнастике и акробатике имени Гранта Шагиняна»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даты вступления в силу договора, заключенного между сторонами, за исключением случая, когда выбранный участник соглашается на поставку товара в более короткий срок.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гимнастические матрасы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