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2025.11.05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национальной безопасности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Налбандяна 104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ПБЕНЗИНА ТИПА РЕГУЛЯР</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11:15</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11:15</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Лиана Хачатрян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tvtender@sns.am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015-57-94-87</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национальной безопасности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ԱԱԾ-ՏՆՏՎ-ԷԱՃԱՊՁԲ-25/1-ԲԵՆԶԻՆ</w:t>
      </w:r>
      <w:r w:rsidRPr="00F32D53">
        <w:rPr>
          <w:rFonts w:ascii="Calibri" w:hAnsi="Calibri" w:cstheme="minorHAnsi"/>
          <w:i/>
        </w:rPr>
        <w:br/>
      </w:r>
      <w:r w:rsidRPr="00F32D53">
        <w:rPr>
          <w:rFonts w:ascii="Calibri" w:hAnsi="Calibri" w:cstheme="minorHAnsi"/>
          <w:szCs w:val="20"/>
          <w:lang w:val="af-ZA"/>
        </w:rPr>
        <w:t>2025.11.05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национальной безопасности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национальной безопасности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ПБЕНЗИНА ТИПА РЕГУЛЯР</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ПБЕНЗИНА ТИПА РЕГУЛЯР</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национальной безопасности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ԱԱԾ-ՏՆՏՎ-ԷԱՃԱՊՁԲ-25/1-ԲԵՆԶԻՆ</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tvtender@sns.am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ПБЕНЗИНА ТИПА РЕГУЛЯР</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11:15</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382.55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4.738</w:t>
      </w:r>
      <w:r w:rsidRPr="00F32D53">
        <w:rPr>
          <w:rFonts w:ascii="Calibri" w:hAnsi="Calibri" w:cstheme="minorHAnsi"/>
          <w:szCs w:val="22"/>
        </w:rPr>
        <w:t xml:space="preserve"> драмом, евро </w:t>
      </w:r>
      <w:r w:rsidR="00991780" w:rsidRPr="00F32D53">
        <w:rPr>
          <w:rFonts w:ascii="Calibri" w:hAnsi="Calibri" w:cstheme="minorHAnsi"/>
          <w:lang w:val="af-ZA"/>
        </w:rPr>
        <w:t>440.12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2025.11.18. 11:15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ԱԱԾ-ՏՆՏՎ-ԷԱՃԱՊՁԲ-25/1-ԲԵՆԶԻՆ</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ԱԱԾ-ՏՆՏՎ-ԷԱՃԱՊՁԲ-25/1-ԲԵՆԶԻՆ'</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ԱԱԾ-ՏՆՏՎ-ԷԱՃԱՊՁԲ-25/1-ԲԵՆԶԻՆ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национальной безопасности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ԱԱԾ-ՏՆՏՎ-ԷԱՃԱՊՁԲ-25/1-ԲԵՆԶԻՆ"*</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ԱԱԾ-ՏՆՏՎ-ԷԱՃԱՊՁԲ-25/1-ԲԵՆԶԻՆ</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ԱԱԾ-ՏՆՏՎ-ԷԱՃԱՊՁԲ-25/1-ԲԵՆԶԻՆ</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___11___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 чистый и прозрачный, октановое число, определенное исследовательским методом - не менее 91, моторным методом - не менее 81, давление насыщенных паров бензина от 45 до 100 кПа, содержание свинца - не более 5 мг/дм3, объемная доля бензола не более 1%, плотность при 15°C от 720 до 775 кг/м³, содержание серы - не более 10мг/кг, массовая доля кислорода не более 2,7%, массовая доля окислителей не более: метанола 3%, этанола 5%, изопропилового спирта 10%, трет-бутилового спирта 7%, эфиров (C5  и более) -15%, другие окислители – 10%, безопасность, маркировка и упаковка - согласно «Техническому регламенту на топливо для двигателей внутреннего сгорания» N 1592-Ն, утвержденному Постановлением РА от 11 ноября 2004г. 
Поставка:  по талонам. Обеспечить возможность применения талонного способа заправки во всех марзах РА, а в г. Ереване, в радиусе максимум 3600 м от адреса Налбандяна 104.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