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Экопатрульная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 Арменакян 129</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МОСЭПС-ПТпЭА-25/44</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Сусанна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s.ghazaryan@ecopatrolservice.am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010650154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Экопатрульная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МОСЭПС-ПТпЭА-25/44</w:t>
      </w:r>
      <w:r w:rsidRPr="00F32D53">
        <w:rPr>
          <w:rFonts w:ascii="Calibri" w:hAnsi="Calibri" w:cstheme="minorHAnsi"/>
          <w:i/>
        </w:rPr>
        <w:br/>
      </w:r>
      <w:r w:rsidRPr="00F32D53">
        <w:rPr>
          <w:rFonts w:ascii="Calibri" w:hAnsi="Calibri" w:cstheme="minorHAnsi"/>
          <w:szCs w:val="20"/>
          <w:lang w:val="af-ZA"/>
        </w:rPr>
        <w:t>2025.11.21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Экопатрульная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Экопатрульная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МОСЭПС-ПТпЭА-25/44</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МОСЭПС-ПТпЭА-25/44</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Экопатрульная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МОСЭПС-ПТпЭА-25/44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s.ghazaryan@ecopatrolservice.am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МОСЭПС-ПТпЭА-25/44</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 форменной одежды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381.31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4.8182</w:t>
      </w:r>
      <w:r w:rsidRPr="00F32D53">
        <w:rPr>
          <w:rFonts w:ascii="Calibri" w:hAnsi="Calibri" w:cstheme="minorHAnsi"/>
          <w:szCs w:val="22"/>
        </w:rPr>
        <w:t xml:space="preserve"> драмом, евро </w:t>
      </w:r>
      <w:r w:rsidR="00991780" w:rsidRPr="00F32D53">
        <w:rPr>
          <w:rFonts w:ascii="Calibri" w:hAnsi="Calibri" w:cstheme="minorHAnsi"/>
          <w:lang w:val="af-ZA"/>
        </w:rPr>
        <w:t>439.96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2025.12.10.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00E93C04" w:rsidRPr="00F32D53">
        <w:rPr>
          <w:rFonts w:ascii="Calibri" w:hAnsi="Calibri" w:cstheme="minorHAnsi"/>
          <w:sz w:val="23"/>
          <w:szCs w:val="23"/>
          <w:lang w:val="af-ZA"/>
        </w:rPr>
        <w:t>МОСЭПС-ПТпЭА-25/44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'МОСЭПС-ПТпЭА-25/44'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МОСЭПС-ПТпЭА-25/44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"МОСЭПС-ПТпЭА-25/44"*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МОСЭПС-ПТпЭА-25/44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МОСЭПС-ПТпЭА-25/44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 форменной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25.12.2025г.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 форменной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