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2025.12.02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ЗИП к вращающим сеткам типа ТЛ 3000/7500</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ՀԱԷԿ-ԷԱՃԱՊՁԲ-160/25</w:t>
      </w:r>
      <w:r w:rsidRPr="00F32D53">
        <w:rPr>
          <w:rFonts w:ascii="Calibri" w:hAnsi="Calibri" w:cstheme="minorHAnsi"/>
          <w:i/>
        </w:rPr>
        <w:br/>
      </w:r>
      <w:r w:rsidRPr="00F32D53">
        <w:rPr>
          <w:rFonts w:ascii="Calibri" w:hAnsi="Calibri" w:cstheme="minorHAnsi"/>
          <w:szCs w:val="20"/>
          <w:lang w:val="af-ZA"/>
        </w:rPr>
        <w:t>2025.12.02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ЗИП к вращающим сеткам типа ТЛ 3000/7500</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ЗИП к вращающим сеткам типа ТЛ 3000/7500</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ՀԱԷԿ-ԷԱՃԱՊՁԲ-160/25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ЗИП к вращающим сеткам типа ТЛ 3000/7500</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вращающим сеткам типа ТЛ 3000/7500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381.19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4.8908</w:t>
      </w:r>
      <w:r w:rsidRPr="00F32D53">
        <w:rPr>
          <w:rFonts w:ascii="Calibri" w:hAnsi="Calibri" w:cstheme="minorHAnsi"/>
          <w:szCs w:val="22"/>
        </w:rPr>
        <w:t xml:space="preserve"> драмом, евро </w:t>
      </w:r>
      <w:r w:rsidR="00991780" w:rsidRPr="00F32D53">
        <w:rPr>
          <w:rFonts w:ascii="Calibri" w:hAnsi="Calibri" w:cstheme="minorHAnsi"/>
          <w:lang w:val="af-ZA"/>
        </w:rPr>
        <w:t>443.21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2025.12.16.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ՀԱԷԿ-ԷԱՃԱՊՁԲ-160/25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'ՀԱԷԿ-ԷԱՃԱՊՁԲ-160/25'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ՀԱԷԿ-ԷԱՃԱՊՁԲ-160/25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"ՀԱԷԿ-ԷԱՃԱՊՁԲ-160/25"*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ՀԱԷԿ-ԷԱՃԱՊՁԲ-160/25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ՀԱԷԿ-ԷԱՃԱՊՁԲ-160/25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вращающим сеткам типа ТЛ 3000/7500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31 марта 2026 года.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вращающим сеткам типа ТЛ 3000/7500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