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2025.12.02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об процедуре  по приобретение товаров для нужд Мэрии г. Еревана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14:15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14:15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Իրինա Եղիազարյան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irina.eghiazaryan@yerevan.am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011-514-316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ԵՔ-ԷԱՃԱՊՁԲ-25/381</w:t>
      </w:r>
      <w:r w:rsidRPr="00F32D53">
        <w:rPr>
          <w:rFonts w:ascii="Calibri" w:hAnsi="Calibri" w:cstheme="minorHAnsi"/>
          <w:i/>
        </w:rPr>
        <w:br/>
      </w:r>
      <w:r w:rsidRPr="00F32D53">
        <w:rPr>
          <w:rFonts w:ascii="Calibri" w:hAnsi="Calibri" w:cstheme="minorHAnsi"/>
          <w:szCs w:val="20"/>
          <w:lang w:val="af-ZA"/>
        </w:rPr>
        <w:t>2025.12.02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об процедуре  по приобретение товаров для нужд Мэрии г. Еревана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об процедуре  по приобретение товаров для нужд Мэрии г. Еревана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ԵՔ-ԷԱՃԱՊՁԲ-25/381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irina.eghiazaryan@yerevan.am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об процедуре  по приобретение товаров для нужд Мэрии г. Еревана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14:15</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381.2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4.9035</w:t>
      </w:r>
      <w:r w:rsidRPr="00F32D53">
        <w:rPr>
          <w:rFonts w:ascii="Calibri" w:hAnsi="Calibri" w:cstheme="minorHAnsi"/>
          <w:szCs w:val="22"/>
        </w:rPr>
        <w:t xml:space="preserve"> драмом, евро </w:t>
      </w:r>
      <w:r w:rsidR="00991780" w:rsidRPr="00F32D53">
        <w:rPr>
          <w:rFonts w:ascii="Calibri" w:hAnsi="Calibri" w:cstheme="minorHAnsi"/>
          <w:lang w:val="af-ZA"/>
        </w:rPr>
        <w:t>444.44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2025.12.16. 14:15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ԵՔ-ԷԱՃԱՊՁԲ-25/381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'ԵՔ-ԷԱՃԱՊՁԲ-25/381'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ԵՔ-ԷԱՃԱՊՁԲ-25/381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"ԵՔ-ԷԱՃԱՊՁԲ-25/381"*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ԵՔ-ԷԱՃԱՊՁԲ-25/381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ԵՔ-ԷԱՃԱՊՁԲ-25/381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 Права и обязанности Покупателя, предусмотренные настоящим Договором, реализуются Управлением кадрового обеспечения и технического обслуживания Мэрии города Еревана.</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Технические требования к серверу, предназначенному для искусственного интеллекта серверного узла Мэрии города Еревана
1. Серверная система с как минимум следующей конфигурацией
Серверный корпус и материнская плата:
Модель: Supermicro SYS-741GE-TNRT или Dell PowerEdge R760xa или HPE Apollo 6500,
полностью эквивалентная конфигурация в 4U form factor, предназначенная для установки до четырёх двухслотовых графических ускорителей,
сертифицированная на совместимость при мощности не менее 700 Вт для каждого графического ускорителя с полной пропускной способностью PCIe Gen4 x16.
Центральный вычислительный узел:
Микроархитектура Dual-socket — Xeon 4-го поколения.
Блок питания (не менее 80 PLUS Platinum, с эффективностью 94%.)
Предоставляемая производителем гарантия — минимум 3 года, а также значение MTBF не менее 200 000 часов для условий эксплуатации 7×24.
Система охлаждения:
Высокопроизводительное гибридное охлаждение: интегрированные пассивные теплообменники и активные модули вентиляции с повышенным статическим давлением.
2. Центральные процессоры
Количество процессоров: 2 шт.
Ядра / потоки: 16 ядер, 32 потока (каждый процессор). 
Частота: не менее 2.5 ГГц.
Максимальное количество UPI-линков: 3.
TDP (тепловыделение): 185 Вт.
3. Оперативная память
Тип: DDR5 ECC Registered.
Объём: общий 256 ГБ (8 модулей по 32 ГБ).
Рабочая частота: не менее 5600 МГц.
4. SSD-накопители
Модель: Samsung или Kingston или Intel.
Тип: SSD носитель.
Количество: 2 шт.
Объём: 960 ГБ (каждый).
Стандарт: PCIe Gen4, формат M.2, размер 22110, поддержка SED.
5. Графический ускоритель (GPU), совместимый для работы с вышеуказанными серверами
Количество: 2 шт.
Видеопамять: не менее 48 ГБ GDDR6 (с поддержкой ECC)
Пропускная способность: не менее 864 ГБ/с
Производительность FP32: не менее 91.6 TFLOPS
Производительность Tensor (FP16/FP8): до 733 TFLOPS
RT-производительность: не менее 209 TFLOPS
Охлаждение: пассивное
Интерфейс: PCIe Gen4 x16
6. Сетевой адаптер
Интерфейс: PCI Express 3.0 x8 (8 GT/s)
Формат: низкий профиль (LP)
Порты: 4 × SFP+ (10GbE)
Максимальная скорость передачи данных: 10 Гбит/с на порт
Контроллер: XL710-AM1
Поддерживаемые стандарты: IEEE 802.3az (энергоэффективный Ethernet), Jumbo Frames
Рабочая температура: от 0°C до 55°C
Температура хранения: от –40°C до 70°C
Типичное энергопотребление: 4 Вт
Максимальное энергопотребление: 8 Вт
Поддерживаемые операционные системы:
Windows Server (2008 R2, 2012 R2, 2016, 2019, 2022)
Linux (Red Hat EL, CentOS, Ubuntu)
VMware ESXi
FreeBSD
Системы на базе UEFI
6.1. Дополнительные требования к сетевой инфраструктуре
SFP+ модуль в RJ45
с поддержкой не менее 10 GbE (количество: 8 шт.):
Полная совместимость с 10GBASE-T,
Рабочая температура: не менее 0–70°C,
Сертификация IEEE 802.3an и 802.3bz.
6.2. Кабель RJ45
Длина: не менее 5 м (количество: 4 шт.)
Категория: не ниже Cat6 Performance
Сертификация: оболочка LSZH (Low Smoke Zero Halogen) — в соответствии с требованиями пожарной безопасности дата-центров.
7. Безопасность и управление
TPM-модуль: Trusted Platform Module 2.0 для безопасной загрузки
Пакет управления: не менее Data Center Management Software для настройки и мониторинга сервера
8. Поддержка виртуализации
Лицензия VMware: vSphere Foundation, минимум на 1 год, рассчитанная на 32 ядра
Лицензия NVIDIA vGPU: NVIDIA Virtual Compute Server, минимум на 1 год
9. Прочие принадлежности и услуги
Требуемая пропускная способность питания — не менее 600 Вт для каждого GPU,
сертификация UL/CSA, механическая стойкость не менее 10 000 циклов включения/выключения.
Наличие обязательного защитного слоя между графическим ускорителем и корпусом серверной системы для снижения натяжения кабелей и защиты от угловых нагрузок на GPU-коннектор.
Шасси для установки GPU — с оптимизированной системой охлаждения;
виброизоляция — не менее 0.2 g RMS для обеспечения долгосрочной стабильности видеоускорителей.
10. Держатель сокета процессоров
Специальный высокоточный направляющий держатель:
-  с монтажным допуском не более 0.02 мм,
- с металлическим термопокрытием (anti-warp) для предотвращения деформации сокета при многократном монтаже.
Все вышеперечисленные компоненты должны быть поставлены в собранном и протестированном состоянии, с проведением испытаний в профессиональной среде, с использованием технически совместимых компонентов и предназначенные для круглосуточной эксплуатации.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до 180 календарных дней включительно с момента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