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4A8" w:rsidRPr="00D81983" w:rsidRDefault="009514A8" w:rsidP="00A8170A">
      <w:pPr>
        <w:pStyle w:val="a8"/>
        <w:widowControl w:val="0"/>
        <w:spacing w:after="160"/>
        <w:ind w:firstLine="567"/>
        <w:contextualSpacing/>
        <w:jc w:val="right"/>
        <w:rPr>
          <w:rFonts w:ascii="GHEA Grapalat" w:hAnsi="GHEA Grapalat" w:cs="Sylfaen"/>
          <w:i/>
        </w:rPr>
      </w:pPr>
      <w:r w:rsidRPr="00D81983">
        <w:rPr>
          <w:rFonts w:ascii="GHEA Grapalat" w:hAnsi="GHEA Grapalat"/>
          <w:i/>
        </w:rPr>
        <w:t xml:space="preserve">Приложение № </w:t>
      </w:r>
      <w:r w:rsidR="00D81983" w:rsidRPr="00D81983">
        <w:rPr>
          <w:rFonts w:ascii="GHEA Grapalat" w:hAnsi="GHEA Grapalat"/>
          <w:i/>
        </w:rPr>
        <w:t>19</w:t>
      </w:r>
    </w:p>
    <w:p w:rsidR="009514A8" w:rsidDel="00C41768" w:rsidRDefault="009514A8" w:rsidP="00A8170A">
      <w:pPr>
        <w:pStyle w:val="a8"/>
        <w:widowControl w:val="0"/>
        <w:spacing w:after="160"/>
        <w:ind w:firstLine="567"/>
        <w:contextualSpacing/>
        <w:jc w:val="right"/>
        <w:rPr>
          <w:del w:id="0" w:author="Inesa Kocharyan" w:date="2025-07-04T11:32:00Z"/>
          <w:rFonts w:ascii="GHEA Grapalat" w:hAnsi="GHEA Grapalat" w:cs="Sylfaen"/>
          <w:i/>
        </w:rPr>
      </w:pPr>
      <w:r w:rsidRPr="00D81983">
        <w:rPr>
          <w:rFonts w:ascii="GHEA Grapalat" w:hAnsi="GHEA Grapalat"/>
          <w:i/>
        </w:rPr>
        <w:t xml:space="preserve">к приказу Министра финансов РА </w:t>
      </w:r>
      <w:r w:rsidRPr="00D81983">
        <w:rPr>
          <w:rFonts w:ascii="GHEA Grapalat" w:hAnsi="GHEA Grapalat" w:cs="Sylfaen"/>
          <w:i/>
        </w:rPr>
        <w:br/>
      </w:r>
      <w:r w:rsidR="00C41768" w:rsidRPr="00A052C7">
        <w:rPr>
          <w:rFonts w:ascii="GHEA Grapalat" w:hAnsi="GHEA Grapalat"/>
          <w:i/>
        </w:rPr>
        <w:t xml:space="preserve">от </w:t>
      </w:r>
      <w:r w:rsidR="00300AFB">
        <w:rPr>
          <w:rFonts w:ascii="GHEA Grapalat" w:hAnsi="GHEA Grapalat"/>
          <w:i/>
          <w:lang w:val="hy-AM"/>
        </w:rPr>
        <w:t>09</w:t>
      </w:r>
      <w:r w:rsidR="00054245" w:rsidRPr="00C41D72">
        <w:rPr>
          <w:rFonts w:ascii="GHEA Grapalat" w:hAnsi="GHEA Grapalat"/>
          <w:i/>
        </w:rPr>
        <w:t xml:space="preserve"> </w:t>
      </w:r>
      <w:r w:rsidR="00054245">
        <w:rPr>
          <w:rFonts w:ascii="GHEA Grapalat" w:hAnsi="GHEA Grapalat"/>
          <w:i/>
        </w:rPr>
        <w:t xml:space="preserve">декабря </w:t>
      </w:r>
      <w:r w:rsidR="00C41768">
        <w:rPr>
          <w:rFonts w:ascii="GHEA Grapalat" w:hAnsi="GHEA Grapalat"/>
          <w:i/>
        </w:rPr>
        <w:t xml:space="preserve"> </w:t>
      </w:r>
      <w:r w:rsidR="00C41768" w:rsidRPr="00A052C7">
        <w:rPr>
          <w:rFonts w:ascii="GHEA Grapalat" w:hAnsi="GHEA Grapalat"/>
          <w:i/>
        </w:rPr>
        <w:t>202</w:t>
      </w:r>
      <w:r w:rsidR="00C41768">
        <w:rPr>
          <w:rFonts w:ascii="GHEA Grapalat" w:hAnsi="GHEA Grapalat"/>
          <w:i/>
        </w:rPr>
        <w:t>5</w:t>
      </w:r>
      <w:r w:rsidR="00C41768" w:rsidRPr="00A052C7">
        <w:rPr>
          <w:rFonts w:ascii="GHEA Grapalat" w:hAnsi="GHEA Grapalat"/>
          <w:i/>
        </w:rPr>
        <w:t xml:space="preserve"> года № </w:t>
      </w:r>
      <w:r w:rsidR="00054245">
        <w:rPr>
          <w:rFonts w:ascii="GHEA Grapalat" w:hAnsi="GHEA Grapalat"/>
          <w:i/>
        </w:rPr>
        <w:t>427</w:t>
      </w:r>
      <w:r w:rsidR="00C41768" w:rsidRPr="00A052C7">
        <w:rPr>
          <w:rFonts w:ascii="GHEA Grapalat" w:hAnsi="GHEA Grapalat"/>
          <w:i/>
          <w:lang w:val="hy-AM"/>
        </w:rPr>
        <w:t>-</w:t>
      </w:r>
      <w:r w:rsidR="00C41768" w:rsidRPr="00A052C7">
        <w:rPr>
          <w:rFonts w:ascii="GHEA Grapalat" w:hAnsi="GHEA Grapalat"/>
          <w:i/>
        </w:rPr>
        <w:t>A</w:t>
      </w:r>
      <w:r w:rsidR="00C41768" w:rsidRPr="00D81983" w:rsidDel="00C41768">
        <w:rPr>
          <w:rFonts w:ascii="GHEA Grapalat" w:hAnsi="GHEA Grapalat"/>
          <w:i/>
        </w:rPr>
        <w:t xml:space="preserve"> </w:t>
      </w:r>
    </w:p>
    <w:p w:rsidR="009514A8" w:rsidRDefault="009514A8" w:rsidP="00C41768">
      <w:pPr>
        <w:pStyle w:val="a8"/>
        <w:widowControl w:val="0"/>
        <w:spacing w:after="160"/>
        <w:ind w:firstLine="567"/>
        <w:contextualSpacing/>
        <w:jc w:val="right"/>
        <w:rPr>
          <w:rFonts w:ascii="GHEA Grapalat" w:hAnsi="GHEA Grapalat" w:cs="Sylfaen"/>
          <w:i/>
        </w:rPr>
      </w:pPr>
    </w:p>
    <w:p w:rsidR="0084192E" w:rsidRPr="00996C18" w:rsidRDefault="0084192E" w:rsidP="0084192E">
      <w:pPr>
        <w:pStyle w:val="a3"/>
        <w:widowControl w:val="0"/>
        <w:spacing w:after="160" w:line="240" w:lineRule="auto"/>
        <w:ind w:firstLine="0"/>
        <w:jc w:val="center"/>
        <w:rPr>
          <w:rFonts w:ascii="GHEA Grapalat" w:hAnsi="GHEA Grapalat"/>
          <w:i w:val="0"/>
          <w:sz w:val="24"/>
          <w:szCs w:val="24"/>
        </w:rPr>
      </w:pPr>
      <w:r w:rsidRPr="00996C18">
        <w:rPr>
          <w:rFonts w:ascii="GHEA Grapalat" w:hAnsi="GHEA Grapalat"/>
          <w:i w:val="0"/>
          <w:sz w:val="24"/>
          <w:szCs w:val="24"/>
        </w:rPr>
        <w:t>ОБЪЯВЛЕНИЕ</w:t>
      </w:r>
    </w:p>
    <w:p w:rsidR="0084192E" w:rsidRPr="00996C18" w:rsidRDefault="0084192E" w:rsidP="0084192E">
      <w:pPr>
        <w:pStyle w:val="a3"/>
        <w:widowControl w:val="0"/>
        <w:spacing w:after="160" w:line="240" w:lineRule="auto"/>
        <w:ind w:firstLine="0"/>
        <w:jc w:val="center"/>
        <w:rPr>
          <w:rFonts w:ascii="GHEA Grapalat" w:hAnsi="GHEA Grapalat"/>
          <w:i w:val="0"/>
          <w:szCs w:val="24"/>
        </w:rPr>
      </w:pPr>
      <w:r w:rsidRPr="00996C18">
        <w:rPr>
          <w:rFonts w:ascii="GHEA Grapalat" w:hAnsi="GHEA Grapalat"/>
          <w:i w:val="0"/>
          <w:sz w:val="24"/>
          <w:szCs w:val="24"/>
        </w:rPr>
        <w:t>ОБ ЭЛЕКТРОННОМ АУКЦИОНЕ</w:t>
      </w:r>
    </w:p>
    <w:p w:rsidR="009735A1" w:rsidRPr="00996C18" w:rsidRDefault="009735A1" w:rsidP="0084192E">
      <w:pPr>
        <w:pStyle w:val="a3"/>
        <w:widowControl w:val="0"/>
        <w:spacing w:after="160" w:line="240" w:lineRule="auto"/>
        <w:ind w:firstLine="0"/>
        <w:jc w:val="center"/>
        <w:rPr>
          <w:rFonts w:ascii="GHEA Grapalat" w:hAnsi="GHEA Grapalat"/>
          <w:i w:val="0"/>
          <w:szCs w:val="24"/>
        </w:rPr>
      </w:pPr>
    </w:p>
    <w:p w:rsidR="009735A1" w:rsidRPr="00C50D3A" w:rsidRDefault="009735A1" w:rsidP="009735A1">
      <w:pPr>
        <w:pStyle w:val="a3"/>
        <w:widowControl w:val="0"/>
        <w:spacing w:after="160" w:line="240" w:lineRule="auto"/>
        <w:ind w:firstLine="0"/>
        <w:jc w:val="center"/>
        <w:rPr>
          <w:rFonts w:ascii="GHEA Grapalat" w:hAnsi="GHEA Grapalat"/>
          <w:i w:val="0"/>
          <w:szCs w:val="24"/>
        </w:rPr>
      </w:pPr>
      <w:r w:rsidRPr="00C50D3A">
        <w:rPr>
          <w:rFonts w:ascii="GHEA Grapalat" w:hAnsi="GHEA Grapalat"/>
          <w:i w:val="0"/>
          <w:szCs w:val="24"/>
        </w:rPr>
        <w:t>Настоящий текст объявления утвержден Решени</w:t>
      </w:r>
      <w:r w:rsidR="00C77BF2">
        <w:rPr>
          <w:rFonts w:ascii="GHEA Grapalat" w:hAnsi="GHEA Grapalat"/>
          <w:i w:val="0"/>
          <w:szCs w:val="24"/>
        </w:rPr>
        <w:t xml:space="preserve">ем Оценочной Комиссии от </w:t>
      </w:r>
      <w:r w:rsidR="00C77BF2">
        <w:rPr>
          <w:rFonts w:ascii="GHEA Grapalat" w:hAnsi="GHEA Grapalat"/>
          <w:i w:val="0"/>
          <w:szCs w:val="24"/>
          <w:lang w:val="hy-AM"/>
        </w:rPr>
        <w:t>14-ого января</w:t>
      </w:r>
      <w:r w:rsidRPr="00C50D3A">
        <w:rPr>
          <w:rFonts w:ascii="GHEA Grapalat" w:hAnsi="GHEA Grapalat"/>
          <w:i w:val="0"/>
          <w:szCs w:val="24"/>
        </w:rPr>
        <w:t xml:space="preserve"> 20</w:t>
      </w:r>
      <w:r w:rsidR="00C77BF2">
        <w:rPr>
          <w:rFonts w:ascii="GHEA Grapalat" w:hAnsi="GHEA Grapalat"/>
          <w:i w:val="0"/>
          <w:szCs w:val="24"/>
          <w:lang w:val="hy-AM"/>
        </w:rPr>
        <w:t>25</w:t>
      </w:r>
      <w:r w:rsidR="00EA58E9" w:rsidRPr="00EA58E9">
        <w:rPr>
          <w:rFonts w:ascii="GHEA Grapalat" w:hAnsi="GHEA Grapalat"/>
          <w:i w:val="0"/>
          <w:szCs w:val="24"/>
        </w:rPr>
        <w:t xml:space="preserve"> </w:t>
      </w:r>
      <w:r w:rsidR="00C77BF2">
        <w:rPr>
          <w:rFonts w:ascii="GHEA Grapalat" w:hAnsi="GHEA Grapalat"/>
          <w:i w:val="0"/>
          <w:szCs w:val="24"/>
        </w:rPr>
        <w:t xml:space="preserve">года номер </w:t>
      </w:r>
      <w:proofErr w:type="gramStart"/>
      <w:r w:rsidR="00C77BF2">
        <w:rPr>
          <w:rFonts w:ascii="GHEA Grapalat" w:hAnsi="GHEA Grapalat"/>
          <w:i w:val="0"/>
          <w:szCs w:val="24"/>
        </w:rPr>
        <w:t>решения  3</w:t>
      </w:r>
      <w:proofErr w:type="gramEnd"/>
    </w:p>
    <w:p w:rsidR="00056FF2" w:rsidRPr="00C50D3A" w:rsidRDefault="009735A1" w:rsidP="00C77BF2">
      <w:pPr>
        <w:pStyle w:val="a3"/>
        <w:widowControl w:val="0"/>
        <w:spacing w:after="160" w:line="240" w:lineRule="auto"/>
        <w:ind w:firstLine="0"/>
        <w:jc w:val="center"/>
        <w:rPr>
          <w:rFonts w:ascii="GHEA Grapalat" w:hAnsi="GHEA Grapalat"/>
          <w:b/>
          <w:i w:val="0"/>
          <w:u w:val="single"/>
          <w:lang w:val="af-ZA"/>
        </w:rPr>
      </w:pPr>
      <w:r w:rsidRPr="00C50D3A">
        <w:rPr>
          <w:rFonts w:ascii="GHEA Grapalat" w:hAnsi="GHEA Grapalat"/>
          <w:b/>
          <w:i w:val="0"/>
          <w:sz w:val="22"/>
          <w:szCs w:val="22"/>
        </w:rPr>
        <w:t xml:space="preserve">Код </w:t>
      </w:r>
      <w:proofErr w:type="gramStart"/>
      <w:r w:rsidRPr="00C50D3A">
        <w:rPr>
          <w:rFonts w:ascii="GHEA Grapalat" w:hAnsi="GHEA Grapalat"/>
          <w:b/>
          <w:i w:val="0"/>
          <w:sz w:val="22"/>
          <w:szCs w:val="22"/>
        </w:rPr>
        <w:t>процедуры</w:t>
      </w:r>
      <w:r w:rsidRPr="00C50D3A">
        <w:rPr>
          <w:rFonts w:ascii="GHEA Grapalat" w:hAnsi="GHEA Grapalat"/>
          <w:b/>
          <w:i w:val="0"/>
          <w:sz w:val="22"/>
          <w:szCs w:val="22"/>
          <w:lang w:val="af-ZA"/>
        </w:rPr>
        <w:t xml:space="preserve">  </w:t>
      </w:r>
      <w:r w:rsidR="00C77BF2" w:rsidRPr="00D908D4">
        <w:rPr>
          <w:rFonts w:ascii="GHEA Grapalat" w:hAnsi="GHEA Grapalat"/>
          <w:i w:val="0"/>
          <w:lang w:val="af-ZA"/>
        </w:rPr>
        <w:t>`</w:t>
      </w:r>
      <w:proofErr w:type="gramEnd"/>
      <w:r w:rsidR="00C77BF2" w:rsidRPr="00D908D4">
        <w:rPr>
          <w:rFonts w:ascii="GHEA Grapalat" w:hAnsi="GHEA Grapalat"/>
          <w:i w:val="0"/>
          <w:lang w:val="af-ZA"/>
        </w:rPr>
        <w:t xml:space="preserve">  </w:t>
      </w:r>
      <w:r w:rsidR="00C77BF2">
        <w:rPr>
          <w:rFonts w:ascii="GHEA Grapalat" w:hAnsi="GHEA Grapalat"/>
          <w:i w:val="0"/>
          <w:lang w:val="hy-AM"/>
        </w:rPr>
        <w:t>ՇՄԱՀ-ԷԱՃԱՊՁԲ-26/01</w:t>
      </w:r>
      <w:r w:rsidR="00C77BF2" w:rsidRPr="00D908D4">
        <w:rPr>
          <w:rFonts w:ascii="GHEA Grapalat" w:hAnsi="GHEA Grapalat"/>
          <w:i w:val="0"/>
          <w:u w:val="single"/>
          <w:lang w:val="af-ZA"/>
        </w:rPr>
        <w:t xml:space="preserve">        </w:t>
      </w:r>
    </w:p>
    <w:p w:rsidR="00C77BF2" w:rsidRDefault="00C77BF2" w:rsidP="00831701">
      <w:pPr>
        <w:pStyle w:val="a3"/>
        <w:widowControl w:val="0"/>
        <w:spacing w:line="240" w:lineRule="auto"/>
        <w:rPr>
          <w:rFonts w:ascii="GHEA Grapalat" w:hAnsi="GHEA Grapalat"/>
          <w:i w:val="0"/>
        </w:rPr>
      </w:pPr>
    </w:p>
    <w:p w:rsidR="00A35D38" w:rsidRPr="00C50D3A" w:rsidRDefault="00C77BF2" w:rsidP="00C77BF2">
      <w:pPr>
        <w:pStyle w:val="a3"/>
        <w:widowControl w:val="0"/>
        <w:spacing w:line="240" w:lineRule="auto"/>
        <w:rPr>
          <w:rFonts w:ascii="GHEA Grapalat" w:hAnsi="GHEA Grapalat"/>
          <w:i w:val="0"/>
        </w:rPr>
      </w:pPr>
      <w:r>
        <w:rPr>
          <w:rFonts w:ascii="GHEA Grapalat" w:hAnsi="GHEA Grapalat"/>
          <w:i w:val="0"/>
          <w:sz w:val="24"/>
          <w:szCs w:val="24"/>
        </w:rPr>
        <w:t xml:space="preserve">Заказчик муниципалитет </w:t>
      </w:r>
      <w:proofErr w:type="spellStart"/>
      <w:r w:rsidRPr="006C4BB4">
        <w:rPr>
          <w:rFonts w:ascii="GHEA Grapalat" w:hAnsi="GHEA Grapalat"/>
          <w:i w:val="0"/>
          <w:sz w:val="24"/>
          <w:szCs w:val="24"/>
        </w:rPr>
        <w:t>Амасия</w:t>
      </w:r>
      <w:proofErr w:type="spellEnd"/>
      <w:r>
        <w:rPr>
          <w:rFonts w:ascii="GHEA Grapalat" w:hAnsi="GHEA Grapalat"/>
          <w:i w:val="0"/>
          <w:sz w:val="24"/>
          <w:szCs w:val="24"/>
        </w:rPr>
        <w:t>, находящийся по адресу:</w:t>
      </w:r>
      <w:r w:rsidRPr="00480AA7">
        <w:rPr>
          <w:rFonts w:ascii="GHEA Grapalat" w:hAnsi="GHEA Grapalat"/>
          <w:b/>
          <w:i w:val="0"/>
          <w:sz w:val="24"/>
          <w:szCs w:val="24"/>
        </w:rPr>
        <w:t xml:space="preserve"> </w:t>
      </w:r>
      <w:proofErr w:type="gramStart"/>
      <w:r w:rsidRPr="002267D8">
        <w:rPr>
          <w:rFonts w:ascii="GHEA Grapalat" w:hAnsi="GHEA Grapalat"/>
          <w:b/>
          <w:i w:val="0"/>
          <w:sz w:val="24"/>
          <w:szCs w:val="24"/>
        </w:rPr>
        <w:t xml:space="preserve">РА  </w:t>
      </w:r>
      <w:proofErr w:type="spellStart"/>
      <w:r w:rsidRPr="002267D8">
        <w:rPr>
          <w:rFonts w:ascii="GHEA Grapalat" w:hAnsi="GHEA Grapalat"/>
          <w:b/>
          <w:i w:val="0"/>
          <w:sz w:val="24"/>
          <w:szCs w:val="24"/>
        </w:rPr>
        <w:t>Ширакский</w:t>
      </w:r>
      <w:proofErr w:type="spellEnd"/>
      <w:proofErr w:type="gramEnd"/>
      <w:r>
        <w:rPr>
          <w:rFonts w:ascii="GHEA Grapalat" w:hAnsi="GHEA Grapalat"/>
          <w:i w:val="0"/>
          <w:sz w:val="24"/>
          <w:szCs w:val="24"/>
        </w:rPr>
        <w:t xml:space="preserve"> область, село </w:t>
      </w:r>
      <w:proofErr w:type="spellStart"/>
      <w:r>
        <w:rPr>
          <w:rFonts w:ascii="GHEA Grapalat" w:hAnsi="GHEA Grapalat"/>
          <w:i w:val="0"/>
          <w:sz w:val="24"/>
          <w:szCs w:val="24"/>
        </w:rPr>
        <w:t>Амасия</w:t>
      </w:r>
      <w:proofErr w:type="spellEnd"/>
      <w:r w:rsidRPr="000D40B3">
        <w:rPr>
          <w:rFonts w:ascii="GHEA Grapalat" w:hAnsi="GHEA Grapalat"/>
          <w:i w:val="0"/>
          <w:sz w:val="24"/>
          <w:szCs w:val="24"/>
        </w:rPr>
        <w:t xml:space="preserve"> </w:t>
      </w:r>
      <w:r>
        <w:rPr>
          <w:rFonts w:ascii="GHEA Grapalat" w:hAnsi="GHEA Grapalat"/>
          <w:i w:val="0"/>
          <w:sz w:val="24"/>
          <w:szCs w:val="24"/>
        </w:rPr>
        <w:t>улица 26</w:t>
      </w:r>
      <w:r>
        <w:rPr>
          <w:rFonts w:ascii="GHEA Grapalat" w:hAnsi="GHEA Grapalat"/>
          <w:i w:val="0"/>
          <w:sz w:val="24"/>
          <w:szCs w:val="24"/>
          <w:lang w:val="hy-AM"/>
        </w:rPr>
        <w:t xml:space="preserve"> </w:t>
      </w:r>
      <w:r>
        <w:rPr>
          <w:rFonts w:ascii="GHEA Grapalat" w:hAnsi="GHEA Grapalat"/>
          <w:i w:val="0"/>
          <w:sz w:val="24"/>
          <w:szCs w:val="24"/>
        </w:rPr>
        <w:t>здание</w:t>
      </w:r>
      <w:r w:rsidRPr="000D40B3">
        <w:rPr>
          <w:rFonts w:ascii="GHEA Grapalat" w:hAnsi="GHEA Grapalat"/>
          <w:i w:val="0"/>
          <w:sz w:val="24"/>
          <w:szCs w:val="24"/>
        </w:rPr>
        <w:t xml:space="preserve"> </w:t>
      </w:r>
      <w:r>
        <w:rPr>
          <w:rFonts w:ascii="GHEA Grapalat" w:hAnsi="GHEA Grapalat"/>
          <w:i w:val="0"/>
          <w:sz w:val="24"/>
          <w:szCs w:val="24"/>
          <w:lang w:val="hy-AM"/>
        </w:rPr>
        <w:t xml:space="preserve">19 </w:t>
      </w:r>
      <w:r w:rsidR="00056FF2" w:rsidRPr="00C50D3A">
        <w:rPr>
          <w:rFonts w:ascii="GHEA Grapalat" w:hAnsi="GHEA Grapalat"/>
          <w:i w:val="0"/>
        </w:rPr>
        <w:t xml:space="preserve"> находя</w:t>
      </w:r>
      <w:r>
        <w:rPr>
          <w:rFonts w:ascii="GHEA Grapalat" w:hAnsi="GHEA Grapalat"/>
          <w:i w:val="0"/>
        </w:rPr>
        <w:t xml:space="preserve">щийся по </w:t>
      </w:r>
      <w:proofErr w:type="spellStart"/>
      <w:r>
        <w:rPr>
          <w:rFonts w:ascii="GHEA Grapalat" w:hAnsi="GHEA Grapalat"/>
          <w:i w:val="0"/>
        </w:rPr>
        <w:t>адресу:</w:t>
      </w:r>
      <w:r w:rsidR="00A35D38" w:rsidRPr="00C50D3A">
        <w:rPr>
          <w:rFonts w:ascii="GHEA Grapalat" w:hAnsi="GHEA Grapalat"/>
          <w:i w:val="0"/>
        </w:rPr>
        <w:t>объявляет</w:t>
      </w:r>
      <w:proofErr w:type="spellEnd"/>
      <w:r w:rsidR="00A35D38" w:rsidRPr="00C50D3A">
        <w:rPr>
          <w:rFonts w:ascii="GHEA Grapalat" w:hAnsi="GHEA Grapalat"/>
          <w:i w:val="0"/>
        </w:rPr>
        <w:t xml:space="preserve"> электронный аукцион, который проводится посредством системы электронных закупок </w:t>
      </w:r>
      <w:proofErr w:type="spellStart"/>
      <w:r w:rsidR="00A35D38" w:rsidRPr="00C50D3A">
        <w:rPr>
          <w:rFonts w:ascii="GHEA Grapalat" w:hAnsi="GHEA Grapalat"/>
          <w:i w:val="0"/>
          <w:lang w:val="en-US"/>
        </w:rPr>
        <w:t>eauction</w:t>
      </w:r>
      <w:proofErr w:type="spellEnd"/>
      <w:r w:rsidR="00A35D38" w:rsidRPr="00C50D3A">
        <w:rPr>
          <w:rFonts w:ascii="GHEA Grapalat" w:hAnsi="GHEA Grapalat"/>
          <w:i w:val="0"/>
        </w:rPr>
        <w:t>.</w:t>
      </w:r>
      <w:proofErr w:type="spellStart"/>
      <w:r w:rsidR="00A35D38" w:rsidRPr="00C50D3A">
        <w:rPr>
          <w:rFonts w:ascii="GHEA Grapalat" w:hAnsi="GHEA Grapalat"/>
          <w:i w:val="0"/>
          <w:lang w:val="en-US"/>
        </w:rPr>
        <w:t>armeps</w:t>
      </w:r>
      <w:proofErr w:type="spellEnd"/>
      <w:r w:rsidR="00A35D38" w:rsidRPr="00C50D3A">
        <w:rPr>
          <w:rFonts w:ascii="GHEA Grapalat" w:hAnsi="GHEA Grapalat"/>
          <w:i w:val="0"/>
        </w:rPr>
        <w:t>.</w:t>
      </w:r>
      <w:r w:rsidR="00A35D38" w:rsidRPr="00C50D3A">
        <w:rPr>
          <w:rFonts w:ascii="GHEA Grapalat" w:hAnsi="GHEA Grapalat"/>
          <w:i w:val="0"/>
          <w:lang w:val="en-US"/>
        </w:rPr>
        <w:t>am</w:t>
      </w:r>
      <w:r w:rsidR="000D489F" w:rsidRPr="00C50D3A">
        <w:rPr>
          <w:rFonts w:ascii="GHEA Grapalat" w:hAnsi="GHEA Grapalat"/>
          <w:i w:val="0"/>
        </w:rPr>
        <w:t>.</w:t>
      </w:r>
      <w:r w:rsidR="00A35D38" w:rsidRPr="00C50D3A">
        <w:rPr>
          <w:rFonts w:ascii="GHEA Grapalat" w:hAnsi="GHEA Grapalat"/>
          <w:i w:val="0"/>
        </w:rPr>
        <w:t xml:space="preserve"> </w:t>
      </w:r>
    </w:p>
    <w:p w:rsidR="00C77BF2" w:rsidRDefault="00C77BF2" w:rsidP="00C77BF2">
      <w:pPr>
        <w:pStyle w:val="a3"/>
        <w:widowControl w:val="0"/>
        <w:spacing w:after="160" w:line="240" w:lineRule="auto"/>
        <w:ind w:firstLine="567"/>
        <w:rPr>
          <w:rFonts w:ascii="GHEA Grapalat" w:hAnsi="GHEA Grapalat"/>
          <w:i w:val="0"/>
          <w:spacing w:val="6"/>
          <w:sz w:val="24"/>
          <w:szCs w:val="24"/>
        </w:rPr>
      </w:pPr>
      <w:r w:rsidRPr="00317DE7">
        <w:rPr>
          <w:rFonts w:ascii="GHEA Grapalat" w:hAnsi="GHEA Grapalat"/>
          <w:i w:val="0"/>
          <w:sz w:val="24"/>
          <w:szCs w:val="24"/>
        </w:rPr>
        <w:t>Участнику, отобранному по итогам настоящей процедуры, в</w:t>
      </w:r>
      <w:r w:rsidRPr="00317DE7">
        <w:rPr>
          <w:rFonts w:ascii="Calibri" w:hAnsi="Calibri" w:cs="Calibri"/>
          <w:i w:val="0"/>
          <w:sz w:val="24"/>
          <w:szCs w:val="24"/>
          <w:lang w:val="en-US"/>
        </w:rPr>
        <w:t> </w:t>
      </w:r>
      <w:r w:rsidRPr="00317DE7">
        <w:rPr>
          <w:rFonts w:ascii="GHEA Grapalat" w:hAnsi="GHEA Grapalat"/>
          <w:i w:val="0"/>
          <w:spacing w:val="6"/>
          <w:sz w:val="24"/>
          <w:szCs w:val="24"/>
        </w:rPr>
        <w:t>установленном</w:t>
      </w:r>
      <w:r w:rsidRPr="00317DE7">
        <w:rPr>
          <w:rFonts w:ascii="Calibri" w:hAnsi="Calibri" w:cs="Calibri"/>
          <w:i w:val="0"/>
          <w:spacing w:val="6"/>
          <w:sz w:val="24"/>
          <w:szCs w:val="24"/>
          <w:lang w:val="en-US"/>
        </w:rPr>
        <w:t> </w:t>
      </w:r>
      <w:r w:rsidRPr="00317DE7">
        <w:rPr>
          <w:rFonts w:ascii="GHEA Grapalat" w:hAnsi="GHEA Grapalat"/>
          <w:i w:val="0"/>
          <w:spacing w:val="6"/>
          <w:sz w:val="24"/>
          <w:szCs w:val="24"/>
        </w:rPr>
        <w:t xml:space="preserve">порядке будет предложено заключить договор на поставку </w:t>
      </w:r>
      <w:r>
        <w:rPr>
          <w:rFonts w:ascii="GHEA Grapalat" w:hAnsi="GHEA Grapalat"/>
          <w:i w:val="0"/>
          <w:sz w:val="24"/>
          <w:szCs w:val="24"/>
          <w:lang w:val="hy-AM"/>
        </w:rPr>
        <w:t xml:space="preserve">бензина </w:t>
      </w:r>
      <w:r>
        <w:rPr>
          <w:rFonts w:ascii="GHEA Grapalat" w:hAnsi="GHEA Grapalat"/>
          <w:i w:val="0"/>
          <w:sz w:val="24"/>
          <w:szCs w:val="24"/>
        </w:rPr>
        <w:t xml:space="preserve">и </w:t>
      </w:r>
      <w:proofErr w:type="spellStart"/>
      <w:r>
        <w:rPr>
          <w:rFonts w:ascii="GHEA Grapalat" w:hAnsi="GHEA Grapalat"/>
          <w:i w:val="0"/>
          <w:sz w:val="24"/>
          <w:szCs w:val="24"/>
        </w:rPr>
        <w:t>дизелного</w:t>
      </w:r>
      <w:proofErr w:type="spellEnd"/>
      <w:r>
        <w:rPr>
          <w:rFonts w:ascii="GHEA Grapalat" w:hAnsi="GHEA Grapalat"/>
          <w:i w:val="0"/>
          <w:sz w:val="24"/>
          <w:szCs w:val="24"/>
        </w:rPr>
        <w:t xml:space="preserve"> топливо</w:t>
      </w:r>
    </w:p>
    <w:p w:rsidR="00831701" w:rsidRPr="00C77BF2" w:rsidRDefault="00831701" w:rsidP="00C77BF2">
      <w:pPr>
        <w:pStyle w:val="a3"/>
        <w:widowControl w:val="0"/>
        <w:spacing w:after="160" w:line="240" w:lineRule="auto"/>
        <w:ind w:firstLine="567"/>
        <w:rPr>
          <w:rFonts w:ascii="GHEA Grapalat" w:hAnsi="GHEA Grapalat"/>
          <w:i w:val="0"/>
          <w:spacing w:val="6"/>
          <w:sz w:val="24"/>
          <w:szCs w:val="24"/>
        </w:rPr>
      </w:pPr>
      <w:r w:rsidRPr="00996C18">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96C18">
        <w:rPr>
          <w:rFonts w:ascii="Courier New" w:hAnsi="Courier New" w:cs="Courier New"/>
          <w:i w:val="0"/>
          <w:lang w:val="en-US"/>
        </w:rPr>
        <w:t> </w:t>
      </w:r>
      <w:proofErr w:type="spellStart"/>
      <w:r w:rsidRPr="00996C18">
        <w:rPr>
          <w:rFonts w:ascii="GHEA Grapalat" w:hAnsi="GHEA Grapalat"/>
          <w:i w:val="0"/>
        </w:rPr>
        <w:t>настоящейпроцедуре</w:t>
      </w:r>
      <w:proofErr w:type="spellEnd"/>
      <w:r w:rsidRPr="00996C18">
        <w:rPr>
          <w:rFonts w:ascii="GHEA Grapalat" w:hAnsi="GHEA Grapalat"/>
          <w:i w:val="0"/>
        </w:rPr>
        <w:t>.</w:t>
      </w:r>
    </w:p>
    <w:p w:rsidR="00FE3FF0" w:rsidRPr="00996C18" w:rsidRDefault="00FE3FF0" w:rsidP="00831701">
      <w:pPr>
        <w:pStyle w:val="a3"/>
        <w:widowControl w:val="0"/>
        <w:spacing w:line="240" w:lineRule="auto"/>
        <w:ind w:firstLine="567"/>
        <w:rPr>
          <w:rFonts w:ascii="GHEA Grapalat" w:hAnsi="GHEA Grapalat"/>
          <w:i w:val="0"/>
        </w:rPr>
      </w:pPr>
      <w:r w:rsidRPr="00996C18">
        <w:rPr>
          <w:rFonts w:ascii="GHEA Grapalat" w:hAnsi="GHEA Grapalat"/>
          <w:i w:val="0"/>
        </w:rPr>
        <w:t xml:space="preserve">Условия предъявляемые к лицам, не имеющим права на участие </w:t>
      </w:r>
      <w:proofErr w:type="gramStart"/>
      <w:r w:rsidRPr="00996C18">
        <w:rPr>
          <w:rFonts w:ascii="GHEA Grapalat" w:hAnsi="GHEA Grapalat"/>
          <w:i w:val="0"/>
        </w:rPr>
        <w:t>в  данной</w:t>
      </w:r>
      <w:proofErr w:type="gramEnd"/>
      <w:r w:rsidRPr="00996C18">
        <w:rPr>
          <w:rFonts w:ascii="GHEA Grapalat" w:hAnsi="GHEA Grapalat"/>
          <w:i w:val="0"/>
        </w:rPr>
        <w:t xml:space="preserve"> процедуре, а также участникам, установлены приглашением на настоящую процедуру.</w:t>
      </w:r>
    </w:p>
    <w:p w:rsidR="00FE3FF0" w:rsidRPr="00996C18" w:rsidRDefault="00FE3FF0" w:rsidP="00FE3FF0">
      <w:pPr>
        <w:pStyle w:val="a3"/>
        <w:widowControl w:val="0"/>
        <w:spacing w:line="240" w:lineRule="auto"/>
        <w:ind w:firstLine="567"/>
        <w:rPr>
          <w:rFonts w:ascii="GHEA Grapalat" w:hAnsi="GHEA Grapalat"/>
        </w:rPr>
      </w:pPr>
      <w:r w:rsidRPr="00996C18">
        <w:rPr>
          <w:rFonts w:ascii="GHEA Grapalat" w:hAnsi="GHEA Grapalat"/>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9173B" w:rsidRPr="00996C18" w:rsidRDefault="0049173B" w:rsidP="0049173B">
      <w:pPr>
        <w:pStyle w:val="a3"/>
        <w:widowControl w:val="0"/>
        <w:spacing w:line="240" w:lineRule="auto"/>
        <w:ind w:firstLine="567"/>
        <w:rPr>
          <w:rFonts w:ascii="GHEA Grapalat" w:hAnsi="GHEA Grapalat"/>
          <w:i w:val="0"/>
          <w:spacing w:val="-6"/>
        </w:rPr>
      </w:pPr>
      <w:r w:rsidRPr="00996C18">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96C18">
        <w:rPr>
          <w:rFonts w:ascii="Courier New" w:hAnsi="Courier New" w:cs="Courier New"/>
          <w:i w:val="0"/>
          <w:spacing w:val="-6"/>
          <w:lang w:val="en-US"/>
        </w:rPr>
        <w:t> </w:t>
      </w:r>
      <w:r w:rsidRPr="00996C18">
        <w:rPr>
          <w:rFonts w:ascii="GHEA Grapalat" w:hAnsi="GHEA Grapalat"/>
          <w:i w:val="0"/>
          <w:spacing w:val="-6"/>
        </w:rPr>
        <w:t xml:space="preserve">электронной форме в течение рабочего дня, следующего за днем получения заявления. </w:t>
      </w:r>
    </w:p>
    <w:p w:rsidR="00541355" w:rsidRPr="00996C18" w:rsidRDefault="00541355" w:rsidP="00541355">
      <w:pPr>
        <w:pStyle w:val="a3"/>
        <w:widowControl w:val="0"/>
        <w:spacing w:line="240" w:lineRule="auto"/>
        <w:ind w:firstLine="567"/>
        <w:rPr>
          <w:rFonts w:ascii="GHEA Grapalat" w:hAnsi="GHEA Grapalat"/>
          <w:i w:val="0"/>
        </w:rPr>
      </w:pPr>
      <w:r w:rsidRPr="00996C18">
        <w:rPr>
          <w:rFonts w:ascii="GHEA Grapalat" w:hAnsi="GHEA Grapalat"/>
          <w:i w:val="0"/>
        </w:rPr>
        <w:t xml:space="preserve">Заявки на настоящую процедуру необходимо подать в электронной форме, посредством системы электронных закупок </w:t>
      </w:r>
      <w:r w:rsidRPr="00996C18">
        <w:rPr>
          <w:rFonts w:ascii="GHEA Grapalat" w:hAnsi="GHEA Grapalat"/>
          <w:i w:val="0"/>
          <w:lang w:val="af-ZA"/>
        </w:rPr>
        <w:t>eauction.armeps.am</w:t>
      </w:r>
      <w:r w:rsidR="00C77BF2">
        <w:rPr>
          <w:rFonts w:ascii="GHEA Grapalat" w:hAnsi="GHEA Grapalat"/>
          <w:i w:val="0"/>
        </w:rPr>
        <w:t xml:space="preserve"> до 14-00 часов 10 </w:t>
      </w:r>
      <w:r w:rsidRPr="00996C18">
        <w:rPr>
          <w:rFonts w:ascii="GHEA Grapalat" w:hAnsi="GHEA Grapalat"/>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C02C8" w:rsidRPr="00996C18" w:rsidRDefault="00E32436" w:rsidP="008C02C8">
      <w:pPr>
        <w:pStyle w:val="a3"/>
        <w:widowControl w:val="0"/>
        <w:spacing w:line="240" w:lineRule="auto"/>
        <w:ind w:firstLine="567"/>
        <w:rPr>
          <w:rFonts w:ascii="GHEA Grapalat" w:hAnsi="GHEA Grapalat"/>
          <w:i w:val="0"/>
          <w:lang w:val="af-ZA"/>
        </w:rPr>
      </w:pPr>
      <w:r w:rsidRPr="00996C18">
        <w:rPr>
          <w:rFonts w:ascii="GHEA Grapalat" w:hAnsi="GHEA Grapalat"/>
          <w:i w:val="0"/>
        </w:rPr>
        <w:t>Вскрытие заявок будет проводиться в электронной форме, посредством системы электронных закупок</w:t>
      </w:r>
      <w:r w:rsidRPr="00996C18">
        <w:rPr>
          <w:rFonts w:ascii="GHEA Grapalat" w:hAnsi="GHEA Grapalat"/>
          <w:i w:val="0"/>
          <w:lang w:val="af-ZA"/>
        </w:rPr>
        <w:t xml:space="preserve"> eauction.armeps.am</w:t>
      </w:r>
      <w:r w:rsidR="00C77BF2">
        <w:rPr>
          <w:rFonts w:ascii="GHEA Grapalat" w:hAnsi="GHEA Grapalat"/>
          <w:i w:val="0"/>
        </w:rPr>
        <w:t xml:space="preserve">, в 14-00 часов на 10 </w:t>
      </w:r>
      <w:r w:rsidRPr="00996C18">
        <w:rPr>
          <w:rFonts w:ascii="GHEA Grapalat" w:hAnsi="GHEA Grapalat"/>
          <w:i w:val="0"/>
        </w:rPr>
        <w:t>день со дня опубликования настоящего объявления.</w:t>
      </w:r>
    </w:p>
    <w:p w:rsidR="008C02C8" w:rsidRPr="00996C18" w:rsidRDefault="00062192" w:rsidP="008C02C8">
      <w:pPr>
        <w:pStyle w:val="a3"/>
        <w:widowControl w:val="0"/>
        <w:spacing w:line="240" w:lineRule="auto"/>
        <w:ind w:firstLine="567"/>
        <w:rPr>
          <w:rFonts w:ascii="GHEA Grapalat" w:hAnsi="GHEA Grapalat"/>
          <w:i w:val="0"/>
        </w:rPr>
      </w:pPr>
      <w:r w:rsidRPr="00062192">
        <w:rPr>
          <w:rFonts w:ascii="GHEA Grapalat" w:hAnsi="GHEA Grapalat"/>
          <w:i w:val="0"/>
        </w:rPr>
        <w:t>Обжалование данной процедуры осуществляется в порядке, установленном законом РА</w:t>
      </w:r>
      <w:r w:rsidR="00CD25D5" w:rsidRPr="00C16726">
        <w:rPr>
          <w:rFonts w:ascii="GHEA Grapalat" w:hAnsi="GHEA Grapalat"/>
          <w:i w:val="0"/>
        </w:rPr>
        <w:t xml:space="preserve"> </w:t>
      </w:r>
      <w:r w:rsidR="00CD25D5" w:rsidRPr="00C50D3A">
        <w:rPr>
          <w:rFonts w:ascii="GHEA Grapalat" w:hAnsi="GHEA Grapalat"/>
          <w:i w:val="0"/>
          <w:szCs w:val="24"/>
        </w:rPr>
        <w:t>"</w:t>
      </w:r>
      <w:r w:rsidRPr="00062192">
        <w:rPr>
          <w:rFonts w:ascii="GHEA Grapalat" w:hAnsi="GHEA Grapalat"/>
          <w:i w:val="0"/>
        </w:rPr>
        <w:t>О закупках" и гражданским процессуальным кодексом РА.</w:t>
      </w:r>
    </w:p>
    <w:p w:rsidR="008D6987" w:rsidRDefault="004D1BC5" w:rsidP="008D6987">
      <w:pPr>
        <w:pStyle w:val="a3"/>
        <w:widowControl w:val="0"/>
        <w:spacing w:line="240" w:lineRule="auto"/>
        <w:ind w:firstLine="0"/>
        <w:jc w:val="left"/>
        <w:rPr>
          <w:rFonts w:ascii="GHEA Grapalat" w:hAnsi="GHEA Grapalat"/>
          <w:i w:val="0"/>
          <w:lang w:val="hy-AM"/>
        </w:rPr>
      </w:pPr>
      <w:r w:rsidRPr="00996C18">
        <w:rPr>
          <w:rFonts w:ascii="GHEA Grapalat" w:hAnsi="GHEA Grapalat"/>
          <w:i w:val="0"/>
        </w:rPr>
        <w:t>Для получения дополнительной информации, связанной с настоящим</w:t>
      </w:r>
      <w:r w:rsidRPr="00996C18">
        <w:rPr>
          <w:rFonts w:ascii="Courier New" w:hAnsi="Courier New" w:cs="Courier New"/>
          <w:i w:val="0"/>
          <w:lang w:val="en-US"/>
        </w:rPr>
        <w:t> </w:t>
      </w:r>
      <w:r w:rsidRPr="00996C18">
        <w:rPr>
          <w:rFonts w:ascii="GHEA Grapalat" w:hAnsi="GHEA Grapalat"/>
          <w:i w:val="0"/>
        </w:rPr>
        <w:t>объявлением, можете обратиться к секретарю Оценочной коми</w:t>
      </w:r>
      <w:r w:rsidR="00C77BF2">
        <w:rPr>
          <w:rFonts w:ascii="GHEA Grapalat" w:hAnsi="GHEA Grapalat"/>
          <w:i w:val="0"/>
        </w:rPr>
        <w:t xml:space="preserve">ссии   </w:t>
      </w:r>
      <w:r w:rsidR="00C77BF2">
        <w:rPr>
          <w:rFonts w:ascii="GHEA Grapalat" w:hAnsi="GHEA Grapalat"/>
          <w:i w:val="0"/>
          <w:lang w:val="hy-AM"/>
        </w:rPr>
        <w:t>Аетеняан Карине</w:t>
      </w:r>
    </w:p>
    <w:p w:rsidR="008D6987" w:rsidRDefault="008D6987" w:rsidP="008D6987">
      <w:pPr>
        <w:pStyle w:val="a3"/>
        <w:widowControl w:val="0"/>
        <w:spacing w:line="240" w:lineRule="auto"/>
        <w:ind w:firstLine="0"/>
        <w:jc w:val="left"/>
        <w:rPr>
          <w:rFonts w:ascii="GHEA Grapalat" w:hAnsi="GHEA Grapalat"/>
          <w:i w:val="0"/>
          <w:lang w:val="hy-AM"/>
        </w:rPr>
      </w:pPr>
    </w:p>
    <w:p w:rsidR="008D6987" w:rsidRDefault="004D1BC5" w:rsidP="008D6987">
      <w:pPr>
        <w:pStyle w:val="a3"/>
        <w:widowControl w:val="0"/>
        <w:spacing w:line="240" w:lineRule="auto"/>
        <w:ind w:firstLine="0"/>
        <w:jc w:val="left"/>
        <w:rPr>
          <w:rFonts w:ascii="GHEA Grapalat" w:hAnsi="GHEA Grapalat"/>
          <w:i w:val="0"/>
          <w:lang w:val="hy-AM"/>
        </w:rPr>
      </w:pPr>
      <w:r w:rsidRPr="00996C18">
        <w:rPr>
          <w:rFonts w:ascii="GHEA Grapalat" w:hAnsi="GHEA Grapalat"/>
          <w:i w:val="0"/>
        </w:rPr>
        <w:t>Электронная по</w:t>
      </w:r>
      <w:r w:rsidR="008D6987">
        <w:rPr>
          <w:rFonts w:ascii="GHEA Grapalat" w:hAnsi="GHEA Grapalat"/>
          <w:i w:val="0"/>
        </w:rPr>
        <w:t xml:space="preserve">чта </w:t>
      </w:r>
      <w:r w:rsidR="008D6987">
        <w:rPr>
          <w:rFonts w:ascii="GHEA Grapalat" w:hAnsi="GHEA Grapalat"/>
          <w:i w:val="0"/>
          <w:lang w:val="hy-AM"/>
        </w:rPr>
        <w:t>karinehartenyan1957@gmail.</w:t>
      </w:r>
    </w:p>
    <w:p w:rsidR="004D1BC5" w:rsidRPr="008D6987" w:rsidRDefault="004D1BC5" w:rsidP="008D6987">
      <w:pPr>
        <w:pStyle w:val="a3"/>
        <w:widowControl w:val="0"/>
        <w:spacing w:line="240" w:lineRule="auto"/>
        <w:ind w:firstLine="0"/>
        <w:jc w:val="left"/>
        <w:rPr>
          <w:rFonts w:ascii="GHEA Grapalat" w:hAnsi="GHEA Grapalat"/>
          <w:i w:val="0"/>
          <w:lang w:val="hy-AM"/>
        </w:rPr>
      </w:pPr>
      <w:r w:rsidRPr="00996C18">
        <w:rPr>
          <w:rFonts w:ascii="GHEA Grapalat" w:hAnsi="GHEA Grapalat"/>
          <w:i w:val="0"/>
        </w:rPr>
        <w:t xml:space="preserve">Телефон </w:t>
      </w:r>
      <w:r w:rsidR="008D6987">
        <w:rPr>
          <w:rFonts w:ascii="GHEA Grapalat" w:hAnsi="GHEA Grapalat"/>
          <w:i w:val="0"/>
        </w:rPr>
        <w:t>094086969</w:t>
      </w:r>
    </w:p>
    <w:p w:rsidR="008D6987" w:rsidRPr="00A80506" w:rsidRDefault="004D1BC5" w:rsidP="008D6987">
      <w:pPr>
        <w:pStyle w:val="a3"/>
        <w:widowControl w:val="0"/>
        <w:spacing w:line="240" w:lineRule="auto"/>
        <w:ind w:firstLine="0"/>
        <w:rPr>
          <w:rFonts w:ascii="GHEA Grapalat" w:hAnsi="GHEA Grapalat"/>
          <w:i w:val="0"/>
          <w:sz w:val="24"/>
          <w:szCs w:val="24"/>
        </w:rPr>
      </w:pPr>
      <w:r w:rsidRPr="00996C18">
        <w:rPr>
          <w:rFonts w:ascii="GHEA Grapalat" w:hAnsi="GHEA Grapalat"/>
          <w:i w:val="0"/>
        </w:rPr>
        <w:t xml:space="preserve">Заказчик </w:t>
      </w:r>
      <w:r w:rsidR="008D6987">
        <w:rPr>
          <w:rFonts w:ascii="GHEA Grapalat" w:hAnsi="GHEA Grapalat"/>
          <w:i w:val="0"/>
          <w:sz w:val="24"/>
          <w:szCs w:val="24"/>
          <w:lang w:val="en-US"/>
        </w:rPr>
        <w:t>M</w:t>
      </w:r>
      <w:proofErr w:type="spellStart"/>
      <w:r w:rsidR="008D6987" w:rsidRPr="00A80506">
        <w:rPr>
          <w:rFonts w:ascii="GHEA Grapalat" w:hAnsi="GHEA Grapalat"/>
          <w:i w:val="0"/>
          <w:sz w:val="24"/>
          <w:szCs w:val="24"/>
        </w:rPr>
        <w:t>униципалитет</w:t>
      </w:r>
      <w:proofErr w:type="spellEnd"/>
      <w:r w:rsidR="008D6987" w:rsidRPr="00A80506">
        <w:rPr>
          <w:rFonts w:ascii="GHEA Grapalat" w:hAnsi="GHEA Grapalat"/>
          <w:i w:val="0"/>
          <w:sz w:val="24"/>
          <w:szCs w:val="24"/>
        </w:rPr>
        <w:t xml:space="preserve"> </w:t>
      </w:r>
      <w:proofErr w:type="spellStart"/>
      <w:r w:rsidR="008D6987" w:rsidRPr="00A80506">
        <w:rPr>
          <w:rFonts w:ascii="GHEA Grapalat" w:hAnsi="GHEA Grapalat"/>
          <w:i w:val="0"/>
          <w:sz w:val="24"/>
          <w:szCs w:val="24"/>
        </w:rPr>
        <w:t>Амасия</w:t>
      </w:r>
      <w:proofErr w:type="spellEnd"/>
    </w:p>
    <w:p w:rsidR="00F27984" w:rsidRPr="00996C18" w:rsidRDefault="00F27984">
      <w:pPr>
        <w:rPr>
          <w:rFonts w:ascii="GHEA Grapalat" w:eastAsia="Times New Roman" w:hAnsi="GHEA Grapalat" w:cs="Times New Roman"/>
          <w:sz w:val="24"/>
          <w:szCs w:val="16"/>
          <w:lang w:val="ru-RU" w:eastAsia="ru-RU" w:bidi="ru-RU"/>
        </w:rPr>
      </w:pPr>
    </w:p>
    <w:p w:rsidR="00C77BF2" w:rsidRDefault="00C77BF2" w:rsidP="00F27984">
      <w:pPr>
        <w:pStyle w:val="a8"/>
        <w:widowControl w:val="0"/>
        <w:spacing w:after="160"/>
        <w:ind w:firstLine="567"/>
        <w:jc w:val="right"/>
        <w:rPr>
          <w:rFonts w:ascii="GHEA Grapalat" w:hAnsi="GHEA Grapalat"/>
          <w:i/>
        </w:rPr>
      </w:pPr>
    </w:p>
    <w:p w:rsidR="00C77BF2" w:rsidRDefault="00C77BF2" w:rsidP="00F27984">
      <w:pPr>
        <w:pStyle w:val="a8"/>
        <w:widowControl w:val="0"/>
        <w:spacing w:after="160"/>
        <w:ind w:firstLine="567"/>
        <w:jc w:val="right"/>
        <w:rPr>
          <w:rFonts w:ascii="GHEA Grapalat" w:hAnsi="GHEA Grapalat"/>
          <w:i/>
        </w:rPr>
      </w:pPr>
    </w:p>
    <w:p w:rsidR="00C77BF2" w:rsidRDefault="00C77BF2" w:rsidP="00F27984">
      <w:pPr>
        <w:pStyle w:val="a8"/>
        <w:widowControl w:val="0"/>
        <w:spacing w:after="160"/>
        <w:ind w:firstLine="567"/>
        <w:jc w:val="right"/>
        <w:rPr>
          <w:rFonts w:ascii="GHEA Grapalat" w:hAnsi="GHEA Grapalat"/>
          <w:i/>
        </w:rPr>
      </w:pPr>
    </w:p>
    <w:p w:rsidR="00C77BF2" w:rsidRDefault="00C77BF2" w:rsidP="00F27984">
      <w:pPr>
        <w:pStyle w:val="a8"/>
        <w:widowControl w:val="0"/>
        <w:spacing w:after="160"/>
        <w:ind w:firstLine="567"/>
        <w:jc w:val="right"/>
        <w:rPr>
          <w:rFonts w:ascii="GHEA Grapalat" w:hAnsi="GHEA Grapalat"/>
          <w:i/>
        </w:rPr>
      </w:pPr>
    </w:p>
    <w:p w:rsidR="00C77BF2" w:rsidRDefault="00C77BF2" w:rsidP="00F27984">
      <w:pPr>
        <w:pStyle w:val="a8"/>
        <w:widowControl w:val="0"/>
        <w:spacing w:after="160"/>
        <w:ind w:firstLine="567"/>
        <w:jc w:val="right"/>
        <w:rPr>
          <w:rFonts w:ascii="GHEA Grapalat" w:hAnsi="GHEA Grapalat"/>
          <w:i/>
        </w:rPr>
      </w:pPr>
    </w:p>
    <w:p w:rsidR="00F27984" w:rsidRPr="00996C18" w:rsidRDefault="00F27984" w:rsidP="00F27984">
      <w:pPr>
        <w:pStyle w:val="a8"/>
        <w:widowControl w:val="0"/>
        <w:spacing w:after="160"/>
        <w:ind w:firstLine="567"/>
        <w:jc w:val="right"/>
        <w:rPr>
          <w:rFonts w:ascii="GHEA Grapalat" w:hAnsi="GHEA Grapalat" w:cs="Sylfaen"/>
          <w:i/>
        </w:rPr>
      </w:pPr>
      <w:r w:rsidRPr="00996C18">
        <w:rPr>
          <w:rFonts w:ascii="GHEA Grapalat" w:hAnsi="GHEA Grapalat"/>
          <w:i/>
        </w:rPr>
        <w:t>Утверждено</w:t>
      </w:r>
    </w:p>
    <w:p w:rsidR="00F27984" w:rsidRPr="00996C18" w:rsidRDefault="00F27984" w:rsidP="00F27984">
      <w:pPr>
        <w:pStyle w:val="a8"/>
        <w:widowControl w:val="0"/>
        <w:spacing w:after="160"/>
        <w:ind w:firstLine="567"/>
        <w:jc w:val="right"/>
        <w:rPr>
          <w:rFonts w:ascii="GHEA Grapalat" w:hAnsi="GHEA Grapalat"/>
        </w:rPr>
      </w:pPr>
      <w:r w:rsidRPr="00996C18">
        <w:rPr>
          <w:rFonts w:ascii="GHEA Grapalat" w:hAnsi="GHEA Grapalat"/>
        </w:rPr>
        <w:t xml:space="preserve">Решением Оценочной комиссии процедуры </w:t>
      </w:r>
    </w:p>
    <w:p w:rsidR="00F27984" w:rsidRPr="00996C18" w:rsidRDefault="00C77BF2" w:rsidP="00F27984">
      <w:pPr>
        <w:pStyle w:val="a8"/>
        <w:widowControl w:val="0"/>
        <w:spacing w:after="160"/>
        <w:ind w:firstLine="567"/>
        <w:jc w:val="right"/>
        <w:rPr>
          <w:rFonts w:ascii="GHEA Grapalat" w:hAnsi="GHEA Grapalat"/>
          <w:i/>
        </w:rPr>
      </w:pPr>
      <w:r>
        <w:rPr>
          <w:rFonts w:ascii="GHEA Grapalat" w:hAnsi="GHEA Grapalat"/>
          <w:i/>
        </w:rPr>
        <w:t xml:space="preserve">под кодом </w:t>
      </w:r>
      <w:r w:rsidRPr="00D908D4">
        <w:rPr>
          <w:rFonts w:ascii="GHEA Grapalat" w:hAnsi="GHEA Grapalat"/>
          <w:i/>
          <w:lang w:val="af-ZA"/>
        </w:rPr>
        <w:t xml:space="preserve">  </w:t>
      </w:r>
      <w:r>
        <w:rPr>
          <w:rFonts w:ascii="GHEA Grapalat" w:hAnsi="GHEA Grapalat"/>
          <w:i/>
          <w:lang w:val="hy-AM"/>
        </w:rPr>
        <w:t>ՇՄԱՀ-ԷԱՃԱՊՁԲ-26/01</w:t>
      </w:r>
      <w:r w:rsidRPr="00D908D4">
        <w:rPr>
          <w:rFonts w:ascii="GHEA Grapalat" w:hAnsi="GHEA Grapalat"/>
          <w:i/>
          <w:u w:val="single"/>
          <w:lang w:val="af-ZA"/>
        </w:rPr>
        <w:t xml:space="preserve">        </w:t>
      </w:r>
      <w:r w:rsidR="00F27984" w:rsidRPr="00996C18">
        <w:rPr>
          <w:rFonts w:ascii="GHEA Grapalat" w:hAnsi="GHEA Grapalat" w:cs="Times Armenian"/>
          <w:i/>
        </w:rPr>
        <w:br/>
      </w:r>
      <w:r w:rsidR="00F27984" w:rsidRPr="00996C18">
        <w:rPr>
          <w:rFonts w:ascii="GHEA Grapalat" w:hAnsi="GHEA Grapalat"/>
          <w:i/>
        </w:rPr>
        <w:t xml:space="preserve">№ </w:t>
      </w:r>
      <w:r>
        <w:rPr>
          <w:rFonts w:ascii="GHEA Grapalat" w:hAnsi="GHEA Grapalat"/>
          <w:i/>
          <w:lang w:val="hy-AM"/>
        </w:rPr>
        <w:t>3</w:t>
      </w:r>
      <w:r w:rsidR="008D6987">
        <w:rPr>
          <w:rFonts w:ascii="GHEA Grapalat" w:hAnsi="GHEA Grapalat"/>
          <w:i/>
        </w:rPr>
        <w:t xml:space="preserve">    от 14-</w:t>
      </w:r>
      <w:r w:rsidR="008D6987">
        <w:rPr>
          <w:rFonts w:ascii="GHEA Grapalat" w:hAnsi="GHEA Grapalat"/>
          <w:i/>
          <w:lang w:val="hy-AM"/>
        </w:rPr>
        <w:t>ого января</w:t>
      </w:r>
      <w:r w:rsidR="00F27984" w:rsidRPr="00996C18">
        <w:rPr>
          <w:rFonts w:ascii="GHEA Grapalat" w:hAnsi="GHEA Grapalat"/>
          <w:i/>
        </w:rPr>
        <w:t xml:space="preserve"> 20</w:t>
      </w:r>
      <w:r>
        <w:rPr>
          <w:rFonts w:ascii="GHEA Grapalat" w:hAnsi="GHEA Grapalat"/>
          <w:i/>
          <w:lang w:val="hy-AM"/>
        </w:rPr>
        <w:t>26</w:t>
      </w:r>
      <w:r w:rsidR="00F27984" w:rsidRPr="00996C18">
        <w:rPr>
          <w:rFonts w:ascii="GHEA Grapalat" w:hAnsi="GHEA Grapalat"/>
          <w:i/>
        </w:rPr>
        <w:t>г.</w:t>
      </w:r>
    </w:p>
    <w:p w:rsidR="008A7C48" w:rsidRPr="00996C18" w:rsidRDefault="008A7C48" w:rsidP="008A7C48">
      <w:pPr>
        <w:pStyle w:val="a8"/>
        <w:widowControl w:val="0"/>
        <w:spacing w:after="160"/>
        <w:ind w:right="-7" w:firstLine="567"/>
        <w:jc w:val="center"/>
        <w:rPr>
          <w:rFonts w:ascii="GHEA Grapalat" w:hAnsi="GHEA Grapalat"/>
        </w:rPr>
      </w:pPr>
    </w:p>
    <w:p w:rsidR="008A7C48" w:rsidRPr="00996C18" w:rsidRDefault="008A7C48" w:rsidP="008A7C48">
      <w:pPr>
        <w:pStyle w:val="a8"/>
        <w:widowControl w:val="0"/>
        <w:spacing w:after="160"/>
        <w:ind w:right="-7" w:firstLine="567"/>
        <w:jc w:val="center"/>
        <w:rPr>
          <w:rFonts w:ascii="GHEA Grapalat" w:hAnsi="GHEA Grapalat"/>
        </w:rPr>
      </w:pPr>
    </w:p>
    <w:p w:rsidR="008A7C48" w:rsidRPr="00996C18" w:rsidRDefault="008A7C48" w:rsidP="008A7C48">
      <w:pPr>
        <w:pStyle w:val="a8"/>
        <w:widowControl w:val="0"/>
        <w:spacing w:after="160"/>
        <w:ind w:right="-7" w:firstLine="567"/>
        <w:jc w:val="center"/>
        <w:rPr>
          <w:rFonts w:ascii="GHEA Grapalat" w:hAnsi="GHEA Grapalat"/>
        </w:rPr>
      </w:pPr>
    </w:p>
    <w:p w:rsidR="008A7C48" w:rsidRPr="008D6987" w:rsidRDefault="008D6987" w:rsidP="008A7C48">
      <w:pPr>
        <w:pStyle w:val="a8"/>
        <w:widowControl w:val="0"/>
        <w:spacing w:after="160"/>
        <w:ind w:right="-7" w:firstLine="567"/>
        <w:jc w:val="center"/>
        <w:rPr>
          <w:rFonts w:ascii="GHEA Grapalat" w:hAnsi="GHEA Grapalat"/>
          <w:i/>
          <w:lang w:val="hy-AM"/>
        </w:rPr>
      </w:pPr>
      <w:r>
        <w:rPr>
          <w:rFonts w:ascii="GHEA Grapalat" w:hAnsi="GHEA Grapalat"/>
          <w:lang w:val="hy-AM"/>
        </w:rPr>
        <w:t>МУНИЦИПАЛИТЕТ  АМАСИЯ</w:t>
      </w:r>
    </w:p>
    <w:p w:rsidR="008A7C48" w:rsidRPr="00996C18" w:rsidRDefault="008A7C48" w:rsidP="008A7C48">
      <w:pPr>
        <w:pStyle w:val="a8"/>
        <w:widowControl w:val="0"/>
        <w:spacing w:after="160"/>
        <w:ind w:right="-7" w:firstLine="567"/>
        <w:jc w:val="center"/>
        <w:rPr>
          <w:rFonts w:ascii="GHEA Grapalat" w:hAnsi="GHEA Grapalat"/>
          <w:i/>
        </w:rPr>
      </w:pPr>
    </w:p>
    <w:p w:rsidR="008A7C48" w:rsidRPr="00996C18" w:rsidRDefault="008A7C48" w:rsidP="008A7C48">
      <w:pPr>
        <w:pStyle w:val="a8"/>
        <w:widowControl w:val="0"/>
        <w:spacing w:after="160"/>
        <w:ind w:right="-7" w:firstLine="567"/>
        <w:jc w:val="center"/>
        <w:rPr>
          <w:rFonts w:ascii="GHEA Grapalat" w:hAnsi="GHEA Grapalat"/>
        </w:rPr>
      </w:pPr>
    </w:p>
    <w:p w:rsidR="008A7C48" w:rsidRPr="00996C18" w:rsidRDefault="008A7C48" w:rsidP="008A7C48">
      <w:pPr>
        <w:pStyle w:val="a8"/>
        <w:widowControl w:val="0"/>
        <w:spacing w:after="160"/>
        <w:ind w:right="-7" w:firstLine="567"/>
        <w:jc w:val="center"/>
        <w:rPr>
          <w:rFonts w:ascii="GHEA Grapalat" w:hAnsi="GHEA Grapalat" w:cs="Sylfaen"/>
        </w:rPr>
      </w:pPr>
      <w:r w:rsidRPr="00996C18">
        <w:rPr>
          <w:rFonts w:ascii="GHEA Grapalat" w:hAnsi="GHEA Grapalat"/>
        </w:rPr>
        <w:t>ПРИГЛАШЕНИЕ</w:t>
      </w:r>
    </w:p>
    <w:p w:rsidR="008A7C48" w:rsidRPr="00996C18" w:rsidRDefault="008A7C48" w:rsidP="008A7C48">
      <w:pPr>
        <w:pStyle w:val="a8"/>
        <w:widowControl w:val="0"/>
        <w:spacing w:after="160"/>
        <w:ind w:right="-7" w:firstLine="567"/>
        <w:jc w:val="center"/>
        <w:rPr>
          <w:rFonts w:ascii="GHEA Grapalat" w:hAnsi="GHEA Grapalat" w:cs="Sylfaen"/>
        </w:rPr>
      </w:pPr>
    </w:p>
    <w:p w:rsidR="008A7C48" w:rsidRPr="00996C18" w:rsidRDefault="008A7C48" w:rsidP="008A7C48">
      <w:pPr>
        <w:pStyle w:val="a8"/>
        <w:widowControl w:val="0"/>
        <w:spacing w:after="160"/>
        <w:ind w:right="-7" w:firstLine="567"/>
        <w:jc w:val="center"/>
        <w:rPr>
          <w:rFonts w:ascii="GHEA Grapalat" w:hAnsi="GHEA Grapalat" w:cs="Sylfaen"/>
        </w:rPr>
      </w:pPr>
    </w:p>
    <w:p w:rsidR="008A7C48" w:rsidRPr="00996C18" w:rsidRDefault="008A7C48" w:rsidP="008A7C48">
      <w:pPr>
        <w:pStyle w:val="a8"/>
        <w:widowControl w:val="0"/>
        <w:spacing w:after="160"/>
        <w:ind w:right="-7" w:firstLine="567"/>
        <w:jc w:val="center"/>
        <w:rPr>
          <w:rFonts w:ascii="GHEA Grapalat" w:hAnsi="GHEA Grapalat" w:cs="Sylfaen"/>
        </w:rPr>
      </w:pPr>
    </w:p>
    <w:p w:rsidR="00814A9D" w:rsidRPr="000B435F" w:rsidRDefault="00814A9D" w:rsidP="00814A9D">
      <w:pPr>
        <w:pStyle w:val="a8"/>
        <w:widowControl w:val="0"/>
        <w:spacing w:after="160"/>
        <w:ind w:right="-7" w:firstLine="567"/>
        <w:jc w:val="center"/>
        <w:rPr>
          <w:rFonts w:ascii="GHEA Grapalat" w:hAnsi="GHEA Grapalat"/>
          <w:b/>
        </w:rPr>
      </w:pPr>
      <w:r w:rsidRPr="000B435F">
        <w:rPr>
          <w:rFonts w:ascii="GHEA Grapalat" w:hAnsi="GHEA Grapalat"/>
          <w:b/>
        </w:rPr>
        <w:t xml:space="preserve">МУНИЦИПАЛИТЕТ </w:t>
      </w:r>
      <w:proofErr w:type="gramStart"/>
      <w:r w:rsidRPr="000B435F">
        <w:rPr>
          <w:rFonts w:ascii="GHEA Grapalat" w:hAnsi="GHEA Grapalat"/>
          <w:b/>
        </w:rPr>
        <w:t>АМАСЯ  ДЛЯ</w:t>
      </w:r>
      <w:proofErr w:type="gramEnd"/>
      <w:r w:rsidRPr="000B435F">
        <w:rPr>
          <w:rFonts w:ascii="GHEA Grapalat" w:hAnsi="GHEA Grapalat"/>
          <w:b/>
        </w:rPr>
        <w:t xml:space="preserve"> НУЖД ЭЛЕКТРОННЫЙ АУКЦИОН, ОБЪЯВЛЕННЫЙ С ЦЕЛЬЮ ПРИОБРЕТЕНИЯ БЕНЗИНА </w:t>
      </w:r>
      <w:r w:rsidRPr="000B435F">
        <w:rPr>
          <w:rFonts w:ascii="GHEA Grapalat" w:hAnsi="GHEA Grapalat"/>
          <w:b/>
          <w:lang w:val="hy-AM"/>
        </w:rPr>
        <w:t xml:space="preserve"> И  </w:t>
      </w:r>
      <w:r w:rsidRPr="000B435F">
        <w:rPr>
          <w:rFonts w:ascii="GHEA Grapalat" w:hAnsi="GHEA Grapalat"/>
          <w:b/>
        </w:rPr>
        <w:t xml:space="preserve">ДИЗЕЛНОГО ТОПЛИВО </w:t>
      </w:r>
    </w:p>
    <w:p w:rsidR="00814A9D" w:rsidRPr="00317DE7" w:rsidRDefault="00814A9D" w:rsidP="00814A9D">
      <w:pPr>
        <w:widowControl w:val="0"/>
        <w:spacing w:after="160"/>
        <w:ind w:firstLine="567"/>
        <w:jc w:val="center"/>
        <w:rPr>
          <w:rFonts w:ascii="GHEA Grapalat" w:hAnsi="GHEA Grapalat"/>
          <w:sz w:val="24"/>
          <w:szCs w:val="24"/>
          <w:lang w:val="ru-RU"/>
        </w:rPr>
      </w:pPr>
    </w:p>
    <w:p w:rsidR="00BC0657" w:rsidRPr="00996C18" w:rsidRDefault="00BC0657">
      <w:pPr>
        <w:rPr>
          <w:rFonts w:ascii="GHEA Grapalat" w:eastAsia="Times New Roman" w:hAnsi="GHEA Grapalat" w:cs="Times New Roman"/>
          <w:sz w:val="24"/>
          <w:szCs w:val="16"/>
          <w:lang w:val="ru-RU" w:eastAsia="ru-RU" w:bidi="ru-RU"/>
        </w:rPr>
      </w:pPr>
      <w:r w:rsidRPr="00996C18">
        <w:rPr>
          <w:rFonts w:ascii="GHEA Grapalat" w:hAnsi="GHEA Grapalat"/>
          <w:i/>
          <w:sz w:val="24"/>
          <w:szCs w:val="16"/>
          <w:lang w:val="ru-RU"/>
        </w:rPr>
        <w:br w:type="page"/>
      </w:r>
    </w:p>
    <w:p w:rsidR="00BC0657" w:rsidRPr="00996C18" w:rsidRDefault="00BC0657" w:rsidP="00CC70EE">
      <w:pPr>
        <w:widowControl w:val="0"/>
        <w:spacing w:line="240" w:lineRule="auto"/>
        <w:ind w:firstLine="567"/>
        <w:rPr>
          <w:rFonts w:ascii="GHEA Grapalat" w:hAnsi="GHEA Grapalat" w:cs="Sylfaen"/>
          <w:sz w:val="20"/>
          <w:szCs w:val="20"/>
          <w:lang w:val="ru-RU"/>
        </w:rPr>
      </w:pPr>
      <w:r w:rsidRPr="00996C18">
        <w:rPr>
          <w:rFonts w:ascii="GHEA Grapalat" w:hAnsi="GHEA Grapalat"/>
          <w:sz w:val="20"/>
          <w:szCs w:val="20"/>
          <w:lang w:val="ru-RU"/>
        </w:rPr>
        <w:lastRenderedPageBreak/>
        <w:t>Уважаемый участник, прежде чем составить и подать заявку просим Вас</w:t>
      </w:r>
      <w:r w:rsidRPr="00996C18">
        <w:rPr>
          <w:rFonts w:ascii="Courier New" w:hAnsi="Courier New" w:cs="Courier New"/>
          <w:sz w:val="20"/>
          <w:szCs w:val="20"/>
        </w:rPr>
        <w:t> </w:t>
      </w:r>
      <w:r w:rsidRPr="00996C18">
        <w:rPr>
          <w:rFonts w:ascii="GHEA Grapalat" w:hAnsi="GHEA Grapalat"/>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BC0657" w:rsidRPr="00996C18" w:rsidRDefault="00BC0657" w:rsidP="00CC70EE">
      <w:pPr>
        <w:spacing w:line="240" w:lineRule="auto"/>
        <w:ind w:firstLine="567"/>
        <w:rPr>
          <w:rFonts w:ascii="GHEA Grapalat" w:hAnsi="GHEA Grapalat"/>
          <w:sz w:val="20"/>
          <w:szCs w:val="20"/>
          <w:lang w:val="ru-RU"/>
        </w:rPr>
      </w:pPr>
      <w:r w:rsidRPr="00996C18">
        <w:rPr>
          <w:rFonts w:ascii="GHEA Grapalat" w:hAnsi="GHEA Grapalat"/>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996C18">
        <w:rPr>
          <w:rFonts w:ascii="GHEA Grapalat" w:hAnsi="GHEA Grapalat"/>
          <w:sz w:val="20"/>
          <w:szCs w:val="20"/>
          <w:lang w:val="ru-RU"/>
        </w:rPr>
        <w:t>саморегистрироваться</w:t>
      </w:r>
      <w:proofErr w:type="spellEnd"/>
      <w:r w:rsidRPr="00996C18">
        <w:rPr>
          <w:rFonts w:ascii="GHEA Grapalat" w:hAnsi="GHEA Grapalat"/>
          <w:sz w:val="20"/>
          <w:szCs w:val="20"/>
          <w:lang w:val="ru-RU"/>
        </w:rPr>
        <w:t xml:space="preserve"> в системе </w:t>
      </w:r>
      <w:proofErr w:type="spellStart"/>
      <w:r w:rsidRPr="00996C18">
        <w:rPr>
          <w:rFonts w:ascii="GHEA Grapalat" w:hAnsi="GHEA Grapalat"/>
          <w:sz w:val="20"/>
          <w:szCs w:val="20"/>
        </w:rPr>
        <w:t>Armeps</w:t>
      </w:r>
      <w:proofErr w:type="spellEnd"/>
      <w:r w:rsidRPr="00996C18">
        <w:rPr>
          <w:rFonts w:ascii="GHEA Grapalat" w:hAnsi="GHEA Grapalat"/>
          <w:sz w:val="20"/>
          <w:szCs w:val="20"/>
          <w:lang w:val="ru-RU"/>
        </w:rPr>
        <w:t xml:space="preserve"> (</w:t>
      </w:r>
      <w:r w:rsidRPr="00996C18">
        <w:rPr>
          <w:rFonts w:ascii="GHEA Grapalat" w:hAnsi="GHEA Grapalat"/>
          <w:sz w:val="20"/>
          <w:szCs w:val="20"/>
        </w:rPr>
        <w:t>www</w:t>
      </w:r>
      <w:r w:rsidRPr="00996C18">
        <w:rPr>
          <w:rFonts w:ascii="GHEA Grapalat" w:hAnsi="GHEA Grapalat"/>
          <w:sz w:val="20"/>
          <w:szCs w:val="20"/>
          <w:lang w:val="ru-RU"/>
        </w:rPr>
        <w:t>.</w:t>
      </w:r>
      <w:proofErr w:type="spellStart"/>
      <w:r w:rsidRPr="00996C18">
        <w:rPr>
          <w:rFonts w:ascii="GHEA Grapalat" w:hAnsi="GHEA Grapalat"/>
          <w:sz w:val="20"/>
          <w:szCs w:val="20"/>
        </w:rPr>
        <w:t>armeps</w:t>
      </w:r>
      <w:proofErr w:type="spellEnd"/>
      <w:r w:rsidRPr="00996C18">
        <w:rPr>
          <w:rFonts w:ascii="GHEA Grapalat" w:hAnsi="GHEA Grapalat"/>
          <w:sz w:val="20"/>
          <w:szCs w:val="20"/>
          <w:lang w:val="ru-RU"/>
        </w:rPr>
        <w:t>.</w:t>
      </w:r>
      <w:r w:rsidRPr="00996C18">
        <w:rPr>
          <w:rFonts w:ascii="GHEA Grapalat" w:hAnsi="GHEA Grapalat"/>
          <w:sz w:val="20"/>
          <w:szCs w:val="20"/>
        </w:rPr>
        <w:t>am</w:t>
      </w:r>
      <w:r w:rsidRPr="00996C18">
        <w:rPr>
          <w:rFonts w:ascii="GHEA Grapalat" w:hAnsi="GHEA Grapalat"/>
          <w:sz w:val="20"/>
          <w:szCs w:val="20"/>
          <w:lang w:val="ru-RU"/>
        </w:rPr>
        <w:t xml:space="preserve">).Условия </w:t>
      </w:r>
      <w:proofErr w:type="gramStart"/>
      <w:r w:rsidRPr="00996C18">
        <w:rPr>
          <w:rFonts w:ascii="GHEA Grapalat" w:hAnsi="GHEA Grapalat"/>
          <w:sz w:val="20"/>
          <w:szCs w:val="20"/>
          <w:lang w:val="ru-RU"/>
        </w:rPr>
        <w:t>регистрации  в</w:t>
      </w:r>
      <w:proofErr w:type="gramEnd"/>
      <w:r w:rsidRPr="00996C18">
        <w:rPr>
          <w:rFonts w:ascii="GHEA Grapalat" w:hAnsi="GHEA Grapalat"/>
          <w:sz w:val="20"/>
          <w:szCs w:val="20"/>
          <w:lang w:val="ru-RU"/>
        </w:rPr>
        <w:t xml:space="preserve"> системе  установлены  в руководстве пользователя «Экономического оператора» системы электронных закупок </w:t>
      </w:r>
      <w:proofErr w:type="spellStart"/>
      <w:r w:rsidRPr="00996C18">
        <w:rPr>
          <w:rFonts w:ascii="GHEA Grapalat" w:hAnsi="GHEA Grapalat"/>
          <w:sz w:val="20"/>
          <w:szCs w:val="20"/>
        </w:rPr>
        <w:t>Armeps</w:t>
      </w:r>
      <w:proofErr w:type="spellEnd"/>
      <w:r w:rsidRPr="00996C18">
        <w:rPr>
          <w:rFonts w:ascii="GHEA Grapalat" w:hAnsi="GHEA Grapalat"/>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996C18">
        <w:rPr>
          <w:rFonts w:ascii="GHEA Grapalat" w:hAnsi="GHEA Grapalat"/>
          <w:sz w:val="20"/>
          <w:szCs w:val="20"/>
        </w:rPr>
        <w:t>www</w:t>
      </w:r>
      <w:r w:rsidRPr="00996C18">
        <w:rPr>
          <w:rFonts w:ascii="GHEA Grapalat" w:hAnsi="GHEA Grapalat"/>
          <w:sz w:val="20"/>
          <w:szCs w:val="20"/>
          <w:lang w:val="ru-RU"/>
        </w:rPr>
        <w:t>.</w:t>
      </w:r>
      <w:r w:rsidRPr="00996C18">
        <w:rPr>
          <w:rFonts w:ascii="GHEA Grapalat" w:hAnsi="GHEA Grapalat"/>
          <w:sz w:val="20"/>
          <w:szCs w:val="20"/>
        </w:rPr>
        <w:t>procurement</w:t>
      </w:r>
      <w:r w:rsidRPr="00996C18">
        <w:rPr>
          <w:rFonts w:ascii="GHEA Grapalat" w:hAnsi="GHEA Grapalat"/>
          <w:sz w:val="20"/>
          <w:szCs w:val="20"/>
          <w:lang w:val="ru-RU"/>
        </w:rPr>
        <w:t>.</w:t>
      </w:r>
      <w:r w:rsidRPr="00996C18">
        <w:rPr>
          <w:rFonts w:ascii="GHEA Grapalat" w:hAnsi="GHEA Grapalat"/>
          <w:sz w:val="20"/>
          <w:szCs w:val="20"/>
        </w:rPr>
        <w:t>am</w:t>
      </w:r>
      <w:r w:rsidRPr="00996C18">
        <w:rPr>
          <w:rFonts w:ascii="GHEA Grapalat" w:hAnsi="GHEA Grapalat"/>
          <w:sz w:val="20"/>
          <w:szCs w:val="20"/>
          <w:lang w:val="ru-RU"/>
        </w:rPr>
        <w:t>.</w:t>
      </w:r>
    </w:p>
    <w:p w:rsidR="00BC0657" w:rsidRPr="00996C18" w:rsidRDefault="00BC0657" w:rsidP="00CC70EE">
      <w:pPr>
        <w:spacing w:line="240" w:lineRule="auto"/>
        <w:rPr>
          <w:rFonts w:ascii="GHEA Grapalat" w:hAnsi="GHEA Grapalat"/>
          <w:sz w:val="20"/>
          <w:szCs w:val="20"/>
          <w:lang w:val="ru-RU"/>
        </w:rPr>
      </w:pPr>
      <w:r w:rsidRPr="00996C18">
        <w:rPr>
          <w:rFonts w:ascii="GHEA Grapalat" w:hAnsi="GHEA Grapalat"/>
          <w:sz w:val="20"/>
          <w:szCs w:val="20"/>
          <w:lang w:val="ru-RU"/>
        </w:rPr>
        <w:t>Руководство доступно по следующей ссылке:</w:t>
      </w:r>
      <w:r w:rsidRPr="00996C18">
        <w:rPr>
          <w:rFonts w:ascii="GHEA Grapalat" w:hAnsi="GHEA Grapalat"/>
          <w:sz w:val="20"/>
          <w:szCs w:val="20"/>
          <w:lang w:val="hy-AM"/>
        </w:rPr>
        <w:t>http://gnumner.am/hy/page/ughecuycner_dzernarkner/</w:t>
      </w:r>
      <w:r w:rsidRPr="00996C18">
        <w:rPr>
          <w:rFonts w:ascii="GHEA Grapalat" w:hAnsi="GHEA Grapalat"/>
          <w:sz w:val="20"/>
          <w:szCs w:val="20"/>
          <w:lang w:val="ru-RU"/>
        </w:rPr>
        <w:t>.</w:t>
      </w:r>
    </w:p>
    <w:p w:rsidR="0055360E" w:rsidRPr="00996C18" w:rsidRDefault="00BC0657" w:rsidP="00CC70EE">
      <w:pPr>
        <w:widowControl w:val="0"/>
        <w:spacing w:line="240" w:lineRule="auto"/>
        <w:ind w:firstLine="567"/>
        <w:rPr>
          <w:rFonts w:ascii="GHEA Grapalat" w:hAnsi="GHEA Grapalat"/>
          <w:sz w:val="20"/>
          <w:szCs w:val="20"/>
          <w:lang w:val="ru-RU"/>
        </w:rPr>
      </w:pPr>
      <w:r w:rsidRPr="00996C18">
        <w:rPr>
          <w:rFonts w:ascii="GHEA Grapalat" w:hAnsi="GHEA Grapalat"/>
          <w:sz w:val="20"/>
          <w:szCs w:val="20"/>
          <w:lang w:val="ru-RU"/>
        </w:rPr>
        <w:t>Одновременно:</w:t>
      </w:r>
    </w:p>
    <w:p w:rsidR="00BC0657" w:rsidRPr="00996C18" w:rsidRDefault="00BC0657" w:rsidP="00CC70EE">
      <w:pPr>
        <w:widowControl w:val="0"/>
        <w:spacing w:line="240" w:lineRule="auto"/>
        <w:ind w:firstLine="567"/>
        <w:rPr>
          <w:rFonts w:ascii="GHEA Grapalat" w:hAnsi="GHEA Grapalat"/>
          <w:sz w:val="20"/>
          <w:szCs w:val="20"/>
          <w:lang w:val="ru-RU"/>
        </w:rPr>
      </w:pPr>
      <w:r w:rsidRPr="00996C18">
        <w:rPr>
          <w:rFonts w:ascii="GHEA Grapalat" w:hAnsi="GHEA Grapalat"/>
          <w:sz w:val="20"/>
          <w:szCs w:val="20"/>
          <w:lang w:val="ru-RU"/>
        </w:rPr>
        <w:t>-</w:t>
      </w:r>
      <w:r w:rsidRPr="00996C18">
        <w:rPr>
          <w:rFonts w:ascii="GHEA Grapalat" w:hAnsi="GHEA Grapalat"/>
          <w:sz w:val="20"/>
          <w:szCs w:val="20"/>
          <w:lang w:val="ru-RU"/>
        </w:rPr>
        <w:tab/>
        <w:t xml:space="preserve">при вводе заявки в систему электронных аукционов </w:t>
      </w:r>
      <w:proofErr w:type="spellStart"/>
      <w:r w:rsidRPr="00996C18">
        <w:rPr>
          <w:rFonts w:ascii="GHEA Grapalat" w:hAnsi="GHEA Grapalat"/>
          <w:sz w:val="20"/>
          <w:szCs w:val="20"/>
        </w:rPr>
        <w:t>Armeps</w:t>
      </w:r>
      <w:proofErr w:type="spellEnd"/>
      <w:r w:rsidRPr="00996C18">
        <w:rPr>
          <w:rFonts w:ascii="GHEA Grapalat" w:hAnsi="GHEA Grapalat"/>
          <w:sz w:val="20"/>
          <w:szCs w:val="20"/>
          <w:lang w:val="ru-RU"/>
        </w:rPr>
        <w:t xml:space="preserve"> (</w:t>
      </w:r>
      <w:r w:rsidRPr="00996C18">
        <w:rPr>
          <w:rFonts w:ascii="GHEA Grapalat" w:hAnsi="GHEA Grapalat"/>
          <w:sz w:val="20"/>
          <w:szCs w:val="20"/>
          <w:lang w:val="af-ZA" w:eastAsia="ru-RU"/>
        </w:rPr>
        <w:t>eauction.armeps.am</w:t>
      </w:r>
      <w:r w:rsidRPr="00996C18">
        <w:rPr>
          <w:rFonts w:ascii="GHEA Grapalat" w:hAnsi="GHEA Grapalat"/>
          <w:sz w:val="20"/>
          <w:szCs w:val="20"/>
          <w:lang w:val="ru-RU"/>
        </w:rPr>
        <w:t xml:space="preserve">) (далее - система) необходимо следовать  </w:t>
      </w:r>
      <w:hyperlink w:history="1">
        <w:r w:rsidRPr="00996C18">
          <w:rPr>
            <w:rFonts w:ascii="GHEA Grapalat" w:hAnsi="GHEA Grapalat"/>
            <w:sz w:val="20"/>
            <w:szCs w:val="20"/>
            <w:lang w:val="ru-RU"/>
          </w:rPr>
          <w:t>руководству по закупкам, осуществляемым в электронной форме</w:t>
        </w:r>
      </w:hyperlink>
      <w:r w:rsidRPr="00996C18">
        <w:rPr>
          <w:rFonts w:ascii="GHEA Grapalat" w:hAnsi="GHEA Grapalat"/>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996C18">
          <w:rPr>
            <w:rStyle w:val="aa"/>
            <w:rFonts w:ascii="GHEA Grapalat" w:hAnsi="GHEA Grapalat"/>
            <w:sz w:val="20"/>
            <w:szCs w:val="20"/>
          </w:rPr>
          <w:t>www</w:t>
        </w:r>
        <w:r w:rsidRPr="00996C18">
          <w:rPr>
            <w:rStyle w:val="aa"/>
            <w:rFonts w:ascii="GHEA Grapalat" w:hAnsi="GHEA Grapalat"/>
            <w:sz w:val="20"/>
            <w:szCs w:val="20"/>
            <w:lang w:val="ru-RU"/>
          </w:rPr>
          <w:t>.</w:t>
        </w:r>
        <w:r w:rsidRPr="00996C18">
          <w:rPr>
            <w:rStyle w:val="aa"/>
            <w:rFonts w:ascii="GHEA Grapalat" w:hAnsi="GHEA Grapalat"/>
            <w:sz w:val="20"/>
            <w:szCs w:val="20"/>
          </w:rPr>
          <w:t>procurement</w:t>
        </w:r>
        <w:r w:rsidRPr="00996C18">
          <w:rPr>
            <w:rStyle w:val="aa"/>
            <w:rFonts w:ascii="GHEA Grapalat" w:hAnsi="GHEA Grapalat"/>
            <w:sz w:val="20"/>
            <w:szCs w:val="20"/>
            <w:lang w:val="ru-RU"/>
          </w:rPr>
          <w:t>.</w:t>
        </w:r>
        <w:r w:rsidRPr="00996C18">
          <w:rPr>
            <w:rStyle w:val="aa"/>
            <w:rFonts w:ascii="GHEA Grapalat" w:hAnsi="GHEA Grapalat"/>
            <w:sz w:val="20"/>
            <w:szCs w:val="20"/>
          </w:rPr>
          <w:t>am</w:t>
        </w:r>
      </w:hyperlink>
      <w:r w:rsidRPr="00996C18">
        <w:rPr>
          <w:rFonts w:ascii="GHEA Grapalat" w:hAnsi="GHEA Grapalat"/>
          <w:sz w:val="20"/>
          <w:szCs w:val="20"/>
          <w:lang w:val="ru-RU"/>
        </w:rPr>
        <w:t>.</w:t>
      </w:r>
    </w:p>
    <w:p w:rsidR="00BC0657" w:rsidRPr="00996C18" w:rsidRDefault="00BC0657" w:rsidP="00CC70EE">
      <w:pPr>
        <w:spacing w:line="240" w:lineRule="auto"/>
        <w:ind w:firstLine="720"/>
        <w:rPr>
          <w:rFonts w:ascii="GHEA Grapalat" w:hAnsi="GHEA Grapalat"/>
          <w:sz w:val="20"/>
          <w:szCs w:val="20"/>
          <w:lang w:val="ru-RU"/>
        </w:rPr>
      </w:pPr>
      <w:r w:rsidRPr="00996C18">
        <w:rPr>
          <w:rFonts w:ascii="GHEA Grapalat" w:hAnsi="GHEA Grapalat"/>
          <w:sz w:val="20"/>
          <w:szCs w:val="20"/>
          <w:lang w:val="ru-RU"/>
        </w:rPr>
        <w:t xml:space="preserve">Руководство доступно по следующей ссылке: </w:t>
      </w:r>
      <w:hyperlink r:id="rId9" w:history="1">
        <w:r w:rsidRPr="00996C18">
          <w:rPr>
            <w:rStyle w:val="aa"/>
            <w:rFonts w:ascii="GHEA Grapalat" w:hAnsi="GHEA Grapalat"/>
            <w:sz w:val="20"/>
            <w:szCs w:val="20"/>
            <w:lang w:val="hy-AM"/>
          </w:rPr>
          <w:t>http://gnumner.am/hy/page/ughecuycner_dzernarkner</w:t>
        </w:r>
      </w:hyperlink>
    </w:p>
    <w:p w:rsidR="00E71405" w:rsidRPr="00996C18" w:rsidRDefault="00451233" w:rsidP="00451233">
      <w:pPr>
        <w:spacing w:line="240" w:lineRule="auto"/>
        <w:rPr>
          <w:rFonts w:ascii="GHEA Grapalat" w:hAnsi="GHEA Grapalat" w:cs="Arial"/>
          <w:color w:val="222222"/>
          <w:sz w:val="20"/>
          <w:szCs w:val="20"/>
          <w:shd w:val="clear" w:color="auto" w:fill="F8F9FA"/>
          <w:lang w:val="ru-RU"/>
        </w:rPr>
      </w:pPr>
      <w:r w:rsidRPr="00996C18">
        <w:rPr>
          <w:rFonts w:ascii="GHEA Grapalat" w:hAnsi="GHEA Grapalat"/>
          <w:sz w:val="20"/>
          <w:szCs w:val="20"/>
          <w:lang w:val="ru-RU"/>
        </w:rPr>
        <w:t xml:space="preserve"> </w:t>
      </w:r>
      <w:r w:rsidRPr="00996C18">
        <w:rPr>
          <w:rFonts w:ascii="GHEA Grapalat" w:hAnsi="GHEA Grapalat"/>
          <w:sz w:val="20"/>
          <w:szCs w:val="20"/>
          <w:lang w:val="ru-RU"/>
        </w:rPr>
        <w:tab/>
      </w:r>
      <w:r w:rsidR="00BC0657" w:rsidRPr="00996C18">
        <w:rPr>
          <w:rFonts w:ascii="GHEA Grapalat" w:hAnsi="GHEA Grapalat"/>
          <w:sz w:val="20"/>
          <w:szCs w:val="20"/>
          <w:lang w:val="ru-RU"/>
        </w:rPr>
        <w:t xml:space="preserve">-при возникновении вопросов и проблем, связанных с системой, ,Вы </w:t>
      </w:r>
      <w:proofErr w:type="spellStart"/>
      <w:r w:rsidR="00BC0657" w:rsidRPr="00996C18">
        <w:rPr>
          <w:rFonts w:ascii="GHEA Grapalat" w:hAnsi="GHEA Grapalat"/>
          <w:sz w:val="20"/>
          <w:szCs w:val="20"/>
          <w:lang w:val="ru-RU"/>
        </w:rPr>
        <w:t>можетеобратиться</w:t>
      </w:r>
      <w:proofErr w:type="spellEnd"/>
      <w:r w:rsidR="00BC0657" w:rsidRPr="00996C18">
        <w:rPr>
          <w:rFonts w:ascii="GHEA Grapalat" w:hAnsi="GHEA Grapalat"/>
          <w:sz w:val="20"/>
          <w:szCs w:val="20"/>
          <w:lang w:val="ru-RU"/>
        </w:rPr>
        <w:t xml:space="preserve"> к заказчику, а также в Министерство финансов РА (далее также уполномоченный орган) по адресу: г. Ереван, ул. </w:t>
      </w:r>
      <w:proofErr w:type="spellStart"/>
      <w:r w:rsidR="00BC0657" w:rsidRPr="00996C18">
        <w:rPr>
          <w:rFonts w:ascii="GHEA Grapalat" w:hAnsi="GHEA Grapalat"/>
          <w:sz w:val="20"/>
          <w:szCs w:val="20"/>
          <w:lang w:val="ru-RU"/>
        </w:rPr>
        <w:t>Мелик-Адамяна</w:t>
      </w:r>
      <w:proofErr w:type="spellEnd"/>
      <w:r w:rsidR="00CC70EE" w:rsidRPr="00996C18">
        <w:rPr>
          <w:rFonts w:ascii="GHEA Grapalat" w:hAnsi="GHEA Grapalat"/>
          <w:sz w:val="20"/>
          <w:szCs w:val="20"/>
          <w:lang w:val="ru-RU"/>
        </w:rPr>
        <w:t xml:space="preserve"> 1 (телефон: (+37411) </w:t>
      </w:r>
      <w:r w:rsidR="00C86F99">
        <w:rPr>
          <w:rFonts w:ascii="GHEA Grapalat" w:hAnsi="GHEA Grapalat"/>
          <w:sz w:val="20"/>
          <w:szCs w:val="20"/>
          <w:lang w:val="hy-AM"/>
        </w:rPr>
        <w:t xml:space="preserve">800-600 </w:t>
      </w:r>
      <w:r w:rsidR="00C86F99">
        <w:rPr>
          <w:rFonts w:ascii="GHEA Grapalat" w:hAnsi="GHEA Grapalat"/>
          <w:sz w:val="20"/>
          <w:szCs w:val="20"/>
          <w:lang w:val="ru-RU"/>
        </w:rPr>
        <w:t>(112)</w:t>
      </w:r>
      <w:r w:rsidR="00CC70EE" w:rsidRPr="00996C18">
        <w:rPr>
          <w:rFonts w:ascii="GHEA Grapalat" w:hAnsi="GHEA Grapalat"/>
          <w:sz w:val="20"/>
          <w:szCs w:val="20"/>
          <w:lang w:val="ru-RU"/>
        </w:rPr>
        <w:t>).</w:t>
      </w:r>
      <w:r w:rsidR="00CC70EE" w:rsidRPr="00996C18">
        <w:rPr>
          <w:rFonts w:ascii="GHEA Grapalat" w:hAnsi="GHEA Grapalat"/>
          <w:lang w:val="ru-RU"/>
        </w:rPr>
        <w:br/>
      </w:r>
      <w:r w:rsidRPr="00996C18">
        <w:rPr>
          <w:rFonts w:ascii="GHEA Grapalat" w:hAnsi="GHEA Grapalat" w:cs="Arial"/>
          <w:color w:val="222222"/>
          <w:sz w:val="20"/>
          <w:szCs w:val="20"/>
          <w:shd w:val="clear" w:color="auto" w:fill="F8F9FA"/>
          <w:lang w:val="ru-RU"/>
        </w:rPr>
        <w:t xml:space="preserve"> </w:t>
      </w:r>
      <w:r w:rsidRPr="00996C18">
        <w:rPr>
          <w:rFonts w:ascii="GHEA Grapalat" w:hAnsi="GHEA Grapalat" w:cs="Arial"/>
          <w:color w:val="222222"/>
          <w:sz w:val="20"/>
          <w:szCs w:val="20"/>
          <w:shd w:val="clear" w:color="auto" w:fill="F8F9FA"/>
          <w:lang w:val="ru-RU"/>
        </w:rPr>
        <w:tab/>
      </w:r>
      <w:r w:rsidR="00CC70EE" w:rsidRPr="00996C18">
        <w:rPr>
          <w:rFonts w:ascii="GHEA Grapalat" w:hAnsi="GHEA Grapalat" w:cs="Arial"/>
          <w:color w:val="222222"/>
          <w:sz w:val="20"/>
          <w:szCs w:val="20"/>
          <w:shd w:val="clear" w:color="auto" w:fill="F8F9FA"/>
          <w:lang w:val="ru-RU"/>
        </w:rPr>
        <w:t>Регистрация в системе, а также подача заявки бесплатна</w:t>
      </w:r>
      <w:r w:rsidR="00772CA1" w:rsidRPr="00996C18">
        <w:rPr>
          <w:rFonts w:ascii="GHEA Grapalat" w:hAnsi="GHEA Grapalat" w:cs="Arial"/>
          <w:color w:val="222222"/>
          <w:sz w:val="20"/>
          <w:szCs w:val="20"/>
          <w:shd w:val="clear" w:color="auto" w:fill="F8F9FA"/>
          <w:lang w:val="ru-RU"/>
        </w:rPr>
        <w:t>.</w:t>
      </w:r>
    </w:p>
    <w:p w:rsidR="00E71405" w:rsidRPr="00996C18" w:rsidRDefault="00E71405">
      <w:pPr>
        <w:rPr>
          <w:rFonts w:ascii="GHEA Grapalat" w:hAnsi="GHEA Grapalat" w:cs="Arial"/>
          <w:color w:val="222222"/>
          <w:sz w:val="20"/>
          <w:szCs w:val="20"/>
          <w:shd w:val="clear" w:color="auto" w:fill="F8F9FA"/>
          <w:lang w:val="ru-RU"/>
        </w:rPr>
      </w:pPr>
      <w:r w:rsidRPr="00996C18">
        <w:rPr>
          <w:rFonts w:ascii="GHEA Grapalat" w:hAnsi="GHEA Grapalat" w:cs="Arial"/>
          <w:color w:val="222222"/>
          <w:sz w:val="20"/>
          <w:szCs w:val="20"/>
          <w:shd w:val="clear" w:color="auto" w:fill="F8F9FA"/>
          <w:lang w:val="ru-RU"/>
        </w:rPr>
        <w:br w:type="page"/>
      </w:r>
    </w:p>
    <w:p w:rsidR="00E71405" w:rsidRPr="00996C18" w:rsidRDefault="00E71405" w:rsidP="00E71405">
      <w:pPr>
        <w:widowControl w:val="0"/>
        <w:spacing w:after="160"/>
        <w:jc w:val="center"/>
        <w:rPr>
          <w:rFonts w:ascii="GHEA Grapalat" w:hAnsi="GHEA Grapalat"/>
          <w:i/>
          <w:lang w:val="ru-RU"/>
        </w:rPr>
      </w:pPr>
      <w:r w:rsidRPr="00996C18">
        <w:rPr>
          <w:rFonts w:ascii="GHEA Grapalat" w:hAnsi="GHEA Grapalat"/>
          <w:b/>
          <w:lang w:val="ru-RU"/>
        </w:rPr>
        <w:lastRenderedPageBreak/>
        <w:t>СОДЕРЖАНИЕ</w:t>
      </w:r>
    </w:p>
    <w:p w:rsidR="00814A9D" w:rsidRPr="000B435F" w:rsidRDefault="00814A9D" w:rsidP="00814A9D">
      <w:pPr>
        <w:pStyle w:val="a8"/>
        <w:widowControl w:val="0"/>
        <w:spacing w:after="160"/>
        <w:ind w:right="-7" w:firstLine="567"/>
        <w:jc w:val="center"/>
        <w:rPr>
          <w:rFonts w:ascii="GHEA Grapalat" w:hAnsi="GHEA Grapalat"/>
          <w:b/>
        </w:rPr>
      </w:pPr>
      <w:r w:rsidRPr="000B435F">
        <w:rPr>
          <w:rFonts w:ascii="GHEA Grapalat" w:hAnsi="GHEA Grapalat"/>
          <w:b/>
        </w:rPr>
        <w:t xml:space="preserve">МУНИЦИПАЛИТЕТ </w:t>
      </w:r>
      <w:proofErr w:type="gramStart"/>
      <w:r w:rsidRPr="000B435F">
        <w:rPr>
          <w:rFonts w:ascii="GHEA Grapalat" w:hAnsi="GHEA Grapalat"/>
          <w:b/>
        </w:rPr>
        <w:t>АМАСЯ  ДЛЯ</w:t>
      </w:r>
      <w:proofErr w:type="gramEnd"/>
      <w:r w:rsidRPr="000B435F">
        <w:rPr>
          <w:rFonts w:ascii="GHEA Grapalat" w:hAnsi="GHEA Grapalat"/>
          <w:b/>
        </w:rPr>
        <w:t xml:space="preserve"> НУЖД ЭЛЕКТРОННЫЙ АУКЦИОН, ОБЪЯВЛЕННЫЙ С ЦЕЛЬЮ ПРИОБРЕТЕНИЯ БЕНЗИНА </w:t>
      </w:r>
      <w:r w:rsidRPr="000B435F">
        <w:rPr>
          <w:rFonts w:ascii="GHEA Grapalat" w:hAnsi="GHEA Grapalat"/>
          <w:b/>
          <w:lang w:val="hy-AM"/>
        </w:rPr>
        <w:t xml:space="preserve"> И  </w:t>
      </w:r>
      <w:r w:rsidRPr="000B435F">
        <w:rPr>
          <w:rFonts w:ascii="GHEA Grapalat" w:hAnsi="GHEA Grapalat"/>
          <w:b/>
        </w:rPr>
        <w:t xml:space="preserve">ДИЗЕЛНОГО ТОПЛИВО </w:t>
      </w:r>
    </w:p>
    <w:p w:rsidR="00814A9D" w:rsidRPr="00317DE7" w:rsidRDefault="00814A9D" w:rsidP="00814A9D">
      <w:pPr>
        <w:widowControl w:val="0"/>
        <w:spacing w:after="160"/>
        <w:ind w:firstLine="567"/>
        <w:jc w:val="center"/>
        <w:rPr>
          <w:rFonts w:ascii="GHEA Grapalat" w:hAnsi="GHEA Grapalat"/>
          <w:sz w:val="24"/>
          <w:szCs w:val="24"/>
          <w:lang w:val="ru-RU"/>
        </w:rPr>
      </w:pPr>
    </w:p>
    <w:p w:rsidR="00E71405" w:rsidRPr="00996C18" w:rsidRDefault="00E71405" w:rsidP="00E71405">
      <w:pPr>
        <w:widowControl w:val="0"/>
        <w:spacing w:after="160"/>
        <w:ind w:firstLine="567"/>
        <w:jc w:val="center"/>
        <w:rPr>
          <w:rFonts w:ascii="GHEA Grapalat" w:hAnsi="GHEA Grapalat"/>
          <w:lang w:val="ru-RU"/>
        </w:rPr>
      </w:pPr>
    </w:p>
    <w:p w:rsidR="00E71405" w:rsidRPr="00996C18" w:rsidRDefault="00E71405" w:rsidP="00E71405">
      <w:pPr>
        <w:widowControl w:val="0"/>
        <w:spacing w:after="160"/>
        <w:jc w:val="center"/>
        <w:rPr>
          <w:rFonts w:ascii="GHEA Grapalat" w:hAnsi="GHEA Grapalat"/>
          <w:b/>
          <w:lang w:val="ru-RU"/>
        </w:rPr>
      </w:pPr>
      <w:r w:rsidRPr="00996C18">
        <w:rPr>
          <w:rFonts w:ascii="GHEA Grapalat" w:hAnsi="GHEA Grapalat"/>
          <w:b/>
          <w:lang w:val="ru-RU"/>
        </w:rPr>
        <w:t xml:space="preserve">ПРИГЛАШЕНИЕ НА ЭЛЕКТРОННЫЙ АУКЦИОН, </w:t>
      </w:r>
      <w:r w:rsidRPr="00996C18">
        <w:rPr>
          <w:rFonts w:ascii="GHEA Grapalat" w:hAnsi="GHEA Grapalat"/>
          <w:b/>
          <w:lang w:val="ru-RU"/>
        </w:rPr>
        <w:br/>
        <w:t>ОБЪЯВЛЕННЫЙ С ЦЕЛЬЮ ПРИОБРЕТЕНИЯ</w:t>
      </w:r>
    </w:p>
    <w:p w:rsidR="00E71405" w:rsidRPr="00996C18" w:rsidRDefault="00E71405" w:rsidP="00E71405">
      <w:pPr>
        <w:widowControl w:val="0"/>
        <w:spacing w:after="160"/>
        <w:jc w:val="center"/>
        <w:rPr>
          <w:rFonts w:ascii="GHEA Grapalat" w:hAnsi="GHEA Grapalat"/>
          <w:lang w:val="ru-RU"/>
        </w:rPr>
      </w:pPr>
      <w:r w:rsidRPr="00996C18">
        <w:rPr>
          <w:rFonts w:ascii="GHEA Grapalat" w:hAnsi="GHEA Grapalat"/>
          <w:b/>
          <w:lang w:val="ru-RU"/>
        </w:rPr>
        <w:t xml:space="preserve">ЧАСТЬ </w:t>
      </w:r>
      <w:r w:rsidRPr="00996C18">
        <w:rPr>
          <w:rFonts w:ascii="GHEA Grapalat" w:hAnsi="GHEA Grapalat"/>
          <w:b/>
        </w:rPr>
        <w:t>I</w:t>
      </w:r>
      <w:r w:rsidRPr="00996C18">
        <w:rPr>
          <w:rFonts w:ascii="GHEA Grapalat" w:hAnsi="GHEA Grapalat"/>
          <w:b/>
          <w:lang w:val="ru-RU"/>
        </w:rPr>
        <w:t>.</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lang w:val="ru-RU"/>
        </w:rPr>
        <w:t>1.</w:t>
      </w:r>
      <w:r w:rsidRPr="00996C18">
        <w:rPr>
          <w:rFonts w:ascii="GHEA Grapalat" w:hAnsi="GHEA Grapalat"/>
          <w:lang w:val="ru-RU"/>
        </w:rPr>
        <w:tab/>
      </w:r>
      <w:r w:rsidRPr="00996C18">
        <w:rPr>
          <w:rFonts w:ascii="GHEA Grapalat" w:hAnsi="GHEA Grapalat"/>
          <w:sz w:val="20"/>
          <w:lang w:val="ru-RU"/>
        </w:rPr>
        <w:t>Характеристика предмета закупки</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2.</w:t>
      </w:r>
      <w:r w:rsidRPr="00996C18">
        <w:rPr>
          <w:rFonts w:ascii="GHEA Grapalat" w:hAnsi="GHEA Grapalat"/>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3.</w:t>
      </w:r>
      <w:r w:rsidRPr="00996C18">
        <w:rPr>
          <w:rFonts w:ascii="GHEA Grapalat" w:hAnsi="GHEA Grapalat"/>
          <w:sz w:val="20"/>
          <w:lang w:val="ru-RU"/>
        </w:rPr>
        <w:tab/>
        <w:t>Разъяснение приглашения и порядок внесения изменения в приглашение</w:t>
      </w:r>
    </w:p>
    <w:p w:rsidR="00E71405" w:rsidRPr="00996C18" w:rsidRDefault="00E71405" w:rsidP="00E71405">
      <w:pPr>
        <w:widowControl w:val="0"/>
        <w:tabs>
          <w:tab w:val="left" w:pos="1134"/>
        </w:tabs>
        <w:spacing w:line="240" w:lineRule="auto"/>
        <w:ind w:left="1134" w:hanging="567"/>
        <w:rPr>
          <w:rFonts w:ascii="GHEA Grapalat" w:hAnsi="GHEA Grapalat" w:cs="Sylfaen"/>
          <w:sz w:val="20"/>
          <w:lang w:val="ru-RU"/>
        </w:rPr>
      </w:pPr>
      <w:r w:rsidRPr="00996C18">
        <w:rPr>
          <w:rFonts w:ascii="GHEA Grapalat" w:hAnsi="GHEA Grapalat"/>
          <w:sz w:val="20"/>
          <w:lang w:val="ru-RU"/>
        </w:rPr>
        <w:t>4.</w:t>
      </w:r>
      <w:r w:rsidRPr="00996C18">
        <w:rPr>
          <w:rFonts w:ascii="GHEA Grapalat" w:hAnsi="GHEA Grapalat"/>
          <w:sz w:val="20"/>
          <w:lang w:val="ru-RU"/>
        </w:rPr>
        <w:tab/>
        <w:t>Порядок подачи заявки</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5.</w:t>
      </w:r>
      <w:r w:rsidRPr="00996C18">
        <w:rPr>
          <w:rFonts w:ascii="GHEA Grapalat" w:hAnsi="GHEA Grapalat"/>
          <w:sz w:val="20"/>
          <w:lang w:val="ru-RU"/>
        </w:rPr>
        <w:tab/>
        <w:t>Ценовое предложение заявки</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6.</w:t>
      </w:r>
      <w:r w:rsidRPr="00996C18">
        <w:rPr>
          <w:rFonts w:ascii="GHEA Grapalat" w:hAnsi="GHEA Grapalat"/>
          <w:sz w:val="20"/>
          <w:lang w:val="ru-RU"/>
        </w:rPr>
        <w:tab/>
        <w:t>Срок действия заявки, порядок внесения изменений в заявки и их отзыва</w:t>
      </w:r>
    </w:p>
    <w:p w:rsidR="00E71405" w:rsidRPr="00140236" w:rsidRDefault="00E71405" w:rsidP="00E71405">
      <w:pPr>
        <w:widowControl w:val="0"/>
        <w:tabs>
          <w:tab w:val="left" w:pos="1134"/>
        </w:tabs>
        <w:spacing w:line="240" w:lineRule="auto"/>
        <w:ind w:left="1134" w:hanging="567"/>
        <w:rPr>
          <w:rFonts w:ascii="GHEA Grapalat" w:hAnsi="GHEA Grapalat" w:cs="Sylfaen"/>
          <w:color w:val="000000" w:themeColor="text1"/>
          <w:sz w:val="20"/>
          <w:lang w:val="ru-RU"/>
        </w:rPr>
      </w:pPr>
      <w:r w:rsidRPr="00996C18">
        <w:rPr>
          <w:rFonts w:ascii="GHEA Grapalat" w:hAnsi="GHEA Grapalat"/>
          <w:sz w:val="20"/>
          <w:lang w:val="ru-RU"/>
        </w:rPr>
        <w:t>8.</w:t>
      </w:r>
      <w:r w:rsidRPr="00996C18">
        <w:rPr>
          <w:rFonts w:ascii="GHEA Grapalat" w:hAnsi="GHEA Grapalat"/>
          <w:sz w:val="20"/>
          <w:lang w:val="ru-RU"/>
        </w:rPr>
        <w:tab/>
      </w:r>
      <w:r w:rsidRPr="00140236">
        <w:rPr>
          <w:rFonts w:ascii="GHEA Grapalat" w:hAnsi="GHEA Grapalat"/>
          <w:color w:val="000000" w:themeColor="text1"/>
          <w:sz w:val="20"/>
          <w:lang w:val="ru-RU"/>
        </w:rPr>
        <w:t>Вскрытие, оценка заявок и подведение итогов</w:t>
      </w:r>
    </w:p>
    <w:p w:rsidR="00E71405" w:rsidRPr="001B1B30" w:rsidRDefault="00E71405" w:rsidP="00E71405">
      <w:pPr>
        <w:widowControl w:val="0"/>
        <w:tabs>
          <w:tab w:val="left" w:pos="1134"/>
        </w:tabs>
        <w:spacing w:line="240" w:lineRule="auto"/>
        <w:ind w:left="1134" w:hanging="567"/>
        <w:rPr>
          <w:rFonts w:ascii="GHEA Grapalat" w:hAnsi="GHEA Grapalat"/>
          <w:color w:val="000000" w:themeColor="text1"/>
          <w:sz w:val="20"/>
          <w:lang w:val="ru-RU"/>
        </w:rPr>
      </w:pPr>
      <w:r w:rsidRPr="001B1B30">
        <w:rPr>
          <w:rFonts w:ascii="GHEA Grapalat" w:hAnsi="GHEA Grapalat"/>
          <w:color w:val="000000" w:themeColor="text1"/>
          <w:sz w:val="20"/>
          <w:lang w:val="ru-RU"/>
        </w:rPr>
        <w:t>9.</w:t>
      </w:r>
      <w:r w:rsidRPr="001B1B30">
        <w:rPr>
          <w:rFonts w:ascii="GHEA Grapalat" w:hAnsi="GHEA Grapalat"/>
          <w:color w:val="000000" w:themeColor="text1"/>
          <w:sz w:val="20"/>
          <w:lang w:val="ru-RU"/>
        </w:rPr>
        <w:tab/>
        <w:t>Заключение договора</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 xml:space="preserve">10. Обеспечения </w:t>
      </w:r>
      <w:proofErr w:type="gramStart"/>
      <w:r w:rsidRPr="00996C18">
        <w:rPr>
          <w:rFonts w:ascii="GHEA Grapalat" w:hAnsi="GHEA Grapalat"/>
          <w:sz w:val="20"/>
          <w:lang w:val="ru-RU"/>
        </w:rPr>
        <w:t>квалификации  и</w:t>
      </w:r>
      <w:proofErr w:type="gramEnd"/>
      <w:r w:rsidRPr="00996C18">
        <w:rPr>
          <w:rFonts w:ascii="GHEA Grapalat" w:hAnsi="GHEA Grapalat"/>
          <w:sz w:val="20"/>
          <w:lang w:val="ru-RU"/>
        </w:rPr>
        <w:t xml:space="preserve"> договора</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11.</w:t>
      </w:r>
      <w:r w:rsidRPr="00996C18">
        <w:rPr>
          <w:rFonts w:ascii="GHEA Grapalat" w:hAnsi="GHEA Grapalat"/>
          <w:sz w:val="20"/>
          <w:lang w:val="ru-RU"/>
        </w:rPr>
        <w:tab/>
        <w:t>Объявление процедуры несостоявшейся</w:t>
      </w:r>
    </w:p>
    <w:p w:rsidR="00E71405" w:rsidRPr="00996C18" w:rsidRDefault="00E71405" w:rsidP="00E71405">
      <w:pPr>
        <w:widowControl w:val="0"/>
        <w:tabs>
          <w:tab w:val="left" w:pos="1134"/>
        </w:tabs>
        <w:spacing w:line="240" w:lineRule="auto"/>
        <w:ind w:left="1134" w:hanging="567"/>
        <w:rPr>
          <w:rFonts w:ascii="GHEA Grapalat" w:hAnsi="GHEA Grapalat"/>
          <w:sz w:val="20"/>
          <w:lang w:val="ru-RU"/>
        </w:rPr>
      </w:pPr>
      <w:r w:rsidRPr="00996C18">
        <w:rPr>
          <w:rFonts w:ascii="GHEA Grapalat" w:hAnsi="GHEA Grapalat"/>
          <w:sz w:val="20"/>
          <w:lang w:val="ru-RU"/>
        </w:rPr>
        <w:t>12.</w:t>
      </w:r>
      <w:r w:rsidRPr="00996C18">
        <w:rPr>
          <w:rFonts w:ascii="GHEA Grapalat" w:hAnsi="GHEA Grapalat"/>
          <w:sz w:val="20"/>
          <w:lang w:val="ru-RU"/>
        </w:rPr>
        <w:tab/>
        <w:t>Право участника и порядок обжалования им действий и (или) принятых решений, связанных с процессом закупки</w:t>
      </w:r>
    </w:p>
    <w:p w:rsidR="00E71405" w:rsidRPr="00996C18" w:rsidRDefault="00E71405" w:rsidP="00E71405">
      <w:pPr>
        <w:widowControl w:val="0"/>
        <w:tabs>
          <w:tab w:val="left" w:pos="1134"/>
        </w:tabs>
        <w:ind w:left="1134" w:hanging="567"/>
        <w:rPr>
          <w:rFonts w:ascii="GHEA Grapalat" w:hAnsi="GHEA Grapalat"/>
          <w:sz w:val="20"/>
          <w:lang w:val="ru-RU"/>
        </w:rPr>
      </w:pPr>
    </w:p>
    <w:p w:rsidR="00E71405" w:rsidRPr="00996C18" w:rsidRDefault="00E71405" w:rsidP="00E71405">
      <w:pPr>
        <w:widowControl w:val="0"/>
        <w:spacing w:after="160"/>
        <w:rPr>
          <w:rFonts w:ascii="GHEA Grapalat" w:hAnsi="GHEA Grapalat"/>
          <w:i/>
          <w:lang w:val="ru-RU"/>
        </w:rPr>
      </w:pPr>
    </w:p>
    <w:p w:rsidR="009405AC" w:rsidRPr="00996C18" w:rsidRDefault="009405AC" w:rsidP="009405AC">
      <w:pPr>
        <w:widowControl w:val="0"/>
        <w:spacing w:after="160"/>
        <w:jc w:val="center"/>
        <w:rPr>
          <w:rFonts w:ascii="GHEA Grapalat" w:hAnsi="GHEA Grapalat"/>
          <w:b/>
          <w:lang w:val="ru-RU"/>
        </w:rPr>
      </w:pPr>
      <w:r w:rsidRPr="00996C18">
        <w:rPr>
          <w:rFonts w:ascii="GHEA Grapalat" w:hAnsi="GHEA Grapalat"/>
          <w:b/>
          <w:lang w:val="ru-RU"/>
        </w:rPr>
        <w:t xml:space="preserve">ЧАСТЬ </w:t>
      </w:r>
      <w:r w:rsidRPr="00996C18">
        <w:rPr>
          <w:rFonts w:ascii="GHEA Grapalat" w:hAnsi="GHEA Grapalat"/>
          <w:b/>
        </w:rPr>
        <w:t>II</w:t>
      </w:r>
      <w:r w:rsidRPr="00996C18">
        <w:rPr>
          <w:rFonts w:ascii="GHEA Grapalat" w:hAnsi="GHEA Grapalat"/>
          <w:b/>
          <w:lang w:val="ru-RU"/>
        </w:rPr>
        <w:t xml:space="preserve">. </w:t>
      </w:r>
    </w:p>
    <w:p w:rsidR="009405AC" w:rsidRPr="00996C18" w:rsidRDefault="00A25AD0" w:rsidP="009405AC">
      <w:pPr>
        <w:widowControl w:val="0"/>
        <w:spacing w:after="160"/>
        <w:jc w:val="center"/>
        <w:rPr>
          <w:rFonts w:ascii="GHEA Grapalat" w:hAnsi="GHEA Grapalat"/>
          <w:b/>
          <w:sz w:val="24"/>
          <w:lang w:val="ru-RU"/>
        </w:rPr>
      </w:pPr>
      <w:r w:rsidRPr="00996C18">
        <w:rPr>
          <w:rFonts w:ascii="GHEA Grapalat" w:hAnsi="GHEA Grapalat"/>
          <w:b/>
          <w:sz w:val="24"/>
          <w:lang w:val="ru-RU"/>
        </w:rPr>
        <w:t>Инструкция по подготовке заявки на электронный аукцион и участию в аукционе</w:t>
      </w:r>
    </w:p>
    <w:p w:rsidR="009405AC" w:rsidRPr="00996C18" w:rsidRDefault="009405AC" w:rsidP="00AE6BA1">
      <w:pPr>
        <w:widowControl w:val="0"/>
        <w:tabs>
          <w:tab w:val="left" w:pos="1134"/>
        </w:tabs>
        <w:spacing w:after="160" w:line="240" w:lineRule="auto"/>
        <w:ind w:left="1134" w:hanging="567"/>
        <w:rPr>
          <w:rFonts w:ascii="GHEA Grapalat" w:hAnsi="GHEA Grapalat"/>
          <w:sz w:val="20"/>
          <w:lang w:val="ru-RU"/>
        </w:rPr>
      </w:pPr>
      <w:r w:rsidRPr="00996C18">
        <w:rPr>
          <w:rFonts w:ascii="GHEA Grapalat" w:hAnsi="GHEA Grapalat"/>
          <w:lang w:val="ru-RU"/>
        </w:rPr>
        <w:t>1.</w:t>
      </w:r>
      <w:r w:rsidRPr="00996C18">
        <w:rPr>
          <w:rFonts w:ascii="GHEA Grapalat" w:hAnsi="GHEA Grapalat"/>
          <w:lang w:val="ru-RU"/>
        </w:rPr>
        <w:tab/>
      </w:r>
      <w:r w:rsidRPr="00996C18">
        <w:rPr>
          <w:rFonts w:ascii="GHEA Grapalat" w:hAnsi="GHEA Grapalat"/>
          <w:sz w:val="20"/>
          <w:lang w:val="ru-RU"/>
        </w:rPr>
        <w:t>Общие положения</w:t>
      </w:r>
    </w:p>
    <w:p w:rsidR="009405AC" w:rsidRPr="00996C18" w:rsidRDefault="009405AC" w:rsidP="00AE6BA1">
      <w:pPr>
        <w:widowControl w:val="0"/>
        <w:tabs>
          <w:tab w:val="left" w:pos="1134"/>
        </w:tabs>
        <w:spacing w:after="160" w:line="240" w:lineRule="auto"/>
        <w:ind w:left="1134" w:hanging="567"/>
        <w:rPr>
          <w:rFonts w:ascii="GHEA Grapalat" w:hAnsi="GHEA Grapalat"/>
          <w:sz w:val="20"/>
          <w:lang w:val="ru-RU"/>
        </w:rPr>
      </w:pPr>
      <w:r w:rsidRPr="00996C18">
        <w:rPr>
          <w:rFonts w:ascii="GHEA Grapalat" w:hAnsi="GHEA Grapalat"/>
          <w:sz w:val="20"/>
          <w:lang w:val="ru-RU"/>
        </w:rPr>
        <w:t>2.</w:t>
      </w:r>
      <w:r w:rsidRPr="00996C18">
        <w:rPr>
          <w:rFonts w:ascii="GHEA Grapalat" w:hAnsi="GHEA Grapalat"/>
          <w:sz w:val="20"/>
          <w:lang w:val="ru-RU"/>
        </w:rPr>
        <w:tab/>
        <w:t>Заявка на процедуру</w:t>
      </w:r>
    </w:p>
    <w:p w:rsidR="009405AC" w:rsidRPr="00996C18" w:rsidRDefault="009405AC" w:rsidP="00AE6BA1">
      <w:pPr>
        <w:widowControl w:val="0"/>
        <w:tabs>
          <w:tab w:val="left" w:pos="1134"/>
        </w:tabs>
        <w:spacing w:after="160" w:line="240" w:lineRule="auto"/>
        <w:ind w:left="1134" w:hanging="567"/>
        <w:rPr>
          <w:rFonts w:ascii="GHEA Grapalat" w:hAnsi="GHEA Grapalat"/>
          <w:sz w:val="20"/>
          <w:lang w:val="ru-RU"/>
        </w:rPr>
      </w:pPr>
      <w:r w:rsidRPr="00996C18">
        <w:rPr>
          <w:rFonts w:ascii="GHEA Grapalat" w:hAnsi="GHEA Grapalat"/>
          <w:sz w:val="20"/>
          <w:lang w:val="ru-RU"/>
        </w:rPr>
        <w:t>3.</w:t>
      </w:r>
      <w:r w:rsidRPr="00996C18">
        <w:rPr>
          <w:rFonts w:ascii="GHEA Grapalat" w:hAnsi="GHEA Grapalat"/>
          <w:sz w:val="20"/>
          <w:lang w:val="ru-RU"/>
        </w:rPr>
        <w:tab/>
        <w:t>Приложения № 1-5</w:t>
      </w:r>
    </w:p>
    <w:p w:rsidR="00327A2A" w:rsidRPr="00996C18" w:rsidRDefault="00327A2A" w:rsidP="00AE6BA1">
      <w:pPr>
        <w:spacing w:line="240" w:lineRule="auto"/>
        <w:rPr>
          <w:rFonts w:ascii="GHEA Grapalat" w:hAnsi="GHEA Grapalat"/>
          <w:sz w:val="20"/>
          <w:lang w:val="ru-RU"/>
        </w:rPr>
      </w:pPr>
      <w:r w:rsidRPr="00996C18">
        <w:rPr>
          <w:rFonts w:ascii="GHEA Grapalat" w:hAnsi="GHEA Grapalat"/>
          <w:sz w:val="20"/>
          <w:lang w:val="ru-RU"/>
        </w:rPr>
        <w:br w:type="page"/>
      </w:r>
    </w:p>
    <w:p w:rsidR="00327A2A" w:rsidRPr="00C50D3A" w:rsidRDefault="00327A2A" w:rsidP="00AE6BA1">
      <w:pPr>
        <w:spacing w:line="240" w:lineRule="auto"/>
        <w:rPr>
          <w:rFonts w:ascii="GHEA Grapalat" w:hAnsi="GHEA Grapalat"/>
          <w:spacing w:val="-6"/>
          <w:sz w:val="20"/>
          <w:szCs w:val="20"/>
          <w:lang w:val="ru-RU"/>
        </w:rPr>
      </w:pPr>
      <w:r w:rsidRPr="00996C18">
        <w:rPr>
          <w:rFonts w:ascii="GHEA Grapalat" w:hAnsi="GHEA Grapalat"/>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w:t>
      </w:r>
      <w:r w:rsidRPr="00C50D3A">
        <w:rPr>
          <w:rFonts w:ascii="GHEA Grapalat" w:hAnsi="GHEA Grapalat"/>
          <w:spacing w:val="-6"/>
          <w:sz w:val="20"/>
          <w:szCs w:val="20"/>
          <w:lang w:val="ru-RU"/>
        </w:rPr>
        <w:t>под кодом ---</w:t>
      </w:r>
      <w:proofErr w:type="spellStart"/>
      <w:r w:rsidR="00C50D3A" w:rsidRPr="00C50D3A">
        <w:rPr>
          <w:rFonts w:ascii="GHEA Grapalat" w:hAnsi="GHEA Grapalat" w:cs="Arial"/>
          <w:color w:val="333333"/>
          <w:sz w:val="23"/>
          <w:szCs w:val="23"/>
          <w:shd w:val="clear" w:color="auto" w:fill="FFFFFF"/>
        </w:rPr>
        <w:t>EAAPDzB</w:t>
      </w:r>
      <w:proofErr w:type="spellEnd"/>
      <w:r w:rsidRPr="00C50D3A">
        <w:rPr>
          <w:rFonts w:ascii="GHEA Grapalat" w:hAnsi="GHEA Grapalat"/>
          <w:spacing w:val="-6"/>
          <w:sz w:val="20"/>
          <w:szCs w:val="20"/>
          <w:lang w:val="ru-RU"/>
        </w:rPr>
        <w:t>---/---(далее — процедура).</w:t>
      </w:r>
    </w:p>
    <w:p w:rsidR="0029505A" w:rsidRPr="00996C18" w:rsidRDefault="0029505A" w:rsidP="00AE6BA1">
      <w:pPr>
        <w:widowControl w:val="0"/>
        <w:spacing w:line="240" w:lineRule="auto"/>
        <w:ind w:firstLine="567"/>
        <w:rPr>
          <w:rFonts w:ascii="GHEA Grapalat" w:hAnsi="GHEA Grapalat"/>
          <w:sz w:val="20"/>
          <w:szCs w:val="20"/>
          <w:lang w:val="ru-RU"/>
        </w:rPr>
      </w:pPr>
      <w:r w:rsidRPr="00C50D3A">
        <w:rPr>
          <w:rFonts w:ascii="GHEA Grapalat" w:hAnsi="GHEA Grapalat"/>
          <w:sz w:val="20"/>
          <w:szCs w:val="20"/>
          <w:lang w:val="ru-RU"/>
        </w:rPr>
        <w:t>Настоящее Приглашение составлено в соответствии с требованиями законодательства Республики Армения о закупках</w:t>
      </w:r>
      <w:r w:rsidRPr="00996C18">
        <w:rPr>
          <w:rFonts w:ascii="GHEA Grapalat" w:hAnsi="GHEA Grapalat"/>
          <w:sz w:val="20"/>
          <w:szCs w:val="20"/>
          <w:lang w:val="ru-RU"/>
        </w:rPr>
        <w:t>,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996C18">
        <w:rPr>
          <w:rFonts w:ascii="GHEA Grapalat" w:hAnsi="GHEA Grapalat"/>
          <w:sz w:val="20"/>
          <w:szCs w:val="20"/>
        </w:rPr>
        <w:t>N</w:t>
      </w:r>
      <w:r w:rsidRPr="00996C18">
        <w:rPr>
          <w:rFonts w:ascii="GHEA Grapalat" w:hAnsi="GHEA Grapalat"/>
          <w:sz w:val="20"/>
          <w:szCs w:val="20"/>
          <w:lang w:val="ru-RU"/>
        </w:rPr>
        <w:t xml:space="preserve"> от</w:t>
      </w:r>
      <w:r w:rsidRPr="00996C18">
        <w:rPr>
          <w:rFonts w:ascii="Courier New" w:hAnsi="Courier New" w:cs="Courier New"/>
          <w:sz w:val="20"/>
          <w:szCs w:val="20"/>
        </w:rPr>
        <w:t> </w:t>
      </w:r>
      <w:r w:rsidRPr="00996C18">
        <w:rPr>
          <w:rFonts w:ascii="GHEA Grapalat" w:hAnsi="GHEA Grapalat"/>
          <w:sz w:val="20"/>
          <w:szCs w:val="20"/>
          <w:lang w:val="ru-RU"/>
        </w:rPr>
        <w:t>4</w:t>
      </w:r>
      <w:r w:rsidRPr="00996C18">
        <w:rPr>
          <w:rFonts w:ascii="Courier New" w:hAnsi="Courier New" w:cs="Courier New"/>
          <w:sz w:val="20"/>
          <w:szCs w:val="20"/>
        </w:rPr>
        <w:t> </w:t>
      </w:r>
      <w:r w:rsidRPr="00996C18">
        <w:rPr>
          <w:rFonts w:ascii="GHEA Grapalat" w:hAnsi="GHEA Grapalat"/>
          <w:sz w:val="20"/>
          <w:szCs w:val="20"/>
          <w:lang w:val="ru-RU"/>
        </w:rPr>
        <w:t xml:space="preserve">мая 2017 года (далее — Порядок), "Порядка осуществления </w:t>
      </w:r>
      <w:proofErr w:type="spellStart"/>
      <w:r w:rsidR="00E90077" w:rsidRPr="00996C18">
        <w:rPr>
          <w:rFonts w:ascii="GHEA Grapalat" w:hAnsi="GHEA Grapalat"/>
          <w:sz w:val="20"/>
          <w:szCs w:val="20"/>
          <w:lang w:val="ru-RU"/>
        </w:rPr>
        <w:t>электронног</w:t>
      </w:r>
      <w:proofErr w:type="spellEnd"/>
      <w:r w:rsidR="00E90077" w:rsidRPr="00996C18">
        <w:rPr>
          <w:rFonts w:ascii="GHEA Grapalat" w:hAnsi="GHEA Grapalat"/>
          <w:sz w:val="20"/>
          <w:szCs w:val="20"/>
          <w:lang w:val="ru-RU"/>
        </w:rPr>
        <w:t xml:space="preserve"> аукциона</w:t>
      </w:r>
      <w:r w:rsidRPr="00996C18">
        <w:rPr>
          <w:rFonts w:ascii="GHEA Grapalat" w:hAnsi="GHEA Grapalat"/>
          <w:sz w:val="20"/>
          <w:szCs w:val="20"/>
          <w:lang w:val="ru-RU"/>
        </w:rPr>
        <w:t>"</w:t>
      </w:r>
      <w:r w:rsidR="00681EB5" w:rsidRPr="00996C18">
        <w:rPr>
          <w:rFonts w:ascii="GHEA Grapalat" w:hAnsi="GHEA Grapalat"/>
          <w:sz w:val="20"/>
          <w:szCs w:val="20"/>
          <w:lang w:val="ru-RU"/>
        </w:rPr>
        <w:t xml:space="preserve"> (отныне порядок аукциона)</w:t>
      </w:r>
      <w:r w:rsidRPr="00996C18">
        <w:rPr>
          <w:rFonts w:ascii="GHEA Grapalat" w:hAnsi="GHEA Grapalat"/>
          <w:sz w:val="20"/>
          <w:szCs w:val="20"/>
          <w:lang w:val="ru-RU"/>
        </w:rPr>
        <w:t>, утвержденного Постановлением Правительства Республики Армения № 534-</w:t>
      </w:r>
      <w:r w:rsidRPr="00996C18">
        <w:rPr>
          <w:rFonts w:ascii="GHEA Grapalat" w:hAnsi="GHEA Grapalat"/>
          <w:sz w:val="20"/>
          <w:szCs w:val="20"/>
        </w:rPr>
        <w:t>N</w:t>
      </w:r>
      <w:r w:rsidRPr="00996C18">
        <w:rPr>
          <w:rFonts w:ascii="GHEA Grapalat" w:hAnsi="GHEA Grapalat"/>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E6BA1" w:rsidRPr="00996C18" w:rsidRDefault="003C2098" w:rsidP="00AE6BA1">
      <w:pPr>
        <w:widowControl w:val="0"/>
        <w:spacing w:line="240" w:lineRule="auto"/>
        <w:ind w:firstLine="567"/>
        <w:rPr>
          <w:rFonts w:ascii="GHEA Grapalat" w:hAnsi="GHEA Grapalat"/>
          <w:sz w:val="20"/>
          <w:szCs w:val="20"/>
          <w:lang w:val="ru-RU"/>
        </w:rPr>
      </w:pPr>
      <w:r w:rsidRPr="00996C18">
        <w:rPr>
          <w:rFonts w:ascii="GHEA Grapalat" w:hAnsi="GHEA Grapalat"/>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962B6" w:rsidRPr="00996C18" w:rsidRDefault="00A962B6" w:rsidP="00AE6BA1">
      <w:pPr>
        <w:widowControl w:val="0"/>
        <w:spacing w:line="240" w:lineRule="auto"/>
        <w:ind w:firstLine="567"/>
        <w:rPr>
          <w:rFonts w:ascii="GHEA Grapalat" w:hAnsi="GHEA Grapalat"/>
          <w:sz w:val="20"/>
          <w:szCs w:val="20"/>
          <w:lang w:val="ru-RU"/>
        </w:rPr>
      </w:pPr>
      <w:r w:rsidRPr="00996C18">
        <w:rPr>
          <w:rFonts w:ascii="GHEA Grapalat" w:hAnsi="GHEA Grapalat"/>
          <w:spacing w:val="-6"/>
          <w:sz w:val="20"/>
          <w:szCs w:val="20"/>
          <w:lang w:val="ru-RU"/>
        </w:rPr>
        <w:t>Для регистрации в системе</w:t>
      </w:r>
      <w:r w:rsidR="00927E4D" w:rsidRPr="00996C18">
        <w:rPr>
          <w:rFonts w:ascii="GHEA Grapalat" w:hAnsi="GHEA Grapalat"/>
          <w:spacing w:val="-6"/>
          <w:sz w:val="20"/>
          <w:szCs w:val="20"/>
          <w:lang w:val="ru-RU"/>
        </w:rPr>
        <w:t xml:space="preserve"> (далее система)</w:t>
      </w:r>
      <w:r w:rsidRPr="00996C18">
        <w:rPr>
          <w:rFonts w:ascii="GHEA Grapalat" w:hAnsi="GHEA Grapalat"/>
          <w:spacing w:val="-6"/>
          <w:sz w:val="20"/>
          <w:szCs w:val="20"/>
          <w:lang w:val="ru-RU"/>
        </w:rPr>
        <w:t xml:space="preserve"> в качестве участника лицо заходит на </w:t>
      </w:r>
      <w:proofErr w:type="spellStart"/>
      <w:r w:rsidR="00927E4D" w:rsidRPr="00996C18">
        <w:rPr>
          <w:rFonts w:ascii="GHEA Grapalat" w:hAnsi="GHEA Grapalat"/>
          <w:iCs/>
          <w:sz w:val="20"/>
          <w:szCs w:val="20"/>
          <w:lang w:eastAsia="ru-RU"/>
        </w:rPr>
        <w:t>eauction</w:t>
      </w:r>
      <w:proofErr w:type="spellEnd"/>
      <w:r w:rsidR="00927E4D" w:rsidRPr="00996C18">
        <w:rPr>
          <w:rFonts w:ascii="GHEA Grapalat" w:hAnsi="GHEA Grapalat"/>
          <w:iCs/>
          <w:sz w:val="20"/>
          <w:szCs w:val="20"/>
          <w:lang w:val="ru-RU" w:eastAsia="ru-RU"/>
        </w:rPr>
        <w:t>.</w:t>
      </w:r>
      <w:proofErr w:type="spellStart"/>
      <w:r w:rsidR="00927E4D" w:rsidRPr="00996C18">
        <w:rPr>
          <w:rFonts w:ascii="GHEA Grapalat" w:hAnsi="GHEA Grapalat"/>
          <w:iCs/>
          <w:sz w:val="20"/>
          <w:szCs w:val="20"/>
          <w:lang w:eastAsia="ru-RU"/>
        </w:rPr>
        <w:t>armeps</w:t>
      </w:r>
      <w:proofErr w:type="spellEnd"/>
      <w:r w:rsidR="00927E4D" w:rsidRPr="00996C18">
        <w:rPr>
          <w:rFonts w:ascii="GHEA Grapalat" w:hAnsi="GHEA Grapalat"/>
          <w:iCs/>
          <w:sz w:val="20"/>
          <w:szCs w:val="20"/>
          <w:lang w:val="ru-RU" w:eastAsia="ru-RU"/>
        </w:rPr>
        <w:t>.</w:t>
      </w:r>
      <w:r w:rsidR="00927E4D" w:rsidRPr="00996C18">
        <w:rPr>
          <w:rFonts w:ascii="GHEA Grapalat" w:hAnsi="GHEA Grapalat"/>
          <w:iCs/>
          <w:sz w:val="20"/>
          <w:szCs w:val="20"/>
          <w:lang w:eastAsia="ru-RU"/>
        </w:rPr>
        <w:t>am</w:t>
      </w:r>
      <w:r w:rsidRPr="00996C18">
        <w:rPr>
          <w:rFonts w:ascii="GHEA Grapalat" w:hAnsi="GHEA Grapalat"/>
          <w:spacing w:val="-6"/>
          <w:sz w:val="20"/>
          <w:szCs w:val="20"/>
          <w:lang w:val="ru-RU"/>
        </w:rPr>
        <w:t xml:space="preserve">, </w:t>
      </w:r>
      <w:r w:rsidRPr="00996C18">
        <w:rPr>
          <w:rFonts w:ascii="GHEA Grapalat" w:hAnsi="GHEA Grapalat"/>
          <w:sz w:val="20"/>
          <w:szCs w:val="20"/>
          <w:lang w:val="ru-RU"/>
        </w:rPr>
        <w:t xml:space="preserve">действующий по адресу </w:t>
      </w:r>
      <w:r w:rsidRPr="00996C18">
        <w:rPr>
          <w:rFonts w:ascii="GHEA Grapalat" w:hAnsi="GHEA Grapalat"/>
          <w:sz w:val="20"/>
          <w:szCs w:val="20"/>
        </w:rPr>
        <w:t>www</w:t>
      </w:r>
      <w:r w:rsidRPr="00996C18">
        <w:rPr>
          <w:rFonts w:ascii="GHEA Grapalat" w:hAnsi="GHEA Grapalat"/>
          <w:sz w:val="20"/>
          <w:szCs w:val="20"/>
          <w:lang w:val="ru-RU"/>
        </w:rPr>
        <w:t>.</w:t>
      </w:r>
      <w:proofErr w:type="spellStart"/>
      <w:r w:rsidRPr="00996C18">
        <w:rPr>
          <w:rFonts w:ascii="GHEA Grapalat" w:hAnsi="GHEA Grapalat"/>
          <w:sz w:val="20"/>
          <w:szCs w:val="20"/>
        </w:rPr>
        <w:t>armeps</w:t>
      </w:r>
      <w:proofErr w:type="spellEnd"/>
      <w:r w:rsidRPr="00996C18">
        <w:rPr>
          <w:rFonts w:ascii="GHEA Grapalat" w:hAnsi="GHEA Grapalat"/>
          <w:sz w:val="20"/>
          <w:szCs w:val="20"/>
          <w:lang w:val="ru-RU"/>
        </w:rPr>
        <w:t>.</w:t>
      </w:r>
      <w:r w:rsidRPr="00996C18">
        <w:rPr>
          <w:rFonts w:ascii="GHEA Grapalat" w:hAnsi="GHEA Grapalat"/>
          <w:sz w:val="20"/>
          <w:szCs w:val="20"/>
        </w:rPr>
        <w:t>am</w:t>
      </w:r>
      <w:r w:rsidRPr="00996C18">
        <w:rPr>
          <w:rFonts w:ascii="GHEA Grapalat" w:hAnsi="GHEA Grapalat"/>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962B6" w:rsidRPr="00996C18" w:rsidRDefault="0032251E" w:rsidP="00AE6BA1">
      <w:pPr>
        <w:widowControl w:val="0"/>
        <w:spacing w:line="240" w:lineRule="auto"/>
        <w:ind w:firstLine="567"/>
        <w:rPr>
          <w:rFonts w:ascii="GHEA Grapalat" w:hAnsi="GHEA Grapalat"/>
          <w:sz w:val="20"/>
          <w:szCs w:val="20"/>
          <w:lang w:val="ru-RU"/>
        </w:rPr>
      </w:pPr>
      <w:r w:rsidRPr="00996C18">
        <w:rPr>
          <w:rFonts w:ascii="GHEA Grapalat" w:hAnsi="GHEA Grapalat"/>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BD60BE" w:rsidRPr="00996C18" w:rsidRDefault="00BD60BE" w:rsidP="00BD60BE">
      <w:pPr>
        <w:widowControl w:val="0"/>
        <w:spacing w:line="240" w:lineRule="auto"/>
        <w:ind w:firstLine="567"/>
        <w:rPr>
          <w:rFonts w:ascii="GHEA Grapalat" w:hAnsi="GHEA Grapalat"/>
          <w:sz w:val="20"/>
          <w:szCs w:val="20"/>
          <w:lang w:val="ru-RU"/>
        </w:rPr>
      </w:pPr>
      <w:r w:rsidRPr="00996C18">
        <w:rPr>
          <w:rFonts w:ascii="GHEA Grapalat" w:hAnsi="GHEA Grapalat"/>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D60BE" w:rsidRPr="00996C18" w:rsidRDefault="00BD60BE" w:rsidP="00BD60BE">
      <w:pPr>
        <w:widowControl w:val="0"/>
        <w:spacing w:line="240" w:lineRule="auto"/>
        <w:ind w:firstLine="567"/>
        <w:rPr>
          <w:rFonts w:ascii="GHEA Grapalat" w:hAnsi="GHEA Grapalat" w:cs="Times Armenian"/>
          <w:sz w:val="20"/>
          <w:szCs w:val="20"/>
          <w:lang w:val="ru-RU"/>
        </w:rPr>
      </w:pPr>
      <w:r w:rsidRPr="00996C18">
        <w:rPr>
          <w:rFonts w:ascii="GHEA Grapalat" w:hAnsi="GHEA Grapalat"/>
          <w:sz w:val="20"/>
          <w:szCs w:val="20"/>
          <w:lang w:val="ru-RU"/>
        </w:rPr>
        <w:t>Адрес электронной почты секретаря оценочной комиссии "адрес</w:t>
      </w:r>
      <w:r w:rsidRPr="00996C18">
        <w:rPr>
          <w:rFonts w:ascii="Courier New" w:hAnsi="Courier New" w:cs="Courier New"/>
          <w:sz w:val="20"/>
          <w:szCs w:val="20"/>
        </w:rPr>
        <w:t> </w:t>
      </w:r>
      <w:r w:rsidRPr="00996C18">
        <w:rPr>
          <w:rFonts w:ascii="GHEA Grapalat" w:hAnsi="GHEA Grapalat"/>
          <w:sz w:val="20"/>
          <w:szCs w:val="20"/>
          <w:lang w:val="ru-RU"/>
        </w:rPr>
        <w:t>электронной почты</w:t>
      </w:r>
      <w:r w:rsidRPr="00996C18">
        <w:rPr>
          <w:rFonts w:ascii="GHEA Grapalat" w:hAnsi="GHEA Grapalat"/>
          <w:sz w:val="24"/>
          <w:szCs w:val="24"/>
          <w:lang w:val="ru-RU"/>
        </w:rPr>
        <w:t>".</w:t>
      </w:r>
    </w:p>
    <w:p w:rsidR="0021311B" w:rsidRPr="00996C18" w:rsidRDefault="0021311B">
      <w:pPr>
        <w:rPr>
          <w:rFonts w:ascii="GHEA Grapalat" w:hAnsi="GHEA Grapalat"/>
          <w:sz w:val="20"/>
          <w:szCs w:val="20"/>
          <w:lang w:val="ru-RU"/>
        </w:rPr>
      </w:pPr>
      <w:r w:rsidRPr="00996C18">
        <w:rPr>
          <w:rFonts w:ascii="GHEA Grapalat" w:hAnsi="GHEA Grapalat"/>
          <w:sz w:val="20"/>
          <w:szCs w:val="20"/>
          <w:lang w:val="ru-RU"/>
        </w:rPr>
        <w:br w:type="page"/>
      </w:r>
    </w:p>
    <w:p w:rsidR="0021311B" w:rsidRPr="00996C18" w:rsidRDefault="0021311B" w:rsidP="0021311B">
      <w:pPr>
        <w:widowControl w:val="0"/>
        <w:spacing w:after="160"/>
        <w:jc w:val="center"/>
        <w:rPr>
          <w:rFonts w:ascii="GHEA Grapalat" w:hAnsi="GHEA Grapalat"/>
          <w:lang w:val="ru-RU"/>
        </w:rPr>
      </w:pPr>
      <w:r w:rsidRPr="00996C18">
        <w:rPr>
          <w:rFonts w:ascii="GHEA Grapalat" w:hAnsi="GHEA Grapalat"/>
          <w:lang w:val="ru-RU"/>
        </w:rPr>
        <w:lastRenderedPageBreak/>
        <w:t xml:space="preserve">ЧАСТЬ </w:t>
      </w:r>
      <w:r w:rsidRPr="00996C18">
        <w:rPr>
          <w:rFonts w:ascii="GHEA Grapalat" w:hAnsi="GHEA Grapalat"/>
        </w:rPr>
        <w:t>I</w:t>
      </w:r>
    </w:p>
    <w:p w:rsidR="0021311B" w:rsidRPr="00996C18" w:rsidRDefault="0021311B" w:rsidP="0021311B">
      <w:pPr>
        <w:pStyle w:val="3"/>
        <w:keepNext w:val="0"/>
        <w:widowControl w:val="0"/>
        <w:spacing w:after="160" w:line="240" w:lineRule="auto"/>
        <w:rPr>
          <w:rFonts w:ascii="GHEA Grapalat" w:hAnsi="GHEA Grapalat"/>
          <w:sz w:val="24"/>
          <w:szCs w:val="24"/>
          <w:lang w:val="ru-RU"/>
        </w:rPr>
      </w:pPr>
    </w:p>
    <w:p w:rsidR="0021311B" w:rsidRPr="00996C18" w:rsidRDefault="0021311B" w:rsidP="0021311B">
      <w:pPr>
        <w:widowControl w:val="0"/>
        <w:spacing w:after="160"/>
        <w:jc w:val="center"/>
        <w:rPr>
          <w:rFonts w:ascii="GHEA Grapalat" w:hAnsi="GHEA Grapalat" w:cs="Sylfaen"/>
          <w:b/>
          <w:lang w:val="ru-RU"/>
        </w:rPr>
      </w:pPr>
      <w:r w:rsidRPr="00996C18">
        <w:rPr>
          <w:rFonts w:ascii="GHEA Grapalat" w:hAnsi="GHEA Grapalat"/>
          <w:b/>
          <w:lang w:val="ru-RU"/>
        </w:rPr>
        <w:t>1. ХАРАКТЕРИСТИКА ПРЕДМЕТА ЗАКУПКИ</w:t>
      </w:r>
    </w:p>
    <w:p w:rsidR="00A805C6" w:rsidRPr="00317DE7" w:rsidRDefault="0021311B" w:rsidP="00A805C6">
      <w:pPr>
        <w:pStyle w:val="3"/>
        <w:keepNext w:val="0"/>
        <w:widowControl w:val="0"/>
        <w:tabs>
          <w:tab w:val="left" w:pos="1134"/>
        </w:tabs>
        <w:spacing w:after="160" w:line="240" w:lineRule="auto"/>
        <w:ind w:firstLine="567"/>
        <w:rPr>
          <w:rFonts w:ascii="GHEA Grapalat" w:hAnsi="GHEA Grapalat"/>
          <w:b w:val="0"/>
          <w:color w:val="000000" w:themeColor="text1"/>
          <w:sz w:val="24"/>
          <w:szCs w:val="24"/>
          <w:lang w:val="ru-RU"/>
        </w:rPr>
      </w:pPr>
      <w:r w:rsidRPr="008E149E">
        <w:rPr>
          <w:rFonts w:ascii="GHEA Grapalat" w:hAnsi="GHEA Grapalat"/>
          <w:b w:val="0"/>
          <w:color w:val="000000" w:themeColor="text1"/>
          <w:sz w:val="20"/>
          <w:szCs w:val="24"/>
          <w:lang w:val="ru-RU"/>
        </w:rPr>
        <w:t>1.1.</w:t>
      </w:r>
      <w:r w:rsidRPr="008E149E">
        <w:rPr>
          <w:rFonts w:ascii="GHEA Grapalat" w:hAnsi="GHEA Grapalat"/>
          <w:b w:val="0"/>
          <w:color w:val="000000" w:themeColor="text1"/>
          <w:sz w:val="20"/>
          <w:szCs w:val="24"/>
          <w:lang w:val="ru-RU"/>
        </w:rPr>
        <w:tab/>
      </w:r>
      <w:r w:rsidR="00A805C6" w:rsidRPr="00317DE7">
        <w:rPr>
          <w:rFonts w:ascii="GHEA Grapalat" w:hAnsi="GHEA Grapalat"/>
          <w:b w:val="0"/>
          <w:color w:val="000000" w:themeColor="text1"/>
          <w:sz w:val="24"/>
          <w:szCs w:val="24"/>
          <w:lang w:val="ru-RU"/>
        </w:rPr>
        <w:t xml:space="preserve">Предметом закупки является приобретение </w:t>
      </w:r>
      <w:r w:rsidR="00A805C6" w:rsidRPr="00853A90">
        <w:rPr>
          <w:rFonts w:ascii="GHEA Grapalat" w:hAnsi="GHEA Grapalat"/>
          <w:b w:val="0"/>
          <w:color w:val="000000" w:themeColor="text1"/>
          <w:sz w:val="24"/>
          <w:szCs w:val="24"/>
          <w:lang w:val="ru-RU"/>
        </w:rPr>
        <w:t xml:space="preserve">Бензин и </w:t>
      </w:r>
      <w:proofErr w:type="spellStart"/>
      <w:r w:rsidR="00A805C6" w:rsidRPr="00853A90">
        <w:rPr>
          <w:rFonts w:ascii="GHEA Grapalat" w:hAnsi="GHEA Grapalat"/>
          <w:b w:val="0"/>
          <w:color w:val="000000" w:themeColor="text1"/>
          <w:sz w:val="24"/>
          <w:szCs w:val="24"/>
          <w:lang w:val="ru-RU"/>
        </w:rPr>
        <w:t>Дизелное</w:t>
      </w:r>
      <w:proofErr w:type="spellEnd"/>
      <w:r w:rsidR="00A805C6" w:rsidRPr="00853A90">
        <w:rPr>
          <w:rFonts w:ascii="GHEA Grapalat" w:hAnsi="GHEA Grapalat"/>
          <w:b w:val="0"/>
          <w:color w:val="000000" w:themeColor="text1"/>
          <w:sz w:val="24"/>
          <w:szCs w:val="24"/>
          <w:lang w:val="ru-RU"/>
        </w:rPr>
        <w:t xml:space="preserve"> </w:t>
      </w:r>
      <w:proofErr w:type="spellStart"/>
      <w:proofErr w:type="gramStart"/>
      <w:r w:rsidR="00A805C6" w:rsidRPr="00853A90">
        <w:rPr>
          <w:rFonts w:ascii="GHEA Grapalat" w:hAnsi="GHEA Grapalat"/>
          <w:b w:val="0"/>
          <w:color w:val="000000" w:themeColor="text1"/>
          <w:sz w:val="24"/>
          <w:szCs w:val="24"/>
          <w:lang w:val="ru-RU"/>
        </w:rPr>
        <w:t>топложо</w:t>
      </w:r>
      <w:proofErr w:type="spellEnd"/>
      <w:r w:rsidR="00A805C6" w:rsidRPr="00853A90">
        <w:rPr>
          <w:rFonts w:ascii="GHEA Grapalat" w:hAnsi="GHEA Grapalat"/>
          <w:b w:val="0"/>
          <w:color w:val="000000" w:themeColor="text1"/>
          <w:sz w:val="24"/>
          <w:szCs w:val="24"/>
          <w:lang w:val="ru-RU"/>
        </w:rPr>
        <w:t xml:space="preserve"> </w:t>
      </w:r>
      <w:r w:rsidR="00A805C6" w:rsidRPr="00317DE7">
        <w:rPr>
          <w:rFonts w:ascii="GHEA Grapalat" w:hAnsi="GHEA Grapalat"/>
          <w:b w:val="0"/>
          <w:color w:val="000000" w:themeColor="text1"/>
          <w:sz w:val="24"/>
          <w:szCs w:val="24"/>
          <w:lang w:val="ru-RU"/>
        </w:rPr>
        <w:t xml:space="preserve"> (</w:t>
      </w:r>
      <w:proofErr w:type="gramEnd"/>
      <w:r w:rsidR="00A805C6" w:rsidRPr="00317DE7">
        <w:rPr>
          <w:rFonts w:ascii="GHEA Grapalat" w:hAnsi="GHEA Grapalat"/>
          <w:b w:val="0"/>
          <w:color w:val="000000" w:themeColor="text1"/>
          <w:sz w:val="24"/>
          <w:szCs w:val="24"/>
          <w:lang w:val="ru-RU"/>
        </w:rPr>
        <w:t>далее — также товар) д</w:t>
      </w:r>
      <w:r w:rsidR="00A805C6">
        <w:rPr>
          <w:rFonts w:ascii="GHEA Grapalat" w:hAnsi="GHEA Grapalat"/>
          <w:b w:val="0"/>
          <w:color w:val="000000" w:themeColor="text1"/>
          <w:sz w:val="24"/>
          <w:szCs w:val="24"/>
          <w:lang w:val="ru-RU"/>
        </w:rPr>
        <w:t xml:space="preserve">ля нужд </w:t>
      </w:r>
      <w:r w:rsidR="00A805C6" w:rsidRPr="00853A90">
        <w:rPr>
          <w:rFonts w:ascii="GHEA Grapalat" w:hAnsi="GHEA Grapalat"/>
          <w:b w:val="0"/>
          <w:color w:val="000000" w:themeColor="text1"/>
          <w:sz w:val="24"/>
          <w:szCs w:val="24"/>
          <w:lang w:val="ru-RU"/>
        </w:rPr>
        <w:t xml:space="preserve">Муниципалитета </w:t>
      </w:r>
      <w:proofErr w:type="spellStart"/>
      <w:r w:rsidR="00A805C6" w:rsidRPr="00853A90">
        <w:rPr>
          <w:rFonts w:ascii="GHEA Grapalat" w:hAnsi="GHEA Grapalat"/>
          <w:b w:val="0"/>
          <w:color w:val="000000" w:themeColor="text1"/>
          <w:sz w:val="24"/>
          <w:szCs w:val="24"/>
          <w:lang w:val="ru-RU"/>
        </w:rPr>
        <w:t>Амасии</w:t>
      </w:r>
      <w:proofErr w:type="spellEnd"/>
      <w:r w:rsidR="00A805C6" w:rsidRPr="00853A90">
        <w:rPr>
          <w:rFonts w:ascii="GHEA Grapalat" w:hAnsi="GHEA Grapalat"/>
          <w:b w:val="0"/>
          <w:color w:val="000000" w:themeColor="text1"/>
          <w:sz w:val="24"/>
          <w:szCs w:val="24"/>
          <w:lang w:val="ru-RU"/>
        </w:rPr>
        <w:t xml:space="preserve"> </w:t>
      </w:r>
      <w:r w:rsidR="00A805C6" w:rsidRPr="00317DE7">
        <w:rPr>
          <w:rFonts w:ascii="GHEA Grapalat" w:hAnsi="GHEA Grapalat"/>
          <w:b w:val="0"/>
          <w:color w:val="000000" w:themeColor="text1"/>
          <w:sz w:val="24"/>
          <w:szCs w:val="24"/>
          <w:lang w:val="ru-RU"/>
        </w:rPr>
        <w:t xml:space="preserve">, которые сгруппированы в лоты </w:t>
      </w:r>
      <w:r w:rsidR="00A805C6" w:rsidRPr="00853A90">
        <w:rPr>
          <w:rFonts w:ascii="GHEA Grapalat" w:hAnsi="GHEA Grapalat"/>
          <w:b w:val="0"/>
          <w:color w:val="000000" w:themeColor="text1"/>
          <w:sz w:val="24"/>
          <w:szCs w:val="24"/>
          <w:lang w:val="ru-RU"/>
        </w:rPr>
        <w:t>2</w:t>
      </w:r>
      <w:r w:rsidR="00A805C6">
        <w:rPr>
          <w:rFonts w:ascii="GHEA Grapalat" w:hAnsi="GHEA Grapalat"/>
          <w:b w:val="0"/>
          <w:color w:val="000000" w:themeColor="text1"/>
          <w:sz w:val="24"/>
          <w:szCs w:val="24"/>
          <w:lang w:val="ru-RU"/>
        </w:rPr>
        <w:t>"   два</w:t>
      </w:r>
      <w:r w:rsidR="00A805C6" w:rsidRPr="00317DE7">
        <w:rPr>
          <w:rFonts w:ascii="GHEA Grapalat" w:hAnsi="GHEA Grapalat"/>
          <w:b w:val="0"/>
          <w:color w:val="000000" w:themeColor="text1"/>
          <w:sz w:val="24"/>
          <w:szCs w:val="24"/>
          <w:lang w:val="ru-RU"/>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5"/>
        <w:gridCol w:w="1372"/>
        <w:gridCol w:w="6317"/>
      </w:tblGrid>
      <w:tr w:rsidR="000B44F5" w:rsidRPr="00996C18" w:rsidTr="000B44F5">
        <w:trPr>
          <w:jc w:val="center"/>
        </w:trPr>
        <w:tc>
          <w:tcPr>
            <w:tcW w:w="2917" w:type="dxa"/>
            <w:gridSpan w:val="2"/>
            <w:vAlign w:val="center"/>
          </w:tcPr>
          <w:p w:rsidR="000B44F5" w:rsidRPr="000B44F5" w:rsidRDefault="000B44F5" w:rsidP="004F5672">
            <w:pPr>
              <w:pStyle w:val="2"/>
              <w:widowControl w:val="0"/>
              <w:spacing w:line="240" w:lineRule="auto"/>
              <w:jc w:val="center"/>
              <w:rPr>
                <w:rFonts w:ascii="GHEA Grapalat" w:hAnsi="GHEA Grapalat"/>
                <w:b/>
                <w:bCs/>
                <w:i/>
                <w:iCs/>
                <w:color w:val="000000" w:themeColor="text1"/>
                <w:sz w:val="20"/>
                <w:szCs w:val="24"/>
                <w:lang w:val="ru-RU"/>
              </w:rPr>
            </w:pPr>
            <w:r>
              <w:rPr>
                <w:rFonts w:ascii="GHEA Grapalat" w:hAnsi="GHEA Grapalat"/>
                <w:b/>
                <w:i/>
                <w:color w:val="000000" w:themeColor="text1"/>
                <w:sz w:val="20"/>
                <w:szCs w:val="24"/>
                <w:lang w:val="ru-RU"/>
              </w:rPr>
              <w:t>Л</w:t>
            </w:r>
            <w:proofErr w:type="spellStart"/>
            <w:r w:rsidRPr="00996C18">
              <w:rPr>
                <w:rFonts w:ascii="GHEA Grapalat" w:hAnsi="GHEA Grapalat"/>
                <w:b/>
                <w:i/>
                <w:color w:val="000000" w:themeColor="text1"/>
                <w:sz w:val="20"/>
                <w:szCs w:val="24"/>
              </w:rPr>
              <w:t>от</w:t>
            </w:r>
            <w:r>
              <w:rPr>
                <w:rFonts w:ascii="GHEA Grapalat" w:hAnsi="GHEA Grapalat"/>
                <w:b/>
                <w:i/>
                <w:color w:val="000000" w:themeColor="text1"/>
                <w:sz w:val="20"/>
                <w:szCs w:val="24"/>
                <w:lang w:val="ru-RU"/>
              </w:rPr>
              <w:t>ов</w:t>
            </w:r>
            <w:proofErr w:type="spellEnd"/>
          </w:p>
        </w:tc>
        <w:tc>
          <w:tcPr>
            <w:tcW w:w="6317" w:type="dxa"/>
            <w:vMerge w:val="restart"/>
            <w:vAlign w:val="center"/>
          </w:tcPr>
          <w:p w:rsidR="000B44F5" w:rsidRPr="00996C18" w:rsidRDefault="000B44F5" w:rsidP="00C654FE">
            <w:pPr>
              <w:pStyle w:val="2"/>
              <w:widowControl w:val="0"/>
              <w:spacing w:line="240" w:lineRule="auto"/>
              <w:jc w:val="center"/>
              <w:rPr>
                <w:rFonts w:ascii="GHEA Grapalat" w:hAnsi="GHEA Grapalat"/>
                <w:b/>
                <w:bCs/>
                <w:i/>
                <w:iCs/>
                <w:color w:val="000000" w:themeColor="text1"/>
                <w:sz w:val="20"/>
                <w:szCs w:val="24"/>
              </w:rPr>
            </w:pPr>
            <w:proofErr w:type="spellStart"/>
            <w:r w:rsidRPr="00996C18">
              <w:rPr>
                <w:rFonts w:ascii="GHEA Grapalat" w:hAnsi="GHEA Grapalat"/>
                <w:b/>
                <w:i/>
                <w:color w:val="000000" w:themeColor="text1"/>
                <w:sz w:val="20"/>
                <w:szCs w:val="24"/>
              </w:rPr>
              <w:t>Наименование</w:t>
            </w:r>
            <w:proofErr w:type="spellEnd"/>
            <w:r w:rsidRPr="00996C18">
              <w:rPr>
                <w:rFonts w:ascii="GHEA Grapalat" w:hAnsi="GHEA Grapalat"/>
                <w:b/>
                <w:i/>
                <w:color w:val="000000" w:themeColor="text1"/>
                <w:sz w:val="20"/>
                <w:szCs w:val="24"/>
              </w:rPr>
              <w:t xml:space="preserve"> </w:t>
            </w:r>
            <w:proofErr w:type="spellStart"/>
            <w:r w:rsidRPr="00996C18">
              <w:rPr>
                <w:rFonts w:ascii="GHEA Grapalat" w:hAnsi="GHEA Grapalat"/>
                <w:b/>
                <w:i/>
                <w:color w:val="000000" w:themeColor="text1"/>
                <w:sz w:val="20"/>
                <w:szCs w:val="24"/>
              </w:rPr>
              <w:t>лота</w:t>
            </w:r>
            <w:proofErr w:type="spellEnd"/>
          </w:p>
        </w:tc>
      </w:tr>
      <w:tr w:rsidR="000B44F5" w:rsidRPr="00996C18" w:rsidTr="000B44F5">
        <w:trPr>
          <w:jc w:val="center"/>
        </w:trPr>
        <w:tc>
          <w:tcPr>
            <w:tcW w:w="1545" w:type="dxa"/>
            <w:vAlign w:val="center"/>
          </w:tcPr>
          <w:p w:rsidR="000B44F5" w:rsidRPr="00996C18" w:rsidRDefault="000B44F5" w:rsidP="00C654FE">
            <w:pPr>
              <w:pStyle w:val="2"/>
              <w:widowControl w:val="0"/>
              <w:spacing w:line="240" w:lineRule="auto"/>
              <w:jc w:val="center"/>
              <w:rPr>
                <w:rFonts w:ascii="GHEA Grapalat" w:hAnsi="GHEA Grapalat"/>
                <w:color w:val="000000" w:themeColor="text1"/>
                <w:sz w:val="20"/>
                <w:szCs w:val="24"/>
              </w:rPr>
            </w:pPr>
            <w:proofErr w:type="spellStart"/>
            <w:r w:rsidRPr="00996C18">
              <w:rPr>
                <w:rFonts w:ascii="GHEA Grapalat" w:hAnsi="GHEA Grapalat"/>
                <w:b/>
                <w:i/>
                <w:color w:val="000000" w:themeColor="text1"/>
                <w:sz w:val="20"/>
                <w:szCs w:val="24"/>
              </w:rPr>
              <w:t>Номера</w:t>
            </w:r>
            <w:proofErr w:type="spellEnd"/>
          </w:p>
        </w:tc>
        <w:tc>
          <w:tcPr>
            <w:tcW w:w="1372" w:type="dxa"/>
            <w:vAlign w:val="center"/>
          </w:tcPr>
          <w:p w:rsidR="000B44F5" w:rsidRPr="000B44F5" w:rsidRDefault="000B44F5" w:rsidP="00773550">
            <w:pPr>
              <w:pStyle w:val="2"/>
              <w:widowControl w:val="0"/>
              <w:spacing w:line="240" w:lineRule="auto"/>
              <w:ind w:left="0"/>
              <w:jc w:val="center"/>
              <w:rPr>
                <w:rFonts w:ascii="GHEA Grapalat" w:hAnsi="GHEA Grapalat"/>
                <w:b/>
                <w:color w:val="000000" w:themeColor="text1"/>
                <w:sz w:val="20"/>
                <w:szCs w:val="24"/>
                <w:lang w:val="ru-RU"/>
              </w:rPr>
            </w:pPr>
            <w:r w:rsidRPr="000B44F5">
              <w:rPr>
                <w:rFonts w:ascii="GHEA Grapalat" w:hAnsi="GHEA Grapalat"/>
                <w:b/>
                <w:color w:val="000000" w:themeColor="text1"/>
                <w:sz w:val="20"/>
                <w:szCs w:val="24"/>
                <w:lang w:val="ru-RU"/>
              </w:rPr>
              <w:t>Цена закупки</w:t>
            </w:r>
          </w:p>
        </w:tc>
        <w:tc>
          <w:tcPr>
            <w:tcW w:w="6317" w:type="dxa"/>
            <w:vMerge/>
            <w:vAlign w:val="center"/>
          </w:tcPr>
          <w:p w:rsidR="000B44F5" w:rsidRPr="00996C18" w:rsidRDefault="000B44F5" w:rsidP="00C654FE">
            <w:pPr>
              <w:pStyle w:val="2"/>
              <w:widowControl w:val="0"/>
              <w:spacing w:line="240" w:lineRule="auto"/>
              <w:rPr>
                <w:rFonts w:ascii="GHEA Grapalat" w:hAnsi="GHEA Grapalat"/>
                <w:color w:val="000000" w:themeColor="text1"/>
                <w:sz w:val="20"/>
                <w:szCs w:val="24"/>
                <w:u w:val="single"/>
              </w:rPr>
            </w:pPr>
          </w:p>
        </w:tc>
      </w:tr>
      <w:tr w:rsidR="00773550" w:rsidRPr="00996C18" w:rsidTr="000B44F5">
        <w:trPr>
          <w:jc w:val="center"/>
        </w:trPr>
        <w:tc>
          <w:tcPr>
            <w:tcW w:w="1545" w:type="dxa"/>
            <w:vAlign w:val="center"/>
          </w:tcPr>
          <w:p w:rsidR="00773550" w:rsidRPr="00996C18" w:rsidRDefault="00773550" w:rsidP="00C654FE">
            <w:pPr>
              <w:pStyle w:val="2"/>
              <w:widowControl w:val="0"/>
              <w:spacing w:line="240" w:lineRule="auto"/>
              <w:jc w:val="center"/>
              <w:rPr>
                <w:rFonts w:ascii="GHEA Grapalat" w:hAnsi="GHEA Grapalat"/>
                <w:color w:val="000000" w:themeColor="text1"/>
                <w:sz w:val="20"/>
                <w:szCs w:val="24"/>
              </w:rPr>
            </w:pPr>
            <w:r w:rsidRPr="00996C18">
              <w:rPr>
                <w:rFonts w:ascii="GHEA Grapalat" w:hAnsi="GHEA Grapalat"/>
                <w:color w:val="000000" w:themeColor="text1"/>
                <w:sz w:val="20"/>
                <w:szCs w:val="24"/>
              </w:rPr>
              <w:t>1</w:t>
            </w:r>
          </w:p>
        </w:tc>
        <w:tc>
          <w:tcPr>
            <w:tcW w:w="1372" w:type="dxa"/>
            <w:vAlign w:val="center"/>
          </w:tcPr>
          <w:p w:rsidR="00773550" w:rsidRPr="00616542" w:rsidRDefault="00616542" w:rsidP="00616542">
            <w:pPr>
              <w:pStyle w:val="2"/>
              <w:widowControl w:val="0"/>
              <w:spacing w:line="240" w:lineRule="auto"/>
              <w:ind w:left="0"/>
              <w:rPr>
                <w:rFonts w:ascii="GHEA Grapalat" w:hAnsi="GHEA Grapalat"/>
                <w:color w:val="000000" w:themeColor="text1"/>
                <w:sz w:val="20"/>
                <w:szCs w:val="24"/>
                <w:lang w:val="hy-AM"/>
              </w:rPr>
            </w:pPr>
            <w:r>
              <w:rPr>
                <w:rFonts w:ascii="GHEA Grapalat" w:hAnsi="GHEA Grapalat"/>
                <w:color w:val="000000" w:themeColor="text1"/>
                <w:sz w:val="20"/>
                <w:szCs w:val="24"/>
                <w:lang w:val="hy-AM"/>
              </w:rPr>
              <w:t>2350000</w:t>
            </w:r>
          </w:p>
        </w:tc>
        <w:tc>
          <w:tcPr>
            <w:tcW w:w="6317" w:type="dxa"/>
            <w:vAlign w:val="center"/>
          </w:tcPr>
          <w:p w:rsidR="00773550" w:rsidRPr="000D340A" w:rsidRDefault="00616542" w:rsidP="00C654FE">
            <w:pPr>
              <w:pStyle w:val="2"/>
              <w:widowControl w:val="0"/>
              <w:spacing w:line="240" w:lineRule="auto"/>
              <w:rPr>
                <w:rFonts w:ascii="GHEA Grapalat" w:hAnsi="GHEA Grapalat"/>
                <w:color w:val="000000" w:themeColor="text1"/>
                <w:sz w:val="20"/>
                <w:szCs w:val="24"/>
                <w:lang w:val="hy-AM"/>
              </w:rPr>
            </w:pPr>
            <w:r>
              <w:rPr>
                <w:rFonts w:ascii="GHEA Grapalat" w:hAnsi="GHEA Grapalat"/>
                <w:color w:val="000000" w:themeColor="text1"/>
                <w:sz w:val="20"/>
                <w:szCs w:val="24"/>
                <w:lang w:val="hy-AM"/>
              </w:rPr>
              <w:t>Бензин регуняр</w:t>
            </w:r>
          </w:p>
        </w:tc>
      </w:tr>
      <w:tr w:rsidR="00773550" w:rsidRPr="00996C18" w:rsidTr="000B44F5">
        <w:trPr>
          <w:jc w:val="center"/>
        </w:trPr>
        <w:tc>
          <w:tcPr>
            <w:tcW w:w="1545" w:type="dxa"/>
            <w:vAlign w:val="center"/>
          </w:tcPr>
          <w:p w:rsidR="00773550" w:rsidRPr="00996C18" w:rsidRDefault="00773550" w:rsidP="00C654FE">
            <w:pPr>
              <w:pStyle w:val="2"/>
              <w:widowControl w:val="0"/>
              <w:spacing w:line="240" w:lineRule="auto"/>
              <w:jc w:val="center"/>
              <w:rPr>
                <w:rFonts w:ascii="GHEA Grapalat" w:hAnsi="GHEA Grapalat"/>
                <w:color w:val="000000" w:themeColor="text1"/>
                <w:sz w:val="20"/>
                <w:szCs w:val="24"/>
              </w:rPr>
            </w:pPr>
            <w:r w:rsidRPr="00996C18">
              <w:rPr>
                <w:rFonts w:ascii="GHEA Grapalat" w:hAnsi="GHEA Grapalat"/>
                <w:color w:val="000000" w:themeColor="text1"/>
                <w:sz w:val="20"/>
                <w:szCs w:val="24"/>
              </w:rPr>
              <w:t>2</w:t>
            </w:r>
          </w:p>
        </w:tc>
        <w:tc>
          <w:tcPr>
            <w:tcW w:w="1372" w:type="dxa"/>
            <w:vAlign w:val="center"/>
          </w:tcPr>
          <w:p w:rsidR="00773550" w:rsidRPr="00616542" w:rsidRDefault="00616542" w:rsidP="00616542">
            <w:pPr>
              <w:pStyle w:val="2"/>
              <w:widowControl w:val="0"/>
              <w:spacing w:line="240" w:lineRule="auto"/>
              <w:ind w:left="0"/>
              <w:rPr>
                <w:rFonts w:ascii="GHEA Grapalat" w:hAnsi="GHEA Grapalat"/>
                <w:color w:val="000000" w:themeColor="text1"/>
                <w:sz w:val="20"/>
                <w:szCs w:val="24"/>
                <w:lang w:val="hy-AM"/>
              </w:rPr>
            </w:pPr>
            <w:r>
              <w:rPr>
                <w:rFonts w:ascii="GHEA Grapalat" w:hAnsi="GHEA Grapalat"/>
                <w:color w:val="000000" w:themeColor="text1"/>
                <w:sz w:val="20"/>
                <w:szCs w:val="24"/>
                <w:lang w:val="hy-AM"/>
              </w:rPr>
              <w:t>2400000</w:t>
            </w:r>
          </w:p>
        </w:tc>
        <w:tc>
          <w:tcPr>
            <w:tcW w:w="6317" w:type="dxa"/>
            <w:vAlign w:val="center"/>
          </w:tcPr>
          <w:p w:rsidR="00773550" w:rsidRPr="00616542" w:rsidRDefault="00616542" w:rsidP="00C654FE">
            <w:pPr>
              <w:pStyle w:val="2"/>
              <w:widowControl w:val="0"/>
              <w:spacing w:line="240" w:lineRule="auto"/>
              <w:rPr>
                <w:rFonts w:ascii="GHEA Grapalat" w:hAnsi="GHEA Grapalat"/>
                <w:color w:val="000000" w:themeColor="text1"/>
                <w:sz w:val="20"/>
                <w:szCs w:val="24"/>
                <w:lang w:val="hy-AM"/>
              </w:rPr>
            </w:pPr>
            <w:r>
              <w:rPr>
                <w:rFonts w:ascii="GHEA Grapalat" w:hAnsi="GHEA Grapalat"/>
                <w:color w:val="000000" w:themeColor="text1"/>
                <w:sz w:val="20"/>
                <w:szCs w:val="24"/>
                <w:lang w:val="hy-AM"/>
              </w:rPr>
              <w:t>Дизелное топливо</w:t>
            </w:r>
          </w:p>
        </w:tc>
      </w:tr>
    </w:tbl>
    <w:p w:rsidR="00A210BF" w:rsidRDefault="001E40F4" w:rsidP="001E40F4">
      <w:pPr>
        <w:pStyle w:val="2"/>
        <w:widowControl w:val="0"/>
        <w:spacing w:after="160" w:line="240" w:lineRule="auto"/>
        <w:ind w:firstLine="567"/>
        <w:rPr>
          <w:rFonts w:ascii="GHEA Grapalat" w:hAnsi="GHEA Grapalat"/>
          <w:color w:val="000000" w:themeColor="text1"/>
          <w:sz w:val="20"/>
          <w:szCs w:val="24"/>
          <w:lang w:val="ru-RU"/>
        </w:rPr>
      </w:pPr>
      <w:r w:rsidRPr="00996C18">
        <w:rPr>
          <w:rFonts w:ascii="GHEA Grapalat" w:hAnsi="GHEA Grapalat"/>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DD1CCC" w:rsidRPr="00996C18" w:rsidRDefault="00DD1CCC" w:rsidP="00DD1CCC">
      <w:pPr>
        <w:pStyle w:val="2"/>
        <w:widowControl w:val="0"/>
        <w:spacing w:after="160" w:line="240" w:lineRule="auto"/>
        <w:ind w:firstLine="567"/>
        <w:jc w:val="center"/>
        <w:rPr>
          <w:rFonts w:ascii="GHEA Grapalat" w:hAnsi="GHEA Grapalat"/>
          <w:b/>
          <w:color w:val="000000" w:themeColor="text1"/>
          <w:sz w:val="20"/>
          <w:szCs w:val="24"/>
          <w:lang w:val="ru-RU"/>
        </w:rPr>
      </w:pPr>
      <w:r w:rsidRPr="00996C18">
        <w:rPr>
          <w:rFonts w:ascii="GHEA Grapalat" w:hAnsi="GHEA Grapalat"/>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DD1CCC" w:rsidRPr="004125BB" w:rsidRDefault="00DD1CCC" w:rsidP="00DD1CCC">
      <w:pPr>
        <w:widowControl w:val="0"/>
        <w:tabs>
          <w:tab w:val="left" w:pos="1134"/>
        </w:tabs>
        <w:ind w:firstLine="567"/>
        <w:rPr>
          <w:rFonts w:ascii="GHEA Grapalat" w:hAnsi="GHEA Grapalat" w:cs="Arial Armenian"/>
          <w:lang w:val="ru-RU"/>
        </w:rPr>
      </w:pPr>
      <w:r w:rsidRPr="004125BB">
        <w:rPr>
          <w:rFonts w:ascii="GHEA Grapalat" w:hAnsi="GHEA Grapalat"/>
          <w:lang w:val="ru-RU"/>
        </w:rPr>
        <w:t>2.1.</w:t>
      </w:r>
      <w:r w:rsidRPr="004125BB">
        <w:rPr>
          <w:rFonts w:ascii="GHEA Grapalat" w:hAnsi="GHEA Grapalat"/>
          <w:lang w:val="ru-RU"/>
        </w:rPr>
        <w:tab/>
        <w:t>В настоящей процедуре не имеют права участвовать лица:</w:t>
      </w:r>
    </w:p>
    <w:p w:rsidR="00DD1CCC" w:rsidRPr="004125BB" w:rsidRDefault="00DD1CCC" w:rsidP="00DD1CCC">
      <w:pPr>
        <w:widowControl w:val="0"/>
        <w:tabs>
          <w:tab w:val="left" w:pos="1134"/>
        </w:tabs>
        <w:ind w:firstLine="567"/>
        <w:rPr>
          <w:rFonts w:ascii="GHEA Grapalat" w:hAnsi="GHEA Grapalat"/>
          <w:lang w:val="ru-RU"/>
        </w:rPr>
      </w:pPr>
      <w:r w:rsidRPr="004125BB">
        <w:rPr>
          <w:rFonts w:ascii="GHEA Grapalat" w:hAnsi="GHEA Grapalat"/>
          <w:lang w:val="ru-RU"/>
        </w:rPr>
        <w:t>1)</w:t>
      </w:r>
      <w:r w:rsidRPr="004125BB">
        <w:rPr>
          <w:rFonts w:ascii="GHEA Grapalat" w:hAnsi="GHEA Grapalat"/>
          <w:lang w:val="ru-RU"/>
        </w:rPr>
        <w:tab/>
        <w:t xml:space="preserve">которые на день подачи заявки в судебном порядке признаны банкротом; </w:t>
      </w:r>
    </w:p>
    <w:p w:rsidR="00DD1CCC" w:rsidRPr="004125BB" w:rsidRDefault="00DD1CCC" w:rsidP="00DD1CCC">
      <w:pPr>
        <w:widowControl w:val="0"/>
        <w:tabs>
          <w:tab w:val="left" w:pos="1134"/>
        </w:tabs>
        <w:ind w:firstLine="567"/>
        <w:rPr>
          <w:rFonts w:ascii="GHEA Grapalat" w:hAnsi="GHEA Grapalat"/>
          <w:lang w:val="ru-RU"/>
        </w:rPr>
      </w:pPr>
      <w:r w:rsidRPr="004125BB">
        <w:rPr>
          <w:rFonts w:ascii="GHEA Grapalat" w:hAnsi="GHEA Grapalat"/>
          <w:lang w:val="ru-RU"/>
        </w:rPr>
        <w:t>3)</w:t>
      </w:r>
      <w:r w:rsidRPr="004125BB">
        <w:rPr>
          <w:rFonts w:ascii="GHEA Grapalat" w:hAnsi="GHEA Grapalat"/>
          <w:lang w:val="ru-RU"/>
        </w:rPr>
        <w:tab/>
        <w:t xml:space="preserve">которые или представитель исполнительного органа которых в течение </w:t>
      </w:r>
      <w:r w:rsidR="001C7DCD">
        <w:rPr>
          <w:rFonts w:ascii="GHEA Grapalat" w:hAnsi="GHEA Grapalat"/>
          <w:lang w:val="ru-RU"/>
        </w:rPr>
        <w:t>пяти</w:t>
      </w:r>
      <w:r w:rsidR="001C7DCD" w:rsidRPr="004125BB">
        <w:rPr>
          <w:rFonts w:ascii="GHEA Grapalat" w:hAnsi="GHEA Grapalat"/>
          <w:lang w:val="ru-RU"/>
        </w:rPr>
        <w:t xml:space="preserve"> </w:t>
      </w:r>
      <w:r w:rsidRPr="004125BB">
        <w:rPr>
          <w:rFonts w:ascii="GHEA Grapalat" w:hAnsi="GHEA Grapalat"/>
          <w:lang w:val="ru-RU"/>
        </w:rPr>
        <w:t>лет, предшествующих дню подачи заявки, были осуждены за</w:t>
      </w:r>
      <w:r w:rsidRPr="004125BB">
        <w:rPr>
          <w:rFonts w:ascii="Courier New" w:hAnsi="Courier New" w:cs="Courier New"/>
        </w:rPr>
        <w:t> </w:t>
      </w:r>
      <w:r w:rsidRPr="004125BB">
        <w:rPr>
          <w:rFonts w:ascii="GHEA Grapalat" w:hAnsi="GHEA Grapalat"/>
          <w:lang w:val="ru-RU"/>
        </w:rPr>
        <w:t xml:space="preserve">финансирование терроризма, эксплуатацию детей или преступление, включающее </w:t>
      </w:r>
      <w:proofErr w:type="spellStart"/>
      <w:r w:rsidRPr="004125BB">
        <w:rPr>
          <w:rFonts w:ascii="GHEA Grapalat" w:hAnsi="GHEA Grapalat"/>
          <w:lang w:val="ru-RU"/>
        </w:rPr>
        <w:t>трафикинг</w:t>
      </w:r>
      <w:proofErr w:type="spellEnd"/>
      <w:r w:rsidRPr="004125BB">
        <w:rPr>
          <w:rFonts w:ascii="GHEA Grapalat" w:hAnsi="GHEA Grapalat"/>
          <w:lang w:val="ru-RU"/>
        </w:rPr>
        <w:t xml:space="preserve"> людей, создание преступного сообщества или участие в</w:t>
      </w:r>
      <w:r w:rsidRPr="004125BB">
        <w:rPr>
          <w:rFonts w:ascii="Courier New" w:hAnsi="Courier New" w:cs="Courier New"/>
        </w:rPr>
        <w:t> </w:t>
      </w:r>
      <w:r w:rsidRPr="004125BB">
        <w:rPr>
          <w:rFonts w:ascii="GHEA Grapalat" w:hAnsi="GHEA Grapalat"/>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w:t>
      </w:r>
      <w:r w:rsidR="00742A10">
        <w:rPr>
          <w:rFonts w:ascii="GHEA Grapalat" w:hAnsi="GHEA Grapalat"/>
          <w:lang w:val="ru-RU"/>
        </w:rPr>
        <w:t xml:space="preserve"> или отменена</w:t>
      </w:r>
      <w:r w:rsidRPr="004125BB">
        <w:rPr>
          <w:rFonts w:ascii="GHEA Grapalat" w:hAnsi="GHEA Grapalat"/>
          <w:lang w:val="ru-RU"/>
        </w:rPr>
        <w:t>;</w:t>
      </w:r>
    </w:p>
    <w:p w:rsidR="00DD1CCC" w:rsidRDefault="00DD1CCC" w:rsidP="00DD1CCC">
      <w:pPr>
        <w:widowControl w:val="0"/>
        <w:tabs>
          <w:tab w:val="left" w:pos="1134"/>
        </w:tabs>
        <w:ind w:firstLine="567"/>
        <w:rPr>
          <w:rFonts w:ascii="GHEA Grapalat" w:hAnsi="GHEA Grapalat"/>
          <w:lang w:val="ru-RU"/>
        </w:rPr>
      </w:pPr>
      <w:r w:rsidRPr="004125BB">
        <w:rPr>
          <w:rFonts w:ascii="GHEA Grapalat" w:hAnsi="GHEA Grapalat"/>
          <w:lang w:val="ru-RU"/>
        </w:rPr>
        <w:t>4)</w:t>
      </w:r>
      <w:r w:rsidRPr="004125BB">
        <w:rPr>
          <w:rFonts w:ascii="GHEA Grapalat" w:hAnsi="GHEA Grapalat"/>
          <w:lang w:val="ru-RU"/>
        </w:rPr>
        <w:tab/>
      </w:r>
      <w:r w:rsidR="001C7DCD">
        <w:rPr>
          <w:rFonts w:ascii="GHEA Grapalat" w:hAnsi="GHEA Grapalat"/>
          <w:lang w:val="ru-RU"/>
        </w:rPr>
        <w:t xml:space="preserve">в отношении </w:t>
      </w:r>
      <w:proofErr w:type="gramStart"/>
      <w:r w:rsidR="001C7DCD">
        <w:rPr>
          <w:rFonts w:ascii="GHEA Grapalat" w:hAnsi="GHEA Grapalat"/>
          <w:lang w:val="ru-RU"/>
        </w:rPr>
        <w:t xml:space="preserve">которых </w:t>
      </w:r>
      <w:r w:rsidR="001C7DCD" w:rsidRPr="001C7DCD">
        <w:rPr>
          <w:rFonts w:ascii="GHEA Grapalat" w:hAnsi="GHEA Grapalat"/>
          <w:lang w:val="ru-RU"/>
        </w:rPr>
        <w:t xml:space="preserve"> административный</w:t>
      </w:r>
      <w:proofErr w:type="gramEnd"/>
      <w:r w:rsidR="001C7DCD" w:rsidRPr="001C7DCD">
        <w:rPr>
          <w:rFonts w:ascii="GHEA Grapalat" w:hAnsi="GHEA Grapalat"/>
          <w:lang w:val="ru-RU"/>
        </w:rPr>
        <w:t xml:space="preserve"> акт, устанавливающий ответственность за </w:t>
      </w:r>
      <w:proofErr w:type="spellStart"/>
      <w:r w:rsidR="001C7DCD" w:rsidRPr="001C7DCD">
        <w:rPr>
          <w:rFonts w:ascii="GHEA Grapalat" w:hAnsi="GHEA Grapalat"/>
          <w:lang w:val="ru-RU"/>
        </w:rPr>
        <w:t>антиконкурентное</w:t>
      </w:r>
      <w:proofErr w:type="spellEnd"/>
      <w:r w:rsidR="001C7DCD" w:rsidRPr="001C7DCD">
        <w:rPr>
          <w:rFonts w:ascii="GHEA Grapalat" w:hAnsi="GHEA Grapalat"/>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920FB0">
        <w:rPr>
          <w:rFonts w:ascii="GHEA Grapalat" w:hAnsi="GHEA Grapalat"/>
          <w:lang w:val="ru-RU"/>
        </w:rPr>
        <w:t>необжалуемым</w:t>
      </w:r>
      <w:proofErr w:type="spellEnd"/>
      <w:r w:rsidR="001C7DCD" w:rsidRPr="001C7DCD">
        <w:rPr>
          <w:rFonts w:ascii="GHEA Grapalat" w:hAnsi="GHEA Grapalat"/>
          <w:lang w:val="ru-RU"/>
        </w:rPr>
        <w:t xml:space="preserve">, а в случае </w:t>
      </w:r>
      <w:r w:rsidR="00920FB0">
        <w:rPr>
          <w:rFonts w:ascii="GHEA Grapalat" w:hAnsi="GHEA Grapalat"/>
          <w:lang w:val="ru-RU"/>
        </w:rPr>
        <w:t>обжалования</w:t>
      </w:r>
      <w:r w:rsidR="001C7DCD" w:rsidRPr="001C7DCD">
        <w:rPr>
          <w:rFonts w:ascii="GHEA Grapalat" w:hAnsi="GHEA Grapalat"/>
          <w:lang w:val="ru-RU"/>
        </w:rPr>
        <w:t xml:space="preserve"> оставлен без изменений</w:t>
      </w:r>
      <w:r w:rsidRPr="004125BB">
        <w:rPr>
          <w:rFonts w:ascii="GHEA Grapalat" w:hAnsi="GHEA Grapalat"/>
          <w:lang w:val="ru-RU"/>
        </w:rPr>
        <w:t>;</w:t>
      </w:r>
    </w:p>
    <w:p w:rsidR="00DD1CCC" w:rsidRPr="004125BB" w:rsidRDefault="00DD1CCC" w:rsidP="00DD1CCC">
      <w:pPr>
        <w:widowControl w:val="0"/>
        <w:tabs>
          <w:tab w:val="left" w:pos="1134"/>
        </w:tabs>
        <w:ind w:firstLine="567"/>
        <w:rPr>
          <w:rFonts w:ascii="GHEA Grapalat" w:hAnsi="GHEA Grapalat"/>
          <w:lang w:val="ru-RU"/>
        </w:rPr>
      </w:pPr>
      <w:r w:rsidRPr="004125BB">
        <w:rPr>
          <w:rFonts w:ascii="GHEA Grapalat" w:hAnsi="GHEA Grapalat"/>
          <w:lang w:val="ru-RU"/>
        </w:rPr>
        <w:t>5)</w:t>
      </w:r>
      <w:r w:rsidRPr="004125BB">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125BB">
        <w:rPr>
          <w:rFonts w:ascii="Courier New" w:hAnsi="Courier New" w:cs="Courier New"/>
        </w:rPr>
        <w:t> </w:t>
      </w:r>
      <w:r w:rsidRPr="004125BB">
        <w:rPr>
          <w:rFonts w:ascii="GHEA Grapalat" w:hAnsi="GHEA Grapalat"/>
          <w:lang w:val="ru-RU"/>
        </w:rPr>
        <w:t xml:space="preserve">закупках; </w:t>
      </w:r>
    </w:p>
    <w:p w:rsidR="00DD1CCC" w:rsidRDefault="00DD1CCC" w:rsidP="00DD1CCC">
      <w:pPr>
        <w:widowControl w:val="0"/>
        <w:tabs>
          <w:tab w:val="left" w:pos="1134"/>
        </w:tabs>
        <w:ind w:firstLine="567"/>
        <w:rPr>
          <w:ins w:id="1" w:author="Inesa Kocharyan" w:date="2025-06-30T12:37:00Z"/>
          <w:rFonts w:ascii="GHEA Grapalat" w:hAnsi="GHEA Grapalat"/>
          <w:lang w:val="ru-RU"/>
        </w:rPr>
      </w:pPr>
      <w:r w:rsidRPr="004125BB">
        <w:rPr>
          <w:rFonts w:ascii="GHEA Grapalat" w:hAnsi="GHEA Grapalat"/>
          <w:lang w:val="ru-RU"/>
        </w:rPr>
        <w:t>6)</w:t>
      </w:r>
      <w:r w:rsidRPr="004125BB">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4C1AF9" w:rsidRDefault="004C1AF9" w:rsidP="00DD1CCC">
      <w:pPr>
        <w:widowControl w:val="0"/>
        <w:tabs>
          <w:tab w:val="left" w:pos="1134"/>
        </w:tabs>
        <w:ind w:firstLine="567"/>
        <w:rPr>
          <w:rFonts w:ascii="GHEA Grapalat" w:hAnsi="GHEA Grapalat"/>
          <w:lang w:val="ru-RU"/>
        </w:rPr>
      </w:pPr>
      <w:r w:rsidRPr="00F33229">
        <w:rPr>
          <w:rFonts w:ascii="GHEA Grapalat" w:hAnsi="GHEA Grapalat"/>
          <w:sz w:val="24"/>
          <w:szCs w:val="24"/>
          <w:lang w:val="hy-AM"/>
        </w:rPr>
        <w:t>7</w:t>
      </w:r>
      <w:r w:rsidRPr="00F33229">
        <w:rPr>
          <w:rFonts w:ascii="GHEA Grapalat" w:hAnsi="GHEA Grapalat"/>
          <w:sz w:val="24"/>
          <w:szCs w:val="24"/>
          <w:lang w:val="ru-RU"/>
        </w:rPr>
        <w:t>)</w:t>
      </w:r>
      <w:r w:rsidRPr="00C41768">
        <w:rPr>
          <w:rFonts w:ascii="GHEA Grapalat" w:hAnsi="GHEA Grapalat"/>
          <w:sz w:val="24"/>
          <w:szCs w:val="24"/>
          <w:lang w:val="ru-RU"/>
        </w:rPr>
        <w:t xml:space="preserve"> </w:t>
      </w:r>
      <w:r w:rsidRPr="0015049E">
        <w:rPr>
          <w:rFonts w:ascii="GHEA Grapalat" w:hAnsi="GHEA Grapalat"/>
          <w:sz w:val="24"/>
          <w:szCs w:val="24"/>
          <w:lang w:val="ru-RU"/>
        </w:rPr>
        <w:t xml:space="preserve">которые на основании </w:t>
      </w:r>
      <w:r>
        <w:rPr>
          <w:rFonts w:ascii="GHEA Grapalat" w:hAnsi="GHEA Grapalat"/>
          <w:sz w:val="24"/>
          <w:szCs w:val="24"/>
          <w:lang w:val="ru-RU"/>
        </w:rPr>
        <w:t xml:space="preserve">абзаца </w:t>
      </w:r>
      <w:r w:rsidRPr="0015049E">
        <w:rPr>
          <w:rFonts w:ascii="GHEA Grapalat" w:hAnsi="GHEA Grapalat"/>
          <w:sz w:val="24"/>
          <w:szCs w:val="24"/>
          <w:lang w:val="ru-RU"/>
        </w:rPr>
        <w:t>«е» подпункт</w:t>
      </w:r>
      <w:r>
        <w:rPr>
          <w:rFonts w:ascii="GHEA Grapalat" w:hAnsi="GHEA Grapalat"/>
          <w:sz w:val="24"/>
          <w:szCs w:val="24"/>
          <w:lang w:val="ru-RU"/>
        </w:rPr>
        <w:t xml:space="preserve">а </w:t>
      </w:r>
      <w:r w:rsidRPr="0015049E">
        <w:rPr>
          <w:rFonts w:ascii="GHEA Grapalat" w:hAnsi="GHEA Grapalat"/>
          <w:sz w:val="24"/>
          <w:szCs w:val="24"/>
          <w:lang w:val="ru-RU"/>
        </w:rPr>
        <w:t xml:space="preserve">2 пункта 1 </w:t>
      </w:r>
      <w:r>
        <w:rPr>
          <w:rFonts w:ascii="GHEA Grapalat" w:hAnsi="GHEA Grapalat"/>
          <w:sz w:val="24"/>
          <w:szCs w:val="24"/>
          <w:lang w:val="ru-RU"/>
        </w:rPr>
        <w:t xml:space="preserve">постановления </w:t>
      </w:r>
      <w:r>
        <w:rPr>
          <w:rFonts w:ascii="GHEA Grapalat" w:hAnsi="GHEA Grapalat"/>
          <w:sz w:val="24"/>
          <w:szCs w:val="24"/>
          <w:lang w:val="ru-RU"/>
        </w:rPr>
        <w:lastRenderedPageBreak/>
        <w:t xml:space="preserve">Правительства РА </w:t>
      </w:r>
      <w:r>
        <w:rPr>
          <w:rFonts w:ascii="GHEA Grapalat" w:hAnsi="GHEA Grapalat"/>
          <w:sz w:val="24"/>
          <w:szCs w:val="24"/>
        </w:rPr>
        <w:t>N</w:t>
      </w:r>
      <w:r>
        <w:rPr>
          <w:rFonts w:ascii="GHEA Grapalat" w:hAnsi="GHEA Grapalat"/>
          <w:sz w:val="24"/>
          <w:szCs w:val="24"/>
          <w:lang w:val="hy-AM"/>
        </w:rPr>
        <w:t>817-</w:t>
      </w:r>
      <w:r>
        <w:rPr>
          <w:rFonts w:ascii="GHEA Grapalat" w:hAnsi="GHEA Grapalat"/>
          <w:sz w:val="24"/>
          <w:szCs w:val="24"/>
          <w:lang w:val="ru-RU"/>
        </w:rPr>
        <w:t xml:space="preserve">А от </w:t>
      </w:r>
      <w:r>
        <w:rPr>
          <w:rFonts w:ascii="GHEA Grapalat" w:hAnsi="GHEA Grapalat"/>
          <w:sz w:val="24"/>
          <w:szCs w:val="24"/>
          <w:lang w:val="hy-AM"/>
        </w:rPr>
        <w:t>20.06.2025</w:t>
      </w:r>
      <w:r>
        <w:rPr>
          <w:rFonts w:ascii="GHEA Grapalat" w:hAnsi="GHEA Grapalat"/>
          <w:sz w:val="24"/>
          <w:szCs w:val="24"/>
          <w:lang w:val="ru-RU"/>
        </w:rPr>
        <w:t xml:space="preserve">г., </w:t>
      </w:r>
      <w:r w:rsidRPr="0015049E">
        <w:rPr>
          <w:rFonts w:ascii="GHEA Grapalat" w:hAnsi="GHEA Grapalat"/>
          <w:sz w:val="24"/>
          <w:szCs w:val="24"/>
          <w:lang w:val="ru-RU"/>
        </w:rPr>
        <w:t xml:space="preserve">на основании </w:t>
      </w:r>
      <w:proofErr w:type="gramStart"/>
      <w:r w:rsidRPr="0015049E">
        <w:rPr>
          <w:rFonts w:ascii="GHEA Grapalat" w:hAnsi="GHEA Grapalat"/>
          <w:sz w:val="24"/>
          <w:szCs w:val="24"/>
          <w:lang w:val="ru-RU"/>
        </w:rPr>
        <w:t xml:space="preserve">обязательств </w:t>
      </w:r>
      <w:r w:rsidRPr="00F33229">
        <w:rPr>
          <w:rFonts w:ascii="GHEA Grapalat" w:hAnsi="GHEA Grapalat"/>
          <w:sz w:val="24"/>
          <w:szCs w:val="24"/>
          <w:lang w:val="ru-RU"/>
        </w:rPr>
        <w:t xml:space="preserve"> </w:t>
      </w:r>
      <w:r>
        <w:rPr>
          <w:rFonts w:ascii="GHEA Grapalat" w:hAnsi="GHEA Grapalat"/>
          <w:sz w:val="24"/>
          <w:szCs w:val="24"/>
        </w:rPr>
        <w:t>o</w:t>
      </w:r>
      <w:proofErr w:type="gramEnd"/>
      <w:r>
        <w:rPr>
          <w:rFonts w:ascii="GHEA Grapalat" w:hAnsi="GHEA Grapalat"/>
          <w:sz w:val="24"/>
          <w:szCs w:val="24"/>
          <w:lang w:val="ru-RU"/>
        </w:rPr>
        <w:t xml:space="preserve"> не</w:t>
      </w:r>
      <w:r w:rsidRPr="0015049E">
        <w:rPr>
          <w:rFonts w:ascii="GHEA Grapalat" w:hAnsi="GHEA Grapalat"/>
          <w:sz w:val="24"/>
          <w:szCs w:val="24"/>
          <w:lang w:val="ru-RU"/>
        </w:rPr>
        <w:t>участ</w:t>
      </w:r>
      <w:r>
        <w:rPr>
          <w:rFonts w:ascii="GHEA Grapalat" w:hAnsi="GHEA Grapalat"/>
          <w:sz w:val="24"/>
          <w:szCs w:val="24"/>
          <w:lang w:val="ru-RU"/>
        </w:rPr>
        <w:t>ии</w:t>
      </w:r>
      <w:r w:rsidRPr="0015049E">
        <w:rPr>
          <w:rFonts w:ascii="GHEA Grapalat" w:hAnsi="GHEA Grapalat"/>
          <w:sz w:val="24"/>
          <w:szCs w:val="24"/>
          <w:lang w:val="ru-RU"/>
        </w:rPr>
        <w:t xml:space="preserve"> в процедурах</w:t>
      </w:r>
      <w:r>
        <w:rPr>
          <w:rFonts w:ascii="GHEA Grapalat" w:hAnsi="GHEA Grapalat"/>
          <w:sz w:val="24"/>
          <w:szCs w:val="24"/>
          <w:lang w:val="ru-RU"/>
        </w:rPr>
        <w:t>,</w:t>
      </w:r>
      <w:r w:rsidRPr="0015049E">
        <w:rPr>
          <w:rFonts w:ascii="GHEA Grapalat" w:hAnsi="GHEA Grapalat"/>
          <w:sz w:val="24"/>
          <w:szCs w:val="24"/>
          <w:lang w:val="ru-RU"/>
        </w:rPr>
        <w:t xml:space="preserve"> на дату подачи заяв</w:t>
      </w:r>
      <w:r>
        <w:rPr>
          <w:rFonts w:ascii="GHEA Grapalat" w:hAnsi="GHEA Grapalat"/>
          <w:sz w:val="24"/>
          <w:szCs w:val="24"/>
          <w:lang w:val="ru-RU"/>
        </w:rPr>
        <w:t>ки</w:t>
      </w:r>
      <w:r w:rsidRPr="0015049E">
        <w:rPr>
          <w:rFonts w:ascii="GHEA Grapalat" w:hAnsi="GHEA Grapalat"/>
          <w:sz w:val="24"/>
          <w:szCs w:val="24"/>
          <w:lang w:val="ru-RU"/>
        </w:rPr>
        <w:t xml:space="preserve"> </w:t>
      </w:r>
      <w:r w:rsidRPr="000F78B8">
        <w:rPr>
          <w:rFonts w:ascii="GHEA Grapalat" w:hAnsi="GHEA Grapalat"/>
          <w:sz w:val="24"/>
          <w:szCs w:val="24"/>
          <w:lang w:val="ru-RU"/>
        </w:rPr>
        <w:t xml:space="preserve">включены в </w:t>
      </w:r>
      <w:r>
        <w:rPr>
          <w:rFonts w:ascii="GHEA Grapalat" w:hAnsi="GHEA Grapalat"/>
          <w:sz w:val="24"/>
          <w:szCs w:val="24"/>
          <w:lang w:val="ru-RU"/>
        </w:rPr>
        <w:t>список</w:t>
      </w:r>
      <w:r w:rsidRPr="000F78B8">
        <w:rPr>
          <w:rFonts w:ascii="GHEA Grapalat" w:hAnsi="GHEA Grapalat"/>
          <w:sz w:val="24"/>
          <w:szCs w:val="24"/>
          <w:lang w:val="ru-RU"/>
        </w:rPr>
        <w:t xml:space="preserve">, предусмотренный подпунктом 2 пункта 2 того же </w:t>
      </w:r>
      <w:r>
        <w:rPr>
          <w:rFonts w:ascii="GHEA Grapalat" w:hAnsi="GHEA Grapalat"/>
          <w:sz w:val="24"/>
          <w:szCs w:val="24"/>
          <w:lang w:val="ru-RU"/>
        </w:rPr>
        <w:t>постановления.</w:t>
      </w:r>
    </w:p>
    <w:p w:rsidR="00DD1CCC" w:rsidRDefault="00DD1CCC" w:rsidP="00DD1CCC">
      <w:pPr>
        <w:widowControl w:val="0"/>
        <w:tabs>
          <w:tab w:val="left" w:pos="1134"/>
        </w:tabs>
        <w:ind w:firstLine="567"/>
        <w:rPr>
          <w:ins w:id="2" w:author="Vardan" w:date="2022-05-28T21:50:00Z"/>
          <w:rFonts w:ascii="GHEA Grapalat" w:hAnsi="GHEA Grapalat"/>
          <w:lang w:val="ru-RU"/>
        </w:rPr>
      </w:pPr>
      <w:r w:rsidRPr="004125BB">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B41A0" w:rsidRPr="00936A36" w:rsidRDefault="00FB41A0" w:rsidP="00936A36">
      <w:pPr>
        <w:widowControl w:val="0"/>
        <w:tabs>
          <w:tab w:val="left" w:pos="1134"/>
        </w:tabs>
        <w:ind w:firstLine="567"/>
        <w:rPr>
          <w:rFonts w:ascii="GHEA Grapalat" w:hAnsi="GHEA Grapalat" w:cs="Sylfaen"/>
          <w:lang w:val="ru-RU"/>
        </w:rPr>
      </w:pPr>
      <w:r w:rsidRPr="00936A36">
        <w:rPr>
          <w:rFonts w:ascii="GHEA Grapalat" w:hAnsi="GHEA Grapalat" w:cs="Sylfaen"/>
          <w:lang w:val="ru-RU"/>
        </w:rPr>
        <w:t>Участник включается в список участников, не имеющих права на участие в процессе закупок (далее также список), если:</w:t>
      </w:r>
    </w:p>
    <w:p w:rsidR="00FB41A0" w:rsidRPr="00936A36" w:rsidRDefault="00FB41A0" w:rsidP="00936A36">
      <w:pPr>
        <w:pStyle w:val="ae"/>
        <w:widowControl w:val="0"/>
        <w:numPr>
          <w:ilvl w:val="0"/>
          <w:numId w:val="15"/>
        </w:numPr>
        <w:tabs>
          <w:tab w:val="left" w:pos="1134"/>
        </w:tabs>
        <w:ind w:left="426"/>
        <w:rPr>
          <w:rFonts w:ascii="GHEA Grapalat" w:hAnsi="GHEA Grapalat" w:cs="Sylfaen"/>
          <w:lang w:val="ru-RU"/>
        </w:rPr>
      </w:pPr>
      <w:r w:rsidRPr="00936A36">
        <w:rPr>
          <w:rFonts w:ascii="GHEA Grapalat" w:hAnsi="GHEA Grapalat" w:cs="Sylfaen"/>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B41A0" w:rsidRPr="00936A36" w:rsidRDefault="00FB41A0" w:rsidP="00936A36">
      <w:pPr>
        <w:pStyle w:val="ae"/>
        <w:widowControl w:val="0"/>
        <w:numPr>
          <w:ilvl w:val="0"/>
          <w:numId w:val="15"/>
        </w:numPr>
        <w:tabs>
          <w:tab w:val="left" w:pos="1134"/>
        </w:tabs>
        <w:ind w:left="426" w:hanging="284"/>
        <w:rPr>
          <w:rFonts w:ascii="GHEA Grapalat" w:hAnsi="GHEA Grapalat" w:cs="Sylfaen"/>
          <w:lang w:val="ru-RU"/>
        </w:rPr>
      </w:pPr>
      <w:r w:rsidRPr="00936A36">
        <w:rPr>
          <w:rFonts w:ascii="GHEA Grapalat" w:hAnsi="GHEA Grapalat" w:cs="Sylfaen"/>
          <w:lang w:val="ru-RU"/>
        </w:rPr>
        <w:t xml:space="preserve">в качестве отобранного участника отказался или </w:t>
      </w:r>
      <w:proofErr w:type="gramStart"/>
      <w:r w:rsidRPr="00936A36">
        <w:rPr>
          <w:rFonts w:ascii="GHEA Grapalat" w:hAnsi="GHEA Grapalat" w:cs="Sylfaen"/>
          <w:lang w:val="ru-RU"/>
        </w:rPr>
        <w:t>лишился  права</w:t>
      </w:r>
      <w:proofErr w:type="gramEnd"/>
      <w:r w:rsidRPr="00936A36">
        <w:rPr>
          <w:rFonts w:ascii="GHEA Grapalat" w:hAnsi="GHEA Grapalat" w:cs="Sylfaen"/>
          <w:lang w:val="ru-RU"/>
        </w:rPr>
        <w:t xml:space="preserve"> заключения договора.</w:t>
      </w:r>
    </w:p>
    <w:p w:rsidR="00DD1CCC" w:rsidRPr="004125BB" w:rsidRDefault="00DD1CCC" w:rsidP="00DD1CCC">
      <w:pPr>
        <w:widowControl w:val="0"/>
        <w:tabs>
          <w:tab w:val="left" w:pos="1134"/>
        </w:tabs>
        <w:ind w:firstLine="567"/>
        <w:rPr>
          <w:rFonts w:ascii="GHEA Grapalat" w:hAnsi="GHEA Grapalat" w:cs="Sylfaen"/>
          <w:lang w:val="ru-RU"/>
        </w:rPr>
      </w:pPr>
      <w:r w:rsidRPr="004125BB">
        <w:rPr>
          <w:rFonts w:ascii="GHEA Grapalat" w:hAnsi="GHEA Grapalat"/>
          <w:lang w:val="ru-RU"/>
        </w:rPr>
        <w:t>2.2.</w:t>
      </w:r>
      <w:r w:rsidRPr="004125BB">
        <w:rPr>
          <w:rFonts w:ascii="GHEA Grapalat" w:hAnsi="GHEA Grapalat"/>
          <w:lang w:val="ru-RU"/>
        </w:rPr>
        <w:tab/>
        <w:t xml:space="preserve">Для оценки права на участие участник должен представить в заявке утвержденное им письменное объявление, предусмотренное </w:t>
      </w:r>
      <w:proofErr w:type="gramStart"/>
      <w:r w:rsidRPr="004125BB">
        <w:rPr>
          <w:rFonts w:ascii="GHEA Grapalat" w:hAnsi="GHEA Grapalat"/>
          <w:lang w:val="ru-RU"/>
        </w:rPr>
        <w:t xml:space="preserve">пунктом </w:t>
      </w:r>
      <w:r w:rsidR="00086AF0">
        <w:rPr>
          <w:rFonts w:ascii="GHEA Grapalat" w:hAnsi="GHEA Grapalat"/>
          <w:lang w:val="hy-AM"/>
        </w:rPr>
        <w:t xml:space="preserve"> 2.1</w:t>
      </w:r>
      <w:proofErr w:type="gramEnd"/>
      <w:r w:rsidRPr="004125BB">
        <w:rPr>
          <w:rFonts w:ascii="GHEA Grapalat" w:hAnsi="GHEA Grapalat"/>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B29DC" w:rsidRDefault="00AF55DC" w:rsidP="00AF55DC">
      <w:pPr>
        <w:widowControl w:val="0"/>
        <w:tabs>
          <w:tab w:val="left" w:pos="1134"/>
        </w:tabs>
        <w:ind w:firstLine="567"/>
        <w:rPr>
          <w:rFonts w:ascii="GHEA Grapalat" w:hAnsi="GHEA Grapalat"/>
          <w:lang w:val="ru-RU"/>
        </w:rPr>
      </w:pPr>
      <w:r w:rsidRPr="004125BB">
        <w:rPr>
          <w:rFonts w:ascii="GHEA Grapalat" w:hAnsi="GHEA Grapalat"/>
          <w:lang w:val="ru-RU"/>
        </w:rPr>
        <w:t>2.3.</w:t>
      </w:r>
      <w:r w:rsidRPr="004125BB">
        <w:rPr>
          <w:rFonts w:ascii="GHEA Grapalat" w:hAnsi="GHEA Grapalat"/>
          <w:lang w:val="ru-RU"/>
        </w:rPr>
        <w:tab/>
      </w:r>
      <w:r w:rsidR="000B29DC" w:rsidRPr="000B29DC">
        <w:rPr>
          <w:rFonts w:ascii="GHEA Grapalat" w:hAnsi="GHEA Grapalat"/>
          <w:lang w:val="ru-RU"/>
        </w:rPr>
        <w:t xml:space="preserve">Включение участника в </w:t>
      </w:r>
      <w:r w:rsidR="00B86100">
        <w:rPr>
          <w:rFonts w:ascii="GHEA Grapalat" w:hAnsi="GHEA Grapalat"/>
          <w:lang w:val="ru-RU"/>
        </w:rPr>
        <w:t>списки</w:t>
      </w:r>
      <w:r w:rsidR="000B29DC" w:rsidRPr="000B29DC">
        <w:rPr>
          <w:rFonts w:ascii="GHEA Grapalat" w:hAnsi="GHEA Grapalat"/>
          <w:lang w:val="ru-RU"/>
        </w:rPr>
        <w:t xml:space="preserve">, </w:t>
      </w:r>
      <w:r w:rsidR="00E91477" w:rsidRPr="000B29DC">
        <w:rPr>
          <w:rFonts w:ascii="GHEA Grapalat" w:hAnsi="GHEA Grapalat"/>
          <w:lang w:val="ru-RU"/>
        </w:rPr>
        <w:t>предусмотренны</w:t>
      </w:r>
      <w:r w:rsidR="00E91477">
        <w:rPr>
          <w:rFonts w:ascii="GHEA Grapalat" w:hAnsi="GHEA Grapalat"/>
          <w:lang w:val="ru-RU"/>
        </w:rPr>
        <w:t>е</w:t>
      </w:r>
      <w:r w:rsidR="00E91477" w:rsidRPr="000B29DC">
        <w:rPr>
          <w:rFonts w:ascii="GHEA Grapalat" w:hAnsi="GHEA Grapalat"/>
          <w:lang w:val="ru-RU"/>
        </w:rPr>
        <w:t xml:space="preserve"> </w:t>
      </w:r>
      <w:r w:rsidR="000B29DC" w:rsidRPr="000B29DC">
        <w:rPr>
          <w:rFonts w:ascii="GHEA Grapalat" w:hAnsi="GHEA Grapalat"/>
          <w:lang w:val="ru-RU"/>
        </w:rPr>
        <w:t>пунктом 6 части 1 статьи 6 Закона</w:t>
      </w:r>
      <w:r w:rsidR="00E91477">
        <w:rPr>
          <w:rFonts w:ascii="GHEA Grapalat" w:hAnsi="GHEA Grapalat"/>
          <w:lang w:val="ru-RU"/>
        </w:rPr>
        <w:t>, а также</w:t>
      </w:r>
      <w:r w:rsidR="003D617E">
        <w:rPr>
          <w:rFonts w:ascii="GHEA Grapalat" w:hAnsi="GHEA Grapalat"/>
          <w:lang w:val="ru-RU"/>
        </w:rPr>
        <w:t xml:space="preserve"> </w:t>
      </w:r>
      <w:r w:rsidR="003D617E" w:rsidRPr="000F78B8">
        <w:rPr>
          <w:rFonts w:ascii="GHEA Grapalat" w:hAnsi="GHEA Grapalat"/>
          <w:sz w:val="24"/>
          <w:szCs w:val="24"/>
          <w:lang w:val="ru-RU"/>
        </w:rPr>
        <w:t xml:space="preserve">подпунктом 2 пункта 2 </w:t>
      </w:r>
      <w:r w:rsidR="003D617E">
        <w:rPr>
          <w:rFonts w:ascii="GHEA Grapalat" w:hAnsi="GHEA Grapalat"/>
          <w:sz w:val="24"/>
          <w:szCs w:val="24"/>
          <w:lang w:val="ru-RU"/>
        </w:rPr>
        <w:t xml:space="preserve">постановления Правительства РА </w:t>
      </w:r>
      <w:r w:rsidR="003D617E">
        <w:rPr>
          <w:rFonts w:ascii="GHEA Grapalat" w:hAnsi="GHEA Grapalat"/>
          <w:sz w:val="24"/>
          <w:szCs w:val="24"/>
        </w:rPr>
        <w:t>N</w:t>
      </w:r>
      <w:r w:rsidR="003D617E">
        <w:rPr>
          <w:rFonts w:ascii="GHEA Grapalat" w:hAnsi="GHEA Grapalat"/>
          <w:sz w:val="24"/>
          <w:szCs w:val="24"/>
          <w:lang w:val="hy-AM"/>
        </w:rPr>
        <w:t>817-</w:t>
      </w:r>
      <w:r w:rsidR="003D617E">
        <w:rPr>
          <w:rFonts w:ascii="GHEA Grapalat" w:hAnsi="GHEA Grapalat"/>
          <w:sz w:val="24"/>
          <w:szCs w:val="24"/>
          <w:lang w:val="ru-RU"/>
        </w:rPr>
        <w:t xml:space="preserve">А от </w:t>
      </w:r>
      <w:r w:rsidR="003D617E">
        <w:rPr>
          <w:rFonts w:ascii="GHEA Grapalat" w:hAnsi="GHEA Grapalat"/>
          <w:sz w:val="24"/>
          <w:szCs w:val="24"/>
          <w:lang w:val="hy-AM"/>
        </w:rPr>
        <w:t>20.06.2025</w:t>
      </w:r>
      <w:r w:rsidR="003D617E">
        <w:rPr>
          <w:rFonts w:ascii="GHEA Grapalat" w:hAnsi="GHEA Grapalat"/>
          <w:sz w:val="24"/>
          <w:szCs w:val="24"/>
          <w:lang w:val="ru-RU"/>
        </w:rPr>
        <w:t>г</w:t>
      </w:r>
      <w:r w:rsidR="000B29DC" w:rsidRPr="000B29DC">
        <w:rPr>
          <w:rFonts w:ascii="GHEA Grapalat" w:hAnsi="GHEA Grapalat"/>
          <w:lang w:val="ru-RU"/>
        </w:rPr>
        <w:t>, в период его нахождения автоматически приводит к ограничению права аффилированных с ним лиц на участие в процессе закупок</w:t>
      </w:r>
      <w:r w:rsidR="00B10C35">
        <w:rPr>
          <w:rFonts w:ascii="GHEA Grapalat" w:hAnsi="GHEA Grapalat"/>
          <w:lang w:val="ru-RU"/>
        </w:rPr>
        <w:t>.</w:t>
      </w:r>
    </w:p>
    <w:p w:rsidR="00AF55DC" w:rsidRPr="004125BB" w:rsidRDefault="00AF55DC" w:rsidP="00AF55DC">
      <w:pPr>
        <w:widowControl w:val="0"/>
        <w:tabs>
          <w:tab w:val="left" w:pos="1134"/>
        </w:tabs>
        <w:ind w:firstLine="567"/>
        <w:rPr>
          <w:rFonts w:ascii="GHEA Grapalat" w:hAnsi="GHEA Grapalat"/>
          <w:lang w:val="ru-RU"/>
        </w:rPr>
      </w:pPr>
      <w:r w:rsidRPr="004125BB">
        <w:rPr>
          <w:rFonts w:ascii="GHEA Grapalat" w:hAnsi="GHEA Grapalat"/>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sz w:val="22"/>
          <w:szCs w:val="22"/>
        </w:rPr>
      </w:pPr>
      <w:r w:rsidRPr="004125BB">
        <w:rPr>
          <w:rFonts w:ascii="GHEA Grapalat" w:hAnsi="GHEA Grapalat"/>
          <w:sz w:val="22"/>
          <w:szCs w:val="22"/>
        </w:rPr>
        <w:t>По смыслу пункта 119 Порядка:</w:t>
      </w:r>
    </w:p>
    <w:p w:rsidR="00203D83" w:rsidRPr="004125BB" w:rsidRDefault="00D3163D"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Pr>
          <w:rFonts w:ascii="GHEA Grapalat" w:hAnsi="GHEA Grapalat"/>
          <w:sz w:val="22"/>
          <w:szCs w:val="22"/>
        </w:rPr>
        <w:t>1)</w:t>
      </w:r>
      <w:r w:rsidR="00203D83" w:rsidRPr="004125BB">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203D83" w:rsidRPr="004125BB" w:rsidRDefault="00D3163D"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Pr>
          <w:rFonts w:ascii="GHEA Grapalat" w:hAnsi="GHEA Grapalat"/>
          <w:color w:val="000000"/>
          <w:sz w:val="22"/>
          <w:szCs w:val="22"/>
        </w:rPr>
        <w:t>2)</w:t>
      </w:r>
      <w:r w:rsidR="00203D83" w:rsidRPr="004125BB">
        <w:rPr>
          <w:rFonts w:ascii="GHEA Grapalat" w:hAnsi="GHEA Grapalat"/>
          <w:color w:val="000000"/>
          <w:sz w:val="22"/>
          <w:szCs w:val="22"/>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w:t>
      </w:r>
      <w:r w:rsidR="00203D83" w:rsidRPr="004125BB">
        <w:rPr>
          <w:rFonts w:ascii="GHEA Grapalat" w:hAnsi="GHEA Grapalat"/>
          <w:color w:val="000000"/>
          <w:sz w:val="22"/>
          <w:szCs w:val="22"/>
        </w:rPr>
        <w:lastRenderedPageBreak/>
        <w:t>либо член его семьи является:</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proofErr w:type="spellStart"/>
      <w:proofErr w:type="gramStart"/>
      <w:r w:rsidRPr="004125BB">
        <w:rPr>
          <w:rFonts w:ascii="GHEA Grapalat" w:hAnsi="GHEA Grapalat"/>
          <w:color w:val="000000"/>
          <w:sz w:val="22"/>
          <w:szCs w:val="22"/>
        </w:rPr>
        <w:t>а.участником</w:t>
      </w:r>
      <w:proofErr w:type="spellEnd"/>
      <w:proofErr w:type="gramEnd"/>
      <w:r w:rsidRPr="004125BB">
        <w:rPr>
          <w:rFonts w:ascii="GHEA Grapalat" w:hAnsi="GHEA Grapalat"/>
          <w:color w:val="000000"/>
          <w:sz w:val="22"/>
          <w:szCs w:val="22"/>
        </w:rPr>
        <w:t>, распоряжающимся более чем десятью процентами акций данного юридического лица;</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proofErr w:type="spellStart"/>
      <w:proofErr w:type="gramStart"/>
      <w:r w:rsidRPr="004125BB">
        <w:rPr>
          <w:rFonts w:ascii="GHEA Grapalat" w:hAnsi="GHEA Grapalat"/>
          <w:color w:val="000000"/>
          <w:sz w:val="22"/>
          <w:szCs w:val="22"/>
        </w:rPr>
        <w:t>б.лицом</w:t>
      </w:r>
      <w:proofErr w:type="spellEnd"/>
      <w:proofErr w:type="gramEnd"/>
      <w:r w:rsidRPr="004125BB">
        <w:rPr>
          <w:rFonts w:ascii="GHEA Grapalat" w:hAnsi="GHEA Grapalat"/>
          <w:color w:val="000000"/>
          <w:sz w:val="22"/>
          <w:szCs w:val="22"/>
        </w:rPr>
        <w:t>, имеющим возможность предопределять решения юридического лица иным, не запрещенным законодательством Республики Армения образом;</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proofErr w:type="spellStart"/>
      <w:proofErr w:type="gramStart"/>
      <w:r w:rsidRPr="004125BB">
        <w:rPr>
          <w:rFonts w:ascii="GHEA Grapalat" w:hAnsi="GHEA Grapalat"/>
          <w:color w:val="000000"/>
          <w:sz w:val="22"/>
          <w:szCs w:val="22"/>
        </w:rPr>
        <w:t>в.председателем</w:t>
      </w:r>
      <w:proofErr w:type="spellEnd"/>
      <w:proofErr w:type="gramEnd"/>
      <w:r w:rsidRPr="004125BB">
        <w:rPr>
          <w:rFonts w:ascii="GHEA Grapalat" w:hAnsi="GHEA Grapalat"/>
          <w:color w:val="000000"/>
          <w:sz w:val="22"/>
          <w:szCs w:val="22"/>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203D83" w:rsidRPr="004125BB" w:rsidRDefault="00203D83" w:rsidP="00D3163D">
      <w:pPr>
        <w:pStyle w:val="ab"/>
        <w:widowControl w:val="0"/>
        <w:tabs>
          <w:tab w:val="left" w:pos="1134"/>
        </w:tabs>
        <w:spacing w:before="0" w:beforeAutospacing="0" w:after="0" w:afterAutospacing="0"/>
        <w:ind w:firstLine="567"/>
        <w:jc w:val="both"/>
        <w:rPr>
          <w:rFonts w:ascii="GHEA Grapalat" w:hAnsi="GHEA Grapalat"/>
          <w:color w:val="000000"/>
          <w:sz w:val="22"/>
          <w:szCs w:val="22"/>
        </w:rPr>
      </w:pPr>
      <w:proofErr w:type="spellStart"/>
      <w:proofErr w:type="gramStart"/>
      <w:r w:rsidRPr="004125BB">
        <w:rPr>
          <w:rFonts w:ascii="GHEA Grapalat" w:hAnsi="GHEA Grapalat"/>
          <w:color w:val="000000"/>
          <w:sz w:val="22"/>
          <w:szCs w:val="22"/>
        </w:rPr>
        <w:t>г.сотрудником</w:t>
      </w:r>
      <w:proofErr w:type="spellEnd"/>
      <w:proofErr w:type="gramEnd"/>
      <w:r w:rsidRPr="004125BB">
        <w:rPr>
          <w:rFonts w:ascii="GHEA Grapalat" w:hAnsi="GHEA Grapalat"/>
          <w:color w:val="000000"/>
          <w:sz w:val="22"/>
          <w:szCs w:val="22"/>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203D83" w:rsidRPr="004125BB" w:rsidRDefault="00203D83" w:rsidP="00D3163D">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sidRPr="004125BB">
        <w:rPr>
          <w:rFonts w:ascii="GHEA Grapalat" w:hAnsi="GHEA Grapalat"/>
          <w:sz w:val="22"/>
          <w:szCs w:val="22"/>
        </w:rPr>
        <w:t>3)участники, не имеющие статуса физического лица, считаются взаимосвязанными, если:</w:t>
      </w:r>
    </w:p>
    <w:p w:rsidR="00203D83" w:rsidRPr="004125BB" w:rsidRDefault="00203D83" w:rsidP="00D3163D">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sidRPr="004125BB">
        <w:rPr>
          <w:rFonts w:ascii="GHEA Grapalat" w:hAnsi="GHEA Grapalat"/>
          <w:color w:val="000000"/>
          <w:sz w:val="22"/>
          <w:szCs w:val="22"/>
        </w:rPr>
        <w:t>а.</w:t>
      </w:r>
      <w:r w:rsidRPr="004125BB">
        <w:rPr>
          <w:rFonts w:ascii="GHEA Grapalat" w:hAnsi="GHEA Grapalat"/>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125BB">
        <w:rPr>
          <w:rFonts w:ascii="Courier New" w:hAnsi="Courier New" w:cs="Courier New"/>
          <w:color w:val="000000"/>
          <w:sz w:val="22"/>
          <w:szCs w:val="22"/>
          <w:lang w:val="en-US"/>
        </w:rPr>
        <w:t> </w:t>
      </w:r>
      <w:r w:rsidRPr="004125BB">
        <w:rPr>
          <w:rFonts w:ascii="GHEA Grapalat" w:hAnsi="GHEA Grapalat"/>
          <w:color w:val="000000"/>
          <w:sz w:val="22"/>
          <w:szCs w:val="22"/>
        </w:rPr>
        <w:t>лица;</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sidRPr="004125BB">
        <w:rPr>
          <w:rFonts w:ascii="GHEA Grapalat" w:hAnsi="GHEA Grapalat"/>
          <w:color w:val="000000"/>
          <w:sz w:val="22"/>
          <w:szCs w:val="22"/>
        </w:rPr>
        <w:t>б.</w:t>
      </w:r>
      <w:r w:rsidRPr="004125BB">
        <w:rPr>
          <w:rFonts w:ascii="GHEA Grapalat" w:hAnsi="GHEA Grapalat"/>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sz w:val="22"/>
          <w:szCs w:val="22"/>
        </w:rPr>
      </w:pPr>
      <w:r w:rsidRPr="004125BB">
        <w:rPr>
          <w:rFonts w:ascii="GHEA Grapalat" w:hAnsi="GHEA Grapalat"/>
          <w:color w:val="000000"/>
          <w:sz w:val="22"/>
          <w:szCs w:val="22"/>
        </w:rPr>
        <w:t>в.</w:t>
      </w:r>
      <w:r w:rsidRPr="004125BB">
        <w:rPr>
          <w:rFonts w:ascii="GHEA Grapalat" w:hAnsi="GHEA Grapalat"/>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203D83" w:rsidRPr="004125BB" w:rsidRDefault="00203D83" w:rsidP="00C126AA">
      <w:pPr>
        <w:pStyle w:val="ab"/>
        <w:widowControl w:val="0"/>
        <w:tabs>
          <w:tab w:val="left" w:pos="1134"/>
        </w:tabs>
        <w:spacing w:before="0" w:beforeAutospacing="0" w:after="0" w:afterAutospacing="0"/>
        <w:ind w:firstLine="567"/>
        <w:jc w:val="both"/>
        <w:rPr>
          <w:rFonts w:ascii="GHEA Grapalat" w:hAnsi="GHEA Grapalat"/>
          <w:color w:val="000000"/>
          <w:sz w:val="22"/>
          <w:szCs w:val="22"/>
        </w:rPr>
      </w:pPr>
      <w:r w:rsidRPr="004125BB">
        <w:rPr>
          <w:rFonts w:ascii="GHEA Grapalat" w:hAnsi="GHEA Grapalat"/>
          <w:color w:val="000000"/>
          <w:sz w:val="22"/>
          <w:szCs w:val="22"/>
        </w:rPr>
        <w:t>г.</w:t>
      </w:r>
      <w:r w:rsidRPr="004125BB">
        <w:rPr>
          <w:rFonts w:ascii="GHEA Grapalat" w:hAnsi="GHEA Grapalat"/>
          <w:color w:val="000000"/>
          <w:sz w:val="22"/>
          <w:szCs w:val="22"/>
        </w:rPr>
        <w:tab/>
        <w:t>они действовали или действуют согласованно, исходя из общих экономических интересов.</w:t>
      </w:r>
    </w:p>
    <w:p w:rsidR="00203D83" w:rsidRPr="004125BB" w:rsidRDefault="00203D83" w:rsidP="00D3163D">
      <w:pPr>
        <w:widowControl w:val="0"/>
        <w:tabs>
          <w:tab w:val="left" w:pos="1134"/>
        </w:tabs>
        <w:spacing w:line="240" w:lineRule="auto"/>
        <w:ind w:firstLine="567"/>
        <w:rPr>
          <w:rFonts w:ascii="GHEA Grapalat" w:hAnsi="GHEA Grapalat"/>
          <w:color w:val="000000"/>
          <w:lang w:val="ru-RU"/>
        </w:rPr>
      </w:pPr>
      <w:r w:rsidRPr="004125BB">
        <w:rPr>
          <w:rFonts w:ascii="GHEA Grapalat" w:hAnsi="GHEA Grapalat"/>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0B29DC">
        <w:rPr>
          <w:rFonts w:ascii="GHEA Grapalat" w:hAnsi="GHEA Grapalat"/>
          <w:color w:val="000000"/>
          <w:lang w:val="ru-RU"/>
        </w:rPr>
        <w:t xml:space="preserve">внуки, </w:t>
      </w:r>
      <w:r w:rsidRPr="004125BB">
        <w:rPr>
          <w:rFonts w:ascii="GHEA Grapalat" w:hAnsi="GHEA Grapalat"/>
          <w:color w:val="000000"/>
          <w:lang w:val="ru-RU"/>
        </w:rPr>
        <w:t>супруг сестры или супруга брата и их дети.</w:t>
      </w:r>
    </w:p>
    <w:p w:rsidR="00086AF0" w:rsidRPr="00F97E30" w:rsidRDefault="00203D83" w:rsidP="00086AF0">
      <w:pPr>
        <w:widowControl w:val="0"/>
        <w:tabs>
          <w:tab w:val="left" w:pos="1134"/>
        </w:tabs>
        <w:spacing w:line="240" w:lineRule="auto"/>
        <w:ind w:firstLine="567"/>
        <w:rPr>
          <w:rFonts w:ascii="GHEA Grapalat" w:hAnsi="GHEA Grapalat"/>
          <w:lang w:val="ru-RU"/>
        </w:rPr>
      </w:pPr>
      <w:r w:rsidRPr="004125BB">
        <w:rPr>
          <w:rFonts w:ascii="GHEA Grapalat" w:hAnsi="GHEA Grapalat"/>
          <w:lang w:val="ru-RU"/>
        </w:rPr>
        <w:t>2.4.</w:t>
      </w:r>
      <w:r w:rsidRPr="004125BB">
        <w:rPr>
          <w:rFonts w:ascii="GHEA Grapalat" w:hAnsi="GHEA Grapalat"/>
          <w:lang w:val="ru-RU"/>
        </w:rPr>
        <w:tab/>
        <w:t>Участник,</w:t>
      </w:r>
      <w:r w:rsidR="00AC3C74">
        <w:rPr>
          <w:rFonts w:ascii="GHEA Grapalat" w:hAnsi="GHEA Grapalat"/>
          <w:lang w:val="ru-RU"/>
        </w:rPr>
        <w:t xml:space="preserve"> </w:t>
      </w:r>
      <w:r w:rsidRPr="004125BB">
        <w:rPr>
          <w:rFonts w:ascii="GHEA Grapalat" w:hAnsi="GHEA Grapalat"/>
          <w:lang w:val="ru-RU"/>
        </w:rPr>
        <w:t xml:space="preserve">в случае признания отобранным участником, </w:t>
      </w:r>
      <w:r w:rsidR="00AC3C74" w:rsidRPr="00AC3C74">
        <w:rPr>
          <w:rFonts w:ascii="GHEA Grapalat" w:hAnsi="GHEA Grapalat"/>
          <w:lang w:val="ru-RU"/>
        </w:rPr>
        <w:t>представляет обеспечение квалификации в порядке и размере, установленны</w:t>
      </w:r>
      <w:r w:rsidR="00AC3C74">
        <w:rPr>
          <w:rFonts w:ascii="GHEA Grapalat" w:hAnsi="GHEA Grapalat"/>
          <w:lang w:val="ru-RU"/>
        </w:rPr>
        <w:t>ми</w:t>
      </w:r>
      <w:r w:rsidR="00AC3C74" w:rsidRPr="00AC3C74">
        <w:rPr>
          <w:rFonts w:ascii="GHEA Grapalat" w:hAnsi="GHEA Grapalat"/>
          <w:lang w:val="ru-RU"/>
        </w:rPr>
        <w:t xml:space="preserve"> настоящим приглашением</w:t>
      </w:r>
      <w:r w:rsidR="006C6213">
        <w:rPr>
          <w:rFonts w:ascii="GHEA Grapalat" w:hAnsi="GHEA Grapalat"/>
          <w:lang w:val="hy-AM"/>
        </w:rPr>
        <w:t>.</w:t>
      </w:r>
      <w:r w:rsidR="00AC3C74" w:rsidRPr="00AC3C74">
        <w:rPr>
          <w:rFonts w:ascii="GHEA Grapalat" w:hAnsi="GHEA Grapalat"/>
          <w:lang w:val="ru-RU"/>
        </w:rPr>
        <w:t xml:space="preserve"> </w:t>
      </w:r>
      <w:r w:rsidR="00086AF0" w:rsidRPr="00086AF0">
        <w:rPr>
          <w:rFonts w:ascii="GHEA Grapalat" w:hAnsi="GHEA Grapalat"/>
          <w:lang w:val="hy-AM" w:bidi="ru-RU"/>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F97E30">
        <w:rPr>
          <w:rFonts w:ascii="GHEA Grapalat" w:hAnsi="GHEA Grapalat"/>
          <w:lang w:val="ru-RU" w:bidi="ru-RU"/>
        </w:rPr>
        <w:t>.</w:t>
      </w:r>
    </w:p>
    <w:p w:rsidR="00203D83" w:rsidRPr="004A7C7A" w:rsidRDefault="00203D83" w:rsidP="00D3163D">
      <w:pPr>
        <w:widowControl w:val="0"/>
        <w:tabs>
          <w:tab w:val="left" w:pos="1134"/>
        </w:tabs>
        <w:spacing w:line="240" w:lineRule="auto"/>
        <w:ind w:firstLine="567"/>
        <w:rPr>
          <w:rFonts w:ascii="GHEA Grapalat" w:hAnsi="GHEA Grapalat" w:cs="Arial Armenian"/>
          <w:lang w:val="hy-AM"/>
        </w:rPr>
      </w:pPr>
    </w:p>
    <w:p w:rsidR="00203D83" w:rsidRPr="004125BB" w:rsidRDefault="00203D83" w:rsidP="00D3163D">
      <w:pPr>
        <w:pStyle w:val="norm"/>
        <w:widowControl w:val="0"/>
        <w:tabs>
          <w:tab w:val="left" w:pos="1134"/>
        </w:tabs>
        <w:spacing w:line="240" w:lineRule="auto"/>
        <w:ind w:firstLine="567"/>
        <w:rPr>
          <w:rFonts w:ascii="GHEA Grapalat" w:hAnsi="GHEA Grapalat" w:cs="Sylfaen"/>
          <w:szCs w:val="22"/>
        </w:rPr>
      </w:pPr>
      <w:r w:rsidRPr="004125BB">
        <w:rPr>
          <w:rFonts w:ascii="GHEA Grapalat" w:hAnsi="GHEA Grapalat"/>
          <w:szCs w:val="22"/>
        </w:rPr>
        <w:t>2.5.</w:t>
      </w:r>
      <w:r w:rsidRPr="004125BB">
        <w:rPr>
          <w:rFonts w:ascii="GHEA Grapalat" w:hAnsi="GHEA Grapalat"/>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proofErr w:type="gramStart"/>
      <w:r w:rsidRPr="004125BB">
        <w:rPr>
          <w:rFonts w:ascii="GHEA Grapalat" w:hAnsi="GHEA Grapalat"/>
          <w:szCs w:val="22"/>
        </w:rPr>
        <w:t>процедуре(</w:t>
      </w:r>
      <w:proofErr w:type="gramEnd"/>
      <w:r w:rsidRPr="004125BB">
        <w:rPr>
          <w:rFonts w:ascii="GHEA Grapalat" w:hAnsi="GHEA Grapalat"/>
          <w:szCs w:val="22"/>
        </w:rPr>
        <w:t xml:space="preserve">на один и тот же лот). </w:t>
      </w:r>
    </w:p>
    <w:p w:rsidR="00203D83" w:rsidRPr="004125BB" w:rsidRDefault="00203D83" w:rsidP="00D3163D">
      <w:pPr>
        <w:pStyle w:val="2"/>
        <w:widowControl w:val="0"/>
        <w:tabs>
          <w:tab w:val="left" w:pos="1134"/>
        </w:tabs>
        <w:spacing w:after="0" w:line="240" w:lineRule="auto"/>
        <w:ind w:firstLine="567"/>
        <w:rPr>
          <w:rFonts w:ascii="GHEA Grapalat" w:hAnsi="GHEA Grapalat"/>
          <w:lang w:val="ru-RU"/>
        </w:rPr>
      </w:pPr>
      <w:r w:rsidRPr="004125BB">
        <w:rPr>
          <w:rFonts w:ascii="GHEA Grapalat" w:hAnsi="GHEA Grapalat"/>
          <w:lang w:val="ru-RU"/>
        </w:rPr>
        <w:t>2.6.</w:t>
      </w:r>
      <w:r w:rsidRPr="004125BB">
        <w:rPr>
          <w:rFonts w:ascii="GHEA Grapalat" w:hAnsi="GHEA Grapalat"/>
          <w:lang w:val="ru-RU"/>
        </w:rPr>
        <w:tab/>
        <w:t xml:space="preserve">Участники могут участвовать в настоящей процедуре в порядке совместной деятельности (консорциумом). </w:t>
      </w:r>
    </w:p>
    <w:p w:rsidR="00203D83" w:rsidRPr="004125BB" w:rsidRDefault="00203D83" w:rsidP="00D3163D">
      <w:pPr>
        <w:pStyle w:val="2"/>
        <w:widowControl w:val="0"/>
        <w:spacing w:after="0" w:line="240" w:lineRule="auto"/>
        <w:rPr>
          <w:rFonts w:ascii="GHEA Grapalat" w:hAnsi="GHEA Grapalat" w:cs="Sylfaen"/>
          <w:lang w:val="ru-RU"/>
        </w:rPr>
      </w:pPr>
      <w:r w:rsidRPr="004125BB">
        <w:rPr>
          <w:rFonts w:ascii="GHEA Grapalat" w:hAnsi="GHEA Grapalat"/>
          <w:lang w:val="ru-RU"/>
        </w:rPr>
        <w:t>В подобном случае:</w:t>
      </w:r>
    </w:p>
    <w:p w:rsidR="00862E1E" w:rsidRPr="004125BB" w:rsidRDefault="00862E1E" w:rsidP="00C126AA">
      <w:pPr>
        <w:pStyle w:val="2"/>
        <w:widowControl w:val="0"/>
        <w:tabs>
          <w:tab w:val="left" w:pos="1134"/>
        </w:tabs>
        <w:spacing w:after="0" w:line="240" w:lineRule="auto"/>
        <w:ind w:firstLine="567"/>
        <w:rPr>
          <w:rFonts w:ascii="GHEA Grapalat" w:hAnsi="GHEA Grapalat"/>
          <w:lang w:val="ru-RU"/>
        </w:rPr>
      </w:pPr>
      <w:r w:rsidRPr="004125BB">
        <w:rPr>
          <w:rFonts w:ascii="GHEA Grapalat" w:hAnsi="GHEA Grapalat"/>
          <w:lang w:val="ru-RU"/>
        </w:rPr>
        <w:t>1)</w:t>
      </w:r>
      <w:r w:rsidRPr="004125BB">
        <w:rPr>
          <w:rFonts w:ascii="GHEA Grapalat" w:hAnsi="GHEA Grapalat"/>
          <w:lang w:val="ru-RU"/>
        </w:rPr>
        <w:tab/>
        <w:t xml:space="preserve">ни одна из сторон договора о совместной деятельности не может подать отдельную заявку на одну и ту же </w:t>
      </w:r>
      <w:proofErr w:type="gramStart"/>
      <w:r w:rsidRPr="004125BB">
        <w:rPr>
          <w:rFonts w:ascii="GHEA Grapalat" w:hAnsi="GHEA Grapalat"/>
          <w:lang w:val="ru-RU"/>
        </w:rPr>
        <w:t>процедуру(</w:t>
      </w:r>
      <w:proofErr w:type="gramEnd"/>
      <w:r w:rsidRPr="004125BB">
        <w:rPr>
          <w:rFonts w:ascii="GHEA Grapalat" w:hAnsi="GHEA Grapalat"/>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62E1E" w:rsidRDefault="00862E1E" w:rsidP="00862E1E">
      <w:pPr>
        <w:pStyle w:val="2"/>
        <w:widowControl w:val="0"/>
        <w:tabs>
          <w:tab w:val="left" w:pos="1134"/>
        </w:tabs>
        <w:spacing w:after="160" w:line="240" w:lineRule="auto"/>
        <w:ind w:firstLine="567"/>
        <w:rPr>
          <w:rFonts w:ascii="GHEA Grapalat" w:hAnsi="GHEA Grapalat"/>
          <w:lang w:val="hy-AM"/>
        </w:rPr>
      </w:pPr>
      <w:r w:rsidRPr="004125BB">
        <w:rPr>
          <w:rFonts w:ascii="GHEA Grapalat" w:hAnsi="GHEA Grapalat"/>
          <w:lang w:val="ru-RU"/>
        </w:rPr>
        <w:lastRenderedPageBreak/>
        <w:t>2)</w:t>
      </w:r>
      <w:r w:rsidRPr="004125BB">
        <w:rPr>
          <w:rFonts w:ascii="GHEA Grapalat" w:hAnsi="GHEA Grapalat"/>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86AF0" w:rsidRPr="004A7C7A" w:rsidRDefault="00086AF0" w:rsidP="00862E1E">
      <w:pPr>
        <w:pStyle w:val="2"/>
        <w:widowControl w:val="0"/>
        <w:tabs>
          <w:tab w:val="left" w:pos="1134"/>
        </w:tabs>
        <w:spacing w:after="160" w:line="240" w:lineRule="auto"/>
        <w:ind w:firstLine="567"/>
        <w:rPr>
          <w:rFonts w:ascii="GHEA Grapalat" w:hAnsi="GHEA Grapalat" w:cs="Sylfaen"/>
          <w:lang w:val="hy-AM"/>
        </w:rPr>
      </w:pPr>
    </w:p>
    <w:p w:rsidR="004A6174" w:rsidRPr="004125BB" w:rsidRDefault="004A6174" w:rsidP="00AF49F1">
      <w:pPr>
        <w:widowControl w:val="0"/>
        <w:spacing w:after="160"/>
        <w:rPr>
          <w:rFonts w:ascii="GHEA Grapalat" w:hAnsi="GHEA Grapalat"/>
          <w:b/>
          <w:lang w:val="ru-RU"/>
        </w:rPr>
      </w:pPr>
    </w:p>
    <w:p w:rsidR="00C50D3A" w:rsidRDefault="00C50D3A">
      <w:pPr>
        <w:rPr>
          <w:rFonts w:ascii="GHEA Grapalat" w:hAnsi="GHEA Grapalat"/>
          <w:b/>
          <w:lang w:val="ru-RU"/>
        </w:rPr>
      </w:pPr>
      <w:r>
        <w:rPr>
          <w:rFonts w:ascii="GHEA Grapalat" w:hAnsi="GHEA Grapalat"/>
          <w:b/>
          <w:lang w:val="ru-RU"/>
        </w:rPr>
        <w:br w:type="page"/>
      </w:r>
    </w:p>
    <w:p w:rsidR="004A6174" w:rsidRPr="00996C18" w:rsidRDefault="004A6174" w:rsidP="004A6174">
      <w:pPr>
        <w:widowControl w:val="0"/>
        <w:spacing w:after="160"/>
        <w:jc w:val="center"/>
        <w:rPr>
          <w:rFonts w:ascii="GHEA Grapalat" w:hAnsi="GHEA Grapalat" w:cs="Arial"/>
          <w:b/>
          <w:lang w:val="ru-RU"/>
        </w:rPr>
      </w:pPr>
      <w:r w:rsidRPr="00996C18">
        <w:rPr>
          <w:rFonts w:ascii="GHEA Grapalat" w:hAnsi="GHEA Grapalat"/>
          <w:b/>
          <w:lang w:val="ru-RU"/>
        </w:rPr>
        <w:lastRenderedPageBreak/>
        <w:t xml:space="preserve">3. РАЗЪЯСНЕНИЕ ПРИГЛАШЕНИЯ </w:t>
      </w:r>
      <w:r w:rsidRPr="00996C18">
        <w:rPr>
          <w:rFonts w:ascii="GHEA Grapalat" w:hAnsi="GHEA Grapalat"/>
          <w:b/>
          <w:lang w:val="ru-RU"/>
        </w:rPr>
        <w:br/>
        <w:t xml:space="preserve">И ПОРЯДОК ВНЕСЕНИЯ ИЗМЕНЕНИЯ В ПРИГЛАШЕНИЕ </w:t>
      </w:r>
    </w:p>
    <w:p w:rsidR="004A6174" w:rsidRPr="00996C18" w:rsidRDefault="004A6174" w:rsidP="003E429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3.1.</w:t>
      </w:r>
      <w:r w:rsidRPr="00996C18">
        <w:rPr>
          <w:rFonts w:ascii="GHEA Grapalat" w:hAnsi="GHEA Grapalat"/>
          <w:lang w:val="ru-RU"/>
        </w:rPr>
        <w:tab/>
        <w:t>Согласно статье 29 Закона участник вправе требовать от заказчика разъяснения приглашения.</w:t>
      </w:r>
    </w:p>
    <w:p w:rsidR="0029505A" w:rsidRPr="00996C18" w:rsidRDefault="004A6174" w:rsidP="003E4296">
      <w:pPr>
        <w:widowControl w:val="0"/>
        <w:spacing w:line="240" w:lineRule="auto"/>
        <w:ind w:firstLine="567"/>
        <w:rPr>
          <w:rFonts w:ascii="GHEA Grapalat" w:hAnsi="GHEA Grapalat"/>
          <w:lang w:val="ru-RU"/>
        </w:rPr>
      </w:pPr>
      <w:r w:rsidRPr="00996C18">
        <w:rPr>
          <w:rFonts w:ascii="GHEA Grapalat" w:hAnsi="GHEA Grapalat"/>
          <w:lang w:val="ru-RU"/>
        </w:rPr>
        <w:t xml:space="preserve">Участник имеет право посредством системы требовать от комиссии разъяснения приглашения как минимум за </w:t>
      </w:r>
      <w:r w:rsidR="001715CB">
        <w:rPr>
          <w:rFonts w:ascii="GHEA Grapalat" w:hAnsi="GHEA Grapalat"/>
          <w:lang w:val="ru-RU"/>
        </w:rPr>
        <w:t>пять</w:t>
      </w:r>
      <w:r w:rsidR="001715CB" w:rsidRPr="00996C18">
        <w:rPr>
          <w:rFonts w:ascii="GHEA Grapalat" w:hAnsi="GHEA Grapalat"/>
          <w:lang w:val="ru-RU"/>
        </w:rPr>
        <w:t xml:space="preserve"> </w:t>
      </w:r>
      <w:r w:rsidRPr="00996C18">
        <w:rPr>
          <w:rFonts w:ascii="GHEA Grapalat" w:hAnsi="GHEA Grapalat"/>
          <w:lang w:val="ru-RU"/>
        </w:rPr>
        <w:t xml:space="preserve">календарных </w:t>
      </w:r>
      <w:r w:rsidR="00326477" w:rsidRPr="00996C18">
        <w:rPr>
          <w:rFonts w:ascii="GHEA Grapalat" w:hAnsi="GHEA Grapalat"/>
          <w:lang w:val="ru-RU"/>
        </w:rPr>
        <w:t>дн</w:t>
      </w:r>
      <w:r w:rsidR="00326477">
        <w:rPr>
          <w:rFonts w:ascii="GHEA Grapalat" w:hAnsi="GHEA Grapalat"/>
          <w:lang w:val="ru-RU"/>
        </w:rPr>
        <w:t>ей</w:t>
      </w:r>
      <w:r w:rsidR="00326477" w:rsidRPr="00996C18">
        <w:rPr>
          <w:rFonts w:ascii="GHEA Grapalat" w:hAnsi="GHEA Grapalat"/>
          <w:lang w:val="ru-RU"/>
        </w:rPr>
        <w:t xml:space="preserve"> </w:t>
      </w:r>
      <w:r w:rsidRPr="00996C18">
        <w:rPr>
          <w:rFonts w:ascii="GHEA Grapalat" w:hAnsi="GHEA Grapalat"/>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6126D" w:rsidRPr="00996C18">
        <w:rPr>
          <w:rFonts w:ascii="GHEA Grapalat" w:hAnsi="GHEA Grapalat"/>
          <w:lang w:val="ru-RU"/>
        </w:rPr>
        <w:t>.</w:t>
      </w:r>
    </w:p>
    <w:p w:rsidR="00B6126D" w:rsidRPr="00996C18" w:rsidRDefault="00B6126D" w:rsidP="003E429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3.2.</w:t>
      </w:r>
      <w:r w:rsidRPr="00996C18">
        <w:rPr>
          <w:rFonts w:ascii="GHEA Grapalat" w:hAnsi="GHEA Grapalat"/>
          <w:lang w:val="ru-RU"/>
        </w:rPr>
        <w:tab/>
        <w:t>В день предоставления разъяснения объявление о запросе и о</w:t>
      </w:r>
      <w:r w:rsidRPr="00996C18">
        <w:rPr>
          <w:rFonts w:ascii="Courier New" w:hAnsi="Courier New" w:cs="Courier New"/>
        </w:rPr>
        <w:t> </w:t>
      </w:r>
      <w:r w:rsidRPr="00996C18">
        <w:rPr>
          <w:rFonts w:ascii="GHEA Grapalat" w:hAnsi="GHEA Grapalat"/>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996C18">
        <w:rPr>
          <w:rFonts w:ascii="Courier New" w:hAnsi="Courier New" w:cs="Courier New"/>
        </w:rPr>
        <w:t> </w:t>
      </w:r>
      <w:r w:rsidRPr="00996C18">
        <w:rPr>
          <w:rFonts w:ascii="GHEA Grapalat" w:hAnsi="GHEA Grapalat"/>
          <w:lang w:val="ru-RU"/>
        </w:rPr>
        <w:t xml:space="preserve">закупках" бюллетеня, действующего на сайте </w:t>
      </w:r>
      <w:r w:rsidRPr="00996C18">
        <w:rPr>
          <w:rFonts w:ascii="GHEA Grapalat" w:hAnsi="GHEA Grapalat"/>
        </w:rPr>
        <w:t>www</w:t>
      </w:r>
      <w:r w:rsidRPr="00996C18">
        <w:rPr>
          <w:rFonts w:ascii="GHEA Grapalat" w:hAnsi="GHEA Grapalat"/>
          <w:lang w:val="ru-RU"/>
        </w:rPr>
        <w:t>.</w:t>
      </w:r>
      <w:r w:rsidRPr="00996C18">
        <w:rPr>
          <w:rFonts w:ascii="GHEA Grapalat" w:hAnsi="GHEA Grapalat"/>
        </w:rPr>
        <w:t>procurement</w:t>
      </w:r>
      <w:r w:rsidRPr="00996C18">
        <w:rPr>
          <w:rFonts w:ascii="GHEA Grapalat" w:hAnsi="GHEA Grapalat"/>
          <w:lang w:val="ru-RU"/>
        </w:rPr>
        <w:t>.</w:t>
      </w:r>
      <w:r w:rsidRPr="00996C18">
        <w:rPr>
          <w:rFonts w:ascii="GHEA Grapalat" w:hAnsi="GHEA Grapalat"/>
        </w:rPr>
        <w:t>am</w:t>
      </w:r>
      <w:r w:rsidRPr="00996C18">
        <w:rPr>
          <w:rFonts w:ascii="GHEA Grapalat" w:hAnsi="GHEA Grapalat"/>
          <w:lang w:val="ru-RU"/>
        </w:rPr>
        <w:t xml:space="preserve"> (далее - бюллетень) без указания данных участника, совершившего запрос. </w:t>
      </w:r>
    </w:p>
    <w:p w:rsidR="007C479D" w:rsidRPr="00996C18" w:rsidRDefault="007C479D" w:rsidP="003E4296">
      <w:pPr>
        <w:widowControl w:val="0"/>
        <w:tabs>
          <w:tab w:val="left" w:pos="1134"/>
        </w:tabs>
        <w:autoSpaceDE w:val="0"/>
        <w:autoSpaceDN w:val="0"/>
        <w:adjustRightInd w:val="0"/>
        <w:spacing w:line="240" w:lineRule="auto"/>
        <w:ind w:firstLine="567"/>
        <w:rPr>
          <w:rFonts w:ascii="GHEA Grapalat" w:hAnsi="GHEA Grapalat"/>
          <w:lang w:val="ru-RU"/>
        </w:rPr>
      </w:pPr>
      <w:r w:rsidRPr="00996C18">
        <w:rPr>
          <w:rFonts w:ascii="GHEA Grapalat" w:hAnsi="GHEA Grapalat"/>
          <w:lang w:val="ru-RU"/>
        </w:rPr>
        <w:t>3.3.</w:t>
      </w:r>
      <w:r w:rsidRPr="00996C18">
        <w:rPr>
          <w:rFonts w:ascii="GHEA Grapalat" w:hAnsi="GHEA Grapalat"/>
          <w:lang w:val="ru-RU"/>
        </w:rPr>
        <w:tab/>
        <w:t>Разъяснения не предоставляется, если запрос представлен с</w:t>
      </w:r>
      <w:r w:rsidRPr="00996C18">
        <w:rPr>
          <w:rFonts w:ascii="Courier New" w:hAnsi="Courier New" w:cs="Courier New"/>
        </w:rPr>
        <w:t> </w:t>
      </w:r>
      <w:r w:rsidRPr="00996C18">
        <w:rPr>
          <w:rFonts w:ascii="GHEA Grapalat" w:hAnsi="GHEA Grapalat" w:cs="GHEA Grapalat"/>
          <w:lang w:val="ru-RU"/>
        </w:rPr>
        <w:t>нарушением установленного настоящим разделом срока, а также в случае, если запро</w:t>
      </w:r>
      <w:r w:rsidRPr="00996C18">
        <w:rPr>
          <w:rFonts w:ascii="GHEA Grapalat" w:hAnsi="GHEA Grapalat"/>
          <w:lang w:val="ru-RU"/>
        </w:rPr>
        <w:t>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352DFC">
        <w:rPr>
          <w:rFonts w:ascii="GHEA Grapalat" w:hAnsi="GHEA Grapalat"/>
          <w:lang w:val="ru-RU"/>
        </w:rPr>
        <w:t xml:space="preserve"> </w:t>
      </w:r>
      <w:r w:rsidRPr="00996C18">
        <w:rPr>
          <w:rFonts w:ascii="GHEA Grapalat" w:hAnsi="GHEA Grapalat"/>
          <w:lang w:val="ru-RU"/>
        </w:rPr>
        <w:t xml:space="preserve">приглашением. При этом участник </w:t>
      </w:r>
      <w:proofErr w:type="gramStart"/>
      <w:r w:rsidRPr="00996C18">
        <w:rPr>
          <w:rFonts w:ascii="GHEA Grapalat" w:hAnsi="GHEA Grapalat"/>
          <w:lang w:val="ru-RU"/>
        </w:rPr>
        <w:t xml:space="preserve">в </w:t>
      </w:r>
      <w:r w:rsidR="007A3DC4">
        <w:rPr>
          <w:rFonts w:ascii="GHEA Grapalat" w:hAnsi="GHEA Grapalat"/>
          <w:lang w:val="ru-RU"/>
        </w:rPr>
        <w:t>посредством</w:t>
      </w:r>
      <w:proofErr w:type="gramEnd"/>
      <w:r w:rsidR="007A3DC4">
        <w:rPr>
          <w:rFonts w:ascii="GHEA Grapalat" w:hAnsi="GHEA Grapalat"/>
          <w:lang w:val="ru-RU"/>
        </w:rPr>
        <w:t xml:space="preserve"> системы </w:t>
      </w:r>
      <w:r w:rsidRPr="00996C18">
        <w:rPr>
          <w:rFonts w:ascii="GHEA Grapalat" w:hAnsi="GHEA Grapalat"/>
          <w:lang w:val="ru-RU"/>
        </w:rPr>
        <w:t xml:space="preserve">уведомляется об основаниях </w:t>
      </w:r>
      <w:proofErr w:type="spellStart"/>
      <w:r w:rsidRPr="00996C18">
        <w:rPr>
          <w:rFonts w:ascii="GHEA Grapalat" w:hAnsi="GHEA Grapalat"/>
          <w:lang w:val="ru-RU"/>
        </w:rPr>
        <w:t>непредоставления</w:t>
      </w:r>
      <w:proofErr w:type="spellEnd"/>
      <w:r w:rsidRPr="00996C18">
        <w:rPr>
          <w:rFonts w:ascii="GHEA Grapalat" w:hAnsi="GHEA Grapalat"/>
          <w:lang w:val="ru-RU"/>
        </w:rPr>
        <w:t xml:space="preserve"> разъяснения в течение двух календарных дней, следующих за днем получения запроса.</w:t>
      </w:r>
    </w:p>
    <w:p w:rsidR="00917ADE" w:rsidRPr="00996C18" w:rsidRDefault="00917ADE" w:rsidP="003E4296">
      <w:pPr>
        <w:widowControl w:val="0"/>
        <w:tabs>
          <w:tab w:val="left" w:pos="1134"/>
        </w:tabs>
        <w:autoSpaceDE w:val="0"/>
        <w:autoSpaceDN w:val="0"/>
        <w:adjustRightInd w:val="0"/>
        <w:spacing w:line="240" w:lineRule="auto"/>
        <w:ind w:firstLine="567"/>
        <w:rPr>
          <w:rFonts w:ascii="GHEA Grapalat" w:hAnsi="GHEA Grapalat"/>
          <w:lang w:val="ru-RU"/>
        </w:rPr>
      </w:pPr>
      <w:r w:rsidRPr="00996C18">
        <w:rPr>
          <w:rFonts w:ascii="GHEA Grapalat" w:hAnsi="GHEA Grapalat"/>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F5934" w:rsidRPr="00996C18" w:rsidRDefault="00FF5934" w:rsidP="003E4296">
      <w:pPr>
        <w:widowControl w:val="0"/>
        <w:tabs>
          <w:tab w:val="left" w:pos="1134"/>
        </w:tabs>
        <w:autoSpaceDE w:val="0"/>
        <w:autoSpaceDN w:val="0"/>
        <w:adjustRightInd w:val="0"/>
        <w:spacing w:line="240" w:lineRule="auto"/>
        <w:ind w:firstLine="567"/>
        <w:rPr>
          <w:rFonts w:ascii="GHEA Grapalat" w:hAnsi="GHEA Grapalat"/>
          <w:lang w:val="ru-RU"/>
        </w:rPr>
      </w:pPr>
      <w:r w:rsidRPr="00996C18">
        <w:rPr>
          <w:rFonts w:ascii="GHEA Grapalat" w:hAnsi="GHEA Grapalat"/>
          <w:lang w:val="hy-AM"/>
        </w:rPr>
        <w:t>3.5Кажд</w:t>
      </w:r>
      <w:proofErr w:type="spellStart"/>
      <w:r w:rsidRPr="00996C18">
        <w:rPr>
          <w:rFonts w:ascii="GHEA Grapalat" w:hAnsi="GHEA Grapalat"/>
          <w:lang w:val="ru-RU"/>
        </w:rPr>
        <w:t>ое</w:t>
      </w:r>
      <w:proofErr w:type="spellEnd"/>
      <w:r w:rsidRPr="00996C18">
        <w:rPr>
          <w:rFonts w:ascii="GHEA Grapalat" w:hAnsi="GHEA Grapalat"/>
          <w:lang w:val="ru-RU"/>
        </w:rPr>
        <w:t xml:space="preserve"> лицо</w:t>
      </w:r>
      <w:r w:rsidRPr="00996C18">
        <w:rPr>
          <w:rFonts w:ascii="GHEA Grapalat" w:hAnsi="GHEA Grapalat"/>
          <w:lang w:val="hy-AM"/>
        </w:rPr>
        <w:t xml:space="preserve">без указания имени, до истечения срока, установленного для внесения изменений в приглашение, </w:t>
      </w:r>
      <w:r w:rsidRPr="00996C18">
        <w:rPr>
          <w:rFonts w:ascii="GHEA Grapalat" w:hAnsi="GHEA Grapalat"/>
          <w:lang w:val="ru-RU"/>
        </w:rPr>
        <w:t xml:space="preserve">имеет право </w:t>
      </w:r>
      <w:r w:rsidRPr="00996C1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996C18">
        <w:rPr>
          <w:rFonts w:ascii="GHEA Grapalat" w:hAnsi="GHEA Grapalat"/>
          <w:lang w:val="ru-RU"/>
        </w:rPr>
        <w:t>.</w:t>
      </w:r>
      <w:r w:rsidRPr="00996C1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F5934" w:rsidRPr="00996C18" w:rsidRDefault="00FF5934" w:rsidP="003E4296">
      <w:pPr>
        <w:widowControl w:val="0"/>
        <w:tabs>
          <w:tab w:val="left" w:pos="1134"/>
        </w:tabs>
        <w:autoSpaceDE w:val="0"/>
        <w:autoSpaceDN w:val="0"/>
        <w:adjustRightInd w:val="0"/>
        <w:spacing w:after="160" w:line="240" w:lineRule="auto"/>
        <w:ind w:firstLine="567"/>
        <w:rPr>
          <w:rFonts w:ascii="GHEA Grapalat" w:hAnsi="GHEA Grapalat"/>
          <w:lang w:val="ru-RU"/>
        </w:rPr>
      </w:pPr>
      <w:r w:rsidRPr="00996C18">
        <w:rPr>
          <w:rFonts w:ascii="GHEA Grapalat" w:hAnsi="GHEA Grapalat"/>
          <w:lang w:val="ru-RU"/>
        </w:rPr>
        <w:t>3.</w:t>
      </w:r>
      <w:r w:rsidRPr="00996C18">
        <w:rPr>
          <w:rFonts w:ascii="GHEA Grapalat" w:hAnsi="GHEA Grapalat"/>
          <w:lang w:val="hy-AM"/>
        </w:rPr>
        <w:t>6</w:t>
      </w:r>
      <w:r w:rsidRPr="00996C18">
        <w:rPr>
          <w:rFonts w:ascii="GHEA Grapalat" w:hAnsi="GHEA Grapalat"/>
          <w:lang w:val="ru-RU"/>
        </w:rPr>
        <w:t>.</w:t>
      </w:r>
      <w:r w:rsidRPr="00996C18">
        <w:rPr>
          <w:rFonts w:ascii="GHEA Grapalat" w:hAnsi="GHEA Grapalat"/>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996C18">
        <w:rPr>
          <w:rFonts w:ascii="Courier New" w:hAnsi="Courier New" w:cs="Courier New"/>
        </w:rPr>
        <w:t> </w:t>
      </w:r>
      <w:r w:rsidRPr="00996C18">
        <w:rPr>
          <w:rFonts w:ascii="GHEA Grapalat" w:hAnsi="GHEA Grapalat"/>
          <w:lang w:val="ru-RU"/>
        </w:rPr>
        <w:t xml:space="preserve">этих изменениях. В этом случае участники обязаны продлить срок </w:t>
      </w:r>
      <w:proofErr w:type="gramStart"/>
      <w:r w:rsidRPr="00996C18">
        <w:rPr>
          <w:rFonts w:ascii="GHEA Grapalat" w:hAnsi="GHEA Grapalat"/>
          <w:lang w:val="ru-RU"/>
        </w:rPr>
        <w:t>действия</w:t>
      </w:r>
      <w:proofErr w:type="gramEnd"/>
      <w:r w:rsidRPr="00996C18">
        <w:rPr>
          <w:rFonts w:ascii="GHEA Grapalat" w:hAnsi="GHEA Grapalat"/>
          <w:lang w:val="ru-RU"/>
        </w:rPr>
        <w:t xml:space="preserve">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D24DBE" w:rsidRPr="00996C18" w:rsidRDefault="00D24DBE" w:rsidP="003E4296">
      <w:pPr>
        <w:jc w:val="center"/>
        <w:rPr>
          <w:rFonts w:ascii="GHEA Grapalat" w:hAnsi="GHEA Grapalat" w:cs="Arial"/>
          <w:b/>
          <w:lang w:val="ru-RU"/>
        </w:rPr>
      </w:pPr>
      <w:r w:rsidRPr="00996C18">
        <w:rPr>
          <w:rFonts w:ascii="GHEA Grapalat" w:hAnsi="GHEA Grapalat"/>
          <w:b/>
          <w:lang w:val="ru-RU"/>
        </w:rPr>
        <w:t>4. ПОРЯДОК ПОДАЧИ ЗАЯВКИ</w:t>
      </w:r>
    </w:p>
    <w:p w:rsidR="00D24DBE" w:rsidRPr="00996C18" w:rsidRDefault="0087670A" w:rsidP="003E4296">
      <w:pPr>
        <w:widowControl w:val="0"/>
        <w:tabs>
          <w:tab w:val="left" w:pos="1134"/>
        </w:tabs>
        <w:autoSpaceDE w:val="0"/>
        <w:autoSpaceDN w:val="0"/>
        <w:adjustRightInd w:val="0"/>
        <w:spacing w:line="240" w:lineRule="auto"/>
        <w:rPr>
          <w:rFonts w:ascii="GHEA Grapalat" w:hAnsi="GHEA Grapalat"/>
          <w:lang w:val="ru-RU"/>
        </w:rPr>
      </w:pPr>
      <w:r w:rsidRPr="00996C18">
        <w:rPr>
          <w:rFonts w:ascii="GHEA Grapalat" w:hAnsi="GHEA Grapalat" w:cs="Arial Unicode"/>
          <w:lang w:val="ru-RU"/>
        </w:rPr>
        <w:t>4.1. Д</w:t>
      </w:r>
      <w:r w:rsidR="00D24DBE" w:rsidRPr="00996C18">
        <w:rPr>
          <w:rFonts w:ascii="GHEA Grapalat" w:hAnsi="GHEA Grapalat" w:cs="Arial Unicode"/>
          <w:lang w:val="ru-RU"/>
        </w:rPr>
        <w:t>ля участия в данной процедуре участник подает заявку через систему.</w:t>
      </w:r>
      <w:r w:rsidR="00D24DBE" w:rsidRPr="00996C18">
        <w:rPr>
          <w:rFonts w:ascii="GHEA Grapalat" w:hAnsi="GHEA Grapalat"/>
          <w:lang w:val="ru-RU"/>
        </w:rPr>
        <w:t xml:space="preserve"> Заявка — это предложение, представляемое участником на основании настоящего Приглашения.</w:t>
      </w:r>
    </w:p>
    <w:p w:rsidR="0087670A" w:rsidRPr="00996C18" w:rsidRDefault="0087670A" w:rsidP="003E4296">
      <w:pPr>
        <w:widowControl w:val="0"/>
        <w:tabs>
          <w:tab w:val="left" w:pos="1134"/>
        </w:tabs>
        <w:autoSpaceDE w:val="0"/>
        <w:autoSpaceDN w:val="0"/>
        <w:adjustRightInd w:val="0"/>
        <w:spacing w:line="240" w:lineRule="auto"/>
        <w:rPr>
          <w:rFonts w:ascii="GHEA Grapalat" w:hAnsi="GHEA Grapalat"/>
          <w:lang w:val="ru-RU"/>
        </w:rPr>
      </w:pPr>
      <w:r w:rsidRPr="00996C18">
        <w:rPr>
          <w:rFonts w:ascii="GHEA Grapalat" w:hAnsi="GHEA Grapalat"/>
          <w:lang w:val="ru-RU"/>
        </w:rPr>
        <w:t xml:space="preserve">В случае организации данной процедуры </w:t>
      </w:r>
      <w:r w:rsidR="00D46CE9">
        <w:rPr>
          <w:rFonts w:ascii="GHEA Grapalat" w:hAnsi="GHEA Grapalat"/>
          <w:lang w:val="ru-RU"/>
        </w:rPr>
        <w:t xml:space="preserve">по лотам </w:t>
      </w:r>
      <w:r w:rsidRPr="00996C18">
        <w:rPr>
          <w:rFonts w:ascii="GHEA Grapalat" w:hAnsi="GHEA Grapalat"/>
          <w:lang w:val="ru-RU"/>
        </w:rPr>
        <w:t>участник может подать заявку как для каждого лота, так и для нескольких или всех лотов.</w:t>
      </w:r>
    </w:p>
    <w:p w:rsidR="007F6EBB" w:rsidRPr="00996C18" w:rsidRDefault="007F6EBB" w:rsidP="003E4296">
      <w:pPr>
        <w:pStyle w:val="2"/>
        <w:widowControl w:val="0"/>
        <w:spacing w:after="0" w:line="240" w:lineRule="auto"/>
        <w:ind w:left="0"/>
        <w:rPr>
          <w:rFonts w:ascii="GHEA Grapalat" w:hAnsi="GHEA Grapalat" w:cs="Sylfaen"/>
          <w:lang w:val="ru-RU"/>
        </w:rPr>
      </w:pPr>
      <w:r w:rsidRPr="00996C18">
        <w:rPr>
          <w:rFonts w:ascii="GHEA Grapalat" w:hAnsi="GHEA Grapalat"/>
          <w:lang w:val="ru-RU"/>
        </w:rPr>
        <w:t>Заявка подается до истечения срока, установленного для этого настоящим Приглашением.</w:t>
      </w:r>
    </w:p>
    <w:p w:rsidR="0063557E" w:rsidRPr="00996C18" w:rsidRDefault="003E4296" w:rsidP="003E4296">
      <w:pPr>
        <w:pStyle w:val="2"/>
        <w:widowControl w:val="0"/>
        <w:tabs>
          <w:tab w:val="left" w:pos="1134"/>
        </w:tabs>
        <w:spacing w:after="0" w:line="240" w:lineRule="auto"/>
        <w:ind w:left="0"/>
        <w:rPr>
          <w:rFonts w:ascii="GHEA Grapalat" w:hAnsi="GHEA Grapalat" w:cs="Sylfaen"/>
          <w:lang w:val="ru-RU"/>
        </w:rPr>
      </w:pPr>
      <w:r>
        <w:rPr>
          <w:rFonts w:ascii="GHEA Grapalat" w:hAnsi="GHEA Grapalat"/>
          <w:lang w:val="ru-RU"/>
        </w:rPr>
        <w:t>4.</w:t>
      </w:r>
      <w:proofErr w:type="gramStart"/>
      <w:r>
        <w:rPr>
          <w:rFonts w:ascii="GHEA Grapalat" w:hAnsi="GHEA Grapalat"/>
          <w:lang w:val="ru-RU"/>
        </w:rPr>
        <w:t>2.</w:t>
      </w:r>
      <w:r w:rsidR="0063557E" w:rsidRPr="00996C18">
        <w:rPr>
          <w:rFonts w:ascii="GHEA Grapalat" w:hAnsi="GHEA Grapalat"/>
          <w:lang w:val="ru-RU"/>
        </w:rPr>
        <w:t>Заявки</w:t>
      </w:r>
      <w:proofErr w:type="gramEnd"/>
      <w:r w:rsidR="0063557E" w:rsidRPr="00996C18">
        <w:rPr>
          <w:rFonts w:ascii="GHEA Grapalat" w:hAnsi="GHEA Grapalat"/>
          <w:lang w:val="ru-RU"/>
        </w:rPr>
        <w:t xml:space="preserve"> на процедуру необходимо подать посредством системы не позднее, чем "окончательный срок подачи заявок" </w:t>
      </w:r>
      <w:r w:rsidR="00F76F6D">
        <w:rPr>
          <w:rFonts w:ascii="GHEA Grapalat" w:hAnsi="GHEA Grapalat"/>
          <w:lang w:val="hy-AM"/>
        </w:rPr>
        <w:t>14-00</w:t>
      </w:r>
      <w:r w:rsidR="0063557E" w:rsidRPr="00996C18">
        <w:rPr>
          <w:rFonts w:ascii="GHEA Grapalat" w:hAnsi="GHEA Grapalat"/>
          <w:lang w:val="ru-RU"/>
        </w:rPr>
        <w:t>часов "</w:t>
      </w:r>
      <w:r w:rsidR="00F76F6D">
        <w:rPr>
          <w:rFonts w:ascii="GHEA Grapalat" w:hAnsi="GHEA Grapalat"/>
          <w:lang w:val="hy-AM"/>
        </w:rPr>
        <w:t>10</w:t>
      </w:r>
      <w:r w:rsidR="0063557E" w:rsidRPr="00996C18">
        <w:rPr>
          <w:rFonts w:ascii="GHEA Grapalat" w:hAnsi="GHEA Grapalat"/>
          <w:lang w:val="ru-RU"/>
        </w:rPr>
        <w:t>—"-</w:t>
      </w:r>
      <w:proofErr w:type="spellStart"/>
      <w:r w:rsidR="0063557E" w:rsidRPr="00996C18">
        <w:rPr>
          <w:rFonts w:ascii="GHEA Grapalat" w:hAnsi="GHEA Grapalat"/>
          <w:lang w:val="ru-RU"/>
        </w:rPr>
        <w:t>го</w:t>
      </w:r>
      <w:proofErr w:type="spellEnd"/>
      <w:r w:rsidR="0063557E" w:rsidRPr="00996C18">
        <w:rPr>
          <w:rFonts w:ascii="GHEA Grapalat" w:hAnsi="GHEA Grapalat"/>
          <w:lang w:val="ru-RU"/>
        </w:rPr>
        <w:t xml:space="preserve"> дня опубликования в системе объявления и приглашения на настоящую </w:t>
      </w:r>
      <w:proofErr w:type="spellStart"/>
      <w:r w:rsidR="0063557E" w:rsidRPr="00996C18">
        <w:rPr>
          <w:rFonts w:ascii="GHEA Grapalat" w:hAnsi="GHEA Grapalat"/>
          <w:lang w:val="ru-RU"/>
        </w:rPr>
        <w:t>процедуру.Заявки</w:t>
      </w:r>
      <w:proofErr w:type="spellEnd"/>
      <w:r w:rsidR="0063557E" w:rsidRPr="00996C18">
        <w:rPr>
          <w:rFonts w:ascii="GHEA Grapalat" w:hAnsi="GHEA Grapalat"/>
          <w:lang w:val="ru-RU"/>
        </w:rPr>
        <w:t>, поданные по истечении окончательного срока подачи заявок, не принимаются системой.</w:t>
      </w:r>
    </w:p>
    <w:p w:rsidR="0057162D" w:rsidRPr="00996C18" w:rsidRDefault="003E4296" w:rsidP="003E4296">
      <w:pPr>
        <w:pStyle w:val="2"/>
        <w:widowControl w:val="0"/>
        <w:tabs>
          <w:tab w:val="left" w:pos="1134"/>
        </w:tabs>
        <w:spacing w:after="0" w:line="240" w:lineRule="auto"/>
        <w:ind w:left="0"/>
        <w:rPr>
          <w:rFonts w:ascii="GHEA Grapalat" w:hAnsi="GHEA Grapalat"/>
          <w:lang w:val="ru-RU"/>
        </w:rPr>
      </w:pPr>
      <w:r>
        <w:rPr>
          <w:rFonts w:ascii="GHEA Grapalat" w:hAnsi="GHEA Grapalat"/>
          <w:lang w:val="ru-RU"/>
        </w:rPr>
        <w:t>4.3.</w:t>
      </w:r>
      <w:r w:rsidR="0057162D" w:rsidRPr="00996C18">
        <w:rPr>
          <w:rFonts w:ascii="GHEA Grapalat" w:hAnsi="GHEA Grapalat"/>
          <w:lang w:val="ru-RU"/>
        </w:rPr>
        <w:t>В заявке участник представляет:</w:t>
      </w:r>
    </w:p>
    <w:p w:rsidR="000851E1" w:rsidRPr="00996C18" w:rsidRDefault="0057162D" w:rsidP="00C126AA">
      <w:pPr>
        <w:spacing w:line="240" w:lineRule="auto"/>
        <w:rPr>
          <w:rFonts w:ascii="GHEA Grapalat" w:hAnsi="GHEA Grapalat"/>
          <w:lang w:val="ru-RU"/>
        </w:rPr>
      </w:pPr>
      <w:r w:rsidRPr="00996C18">
        <w:rPr>
          <w:rFonts w:ascii="GHEA Grapalat" w:hAnsi="GHEA Grapalat"/>
          <w:lang w:val="ru-RU"/>
        </w:rPr>
        <w:t>1</w:t>
      </w:r>
      <w:r w:rsidR="000851E1" w:rsidRPr="00996C18">
        <w:rPr>
          <w:rFonts w:ascii="GHEA Grapalat" w:hAnsi="GHEA Grapalat"/>
          <w:lang w:val="ru-RU"/>
        </w:rPr>
        <w:t xml:space="preserve">. утвержденное им заявление- объявление, предусмотренное пунктом 2.1 части 2 настоящего приглашения, согласно Приложению </w:t>
      </w:r>
      <w:proofErr w:type="gramStart"/>
      <w:r w:rsidR="000851E1" w:rsidRPr="00996C18">
        <w:rPr>
          <w:rFonts w:ascii="GHEA Grapalat" w:hAnsi="GHEA Grapalat"/>
          <w:lang w:val="ru-RU"/>
        </w:rPr>
        <w:t>1</w:t>
      </w:r>
      <w:r w:rsidR="000E7D12" w:rsidRPr="003036CA">
        <w:rPr>
          <w:rFonts w:ascii="GHEA Grapalat" w:hAnsi="GHEA Grapalat"/>
          <w:lang w:val="ru-RU"/>
        </w:rPr>
        <w:t xml:space="preserve">, </w:t>
      </w:r>
      <w:r w:rsidR="000851E1" w:rsidRPr="00996C18">
        <w:rPr>
          <w:rFonts w:ascii="GHEA Grapalat" w:hAnsi="GHEA Grapalat"/>
          <w:lang w:val="ru-RU"/>
        </w:rPr>
        <w:t xml:space="preserve"> с</w:t>
      </w:r>
      <w:proofErr w:type="gramEnd"/>
      <w:r w:rsidR="000851E1" w:rsidRPr="00996C18">
        <w:rPr>
          <w:rFonts w:ascii="GHEA Grapalat" w:hAnsi="GHEA Grapalat"/>
          <w:lang w:val="ru-RU"/>
        </w:rPr>
        <w:t xml:space="preserve"> указанием учетного номера, адреса деятельности и номера телефона налогоплательщика, включающего:</w:t>
      </w:r>
    </w:p>
    <w:p w:rsidR="0057162D" w:rsidRPr="00996C18" w:rsidDel="004F6AC1" w:rsidRDefault="003E4296" w:rsidP="00C126AA">
      <w:pPr>
        <w:spacing w:line="240" w:lineRule="auto"/>
        <w:rPr>
          <w:del w:id="3" w:author="Inesa Kocharyan" w:date="2022-10-24T10:07:00Z"/>
          <w:rFonts w:ascii="GHEA Grapalat" w:hAnsi="GHEA Grapalat"/>
          <w:lang w:val="ru-RU"/>
        </w:rPr>
      </w:pPr>
      <w:r>
        <w:rPr>
          <w:rFonts w:ascii="GHEA Grapalat" w:hAnsi="GHEA Grapalat"/>
          <w:lang w:val="ru-RU"/>
        </w:rPr>
        <w:lastRenderedPageBreak/>
        <w:t xml:space="preserve"> </w:t>
      </w:r>
      <w:r w:rsidR="0057162D" w:rsidRPr="00996C18">
        <w:rPr>
          <w:rFonts w:ascii="GHEA Grapalat" w:hAnsi="GHEA Grapalat"/>
          <w:lang w:val="ru-RU"/>
        </w:rPr>
        <w:t xml:space="preserve"> а)</w:t>
      </w:r>
      <w:r w:rsidR="004F6AC1">
        <w:rPr>
          <w:rFonts w:ascii="GHEA Grapalat" w:hAnsi="GHEA Grapalat"/>
          <w:lang w:val="ru-RU"/>
        </w:rPr>
        <w:t xml:space="preserve"> </w:t>
      </w:r>
      <w:r w:rsidR="00BD2CF3">
        <w:rPr>
          <w:rFonts w:ascii="GHEA Grapalat" w:hAnsi="GHEA Grapalat"/>
          <w:lang w:val="ru-RU"/>
        </w:rPr>
        <w:t>подтверждение</w:t>
      </w:r>
      <w:r w:rsidR="004F6AC1" w:rsidRPr="004F6AC1">
        <w:rPr>
          <w:rFonts w:ascii="GHEA Grapalat" w:hAnsi="GHEA Grapalat"/>
          <w:lang w:val="ru-RU"/>
        </w:rPr>
        <w:t xml:space="preserve"> соответствия его данных и данных аффилированных с ним лиц требованиям права участия, установленным настоящим приглашением;</w:t>
      </w:r>
    </w:p>
    <w:p w:rsidR="0057162D" w:rsidRPr="00942905" w:rsidRDefault="0057162D" w:rsidP="00C126AA">
      <w:pPr>
        <w:spacing w:line="240" w:lineRule="auto"/>
        <w:rPr>
          <w:rFonts w:ascii="GHEA Grapalat" w:hAnsi="GHEA Grapalat"/>
          <w:lang w:val="ru-RU"/>
        </w:rPr>
      </w:pPr>
      <w:r w:rsidRPr="00996C18">
        <w:rPr>
          <w:rFonts w:ascii="GHEA Grapalat" w:hAnsi="GHEA Grapalat"/>
          <w:lang w:val="ru-RU"/>
        </w:rPr>
        <w:t xml:space="preserve">   б) </w:t>
      </w:r>
      <w:r w:rsidR="0023676C" w:rsidRPr="00996C18">
        <w:rPr>
          <w:rFonts w:ascii="GHEA Grapalat" w:hAnsi="GHEA Grapalat"/>
          <w:lang w:val="ru-RU"/>
        </w:rPr>
        <w:t>в случае признания отобранным участником</w:t>
      </w:r>
      <w:r w:rsidR="00151EC8">
        <w:rPr>
          <w:rFonts w:ascii="GHEA Grapalat" w:hAnsi="GHEA Grapalat"/>
          <w:lang w:val="hy-AM"/>
        </w:rPr>
        <w:t xml:space="preserve"> </w:t>
      </w:r>
      <w:r w:rsidR="0023676C" w:rsidRPr="003036CA">
        <w:rPr>
          <w:rFonts w:ascii="GHEA Grapalat" w:hAnsi="GHEA Grapalat"/>
          <w:lang w:val="ru-RU"/>
        </w:rPr>
        <w:t>-</w:t>
      </w:r>
      <w:r w:rsidR="0023676C" w:rsidRPr="00996C18">
        <w:rPr>
          <w:rFonts w:ascii="GHEA Grapalat" w:hAnsi="GHEA Grapalat"/>
          <w:lang w:val="ru-RU"/>
        </w:rPr>
        <w:t xml:space="preserve"> </w:t>
      </w:r>
      <w:r w:rsidRPr="00996C18">
        <w:rPr>
          <w:rFonts w:ascii="GHEA Grapalat" w:hAnsi="GHEA Grapalat"/>
          <w:lang w:val="ru-RU"/>
        </w:rPr>
        <w:t xml:space="preserve">подтверждение об обязательстве предоставления обеспечения квалификации в порядке и сроки, установленные </w:t>
      </w:r>
      <w:r w:rsidR="00E5377E" w:rsidRPr="00996C18">
        <w:rPr>
          <w:rFonts w:ascii="GHEA Grapalat" w:hAnsi="GHEA Grapalat"/>
          <w:lang w:val="ru-RU"/>
        </w:rPr>
        <w:t>настоящ</w:t>
      </w:r>
      <w:r w:rsidR="00E5377E">
        <w:rPr>
          <w:rFonts w:ascii="GHEA Grapalat" w:hAnsi="GHEA Grapalat"/>
          <w:lang w:val="ru-RU"/>
        </w:rPr>
        <w:t>им</w:t>
      </w:r>
      <w:r w:rsidR="00E5377E" w:rsidRPr="00996C18">
        <w:rPr>
          <w:rFonts w:ascii="GHEA Grapalat" w:hAnsi="GHEA Grapalat"/>
          <w:lang w:val="ru-RU"/>
        </w:rPr>
        <w:t xml:space="preserve"> приглашени</w:t>
      </w:r>
      <w:r w:rsidR="00E5377E">
        <w:rPr>
          <w:rFonts w:ascii="GHEA Grapalat" w:hAnsi="GHEA Grapalat"/>
          <w:lang w:val="ru-RU"/>
        </w:rPr>
        <w:t xml:space="preserve">ем </w:t>
      </w:r>
      <w:r w:rsidR="00E5377E" w:rsidRPr="003036CA">
        <w:rPr>
          <w:rFonts w:ascii="GHEA Grapalat" w:hAnsi="GHEA Grapalat"/>
          <w:lang w:val="ru-RU"/>
        </w:rPr>
        <w:t xml:space="preserve">или </w:t>
      </w:r>
      <w:r w:rsidR="00942905" w:rsidRPr="003036CA">
        <w:rPr>
          <w:rFonts w:ascii="GHEA Grapalat" w:hAnsi="GHEA Grapalat"/>
          <w:lang w:val="ru-RU"/>
        </w:rPr>
        <w:t>о наличии рейтинга кредитоспособности, установленного настоящим приглашением</w:t>
      </w:r>
      <w:ins w:id="4" w:author="Inesa Kocharyan" w:date="2022-10-25T17:19:00Z">
        <w:r w:rsidR="00464102" w:rsidRPr="00464102">
          <w:rPr>
            <w:rFonts w:ascii="GHEA Grapalat" w:hAnsi="GHEA Grapalat"/>
            <w:lang w:val="ru-RU"/>
          </w:rPr>
          <w:t xml:space="preserve"> </w:t>
        </w:r>
      </w:ins>
    </w:p>
    <w:p w:rsidR="00191E3D" w:rsidRPr="00996C18" w:rsidRDefault="00191E3D" w:rsidP="00C126AA">
      <w:pPr>
        <w:spacing w:line="240" w:lineRule="auto"/>
        <w:ind w:firstLine="284"/>
        <w:rPr>
          <w:rFonts w:ascii="GHEA Grapalat" w:hAnsi="GHEA Grapalat"/>
          <w:lang w:val="ru-RU"/>
        </w:rPr>
      </w:pPr>
      <w:r w:rsidRPr="00996C18">
        <w:rPr>
          <w:rFonts w:ascii="GHEA Grapalat" w:hAnsi="GHEA Grapalat"/>
          <w:lang w:val="ru-RU"/>
        </w:rPr>
        <w:t xml:space="preserve">в) объявление об отсутствии </w:t>
      </w:r>
      <w:r w:rsidR="001922F3" w:rsidRPr="00867EEF">
        <w:rPr>
          <w:rFonts w:ascii="GHEA Grapalat" w:hAnsi="GHEA Grapalat"/>
          <w:lang w:val="ru-RU"/>
        </w:rPr>
        <w:t>недобросовестной конкуренции</w:t>
      </w:r>
      <w:r w:rsidR="001922F3">
        <w:rPr>
          <w:rFonts w:ascii="GHEA Grapalat" w:hAnsi="GHEA Grapalat"/>
          <w:lang w:val="ru-RU"/>
        </w:rPr>
        <w:t>,</w:t>
      </w:r>
      <w:r w:rsidR="001922F3" w:rsidRPr="00996C18">
        <w:rPr>
          <w:rFonts w:ascii="GHEA Grapalat" w:hAnsi="GHEA Grapalat"/>
          <w:lang w:val="ru-RU"/>
        </w:rPr>
        <w:t xml:space="preserve"> </w:t>
      </w:r>
      <w:r w:rsidRPr="00996C18">
        <w:rPr>
          <w:rFonts w:ascii="GHEA Grapalat" w:hAnsi="GHEA Grapalat"/>
          <w:lang w:val="ru-RU"/>
        </w:rPr>
        <w:t>злоупотребления</w:t>
      </w:r>
      <w:ins w:id="5" w:author="Inesa Kocharyan" w:date="2022-05-24T17:39:00Z">
        <w:r w:rsidR="001922F3">
          <w:rPr>
            <w:rFonts w:ascii="GHEA Grapalat" w:hAnsi="GHEA Grapalat"/>
            <w:lang w:val="ru-RU"/>
          </w:rPr>
          <w:t xml:space="preserve"> </w:t>
        </w:r>
      </w:ins>
      <w:r w:rsidRPr="00996C18">
        <w:rPr>
          <w:rFonts w:ascii="GHEA Grapalat" w:hAnsi="GHEA Grapalat"/>
          <w:lang w:val="ru-RU"/>
        </w:rPr>
        <w:t xml:space="preserve">доминирующим положением и </w:t>
      </w:r>
      <w:proofErr w:type="spellStart"/>
      <w:r w:rsidRPr="00996C18">
        <w:rPr>
          <w:rFonts w:ascii="GHEA Grapalat" w:hAnsi="GHEA Grapalat"/>
          <w:lang w:val="ru-RU"/>
        </w:rPr>
        <w:t>антиконкурентного</w:t>
      </w:r>
      <w:proofErr w:type="spellEnd"/>
      <w:r w:rsidRPr="00996C18">
        <w:rPr>
          <w:rFonts w:ascii="GHEA Grapalat" w:hAnsi="GHEA Grapalat"/>
          <w:lang w:val="ru-RU"/>
        </w:rPr>
        <w:t xml:space="preserve"> соглашения в рамках настоящей процедуры</w:t>
      </w:r>
    </w:p>
    <w:p w:rsidR="00191E3D" w:rsidRPr="004D11FE" w:rsidRDefault="00191E3D" w:rsidP="00C126AA">
      <w:pPr>
        <w:spacing w:line="240" w:lineRule="auto"/>
        <w:rPr>
          <w:rFonts w:ascii="GHEA Grapalat" w:hAnsi="GHEA Grapalat"/>
          <w:lang w:val="ru-RU"/>
        </w:rPr>
      </w:pPr>
      <w:r w:rsidRPr="00996C18">
        <w:rPr>
          <w:rFonts w:ascii="GHEA Grapalat" w:hAnsi="GHEA Grapalat"/>
          <w:lang w:val="ru-RU"/>
        </w:rPr>
        <w:t xml:space="preserve">    г) объявление об отсутствии в рамках настоящей процедуры одновременного участия </w:t>
      </w:r>
      <w:proofErr w:type="spellStart"/>
      <w:r w:rsidRPr="00996C18">
        <w:rPr>
          <w:rFonts w:ascii="GHEA Grapalat" w:hAnsi="GHEA Grapalat"/>
          <w:lang w:val="ru-RU"/>
        </w:rPr>
        <w:t>взаимосвязянных</w:t>
      </w:r>
      <w:proofErr w:type="spellEnd"/>
      <w:r w:rsidRPr="00996C18">
        <w:rPr>
          <w:rFonts w:ascii="GHEA Grapalat" w:hAnsi="GHEA Grapalat"/>
          <w:lang w:val="ru-RU"/>
        </w:rPr>
        <w:t xml:space="preserve"> с ним лиц и (или) учрежденных им организаций либо организаций, имеющих принадлежащую ему долю </w:t>
      </w:r>
      <w:r w:rsidRPr="004D11FE">
        <w:rPr>
          <w:rFonts w:ascii="GHEA Grapalat" w:hAnsi="GHEA Grapalat"/>
          <w:lang w:val="ru-RU"/>
        </w:rPr>
        <w:t>(</w:t>
      </w:r>
      <w:proofErr w:type="gramStart"/>
      <w:r w:rsidRPr="004D11FE">
        <w:rPr>
          <w:rFonts w:ascii="GHEA Grapalat" w:hAnsi="GHEA Grapalat"/>
          <w:lang w:val="ru-RU"/>
        </w:rPr>
        <w:t>пай)  в</w:t>
      </w:r>
      <w:proofErr w:type="gramEnd"/>
      <w:r w:rsidRPr="004D11FE">
        <w:rPr>
          <w:rFonts w:ascii="GHEA Grapalat" w:hAnsi="GHEA Grapalat"/>
          <w:lang w:val="ru-RU"/>
        </w:rPr>
        <w:t xml:space="preserve"> размере более пятидесяти процентов; </w:t>
      </w:r>
    </w:p>
    <w:p w:rsidR="00736F59" w:rsidRPr="00140236" w:rsidRDefault="000E7D12" w:rsidP="00736F59">
      <w:pPr>
        <w:rPr>
          <w:rFonts w:ascii="GHEA Grapalat" w:hAnsi="GHEA Grapalat"/>
          <w:lang w:val="ru-RU"/>
        </w:rPr>
      </w:pPr>
      <w:r w:rsidRPr="003036CA">
        <w:rPr>
          <w:rFonts w:ascii="GHEA Grapalat" w:hAnsi="GHEA Grapalat"/>
          <w:lang w:val="ru-RU"/>
        </w:rPr>
        <w:t xml:space="preserve">   </w:t>
      </w:r>
      <w:r w:rsidR="00154546" w:rsidRPr="00140236">
        <w:rPr>
          <w:rFonts w:ascii="GHEA Grapalat" w:hAnsi="GHEA Grapalat"/>
          <w:lang w:val="ru-RU"/>
        </w:rPr>
        <w:t xml:space="preserve">д) </w:t>
      </w:r>
      <w:r w:rsidR="005044D2" w:rsidRPr="00140236">
        <w:rPr>
          <w:rFonts w:ascii="GHEA Grapalat" w:hAnsi="GHEA Grapalat"/>
          <w:lang w:val="ru-RU"/>
        </w:rPr>
        <w:t>декларацию</w:t>
      </w:r>
      <w:r w:rsidR="00736F59" w:rsidRPr="00140236">
        <w:rPr>
          <w:rFonts w:ascii="GHEA Grapalat" w:hAnsi="GHEA Grapalat"/>
          <w:lang w:val="ru-RU"/>
        </w:rPr>
        <w:t xml:space="preserve"> о реальных бенефициарах согласно приложению 1.2 или 1.3 (в соответствии с формой представленной декларации). При этом:</w:t>
      </w:r>
    </w:p>
    <w:p w:rsidR="00736F59" w:rsidRPr="00140236" w:rsidRDefault="00736F59" w:rsidP="00736F59">
      <w:pPr>
        <w:rPr>
          <w:rFonts w:ascii="GHEA Grapalat" w:hAnsi="GHEA Grapalat"/>
          <w:lang w:val="ru-RU"/>
        </w:rPr>
      </w:pPr>
      <w:r w:rsidRPr="00140236">
        <w:rPr>
          <w:rFonts w:ascii="GHEA Grapalat" w:hAnsi="GHEA Grapalat"/>
          <w:lang w:val="ru-RU"/>
        </w:rPr>
        <w:t>- приложение 1.2 представляет участник,</w:t>
      </w:r>
      <w:r w:rsidR="0025239B" w:rsidRPr="00C844E8">
        <w:rPr>
          <w:rFonts w:ascii="GHEA Grapalat" w:hAnsi="GHEA Grapalat"/>
          <w:lang w:val="ru-RU"/>
        </w:rPr>
        <w:t xml:space="preserve"> </w:t>
      </w:r>
      <w:r w:rsidR="0025239B">
        <w:rPr>
          <w:rFonts w:ascii="GHEA Grapalat" w:hAnsi="GHEA Grapalat"/>
          <w:lang w:val="ru-RU"/>
        </w:rPr>
        <w:t xml:space="preserve">не являющийся резидентом </w:t>
      </w:r>
      <w:proofErr w:type="gramStart"/>
      <w:r w:rsidR="0025239B">
        <w:rPr>
          <w:rFonts w:ascii="GHEA Grapalat" w:hAnsi="GHEA Grapalat"/>
          <w:lang w:val="ru-RU"/>
        </w:rPr>
        <w:t>РА</w:t>
      </w:r>
      <w:r w:rsidRPr="00140236">
        <w:rPr>
          <w:rFonts w:ascii="GHEA Grapalat" w:hAnsi="GHEA Grapalat"/>
          <w:lang w:val="ru-RU"/>
        </w:rPr>
        <w:t xml:space="preserve"> ;</w:t>
      </w:r>
      <w:proofErr w:type="gramEnd"/>
    </w:p>
    <w:p w:rsidR="00736F59" w:rsidRPr="00140236" w:rsidRDefault="00736F59" w:rsidP="00736F59">
      <w:pPr>
        <w:rPr>
          <w:rFonts w:ascii="GHEA Grapalat" w:hAnsi="GHEA Grapalat"/>
          <w:lang w:val="ru-RU"/>
        </w:rPr>
      </w:pPr>
      <w:r w:rsidRPr="00140236">
        <w:rPr>
          <w:rFonts w:ascii="GHEA Grapalat" w:hAnsi="GHEA Grapalat"/>
          <w:lang w:val="ru-RU"/>
        </w:rPr>
        <w:t xml:space="preserve">- приложение 1.3 представляет участник, </w:t>
      </w:r>
      <w:r w:rsidR="0025239B">
        <w:rPr>
          <w:rFonts w:ascii="GHEA Grapalat" w:hAnsi="GHEA Grapalat"/>
          <w:lang w:val="ru-RU"/>
        </w:rPr>
        <w:t>являющийся резидентом РА</w:t>
      </w:r>
      <w:r w:rsidRPr="00140236">
        <w:rPr>
          <w:rFonts w:ascii="GHEA Grapalat" w:hAnsi="GHEA Grapalat"/>
          <w:lang w:val="ru-RU"/>
        </w:rPr>
        <w:t>;</w:t>
      </w:r>
    </w:p>
    <w:p w:rsidR="00736F59" w:rsidRPr="00140236" w:rsidRDefault="00736F59" w:rsidP="00736F59">
      <w:pPr>
        <w:rPr>
          <w:rFonts w:ascii="GHEA Grapalat" w:hAnsi="GHEA Grapalat"/>
          <w:lang w:val="ru-RU"/>
        </w:rPr>
      </w:pPr>
      <w:r w:rsidRPr="00140236">
        <w:rPr>
          <w:rFonts w:ascii="GHEA Grapalat" w:hAnsi="GHEA Grapalat"/>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36F59" w:rsidRPr="00140236" w:rsidRDefault="00736F59" w:rsidP="00736F59">
      <w:pPr>
        <w:rPr>
          <w:rFonts w:ascii="GHEA Grapalat" w:hAnsi="GHEA Grapalat"/>
          <w:lang w:val="hy-AM"/>
        </w:rPr>
      </w:pPr>
      <w:r w:rsidRPr="00140236">
        <w:rPr>
          <w:rFonts w:ascii="GHEA Grapalat" w:hAnsi="GHEA Grapalat"/>
          <w:lang w:val="ru-RU"/>
        </w:rPr>
        <w:t>- таблица, предусмотренная абзацем 3 пункта 2 заявления-объявления, не заполняется</w:t>
      </w:r>
      <w:r w:rsidR="005044D2" w:rsidRPr="00140236">
        <w:rPr>
          <w:rFonts w:ascii="GHEA Grapalat" w:hAnsi="GHEA Grapalat"/>
          <w:lang w:val="ru-RU"/>
        </w:rPr>
        <w:t>.</w:t>
      </w:r>
    </w:p>
    <w:p w:rsidR="00736F59" w:rsidRPr="00140236" w:rsidRDefault="005044D2" w:rsidP="00736F59">
      <w:pPr>
        <w:rPr>
          <w:rFonts w:ascii="GHEA Grapalat" w:hAnsi="GHEA Grapalat"/>
          <w:lang w:val="ru-RU"/>
        </w:rPr>
      </w:pPr>
      <w:r w:rsidRPr="00140236">
        <w:rPr>
          <w:rFonts w:ascii="GHEA Grapalat" w:hAnsi="GHEA Grapalat"/>
          <w:lang w:val="ru-RU"/>
        </w:rPr>
        <w:t>Е</w:t>
      </w:r>
      <w:r w:rsidR="00736F59" w:rsidRPr="00140236">
        <w:rPr>
          <w:rFonts w:ascii="GHEA Grapalat" w:hAnsi="GHEA Grapalat"/>
          <w:lang w:val="ru-RU"/>
        </w:rPr>
        <w:t>сли участник объявляется отобранным участником, то предусмотренное настоящим абзацем приложение, которое после в</w:t>
      </w:r>
      <w:r w:rsidR="00736F59" w:rsidRPr="00140236">
        <w:rPr>
          <w:rFonts w:ascii="GHEA Grapalat" w:hAnsi="GHEA Grapalat"/>
        </w:rPr>
        <w:t>c</w:t>
      </w:r>
      <w:proofErr w:type="spellStart"/>
      <w:r w:rsidR="00736F59" w:rsidRPr="00140236">
        <w:rPr>
          <w:rFonts w:ascii="GHEA Grapalat" w:hAnsi="GHEA Grapalat"/>
          <w:lang w:val="ru-RU"/>
        </w:rPr>
        <w:t>крытия</w:t>
      </w:r>
      <w:proofErr w:type="spellEnd"/>
      <w:r w:rsidR="00736F59" w:rsidRPr="00140236">
        <w:rPr>
          <w:rFonts w:ascii="GHEA Grapalat" w:hAnsi="GHEA Grapalat"/>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76000A" w:rsidRPr="00996C18" w:rsidRDefault="0076000A" w:rsidP="00C126AA">
      <w:pPr>
        <w:spacing w:line="240" w:lineRule="auto"/>
        <w:rPr>
          <w:rFonts w:ascii="GHEA Grapalat" w:hAnsi="GHEA Grapalat"/>
          <w:lang w:val="ru-RU"/>
        </w:rPr>
      </w:pPr>
      <w:r w:rsidRPr="003036CA">
        <w:rPr>
          <w:rFonts w:ascii="GHEA Grapalat" w:hAnsi="GHEA Grapalat"/>
          <w:color w:val="000000" w:themeColor="text1"/>
          <w:lang w:val="ru-RU"/>
        </w:rPr>
        <w:t>2) Ценовое предложение</w:t>
      </w:r>
      <w:r w:rsidRPr="003036CA">
        <w:rPr>
          <w:rFonts w:ascii="GHEA Grapalat" w:hAnsi="GHEA Grapalat"/>
          <w:lang w:val="ru-RU"/>
        </w:rPr>
        <w:t>, представляемое посредством</w:t>
      </w:r>
      <w:r w:rsidRPr="00996C18">
        <w:rPr>
          <w:rFonts w:ascii="GHEA Grapalat" w:hAnsi="GHEA Grapalat"/>
          <w:lang w:val="ru-RU"/>
        </w:rPr>
        <w:t xml:space="preserve"> системы</w:t>
      </w:r>
      <w:r w:rsidR="00440AE8" w:rsidRPr="00996C18">
        <w:rPr>
          <w:rFonts w:ascii="GHEA Grapalat" w:hAnsi="GHEA Grapalat"/>
          <w:lang w:val="ru-RU"/>
        </w:rPr>
        <w:t xml:space="preserve">. </w:t>
      </w:r>
      <w:r w:rsidR="00884536" w:rsidRPr="00996C18">
        <w:rPr>
          <w:rFonts w:ascii="GHEA Grapalat" w:hAnsi="GHEA Grapalat"/>
          <w:lang w:val="ru-RU"/>
        </w:rPr>
        <w:t xml:space="preserve">Порядок и условия представления ценового предложения установлены </w:t>
      </w:r>
      <w:r w:rsidR="00FD23F0" w:rsidRPr="00996C18">
        <w:rPr>
          <w:rFonts w:ascii="GHEA Grapalat" w:hAnsi="GHEA Grapalat"/>
          <w:lang w:val="ru-RU"/>
        </w:rPr>
        <w:t>раздел</w:t>
      </w:r>
      <w:r w:rsidR="00FD23F0">
        <w:rPr>
          <w:rFonts w:ascii="GHEA Grapalat" w:hAnsi="GHEA Grapalat"/>
          <w:lang w:val="ru-RU"/>
        </w:rPr>
        <w:t>ами</w:t>
      </w:r>
      <w:r w:rsidR="00FD23F0" w:rsidRPr="00996C18">
        <w:rPr>
          <w:rFonts w:ascii="GHEA Grapalat" w:hAnsi="GHEA Grapalat"/>
          <w:lang w:val="ru-RU"/>
        </w:rPr>
        <w:t xml:space="preserve"> </w:t>
      </w:r>
      <w:r w:rsidR="00884536" w:rsidRPr="00996C18">
        <w:rPr>
          <w:rFonts w:ascii="GHEA Grapalat" w:hAnsi="GHEA Grapalat"/>
          <w:lang w:val="ru-RU"/>
        </w:rPr>
        <w:t xml:space="preserve">5 </w:t>
      </w:r>
      <w:r w:rsidR="00FD23F0">
        <w:rPr>
          <w:rFonts w:ascii="GHEA Grapalat" w:hAnsi="GHEA Grapalat"/>
          <w:lang w:val="ru-RU"/>
        </w:rPr>
        <w:t xml:space="preserve">части 1 </w:t>
      </w:r>
      <w:r w:rsidR="00884536" w:rsidRPr="00996C18">
        <w:rPr>
          <w:rFonts w:ascii="GHEA Grapalat" w:hAnsi="GHEA Grapalat"/>
          <w:lang w:val="ru-RU"/>
        </w:rPr>
        <w:t xml:space="preserve">и 2 </w:t>
      </w:r>
      <w:proofErr w:type="gramStart"/>
      <w:r w:rsidR="007C6FA2" w:rsidRPr="00996C18">
        <w:rPr>
          <w:rFonts w:ascii="GHEA Grapalat" w:hAnsi="GHEA Grapalat"/>
          <w:lang w:val="ru-RU"/>
        </w:rPr>
        <w:t>част</w:t>
      </w:r>
      <w:r w:rsidR="00FD23F0">
        <w:rPr>
          <w:rFonts w:ascii="GHEA Grapalat" w:hAnsi="GHEA Grapalat"/>
          <w:lang w:val="ru-RU"/>
        </w:rPr>
        <w:t xml:space="preserve">и </w:t>
      </w:r>
      <w:r w:rsidR="007C6FA2">
        <w:rPr>
          <w:rFonts w:ascii="GHEA Grapalat" w:hAnsi="GHEA Grapalat"/>
          <w:lang w:val="ru-RU"/>
        </w:rPr>
        <w:t xml:space="preserve"> 2</w:t>
      </w:r>
      <w:proofErr w:type="gramEnd"/>
      <w:r w:rsidR="00884536" w:rsidRPr="00996C18">
        <w:rPr>
          <w:rFonts w:ascii="GHEA Grapalat" w:hAnsi="GHEA Grapalat"/>
          <w:lang w:val="ru-RU"/>
        </w:rPr>
        <w:t xml:space="preserve"> настоящего приглашения.</w:t>
      </w:r>
      <w:r w:rsidR="00406DCE" w:rsidRPr="00996C18">
        <w:rPr>
          <w:rFonts w:ascii="GHEA Grapalat" w:hAnsi="GHEA Grapalat"/>
          <w:lang w:val="ru-RU"/>
        </w:rPr>
        <w:t xml:space="preserve"> </w:t>
      </w:r>
    </w:p>
    <w:p w:rsidR="00406DCE" w:rsidRPr="004D11FE" w:rsidRDefault="00406DCE" w:rsidP="00B5538C">
      <w:pPr>
        <w:spacing w:line="240" w:lineRule="auto"/>
        <w:rPr>
          <w:rFonts w:ascii="GHEA Grapalat" w:hAnsi="GHEA Grapalat"/>
          <w:lang w:val="ru-RU"/>
        </w:rPr>
      </w:pPr>
      <w:r w:rsidRPr="00996C18">
        <w:rPr>
          <w:rFonts w:ascii="GHEA Grapalat" w:hAnsi="GHEA Grapalat"/>
          <w:lang w:val="ru-RU"/>
        </w:rPr>
        <w:t xml:space="preserve">3) </w:t>
      </w:r>
      <w:r w:rsidR="00EB27D3" w:rsidRPr="00996C18">
        <w:rPr>
          <w:rFonts w:ascii="GHEA Grapalat" w:hAnsi="GHEA Grapalat"/>
          <w:lang w:val="ru-RU"/>
        </w:rPr>
        <w:t xml:space="preserve">технические характеристики предлагаемого им товара, а также товарный знак предлагаемого товара, фирменное наименование, </w:t>
      </w:r>
      <w:r w:rsidR="00DB536B">
        <w:rPr>
          <w:rFonts w:ascii="GHEA Grapalat" w:hAnsi="GHEA Grapalat"/>
          <w:lang w:val="ru-RU"/>
        </w:rPr>
        <w:t>модель</w:t>
      </w:r>
      <w:r w:rsidR="00DB536B" w:rsidRPr="00996C18">
        <w:rPr>
          <w:rFonts w:ascii="GHEA Grapalat" w:hAnsi="GHEA Grapalat"/>
          <w:lang w:val="ru-RU"/>
        </w:rPr>
        <w:t xml:space="preserve"> </w:t>
      </w:r>
      <w:r w:rsidR="00EB27D3" w:rsidRPr="00996C18">
        <w:rPr>
          <w:rFonts w:ascii="GHEA Grapalat" w:hAnsi="GHEA Grapalat"/>
          <w:lang w:val="ru-RU"/>
        </w:rPr>
        <w:t xml:space="preserve">и наименование производителя (далее-полное описание товара) </w:t>
      </w:r>
      <w:r w:rsidR="002D5CF3">
        <w:rPr>
          <w:rFonts w:ascii="GHEA Grapalat" w:hAnsi="GHEA Grapalat"/>
          <w:lang w:val="ru-RU"/>
        </w:rPr>
        <w:t>посредством системы.</w:t>
      </w:r>
      <w:r w:rsidR="00264F8B" w:rsidRPr="00264F8B">
        <w:rPr>
          <w:rFonts w:ascii="GHEA Grapalat" w:hAnsi="GHEA Grapalat"/>
          <w:lang w:val="ru-RU" w:bidi="ru-RU"/>
        </w:rPr>
        <w:t xml:space="preserve"> </w:t>
      </w:r>
      <w:r w:rsidR="00264F8B" w:rsidRPr="00086AF0">
        <w:rPr>
          <w:rFonts w:ascii="GHEA Grapalat" w:hAnsi="GHEA Grapalat"/>
          <w:lang w:val="ru-RU" w:bidi="ru-RU"/>
        </w:rPr>
        <w:t xml:space="preserve">При этом участник может представить товары, произведенные более чем одним производителем, а также </w:t>
      </w:r>
      <w:r w:rsidR="00E1406B">
        <w:rPr>
          <w:rFonts w:ascii="GHEA Grapalat" w:hAnsi="GHEA Grapalat"/>
          <w:lang w:val="ru-RU" w:bidi="ru-RU"/>
        </w:rPr>
        <w:t xml:space="preserve">имеющие </w:t>
      </w:r>
      <w:r w:rsidR="00264F8B" w:rsidRPr="00086AF0">
        <w:rPr>
          <w:rFonts w:ascii="GHEA Grapalat" w:hAnsi="GHEA Grapalat"/>
          <w:lang w:val="ru-RU" w:bidi="ru-RU"/>
        </w:rPr>
        <w:t xml:space="preserve">разные товарные знаки, фирменное наименование и </w:t>
      </w:r>
      <w:r w:rsidR="00BF62EB" w:rsidRPr="0058750E">
        <w:rPr>
          <w:rFonts w:ascii="GHEA Grapalat" w:hAnsi="GHEA Grapalat"/>
          <w:lang w:val="ru-RU" w:bidi="ru-RU"/>
        </w:rPr>
        <w:t>модел</w:t>
      </w:r>
      <w:r w:rsidR="003D35A1" w:rsidRPr="0058750E">
        <w:rPr>
          <w:rFonts w:ascii="GHEA Grapalat" w:hAnsi="GHEA Grapalat"/>
          <w:lang w:val="ru-RU" w:bidi="ru-RU"/>
        </w:rPr>
        <w:t>ь</w:t>
      </w:r>
      <w:r w:rsidR="00BF62EB" w:rsidRPr="0058750E">
        <w:rPr>
          <w:lang w:val="ru-RU" w:bidi="ru-RU"/>
        </w:rPr>
        <w:t xml:space="preserve">, </w:t>
      </w:r>
      <w:r w:rsidR="00E1406B" w:rsidRPr="0058750E">
        <w:rPr>
          <w:rFonts w:ascii="GHEA Grapalat" w:hAnsi="GHEA Grapalat"/>
          <w:lang w:val="ru-RU" w:bidi="ru-RU"/>
        </w:rPr>
        <w:t>если не применяется условие, установленное последним предложением пункта 1.1 настоящей части</w:t>
      </w:r>
      <w:r w:rsidR="00E1406B" w:rsidRPr="0058750E">
        <w:rPr>
          <w:rStyle w:val="a7"/>
          <w:vertAlign w:val="baseline"/>
          <w:lang w:val="ru-RU" w:bidi="ru-RU"/>
        </w:rPr>
        <w:t xml:space="preserve"> </w:t>
      </w:r>
      <w:r w:rsidR="0032583A" w:rsidRPr="0058750E">
        <w:rPr>
          <w:rStyle w:val="a7"/>
          <w:rFonts w:ascii="GHEA Grapalat" w:hAnsi="GHEA Grapalat"/>
        </w:rPr>
        <w:footnoteReference w:id="1"/>
      </w:r>
      <w:r w:rsidR="0032583A" w:rsidRPr="0058750E">
        <w:rPr>
          <w:rFonts w:ascii="GHEA Grapalat" w:hAnsi="GHEA Grapalat"/>
          <w:lang w:val="ru-RU"/>
        </w:rPr>
        <w:t>.</w:t>
      </w:r>
      <w:r w:rsidR="00086AF0" w:rsidRPr="00086AF0">
        <w:rPr>
          <w:rFonts w:ascii="GHEA Grapalat" w:eastAsia="Times New Roman" w:hAnsi="GHEA Grapalat" w:cs="Times New Roman"/>
          <w:sz w:val="24"/>
          <w:szCs w:val="24"/>
          <w:lang w:val="ru-RU" w:eastAsia="ru-RU" w:bidi="ru-RU"/>
        </w:rPr>
        <w:t xml:space="preserve"> </w:t>
      </w:r>
    </w:p>
    <w:p w:rsidR="00322A7D" w:rsidRPr="00996C18" w:rsidRDefault="00322A7D" w:rsidP="00B5538C">
      <w:pPr>
        <w:spacing w:line="240" w:lineRule="auto"/>
        <w:rPr>
          <w:rFonts w:ascii="GHEA Grapalat" w:hAnsi="GHEA Grapalat"/>
          <w:lang w:val="ru-RU"/>
        </w:rPr>
      </w:pPr>
      <w:r w:rsidRPr="00996C18">
        <w:rPr>
          <w:rFonts w:ascii="GHEA Grapalat" w:hAnsi="GHEA Grapalat"/>
          <w:lang w:val="ru-RU"/>
        </w:rPr>
        <w:t>4)</w:t>
      </w:r>
      <w:r w:rsidR="00511170" w:rsidRPr="00511170">
        <w:rPr>
          <w:rFonts w:ascii="GHEA Grapalat" w:hAnsi="GHEA Grapalat"/>
          <w:lang w:val="ru-RU"/>
        </w:rPr>
        <w:t xml:space="preserve"> </w:t>
      </w:r>
      <w:r w:rsidRPr="00996C18">
        <w:rPr>
          <w:rFonts w:ascii="GHEA Grapalat" w:hAnsi="GHEA Grapalat"/>
          <w:lang w:val="ru-RU"/>
        </w:rPr>
        <w:t>обеспечение заявки</w:t>
      </w:r>
      <w:r w:rsidR="00511170" w:rsidRPr="00511170">
        <w:rPr>
          <w:rFonts w:ascii="GHEA Grapalat" w:hAnsi="GHEA Grapalat"/>
          <w:lang w:val="ru-RU"/>
        </w:rPr>
        <w:t xml:space="preserve"> </w:t>
      </w:r>
      <w:r w:rsidRPr="00996C18">
        <w:rPr>
          <w:rFonts w:ascii="GHEA Grapalat" w:hAnsi="GHEA Grapalat"/>
          <w:lang w:val="ru-RU"/>
        </w:rPr>
        <w:t>-</w:t>
      </w:r>
      <w:r w:rsidR="00511170" w:rsidRPr="00511170">
        <w:rPr>
          <w:rFonts w:ascii="GHEA Grapalat" w:hAnsi="GHEA Grapalat"/>
          <w:lang w:val="ru-RU"/>
        </w:rPr>
        <w:t xml:space="preserve"> </w:t>
      </w:r>
      <w:r w:rsidRPr="00996C18">
        <w:rPr>
          <w:rFonts w:ascii="GHEA Grapalat" w:hAnsi="GHEA Grapalat"/>
          <w:lang w:val="ru-RU"/>
        </w:rPr>
        <w:t>в форме наличных денег или банковской гарантии.</w:t>
      </w:r>
      <w:r w:rsidR="00865075" w:rsidRPr="00996C18">
        <w:rPr>
          <w:rFonts w:ascii="GHEA Grapalat" w:hAnsi="GHEA Grapalat"/>
          <w:lang w:val="ru-RU"/>
        </w:rPr>
        <w:t xml:space="preserve"> В случае представления обеспечения в виде наличных денег участник включает в заявку </w:t>
      </w:r>
      <w:r w:rsidR="00183F71" w:rsidRPr="00814CD8">
        <w:rPr>
          <w:rFonts w:ascii="GHEA Grapalat" w:hAnsi="GHEA Grapalat"/>
          <w:lang w:val="ru-RU"/>
        </w:rPr>
        <w:t>воспроизведенный</w:t>
      </w:r>
      <w:r w:rsidR="00183F71" w:rsidRPr="00996C18">
        <w:rPr>
          <w:rFonts w:ascii="GHEA Grapalat" w:hAnsi="GHEA Grapalat"/>
          <w:lang w:val="ru-RU"/>
        </w:rPr>
        <w:t xml:space="preserve"> (отсканированный) </w:t>
      </w:r>
      <w:r w:rsidR="00183F71">
        <w:rPr>
          <w:rFonts w:ascii="GHEA Grapalat" w:hAnsi="GHEA Grapalat"/>
          <w:lang w:val="ru-RU"/>
        </w:rPr>
        <w:t>с</w:t>
      </w:r>
      <w:r w:rsidR="00183F71" w:rsidRPr="00996C18">
        <w:rPr>
          <w:rFonts w:ascii="GHEA Grapalat" w:hAnsi="GHEA Grapalat"/>
          <w:lang w:val="ru-RU"/>
        </w:rPr>
        <w:t xml:space="preserve"> оригинала читаемый вариант </w:t>
      </w:r>
      <w:r w:rsidR="00865075" w:rsidRPr="00996C18">
        <w:rPr>
          <w:rFonts w:ascii="GHEA Grapalat" w:hAnsi="GHEA Grapalat"/>
          <w:lang w:val="ru-RU"/>
        </w:rPr>
        <w:t>документ</w:t>
      </w:r>
      <w:r w:rsidR="00E35FF7">
        <w:rPr>
          <w:rFonts w:ascii="GHEA Grapalat" w:hAnsi="GHEA Grapalat"/>
        </w:rPr>
        <w:t>a</w:t>
      </w:r>
      <w:r w:rsidR="00865075" w:rsidRPr="00996C18">
        <w:rPr>
          <w:rFonts w:ascii="GHEA Grapalat" w:hAnsi="GHEA Grapalat"/>
          <w:lang w:val="ru-RU"/>
        </w:rPr>
        <w:t>, удостоверяющий платеж</w:t>
      </w:r>
      <w:r w:rsidR="000A1117" w:rsidRPr="00996C18">
        <w:rPr>
          <w:rFonts w:ascii="GHEA Grapalat" w:hAnsi="GHEA Grapalat"/>
          <w:lang w:val="ru-RU"/>
        </w:rPr>
        <w:t>.</w:t>
      </w:r>
      <w:r w:rsidR="00B75585" w:rsidRPr="00996C18">
        <w:rPr>
          <w:rStyle w:val="a7"/>
          <w:rFonts w:ascii="GHEA Grapalat" w:hAnsi="GHEA Grapalat"/>
          <w:lang w:val="ru-RU"/>
        </w:rPr>
        <w:footnoteReference w:id="2"/>
      </w:r>
    </w:p>
    <w:p w:rsidR="0066534D" w:rsidRPr="00996C18" w:rsidRDefault="0066534D" w:rsidP="00B5538C">
      <w:pPr>
        <w:spacing w:line="240" w:lineRule="auto"/>
        <w:rPr>
          <w:rFonts w:ascii="GHEA Grapalat" w:hAnsi="GHEA Grapalat"/>
          <w:lang w:val="ru-RU"/>
        </w:rPr>
      </w:pPr>
      <w:r w:rsidRPr="00996C18">
        <w:rPr>
          <w:rFonts w:ascii="GHEA Grapalat" w:hAnsi="GHEA Grapalat"/>
          <w:lang w:val="ru-RU"/>
        </w:rPr>
        <w:t>5)расшифрованный (отсканированный) вариант договора агентства и данные лица, являющегося его стороной, если заключаемый договор бу</w:t>
      </w:r>
      <w:r w:rsidR="007A6C61" w:rsidRPr="00996C18">
        <w:rPr>
          <w:rFonts w:ascii="GHEA Grapalat" w:hAnsi="GHEA Grapalat"/>
          <w:lang w:val="ru-RU"/>
        </w:rPr>
        <w:t>дет осуществлен через агентство.</w:t>
      </w:r>
    </w:p>
    <w:p w:rsidR="00361806" w:rsidRPr="00996C18" w:rsidRDefault="00361806" w:rsidP="00B5538C">
      <w:pPr>
        <w:pStyle w:val="norm"/>
        <w:widowControl w:val="0"/>
        <w:tabs>
          <w:tab w:val="left" w:pos="1134"/>
        </w:tabs>
        <w:spacing w:line="240" w:lineRule="auto"/>
        <w:ind w:firstLine="0"/>
        <w:rPr>
          <w:rFonts w:ascii="GHEA Grapalat" w:hAnsi="GHEA Grapalat"/>
          <w:szCs w:val="22"/>
        </w:rPr>
      </w:pPr>
      <w:r w:rsidRPr="00996C18">
        <w:rPr>
          <w:rFonts w:ascii="GHEA Grapalat" w:hAnsi="GHEA Grapalat"/>
          <w:szCs w:val="22"/>
        </w:rPr>
        <w:t>6)</w:t>
      </w:r>
      <w:proofErr w:type="gramStart"/>
      <w:r w:rsidR="00590DDA" w:rsidRPr="00996C18">
        <w:rPr>
          <w:rFonts w:ascii="GHEA Grapalat" w:hAnsi="GHEA Grapalat"/>
          <w:szCs w:val="22"/>
        </w:rPr>
        <w:t>В</w:t>
      </w:r>
      <w:proofErr w:type="gramEnd"/>
      <w:r w:rsidR="00590DDA" w:rsidRPr="00996C18">
        <w:rPr>
          <w:rFonts w:ascii="GHEA Grapalat" w:hAnsi="GHEA Grapalat"/>
          <w:szCs w:val="22"/>
        </w:rPr>
        <w:t xml:space="preserve">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25DBE" w:rsidRPr="00996C18" w:rsidRDefault="00C25DBE" w:rsidP="00B5538C">
      <w:pPr>
        <w:spacing w:line="240" w:lineRule="auto"/>
        <w:rPr>
          <w:rFonts w:ascii="GHEA Grapalat" w:hAnsi="GHEA Grapalat" w:cs="Sylfaen"/>
          <w:lang w:val="ru-RU"/>
        </w:rPr>
      </w:pPr>
      <w:r w:rsidRPr="00996C18">
        <w:rPr>
          <w:rFonts w:ascii="GHEA Grapalat" w:hAnsi="GHEA Grapalat" w:cs="Sylfaen"/>
          <w:lang w:val="ru-RU"/>
        </w:rPr>
        <w:t xml:space="preserve">При этом в случае участия в настоящей процедуре в порядке совместной деятельности (консорциумом) </w:t>
      </w:r>
    </w:p>
    <w:p w:rsidR="00AF49F1" w:rsidRPr="004125BB" w:rsidRDefault="00C25DBE" w:rsidP="00B5538C">
      <w:pPr>
        <w:spacing w:line="240" w:lineRule="auto"/>
        <w:rPr>
          <w:rFonts w:ascii="GHEA Grapalat" w:hAnsi="GHEA Grapalat" w:cs="Sylfaen"/>
          <w:lang w:val="ru-RU"/>
        </w:rPr>
      </w:pPr>
      <w:r w:rsidRPr="00996C18">
        <w:rPr>
          <w:rFonts w:ascii="GHEA Grapalat" w:hAnsi="GHEA Grapalat" w:cs="Sylfaen"/>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25DBE" w:rsidRPr="00996C18" w:rsidRDefault="00C25DBE" w:rsidP="00B5538C">
      <w:pPr>
        <w:pStyle w:val="norm"/>
        <w:widowControl w:val="0"/>
        <w:spacing w:line="240" w:lineRule="auto"/>
        <w:ind w:firstLine="0"/>
        <w:rPr>
          <w:rFonts w:ascii="GHEA Grapalat" w:hAnsi="GHEA Grapalat" w:cs="Sylfaen"/>
          <w:szCs w:val="22"/>
        </w:rPr>
      </w:pPr>
      <w:r w:rsidRPr="00996C18">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455C5" w:rsidRPr="00996C18" w:rsidRDefault="006455C5" w:rsidP="00B5538C">
      <w:pPr>
        <w:pStyle w:val="norm"/>
        <w:widowControl w:val="0"/>
        <w:spacing w:after="120" w:line="240" w:lineRule="auto"/>
        <w:ind w:firstLine="720"/>
        <w:rPr>
          <w:rFonts w:ascii="GHEA Grapalat" w:hAnsi="GHEA Grapalat" w:cs="Sylfaen"/>
          <w:szCs w:val="22"/>
        </w:rPr>
      </w:pPr>
      <w:r w:rsidRPr="004A7C7A">
        <w:rPr>
          <w:rFonts w:ascii="GHEA Grapalat" w:hAnsi="GHEA Grapalat" w:cs="Sylfaen"/>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32707A" w:rsidRPr="00996C18" w:rsidRDefault="0032707A" w:rsidP="0032707A">
      <w:pPr>
        <w:widowControl w:val="0"/>
        <w:spacing w:after="160"/>
        <w:jc w:val="center"/>
        <w:rPr>
          <w:rFonts w:ascii="GHEA Grapalat" w:hAnsi="GHEA Grapalat" w:cs="Arial"/>
          <w:b/>
          <w:lang w:val="ru-RU"/>
        </w:rPr>
      </w:pPr>
      <w:r w:rsidRPr="00996C18">
        <w:rPr>
          <w:rFonts w:ascii="GHEA Grapalat" w:hAnsi="GHEA Grapalat"/>
          <w:b/>
          <w:lang w:val="ru-RU"/>
        </w:rPr>
        <w:t xml:space="preserve">5.ЦЕНОВОЕ ПРЕДЛОЖЕНИЕ ЗАЯВКИ </w:t>
      </w:r>
    </w:p>
    <w:p w:rsidR="0032707A" w:rsidRPr="00996C18" w:rsidRDefault="0032707A" w:rsidP="0032707A">
      <w:pPr>
        <w:pStyle w:val="norm"/>
        <w:widowControl w:val="0"/>
        <w:spacing w:line="240" w:lineRule="auto"/>
        <w:ind w:firstLine="720"/>
        <w:rPr>
          <w:rFonts w:ascii="GHEA Grapalat" w:hAnsi="GHEA Grapalat"/>
          <w:szCs w:val="22"/>
        </w:rPr>
      </w:pPr>
      <w:r w:rsidRPr="00996C18">
        <w:rPr>
          <w:rFonts w:ascii="GHEA Grapalat" w:hAnsi="GHEA Grapalat"/>
          <w:szCs w:val="22"/>
        </w:rPr>
        <w:t>5.1.</w:t>
      </w:r>
      <w:r w:rsidRPr="00996C18">
        <w:rPr>
          <w:rFonts w:ascii="GHEA Grapalat" w:hAnsi="GHEA Grapalat"/>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C25DBE" w:rsidRPr="00996C18" w:rsidRDefault="005B1951" w:rsidP="005B1951">
      <w:pPr>
        <w:pStyle w:val="norm"/>
        <w:widowControl w:val="0"/>
        <w:spacing w:line="240" w:lineRule="auto"/>
        <w:ind w:firstLine="720"/>
        <w:rPr>
          <w:rFonts w:ascii="GHEA Grapalat" w:hAnsi="GHEA Grapalat"/>
          <w:szCs w:val="22"/>
        </w:rPr>
      </w:pPr>
      <w:r w:rsidRPr="00996C18">
        <w:rPr>
          <w:rFonts w:ascii="GHEA Grapalat" w:hAnsi="GHEA Grapalat"/>
          <w:szCs w:val="22"/>
        </w:rPr>
        <w:t>5.2.</w:t>
      </w:r>
      <w:r w:rsidRPr="00996C18">
        <w:rPr>
          <w:rFonts w:ascii="GHEA Grapalat" w:hAnsi="GHEA Grapalat"/>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w:t>
      </w:r>
      <w:r w:rsidR="00F42DF7" w:rsidRPr="00996C18">
        <w:rPr>
          <w:rFonts w:ascii="GHEA Grapalat" w:hAnsi="GHEA Grapalat"/>
          <w:szCs w:val="22"/>
        </w:rPr>
        <w:t>.</w:t>
      </w:r>
      <w:r w:rsidR="006B6B45" w:rsidRPr="00996C18">
        <w:rPr>
          <w:rFonts w:ascii="GHEA Grapalat" w:hAnsi="GHEA Grapalat"/>
          <w:szCs w:val="22"/>
        </w:rPr>
        <w:t xml:space="preserve"> Расчет компонентов себестоимости — разбивка или другие детали — не требуются и не представляются.</w:t>
      </w:r>
      <w:r w:rsidR="007C68CD" w:rsidRPr="00996C18">
        <w:rPr>
          <w:rFonts w:ascii="GHEA Grapalat" w:hAnsi="GHEA Grapalat"/>
          <w:szCs w:val="22"/>
        </w:rPr>
        <w:t xml:space="preserve">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w:t>
      </w:r>
      <w:r w:rsidR="00A0184C" w:rsidRPr="00996C18">
        <w:rPr>
          <w:rFonts w:ascii="GHEA Grapalat" w:hAnsi="GHEA Grapalat"/>
          <w:szCs w:val="22"/>
        </w:rPr>
        <w:t>.</w:t>
      </w:r>
      <w:r w:rsidR="002169F1" w:rsidRPr="00996C18">
        <w:rPr>
          <w:rFonts w:ascii="GHEA Grapalat" w:hAnsi="GHEA Grapalat"/>
          <w:szCs w:val="22"/>
        </w:rPr>
        <w:t xml:space="preserve">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w:t>
      </w:r>
      <w:r w:rsidR="0015052F" w:rsidRPr="00996C18">
        <w:rPr>
          <w:rFonts w:ascii="GHEA Grapalat" w:hAnsi="GHEA Grapalat"/>
          <w:szCs w:val="22"/>
        </w:rPr>
        <w:t xml:space="preserve">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9C5907" w:rsidRPr="00996C18" w:rsidRDefault="009C5907" w:rsidP="005B1951">
      <w:pPr>
        <w:pStyle w:val="norm"/>
        <w:widowControl w:val="0"/>
        <w:spacing w:line="240" w:lineRule="auto"/>
        <w:ind w:firstLine="720"/>
        <w:rPr>
          <w:rFonts w:ascii="GHEA Grapalat" w:hAnsi="GHEA Grapalat"/>
          <w:szCs w:val="22"/>
        </w:rPr>
      </w:pPr>
      <w:r w:rsidRPr="00996C18">
        <w:rPr>
          <w:rFonts w:ascii="GHEA Grapalat" w:hAnsi="GHEA Grapalat"/>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proofErr w:type="spellStart"/>
      <w:r w:rsidRPr="00996C18">
        <w:rPr>
          <w:rFonts w:ascii="GHEA Grapalat" w:hAnsi="GHEA Grapalat"/>
          <w:szCs w:val="22"/>
        </w:rPr>
        <w:t>драмом</w:t>
      </w:r>
      <w:proofErr w:type="spellEnd"/>
      <w:r w:rsidRPr="00996C18">
        <w:rPr>
          <w:rFonts w:ascii="GHEA Grapalat" w:hAnsi="GHEA Grapalat"/>
          <w:szCs w:val="22"/>
        </w:rPr>
        <w:t>, российский рубль-</w:t>
      </w:r>
      <w:proofErr w:type="spellStart"/>
      <w:r w:rsidRPr="00996C18">
        <w:rPr>
          <w:rFonts w:ascii="GHEA Grapalat" w:hAnsi="GHEA Grapalat"/>
          <w:szCs w:val="22"/>
        </w:rPr>
        <w:t>драмом</w:t>
      </w:r>
      <w:proofErr w:type="spellEnd"/>
      <w:r w:rsidRPr="00996C18">
        <w:rPr>
          <w:rFonts w:ascii="GHEA Grapalat" w:hAnsi="GHEA Grapalat"/>
          <w:szCs w:val="22"/>
        </w:rPr>
        <w:t>, евро-</w:t>
      </w:r>
      <w:proofErr w:type="spellStart"/>
      <w:r w:rsidRPr="00996C18">
        <w:rPr>
          <w:rFonts w:ascii="GHEA Grapalat" w:hAnsi="GHEA Grapalat"/>
          <w:szCs w:val="22"/>
        </w:rPr>
        <w:t>драмом</w:t>
      </w:r>
      <w:proofErr w:type="spellEnd"/>
      <w:r w:rsidRPr="00996C18">
        <w:rPr>
          <w:rFonts w:ascii="GHEA Grapalat" w:hAnsi="GHEA Grapalat"/>
          <w:szCs w:val="22"/>
        </w:rPr>
        <w:t>.</w:t>
      </w:r>
    </w:p>
    <w:p w:rsidR="00B134D3" w:rsidRPr="00996C18" w:rsidRDefault="00B134D3" w:rsidP="00B134D3">
      <w:pPr>
        <w:widowControl w:val="0"/>
        <w:ind w:left="567" w:right="565"/>
        <w:jc w:val="center"/>
        <w:rPr>
          <w:rFonts w:ascii="GHEA Grapalat" w:hAnsi="GHEA Grapalat"/>
          <w:b/>
          <w:lang w:val="ru-RU"/>
        </w:rPr>
      </w:pPr>
    </w:p>
    <w:p w:rsidR="00B134D3" w:rsidRPr="00996C18" w:rsidRDefault="00B134D3" w:rsidP="00B5538C">
      <w:pPr>
        <w:widowControl w:val="0"/>
        <w:spacing w:line="240" w:lineRule="auto"/>
        <w:ind w:left="567" w:right="565"/>
        <w:jc w:val="center"/>
        <w:rPr>
          <w:rFonts w:ascii="GHEA Grapalat" w:hAnsi="GHEA Grapalat"/>
          <w:b/>
          <w:lang w:val="ru-RU"/>
        </w:rPr>
      </w:pPr>
      <w:r w:rsidRPr="00996C18">
        <w:rPr>
          <w:rFonts w:ascii="GHEA Grapalat" w:hAnsi="GHEA Grapalat"/>
          <w:b/>
          <w:lang w:val="ru-RU"/>
        </w:rPr>
        <w:t xml:space="preserve">6. СРОК ДЕЙСТВИЯ ЗАЯВКИ, </w:t>
      </w:r>
      <w:r w:rsidRPr="00996C18">
        <w:rPr>
          <w:rFonts w:ascii="GHEA Grapalat" w:hAnsi="GHEA Grapalat"/>
          <w:b/>
          <w:lang w:val="ru-RU"/>
        </w:rPr>
        <w:br/>
        <w:t>ПОРЯДОК ВНЕСЕНИЯ ИЗМЕНЕНИЙ В ЗАЯВКИИ ИХ ОТЗЫВА</w:t>
      </w:r>
    </w:p>
    <w:p w:rsidR="00B134D3" w:rsidRPr="00996C18" w:rsidRDefault="00B134D3" w:rsidP="00B134D3">
      <w:pPr>
        <w:pStyle w:val="a3"/>
        <w:widowControl w:val="0"/>
        <w:tabs>
          <w:tab w:val="left" w:pos="1134"/>
        </w:tabs>
        <w:spacing w:line="240" w:lineRule="auto"/>
        <w:ind w:firstLine="567"/>
        <w:rPr>
          <w:rFonts w:ascii="GHEA Grapalat" w:hAnsi="GHEA Grapalat"/>
          <w:i w:val="0"/>
          <w:sz w:val="24"/>
          <w:szCs w:val="24"/>
        </w:rPr>
      </w:pPr>
      <w:r w:rsidRPr="00996C18">
        <w:rPr>
          <w:rFonts w:ascii="GHEA Grapalat" w:hAnsi="GHEA Grapalat"/>
          <w:i w:val="0"/>
          <w:sz w:val="24"/>
          <w:szCs w:val="24"/>
        </w:rPr>
        <w:t>6.1.</w:t>
      </w:r>
      <w:r w:rsidRPr="00996C18">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5538C" w:rsidRPr="00996C18" w:rsidRDefault="00B134D3" w:rsidP="0041648D">
      <w:pPr>
        <w:pStyle w:val="a3"/>
        <w:widowControl w:val="0"/>
        <w:tabs>
          <w:tab w:val="left" w:pos="1134"/>
        </w:tabs>
        <w:spacing w:after="160" w:line="240" w:lineRule="auto"/>
        <w:ind w:firstLine="567"/>
        <w:rPr>
          <w:rFonts w:ascii="GHEA Grapalat" w:hAnsi="GHEA Grapalat"/>
          <w:b/>
        </w:rPr>
      </w:pPr>
      <w:r w:rsidRPr="00996C18">
        <w:rPr>
          <w:rFonts w:ascii="GHEA Grapalat" w:hAnsi="GHEA Grapalat"/>
          <w:i w:val="0"/>
          <w:sz w:val="24"/>
          <w:szCs w:val="24"/>
        </w:rPr>
        <w:t>6.2.</w:t>
      </w:r>
      <w:r w:rsidRPr="00996C18">
        <w:rPr>
          <w:rFonts w:ascii="GHEA Grapalat" w:hAnsi="GHEA Grapalat"/>
          <w:i w:val="0"/>
          <w:sz w:val="24"/>
          <w:szCs w:val="24"/>
        </w:rPr>
        <w:tab/>
        <w:t xml:space="preserve">Согласно статье 31 Закона участник до указанного в </w:t>
      </w:r>
      <w:proofErr w:type="gramStart"/>
      <w:r w:rsidRPr="00996C18">
        <w:rPr>
          <w:rFonts w:ascii="GHEA Grapalat" w:hAnsi="GHEA Grapalat"/>
          <w:i w:val="0"/>
          <w:sz w:val="24"/>
          <w:szCs w:val="24"/>
        </w:rPr>
        <w:t>пункте</w:t>
      </w:r>
      <w:r w:rsidR="0041648D" w:rsidRPr="0041648D">
        <w:rPr>
          <w:rFonts w:ascii="GHEA Grapalat" w:hAnsi="GHEA Grapalat"/>
          <w:i w:val="0"/>
          <w:sz w:val="24"/>
          <w:szCs w:val="24"/>
        </w:rPr>
        <w:t xml:space="preserve"> </w:t>
      </w:r>
      <w:r w:rsidRPr="00996C18">
        <w:rPr>
          <w:rFonts w:ascii="GHEA Grapalat" w:hAnsi="GHEA Grapalat"/>
          <w:i w:val="0"/>
          <w:sz w:val="24"/>
          <w:szCs w:val="24"/>
        </w:rPr>
        <w:t xml:space="preserve"> 4.2</w:t>
      </w:r>
      <w:proofErr w:type="gramEnd"/>
      <w:r w:rsidRPr="00996C18">
        <w:rPr>
          <w:rFonts w:ascii="GHEA Grapalat" w:hAnsi="GHEA Grapalat"/>
          <w:i w:val="0"/>
          <w:sz w:val="24"/>
          <w:szCs w:val="24"/>
        </w:rPr>
        <w:t xml:space="preserve"> части 1 настоящего Приглашения окончательного срока подачи заявок может изменить или отозвать свою заявку.</w:t>
      </w:r>
    </w:p>
    <w:p w:rsidR="001E2CED" w:rsidRPr="004212E2" w:rsidRDefault="001E2CED">
      <w:pPr>
        <w:rPr>
          <w:rFonts w:ascii="GHEA Grapalat" w:hAnsi="GHEA Grapalat"/>
          <w:i/>
          <w:sz w:val="18"/>
          <w:szCs w:val="18"/>
          <w:lang w:val="ru-RU"/>
        </w:rPr>
      </w:pPr>
      <w:r w:rsidRPr="004212E2">
        <w:rPr>
          <w:rFonts w:ascii="GHEA Grapalat" w:hAnsi="GHEA Grapalat"/>
          <w:i/>
          <w:sz w:val="18"/>
          <w:szCs w:val="18"/>
          <w:vertAlign w:val="superscript"/>
          <w:lang w:val="ru-RU"/>
        </w:rPr>
        <w:t>3.1</w:t>
      </w:r>
      <w:r w:rsidRPr="004212E2">
        <w:rPr>
          <w:rFonts w:ascii="GHEA Grapalat" w:hAnsi="GHEA Grapalat"/>
          <w:i/>
          <w:sz w:val="18"/>
          <w:szCs w:val="18"/>
          <w:lang w:val="ru-RU"/>
        </w:rPr>
        <w:t>П</w:t>
      </w:r>
      <w:r w:rsidR="00DE4766">
        <w:rPr>
          <w:rFonts w:ascii="GHEA Grapalat" w:hAnsi="GHEA Grapalat"/>
          <w:i/>
          <w:sz w:val="18"/>
          <w:szCs w:val="18"/>
          <w:lang w:val="ru-RU"/>
        </w:rPr>
        <w:t>ред</w:t>
      </w:r>
      <w:r w:rsidR="00595C4D">
        <w:rPr>
          <w:rFonts w:ascii="GHEA Grapalat" w:hAnsi="GHEA Grapalat"/>
          <w:i/>
          <w:sz w:val="18"/>
          <w:szCs w:val="18"/>
          <w:lang w:val="ru-RU"/>
        </w:rPr>
        <w:t>п</w:t>
      </w:r>
      <w:r w:rsidRPr="004212E2">
        <w:rPr>
          <w:rFonts w:ascii="GHEA Grapalat" w:hAnsi="GHEA Grapalat"/>
          <w:i/>
          <w:sz w:val="18"/>
          <w:szCs w:val="18"/>
          <w:lang w:val="ru-RU"/>
        </w:rPr>
        <w:t xml:space="preserve">оследний абзац пункта 7.1 снимается </w:t>
      </w:r>
      <w:r w:rsidR="0077026E" w:rsidRPr="004212E2">
        <w:rPr>
          <w:rFonts w:ascii="GHEA Grapalat" w:hAnsi="GHEA Grapalat"/>
          <w:i/>
          <w:sz w:val="18"/>
          <w:szCs w:val="18"/>
          <w:lang w:val="ru-RU"/>
        </w:rPr>
        <w:t>из</w:t>
      </w:r>
      <w:r w:rsidRPr="004212E2">
        <w:rPr>
          <w:rFonts w:ascii="GHEA Grapalat" w:hAnsi="GHEA Grapalat"/>
          <w:i/>
          <w:sz w:val="18"/>
          <w:szCs w:val="18"/>
          <w:lang w:val="ru-RU"/>
        </w:rPr>
        <w:t xml:space="preserve"> приглашения, если процедура закупки не организована на основании пункта 2 части 6 статьи 15 Закона.</w:t>
      </w:r>
      <w:r w:rsidRPr="004212E2">
        <w:rPr>
          <w:rFonts w:ascii="GHEA Grapalat" w:hAnsi="GHEA Grapalat"/>
          <w:i/>
          <w:sz w:val="18"/>
          <w:szCs w:val="18"/>
          <w:lang w:val="ru-RU"/>
        </w:rPr>
        <w:br w:type="page"/>
      </w:r>
    </w:p>
    <w:p w:rsidR="00A26194" w:rsidRDefault="00A26194" w:rsidP="00B5538C">
      <w:pPr>
        <w:widowControl w:val="0"/>
        <w:tabs>
          <w:tab w:val="left" w:pos="1134"/>
        </w:tabs>
        <w:spacing w:line="240" w:lineRule="auto"/>
        <w:ind w:firstLine="567"/>
        <w:rPr>
          <w:rFonts w:ascii="GHEA Grapalat" w:hAnsi="GHEA Grapalat"/>
          <w:lang w:val="ru-RU"/>
        </w:rPr>
      </w:pPr>
    </w:p>
    <w:p w:rsidR="0071628B" w:rsidRDefault="003E4296" w:rsidP="00B5538C">
      <w:pPr>
        <w:widowControl w:val="0"/>
        <w:tabs>
          <w:tab w:val="left" w:pos="1134"/>
        </w:tabs>
        <w:spacing w:line="240" w:lineRule="auto"/>
        <w:ind w:firstLine="567"/>
        <w:rPr>
          <w:rFonts w:ascii="GHEA Grapalat" w:hAnsi="GHEA Grapalat"/>
          <w:lang w:val="ru-RU"/>
        </w:rPr>
      </w:pPr>
      <w:proofErr w:type="spellStart"/>
      <w:proofErr w:type="gramStart"/>
      <w:r>
        <w:rPr>
          <w:rFonts w:ascii="GHEA Grapalat" w:hAnsi="GHEA Grapalat"/>
          <w:lang w:val="ru-RU"/>
        </w:rPr>
        <w:t>б.</w:t>
      </w:r>
      <w:r w:rsidR="0071628B" w:rsidRPr="00996C18">
        <w:rPr>
          <w:rFonts w:ascii="GHEA Grapalat" w:hAnsi="GHEA Grapalat"/>
          <w:lang w:val="ru-RU"/>
        </w:rPr>
        <w:t>если</w:t>
      </w:r>
      <w:proofErr w:type="spellEnd"/>
      <w:proofErr w:type="gramEnd"/>
      <w:r w:rsidR="0071628B" w:rsidRPr="00996C18">
        <w:rPr>
          <w:rFonts w:ascii="GHEA Grapalat" w:hAnsi="GHEA Grapalat"/>
          <w:lang w:val="ru-RU"/>
        </w:rPr>
        <w:t xml:space="preserve">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p>
    <w:p w:rsidR="001E2CED" w:rsidRPr="00996C18" w:rsidRDefault="001E2CED" w:rsidP="00B5538C">
      <w:pPr>
        <w:widowControl w:val="0"/>
        <w:tabs>
          <w:tab w:val="left" w:pos="1134"/>
        </w:tabs>
        <w:spacing w:line="240" w:lineRule="auto"/>
        <w:ind w:firstLine="567"/>
        <w:rPr>
          <w:rFonts w:ascii="GHEA Grapalat" w:hAnsi="GHEA Grapalat"/>
          <w:lang w:val="ru-RU"/>
        </w:rPr>
      </w:pPr>
    </w:p>
    <w:p w:rsidR="00FF4AD9" w:rsidRPr="00996C18" w:rsidRDefault="003E4296" w:rsidP="00B5538C">
      <w:pPr>
        <w:widowControl w:val="0"/>
        <w:tabs>
          <w:tab w:val="left" w:pos="1134"/>
        </w:tabs>
        <w:spacing w:line="240" w:lineRule="auto"/>
        <w:ind w:firstLine="567"/>
        <w:rPr>
          <w:rFonts w:ascii="GHEA Grapalat" w:hAnsi="GHEA Grapalat" w:cs="Sylfaen"/>
          <w:lang w:val="ru-RU"/>
        </w:rPr>
      </w:pPr>
      <w:r>
        <w:rPr>
          <w:rFonts w:ascii="GHEA Grapalat" w:hAnsi="GHEA Grapalat"/>
          <w:lang w:val="ru-RU"/>
        </w:rPr>
        <w:t>7.</w:t>
      </w:r>
      <w:proofErr w:type="gramStart"/>
      <w:r>
        <w:rPr>
          <w:rFonts w:ascii="GHEA Grapalat" w:hAnsi="GHEA Grapalat"/>
          <w:lang w:val="ru-RU"/>
        </w:rPr>
        <w:t>3.</w:t>
      </w:r>
      <w:r w:rsidR="00FF4AD9" w:rsidRPr="00996C18">
        <w:rPr>
          <w:rFonts w:ascii="GHEA Grapalat" w:hAnsi="GHEA Grapalat"/>
          <w:lang w:val="ru-RU"/>
        </w:rPr>
        <w:t>Участник</w:t>
      </w:r>
      <w:proofErr w:type="gramEnd"/>
      <w:r w:rsidR="00FF4AD9" w:rsidRPr="00996C18">
        <w:rPr>
          <w:rFonts w:ascii="GHEA Grapalat" w:hAnsi="GHEA Grapalat"/>
          <w:lang w:val="ru-RU"/>
        </w:rPr>
        <w:t xml:space="preserve"> выплачивает обеспечение заявки, если он:</w:t>
      </w:r>
    </w:p>
    <w:p w:rsidR="00FF4AD9" w:rsidRPr="00996C18" w:rsidRDefault="003E4296" w:rsidP="00B5538C">
      <w:pPr>
        <w:widowControl w:val="0"/>
        <w:tabs>
          <w:tab w:val="left" w:pos="1134"/>
        </w:tabs>
        <w:spacing w:line="240" w:lineRule="auto"/>
        <w:ind w:firstLine="567"/>
        <w:rPr>
          <w:rFonts w:ascii="GHEA Grapalat" w:hAnsi="GHEA Grapalat" w:cs="Sylfaen"/>
          <w:lang w:val="ru-RU"/>
        </w:rPr>
      </w:pPr>
      <w:r>
        <w:rPr>
          <w:rFonts w:ascii="GHEA Grapalat" w:hAnsi="GHEA Grapalat"/>
          <w:lang w:val="ru-RU"/>
        </w:rPr>
        <w:t>1)</w:t>
      </w:r>
      <w:r w:rsidR="00FF4AD9" w:rsidRPr="00996C18">
        <w:rPr>
          <w:rFonts w:ascii="GHEA Grapalat" w:hAnsi="GHEA Grapalat"/>
          <w:lang w:val="ru-RU"/>
        </w:rPr>
        <w:t>объявлен отобранным участником, но отказывается от заключения договора либо лишается права на его заключение;</w:t>
      </w:r>
    </w:p>
    <w:p w:rsidR="00FF4AD9" w:rsidRDefault="003E4296" w:rsidP="00B5538C">
      <w:pPr>
        <w:widowControl w:val="0"/>
        <w:tabs>
          <w:tab w:val="left" w:pos="1134"/>
        </w:tabs>
        <w:spacing w:line="240" w:lineRule="auto"/>
        <w:ind w:firstLine="567"/>
        <w:rPr>
          <w:rFonts w:ascii="GHEA Grapalat" w:hAnsi="GHEA Grapalat"/>
          <w:lang w:val="ru-RU"/>
        </w:rPr>
      </w:pPr>
      <w:r>
        <w:rPr>
          <w:rFonts w:ascii="GHEA Grapalat" w:hAnsi="GHEA Grapalat"/>
          <w:lang w:val="ru-RU"/>
        </w:rPr>
        <w:t>2)</w:t>
      </w:r>
      <w:r w:rsidR="00FF4AD9" w:rsidRPr="00996C18">
        <w:rPr>
          <w:rFonts w:ascii="GHEA Grapalat" w:hAnsi="GHEA Grapalat"/>
          <w:lang w:val="ru-RU"/>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742B73">
        <w:rPr>
          <w:rFonts w:ascii="GHEA Grapalat" w:hAnsi="GHEA Grapalat"/>
          <w:lang w:val="ru-RU"/>
        </w:rPr>
        <w:t>.</w:t>
      </w:r>
    </w:p>
    <w:p w:rsidR="00FD2B34" w:rsidRDefault="003E4296" w:rsidP="00B5538C">
      <w:pPr>
        <w:widowControl w:val="0"/>
        <w:tabs>
          <w:tab w:val="left" w:pos="1134"/>
        </w:tabs>
        <w:spacing w:after="160" w:line="240" w:lineRule="auto"/>
        <w:ind w:firstLine="567"/>
        <w:rPr>
          <w:rFonts w:ascii="GHEA Grapalat" w:hAnsi="GHEA Grapalat"/>
          <w:lang w:val="ru-RU"/>
        </w:rPr>
      </w:pPr>
      <w:r>
        <w:rPr>
          <w:rFonts w:ascii="GHEA Grapalat" w:hAnsi="GHEA Grapalat"/>
          <w:lang w:val="ru-RU"/>
        </w:rPr>
        <w:t>7.</w:t>
      </w:r>
      <w:proofErr w:type="gramStart"/>
      <w:r>
        <w:rPr>
          <w:rFonts w:ascii="GHEA Grapalat" w:hAnsi="GHEA Grapalat"/>
          <w:lang w:val="ru-RU"/>
        </w:rPr>
        <w:t>4.</w:t>
      </w:r>
      <w:r w:rsidR="00FD2B34" w:rsidRPr="00996C18">
        <w:rPr>
          <w:rFonts w:ascii="GHEA Grapalat" w:hAnsi="GHEA Grapalat"/>
          <w:lang w:val="ru-RU"/>
        </w:rPr>
        <w:t>Обеспечение</w:t>
      </w:r>
      <w:proofErr w:type="gramEnd"/>
      <w:r w:rsidR="00FD2B34" w:rsidRPr="00996C18">
        <w:rPr>
          <w:rFonts w:ascii="GHEA Grapalat" w:hAnsi="GHEA Grapalat"/>
          <w:lang w:val="ru-RU"/>
        </w:rPr>
        <w:t xml:space="preserve"> заявки должно быть </w:t>
      </w:r>
      <w:r w:rsidR="00183F71" w:rsidRPr="00996C18">
        <w:rPr>
          <w:rFonts w:ascii="GHEA Grapalat" w:hAnsi="GHEA Grapalat"/>
          <w:lang w:val="ru-RU"/>
        </w:rPr>
        <w:t>действительн</w:t>
      </w:r>
      <w:r w:rsidR="00183F71">
        <w:rPr>
          <w:rFonts w:ascii="GHEA Grapalat" w:hAnsi="GHEA Grapalat"/>
          <w:lang w:val="ru-RU"/>
        </w:rPr>
        <w:t>ым</w:t>
      </w:r>
      <w:r w:rsidR="00183F71" w:rsidRPr="00996C18">
        <w:rPr>
          <w:rFonts w:ascii="GHEA Grapalat" w:hAnsi="GHEA Grapalat"/>
          <w:lang w:val="ru-RU"/>
        </w:rPr>
        <w:t xml:space="preserve"> </w:t>
      </w:r>
      <w:r w:rsidR="00FD2B34" w:rsidRPr="00996C18">
        <w:rPr>
          <w:rFonts w:ascii="GHEA Grapalat" w:hAnsi="GHEA Grapalat"/>
          <w:lang w:val="ru-RU"/>
        </w:rPr>
        <w:t>в течение 90</w:t>
      </w:r>
      <w:r w:rsidR="00FD2B34" w:rsidRPr="00996C18">
        <w:rPr>
          <w:rFonts w:ascii="Courier New" w:hAnsi="Courier New" w:cs="Courier New"/>
        </w:rPr>
        <w:t> </w:t>
      </w:r>
      <w:r w:rsidR="00FD2B34" w:rsidRPr="00996C18">
        <w:rPr>
          <w:rFonts w:ascii="GHEA Grapalat" w:hAnsi="GHEA Grapalat"/>
          <w:lang w:val="ru-RU"/>
        </w:rPr>
        <w:t xml:space="preserve">(девяноста) рабочих дней со дня </w:t>
      </w:r>
      <w:r w:rsidR="00183F71" w:rsidRPr="00044767">
        <w:rPr>
          <w:rFonts w:ascii="GHEA Grapalat" w:hAnsi="GHEA Grapalat"/>
          <w:lang w:val="ru-RU"/>
        </w:rPr>
        <w:t xml:space="preserve">истечения крайнего срока </w:t>
      </w:r>
      <w:r w:rsidR="00FD2B34" w:rsidRPr="00996C18">
        <w:rPr>
          <w:rFonts w:ascii="GHEA Grapalat" w:hAnsi="GHEA Grapalat"/>
          <w:lang w:val="ru-RU"/>
        </w:rPr>
        <w:t>подачи заяв</w:t>
      </w:r>
      <w:r w:rsidR="00183F71">
        <w:rPr>
          <w:rFonts w:ascii="GHEA Grapalat" w:hAnsi="GHEA Grapalat"/>
          <w:lang w:val="ru-RU"/>
        </w:rPr>
        <w:t>о</w:t>
      </w:r>
      <w:r w:rsidR="00FD2B34" w:rsidRPr="00996C18">
        <w:rPr>
          <w:rFonts w:ascii="GHEA Grapalat" w:hAnsi="GHEA Grapalat"/>
          <w:lang w:val="ru-RU"/>
        </w:rPr>
        <w:t xml:space="preserve">к. </w:t>
      </w:r>
      <w:r w:rsidR="006A6687" w:rsidRPr="006A6687">
        <w:rPr>
          <w:rFonts w:ascii="GHEA Grapalat" w:hAnsi="GHEA Grapalat"/>
          <w:lang w:val="ru-RU"/>
        </w:rPr>
        <w:t xml:space="preserve">А если </w:t>
      </w:r>
      <w:r w:rsidR="006A6687">
        <w:rPr>
          <w:rFonts w:ascii="GHEA Grapalat" w:hAnsi="GHEA Grapalat"/>
          <w:lang w:val="ru-RU"/>
        </w:rPr>
        <w:t>настоящая</w:t>
      </w:r>
      <w:r w:rsidR="006A6687" w:rsidRPr="006A6687">
        <w:rPr>
          <w:rFonts w:ascii="GHEA Grapalat" w:hAnsi="GHEA Grapalat"/>
          <w:lang w:val="ru-RU"/>
        </w:rPr>
        <w:t xml:space="preserve"> процедура организуется на основании пункта 2 части 6 статьи 15 Закона» О закупках "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006A6687" w:rsidRPr="006A6687">
        <w:rPr>
          <w:rFonts w:ascii="GHEA Grapalat" w:hAnsi="GHEA Grapalat"/>
          <w:lang w:val="ru-RU"/>
        </w:rPr>
        <w:t>драмов</w:t>
      </w:r>
      <w:proofErr w:type="spellEnd"/>
      <w:r w:rsidR="006A6687" w:rsidRPr="006A6687">
        <w:rPr>
          <w:rFonts w:ascii="GHEA Grapalat" w:hAnsi="GHEA Grapalat"/>
          <w:lang w:val="ru-RU"/>
        </w:rPr>
        <w:t xml:space="preserve"> </w:t>
      </w:r>
      <w:r w:rsidR="00CC0C64">
        <w:rPr>
          <w:rFonts w:ascii="GHEA Grapalat" w:hAnsi="GHEA Grapalat"/>
          <w:lang w:val="ru-RU"/>
        </w:rPr>
        <w:t>РА, то обеспечение заявки должно быть действительным</w:t>
      </w:r>
      <w:r w:rsidR="006A6687" w:rsidRPr="006A6687">
        <w:rPr>
          <w:rFonts w:ascii="GHEA Grapalat" w:hAnsi="GHEA Grapalat"/>
          <w:lang w:val="ru-RU"/>
        </w:rPr>
        <w:t xml:space="preserve"> 120 (сто двадцать) рабочих дней со дня </w:t>
      </w:r>
      <w:r w:rsidR="003D412B" w:rsidRPr="00350D53">
        <w:rPr>
          <w:rFonts w:ascii="GHEA Grapalat" w:hAnsi="GHEA Grapalat"/>
          <w:lang w:val="ru-RU"/>
        </w:rPr>
        <w:t xml:space="preserve">истечения крайнего срока </w:t>
      </w:r>
      <w:r w:rsidR="006A6687" w:rsidRPr="006A6687">
        <w:rPr>
          <w:rFonts w:ascii="GHEA Grapalat" w:hAnsi="GHEA Grapalat"/>
          <w:lang w:val="ru-RU"/>
        </w:rPr>
        <w:t>подачи заяв</w:t>
      </w:r>
      <w:r w:rsidR="003D412B">
        <w:rPr>
          <w:rFonts w:ascii="GHEA Grapalat" w:hAnsi="GHEA Grapalat"/>
          <w:lang w:val="ru-RU"/>
        </w:rPr>
        <w:t>о</w:t>
      </w:r>
      <w:r w:rsidR="006A6687" w:rsidRPr="006A6687">
        <w:rPr>
          <w:rFonts w:ascii="GHEA Grapalat" w:hAnsi="GHEA Grapalat"/>
          <w:lang w:val="ru-RU"/>
        </w:rPr>
        <w:t>к</w:t>
      </w:r>
      <w:r w:rsidR="00CC0C64">
        <w:rPr>
          <w:rFonts w:ascii="GHEA Grapalat" w:hAnsi="GHEA Grapalat"/>
          <w:lang w:val="ru-RU"/>
        </w:rPr>
        <w:t>.</w:t>
      </w:r>
    </w:p>
    <w:p w:rsidR="002A34AF" w:rsidRDefault="00383CB8" w:rsidP="00EE66F8">
      <w:pPr>
        <w:widowControl w:val="0"/>
        <w:tabs>
          <w:tab w:val="left" w:pos="1134"/>
        </w:tabs>
        <w:spacing w:after="160" w:line="240" w:lineRule="auto"/>
        <w:ind w:firstLine="567"/>
        <w:rPr>
          <w:rFonts w:ascii="GHEA Grapalat" w:hAnsi="GHEA Grapalat"/>
          <w:lang w:val="ru-RU"/>
        </w:rPr>
      </w:pPr>
      <w:r>
        <w:rPr>
          <w:rFonts w:ascii="GHEA Grapalat" w:hAnsi="GHEA Grapalat"/>
          <w:lang w:val="ru-RU"/>
        </w:rPr>
        <w:t xml:space="preserve">7.5 </w:t>
      </w:r>
      <w:r w:rsidRPr="00383CB8">
        <w:rPr>
          <w:rFonts w:ascii="GHEA Grapalat" w:hAnsi="GHEA Grapalat"/>
          <w:lang w:val="ru-RU"/>
        </w:rPr>
        <w:t xml:space="preserve">Руководитель заказчика </w:t>
      </w:r>
      <w:r w:rsidR="00EF1E0A" w:rsidRPr="007D0979">
        <w:rPr>
          <w:rFonts w:ascii="GHEA Grapalat" w:hAnsi="GHEA Grapalat"/>
          <w:lang w:val="ru-RU"/>
        </w:rPr>
        <w:t xml:space="preserve">в письменной форме </w:t>
      </w:r>
      <w:r w:rsidRPr="007D0979">
        <w:rPr>
          <w:rFonts w:ascii="GHEA Grapalat" w:hAnsi="GHEA Grapalat"/>
          <w:lang w:val="ru-RU"/>
        </w:rPr>
        <w:t xml:space="preserve">представляет требование о </w:t>
      </w:r>
      <w:r w:rsidR="002273B5" w:rsidRPr="007D0979">
        <w:rPr>
          <w:rFonts w:ascii="GHEA Grapalat" w:hAnsi="GHEA Grapalat"/>
          <w:lang w:val="ru-RU"/>
        </w:rPr>
        <w:t>вы</w:t>
      </w:r>
      <w:r w:rsidRPr="007D0979">
        <w:rPr>
          <w:rFonts w:ascii="GHEA Grapalat" w:hAnsi="GHEA Grapalat"/>
          <w:lang w:val="ru-RU"/>
        </w:rPr>
        <w:t>плате обеспечения заявки банку, а в случае обеспечения, представленного в виде наличных денег</w:t>
      </w:r>
      <w:r w:rsidR="007D0979" w:rsidRPr="007D0979">
        <w:rPr>
          <w:rFonts w:ascii="GHEA Grapalat" w:hAnsi="GHEA Grapalat"/>
          <w:lang w:val="ru-RU"/>
        </w:rPr>
        <w:t>-</w:t>
      </w:r>
      <w:r w:rsidRPr="007D0979">
        <w:rPr>
          <w:rFonts w:ascii="GHEA Grapalat" w:hAnsi="GHEA Grapalat"/>
          <w:lang w:val="ru-RU"/>
        </w:rPr>
        <w:t xml:space="preserve"> </w:t>
      </w:r>
      <w:r w:rsidR="00EF1E0A" w:rsidRPr="007D0979">
        <w:rPr>
          <w:rFonts w:ascii="GHEA Grapalat" w:hAnsi="GHEA Grapalat"/>
          <w:lang w:val="ru-RU"/>
        </w:rPr>
        <w:t xml:space="preserve"> Министерству Финансов РА</w:t>
      </w:r>
      <w:r w:rsidRPr="007D0979">
        <w:rPr>
          <w:rFonts w:ascii="GHEA Grapalat" w:hAnsi="GHEA Grapalat"/>
          <w:lang w:val="ru-RU"/>
        </w:rPr>
        <w:t xml:space="preserve"> в течение </w:t>
      </w:r>
      <w:r w:rsidR="00EF1E0A" w:rsidRPr="007D0979">
        <w:rPr>
          <w:rFonts w:ascii="GHEA Grapalat" w:hAnsi="GHEA Grapalat"/>
          <w:lang w:val="ru-RU"/>
        </w:rPr>
        <w:t xml:space="preserve">пяти </w:t>
      </w:r>
      <w:r w:rsidRPr="007D0979">
        <w:rPr>
          <w:rFonts w:ascii="GHEA Grapalat" w:hAnsi="GHEA Grapalat"/>
          <w:lang w:val="ru-RU"/>
        </w:rPr>
        <w:t xml:space="preserve">рабочих дней, следующих за днем возникновения основания для </w:t>
      </w:r>
      <w:proofErr w:type="spellStart"/>
      <w:r w:rsidR="002273B5" w:rsidRPr="007D0979">
        <w:rPr>
          <w:rFonts w:ascii="GHEA Grapalat" w:hAnsi="GHEA Grapalat"/>
          <w:lang w:val="ru-RU"/>
        </w:rPr>
        <w:t>вы</w:t>
      </w:r>
      <w:r w:rsidRPr="007D0979">
        <w:rPr>
          <w:rFonts w:ascii="GHEA Grapalat" w:hAnsi="GHEA Grapalat"/>
          <w:lang w:val="ru-RU"/>
        </w:rPr>
        <w:t>латы</w:t>
      </w:r>
      <w:proofErr w:type="spellEnd"/>
      <w:r w:rsidRPr="007D0979">
        <w:rPr>
          <w:rFonts w:ascii="GHEA Grapalat" w:hAnsi="GHEA Grapalat"/>
          <w:lang w:val="ru-RU"/>
        </w:rPr>
        <w:t xml:space="preserve"> обеспечения заявки</w:t>
      </w:r>
      <w:r w:rsidR="002A34AF" w:rsidRPr="007D0979">
        <w:rPr>
          <w:rFonts w:ascii="GHEA Grapalat" w:hAnsi="GHEA Grapalat"/>
          <w:lang w:val="ru-RU"/>
        </w:rPr>
        <w:t>.</w:t>
      </w:r>
      <w:r w:rsidR="00416E1B" w:rsidRPr="007D0979">
        <w:rPr>
          <w:rFonts w:ascii="GHEA Grapalat" w:hAnsi="GHEA Grapalat"/>
          <w:lang w:val="ru-RU"/>
        </w:rPr>
        <w:t xml:space="preserve"> </w:t>
      </w:r>
      <w:r w:rsidR="002A34AF" w:rsidRPr="007D0979">
        <w:rPr>
          <w:rFonts w:ascii="GHEA Grapalat" w:hAnsi="GHEA Grapalat"/>
          <w:lang w:val="ru-RU"/>
        </w:rPr>
        <w:t>Если требование о выплате обеспечения отклоняется</w:t>
      </w:r>
      <w:r w:rsidR="00654CEC" w:rsidRPr="007D0979">
        <w:rPr>
          <w:rFonts w:ascii="GHEA Grapalat" w:hAnsi="GHEA Grapalat"/>
          <w:lang w:val="ru-RU"/>
        </w:rPr>
        <w:t xml:space="preserve"> </w:t>
      </w:r>
      <w:r w:rsidR="002A34AF" w:rsidRPr="007D0979">
        <w:rPr>
          <w:rFonts w:ascii="GHEA Grapalat" w:hAnsi="GHEA Grapalat"/>
          <w:lang w:val="ru-RU"/>
        </w:rPr>
        <w:t xml:space="preserve">банком </w:t>
      </w:r>
      <w:r w:rsidR="00FC7EC6" w:rsidRPr="007D0979">
        <w:rPr>
          <w:rFonts w:ascii="GHEA Grapalat" w:hAnsi="GHEA Grapalat"/>
          <w:lang w:val="ru-RU"/>
        </w:rPr>
        <w:t xml:space="preserve">или Министерством Финансов РА </w:t>
      </w:r>
      <w:r w:rsidR="002A34AF" w:rsidRPr="007D0979">
        <w:rPr>
          <w:rFonts w:ascii="GHEA Grapalat" w:hAnsi="GHEA Grapalat"/>
          <w:lang w:val="ru-RU"/>
        </w:rPr>
        <w:t xml:space="preserve">на основании неполного представления требования или прилагаемых к нему документов, то новое требование руководитель заказчика представляет </w:t>
      </w:r>
      <w:r w:rsidR="00FC7EC6" w:rsidRPr="007D0979">
        <w:rPr>
          <w:rFonts w:ascii="GHEA Grapalat" w:hAnsi="GHEA Grapalat"/>
          <w:lang w:val="ru-RU"/>
        </w:rPr>
        <w:t>письменно</w:t>
      </w:r>
      <w:r w:rsidR="002A34AF" w:rsidRPr="007D0979">
        <w:rPr>
          <w:rFonts w:ascii="GHEA Grapalat" w:hAnsi="GHEA Grapalat"/>
          <w:lang w:val="ru-RU"/>
        </w:rPr>
        <w:t xml:space="preserve"> в течение двух рабочих дней после получения отказа</w:t>
      </w:r>
      <w:r w:rsidR="00B461E7" w:rsidRPr="007D0979">
        <w:rPr>
          <w:rFonts w:ascii="GHEA Grapalat" w:hAnsi="GHEA Grapalat"/>
          <w:lang w:val="ru-RU"/>
        </w:rPr>
        <w:t>.</w:t>
      </w:r>
    </w:p>
    <w:p w:rsidR="00DE0A46" w:rsidRPr="00996C18" w:rsidRDefault="00DE0A46" w:rsidP="00EE66F8">
      <w:pPr>
        <w:widowControl w:val="0"/>
        <w:tabs>
          <w:tab w:val="left" w:pos="1134"/>
        </w:tabs>
        <w:spacing w:after="160" w:line="240" w:lineRule="auto"/>
        <w:ind w:firstLine="567"/>
        <w:rPr>
          <w:rFonts w:ascii="GHEA Grapalat" w:hAnsi="GHEA Grapalat" w:cs="Sylfaen"/>
          <w:lang w:val="ru-RU"/>
        </w:rPr>
      </w:pPr>
      <w:r w:rsidRPr="005E62F0">
        <w:rPr>
          <w:rFonts w:ascii="GHEA Grapalat" w:hAnsi="GHEA Grapalat"/>
          <w:lang w:val="ru-RU"/>
        </w:rPr>
        <w:t>7.</w:t>
      </w:r>
      <w:r w:rsidR="00C60D83">
        <w:rPr>
          <w:rFonts w:ascii="GHEA Grapalat" w:hAnsi="GHEA Grapalat"/>
          <w:lang w:val="ru-RU"/>
        </w:rPr>
        <w:t>6</w:t>
      </w:r>
      <w:r w:rsidR="0001243C" w:rsidRPr="009569E5">
        <w:rPr>
          <w:rFonts w:ascii="GHEA Grapalat" w:hAnsi="GHEA Grapalat"/>
          <w:lang w:val="ru-RU"/>
        </w:rPr>
        <w:t xml:space="preserve"> Заявка участника подлежит отклонению, если в ней отсутствует </w:t>
      </w:r>
      <w:r w:rsidR="0001243C" w:rsidRPr="00264826">
        <w:rPr>
          <w:rFonts w:ascii="GHEA Grapalat" w:hAnsi="GHEA Grapalat"/>
          <w:lang w:val="ru-RU"/>
        </w:rPr>
        <w:t>о</w:t>
      </w:r>
      <w:r w:rsidR="0001243C" w:rsidRPr="007C1F83">
        <w:rPr>
          <w:rFonts w:ascii="GHEA Grapalat" w:hAnsi="GHEA Grapalat"/>
          <w:lang w:val="ru-RU"/>
        </w:rPr>
        <w:t xml:space="preserve">беспечение заявки или представленное обеспечение </w:t>
      </w:r>
      <w:proofErr w:type="gramStart"/>
      <w:r w:rsidR="0001243C" w:rsidRPr="007C1F83">
        <w:rPr>
          <w:rFonts w:ascii="GHEA Grapalat" w:hAnsi="GHEA Grapalat"/>
          <w:lang w:val="ru-RU"/>
        </w:rPr>
        <w:t>не  соответствует</w:t>
      </w:r>
      <w:proofErr w:type="gramEnd"/>
      <w:r w:rsidR="0001243C" w:rsidRPr="007C1F83">
        <w:rPr>
          <w:rFonts w:ascii="GHEA Grapalat" w:hAnsi="GHEA Grapalat"/>
          <w:lang w:val="ru-RU"/>
        </w:rPr>
        <w:t xml:space="preserve"> требованиям приглашения.</w:t>
      </w:r>
    </w:p>
    <w:p w:rsidR="002D1E6A" w:rsidRPr="00996C18" w:rsidRDefault="002D1E6A" w:rsidP="002D1E6A">
      <w:pPr>
        <w:widowControl w:val="0"/>
        <w:ind w:firstLine="567"/>
        <w:jc w:val="center"/>
        <w:rPr>
          <w:rFonts w:ascii="GHEA Grapalat" w:hAnsi="GHEA Grapalat" w:cs="Sylfaen"/>
          <w:b/>
          <w:lang w:val="ru-RU"/>
        </w:rPr>
      </w:pPr>
    </w:p>
    <w:p w:rsidR="00B5538C" w:rsidRPr="00996C18" w:rsidRDefault="00B5538C">
      <w:pPr>
        <w:rPr>
          <w:rFonts w:ascii="GHEA Grapalat" w:hAnsi="GHEA Grapalat" w:cs="Sylfaen"/>
          <w:b/>
          <w:lang w:val="ru-RU"/>
        </w:rPr>
      </w:pPr>
      <w:r w:rsidRPr="00996C18">
        <w:rPr>
          <w:rFonts w:ascii="GHEA Grapalat" w:hAnsi="GHEA Grapalat" w:cs="Sylfaen"/>
          <w:b/>
          <w:lang w:val="ru-RU"/>
        </w:rPr>
        <w:br w:type="page"/>
      </w:r>
    </w:p>
    <w:p w:rsidR="002D1E6A" w:rsidRPr="00996C18" w:rsidRDefault="002D1E6A" w:rsidP="002D1E6A">
      <w:pPr>
        <w:widowControl w:val="0"/>
        <w:ind w:firstLine="567"/>
        <w:jc w:val="center"/>
        <w:rPr>
          <w:rFonts w:ascii="GHEA Grapalat" w:hAnsi="GHEA Grapalat" w:cs="Sylfaen"/>
          <w:b/>
          <w:lang w:val="ru-RU"/>
        </w:rPr>
      </w:pPr>
      <w:r w:rsidRPr="00996C18">
        <w:rPr>
          <w:rFonts w:ascii="GHEA Grapalat" w:hAnsi="GHEA Grapalat" w:cs="Sylfaen"/>
          <w:b/>
          <w:lang w:val="ru-RU"/>
        </w:rPr>
        <w:lastRenderedPageBreak/>
        <w:t>8. УСЛОВИЯ ПРОВЕДЕНИЯ АУКЦИОНА, ЗАЯВКА УЧАСТНИКА, ЗАНЯВШЕГО ПЕРВОЕ МЕСТО ОЦЕНКА И</w:t>
      </w:r>
      <w:r w:rsidR="002F0751" w:rsidRPr="00996C18">
        <w:rPr>
          <w:rFonts w:ascii="GHEA Grapalat" w:hAnsi="GHEA Grapalat" w:cs="Sylfaen"/>
          <w:b/>
          <w:lang w:val="ru-RU"/>
        </w:rPr>
        <w:t xml:space="preserve"> ПОДВЕДЕНИЕ ИТОГОВ</w:t>
      </w:r>
    </w:p>
    <w:p w:rsidR="00C222F3" w:rsidRPr="00996C18" w:rsidRDefault="002D1E6A" w:rsidP="00B5538C">
      <w:pPr>
        <w:widowControl w:val="0"/>
        <w:spacing w:line="240" w:lineRule="auto"/>
        <w:ind w:firstLine="567"/>
        <w:rPr>
          <w:rFonts w:ascii="GHEA Grapalat" w:hAnsi="GHEA Grapalat" w:cs="Sylfaen"/>
          <w:lang w:val="ru-RU"/>
        </w:rPr>
      </w:pPr>
      <w:r w:rsidRPr="00996C18">
        <w:rPr>
          <w:rFonts w:ascii="GHEA Grapalat" w:hAnsi="GHEA Grapalat" w:cs="Sylfaen"/>
          <w:lang w:val="ru-RU"/>
        </w:rPr>
        <w:t xml:space="preserve">8.1 </w:t>
      </w:r>
      <w:r w:rsidR="00636CCB" w:rsidRPr="00996C18">
        <w:rPr>
          <w:rFonts w:ascii="GHEA Grapalat" w:hAnsi="GHEA Grapalat" w:cs="Sylfaen"/>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636CCB" w:rsidRPr="00996C18">
        <w:rPr>
          <w:rFonts w:ascii="GHEA Grapalat" w:hAnsi="GHEA Grapalat" w:cs="Sylfaen"/>
          <w:lang w:val="ru-RU"/>
        </w:rPr>
        <w:t>всем членам оценочной комиссии</w:t>
      </w:r>
      <w:proofErr w:type="gramEnd"/>
      <w:r w:rsidR="00636CCB" w:rsidRPr="00996C18">
        <w:rPr>
          <w:rFonts w:ascii="GHEA Grapalat" w:hAnsi="GHEA Grapalat" w:cs="Sylfaen"/>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w:t>
      </w:r>
      <w:r w:rsidR="004F4E1A" w:rsidRPr="00996C18">
        <w:rPr>
          <w:rFonts w:ascii="GHEA Grapalat" w:hAnsi="GHEA Grapalat" w:cs="Sylfaen"/>
          <w:lang w:val="ru-RU"/>
        </w:rPr>
        <w:t xml:space="preserve"> Если данная процедура </w:t>
      </w:r>
      <w:r w:rsidR="000B5BFF">
        <w:rPr>
          <w:rFonts w:ascii="GHEA Grapalat" w:hAnsi="GHEA Grapalat" w:cs="Sylfaen"/>
          <w:lang w:val="ru-RU"/>
        </w:rPr>
        <w:t>обжалована</w:t>
      </w:r>
      <w:r w:rsidR="000B5BFF" w:rsidRPr="00996C18">
        <w:rPr>
          <w:rFonts w:ascii="GHEA Grapalat" w:hAnsi="GHEA Grapalat" w:cs="Sylfaen"/>
          <w:lang w:val="ru-RU"/>
        </w:rPr>
        <w:t xml:space="preserve"> </w:t>
      </w:r>
      <w:r w:rsidR="004F4E1A" w:rsidRPr="00996C18">
        <w:rPr>
          <w:rFonts w:ascii="GHEA Grapalat" w:hAnsi="GHEA Grapalat" w:cs="Sylfaen"/>
          <w:lang w:val="ru-RU"/>
        </w:rPr>
        <w:t>до истечения срока подачи заявок и не имеется решения</w:t>
      </w:r>
      <w:r w:rsidR="00122477" w:rsidRPr="00122477">
        <w:rPr>
          <w:rFonts w:ascii="GHEA Grapalat" w:hAnsi="GHEA Grapalat" w:cs="Sylfaen"/>
          <w:lang w:val="ru-RU"/>
        </w:rPr>
        <w:t xml:space="preserve"> </w:t>
      </w:r>
      <w:r w:rsidR="00A6496E">
        <w:rPr>
          <w:rFonts w:ascii="GHEA Grapalat" w:hAnsi="GHEA Grapalat" w:cs="Sylfaen"/>
          <w:lang w:val="ru-RU"/>
        </w:rPr>
        <w:t>с</w:t>
      </w:r>
      <w:r w:rsidR="000B5BFF">
        <w:rPr>
          <w:rFonts w:ascii="GHEA Grapalat" w:hAnsi="GHEA Grapalat" w:cs="Sylfaen"/>
          <w:lang w:val="ru-RU"/>
        </w:rPr>
        <w:t>уда</w:t>
      </w:r>
      <w:r w:rsidR="004F4E1A" w:rsidRPr="00996C18">
        <w:rPr>
          <w:rFonts w:ascii="GHEA Grapalat" w:hAnsi="GHEA Grapalat" w:cs="Sylfaen"/>
          <w:lang w:val="ru-RU"/>
        </w:rPr>
        <w:t>, о снятии приостановления процедуры, то информация, предусмотренная настоящим пунктом, напр</w:t>
      </w:r>
      <w:r w:rsidR="007F3183" w:rsidRPr="00996C18">
        <w:rPr>
          <w:rFonts w:ascii="GHEA Grapalat" w:hAnsi="GHEA Grapalat" w:cs="Sylfaen"/>
          <w:lang w:val="ru-RU"/>
        </w:rPr>
        <w:t>авляет участникам систему в 16:</w:t>
      </w:r>
      <w:r w:rsidR="004F4E1A" w:rsidRPr="00996C18">
        <w:rPr>
          <w:rFonts w:ascii="GHEA Grapalat" w:hAnsi="GHEA Grapalat" w:cs="Sylfaen"/>
          <w:lang w:val="ru-RU"/>
        </w:rPr>
        <w:t>00 часов рабочего дня, следующего за днем вступления в силу решения по жалобе.</w:t>
      </w:r>
      <w:r w:rsidR="00C00099" w:rsidRPr="00996C18">
        <w:rPr>
          <w:rFonts w:ascii="GHEA Grapalat" w:hAnsi="GHEA Grapalat" w:cs="Sylfaen"/>
          <w:lang w:val="ru-RU"/>
        </w:rPr>
        <w:t xml:space="preserve">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w:t>
      </w:r>
      <w:r w:rsidR="0071411F" w:rsidRPr="00996C18">
        <w:rPr>
          <w:rFonts w:ascii="GHEA Grapalat" w:hAnsi="GHEA Grapalat" w:cs="Sylfaen"/>
          <w:lang w:val="ru-RU"/>
        </w:rPr>
        <w:t>ли отзыва представленных заявок.</w:t>
      </w:r>
    </w:p>
    <w:p w:rsidR="00DD1DE2" w:rsidRPr="00C50D3A" w:rsidRDefault="009B1B1E" w:rsidP="00B5538C">
      <w:pPr>
        <w:widowControl w:val="0"/>
        <w:spacing w:line="240" w:lineRule="auto"/>
        <w:rPr>
          <w:rFonts w:ascii="GHEA Grapalat" w:hAnsi="GHEA Grapalat" w:cs="Sylfaen"/>
          <w:lang w:val="ru-RU"/>
        </w:rPr>
      </w:pPr>
      <w:r w:rsidRPr="00996C18">
        <w:rPr>
          <w:rFonts w:ascii="GHEA Grapalat" w:hAnsi="GHEA Grapalat" w:cs="Sylfaen"/>
          <w:lang w:val="ru-RU"/>
        </w:rPr>
        <w:t>8.2 Электронный аукцион начинается в рабочий день, следующий за истечением срока подачи заявок - «месяц»</w:t>
      </w:r>
      <w:r w:rsidR="00A35286" w:rsidRPr="00996C18">
        <w:rPr>
          <w:rFonts w:ascii="GHEA Grapalat" w:hAnsi="GHEA Grapalat" w:cs="Sylfaen"/>
          <w:lang w:val="ru-RU"/>
        </w:rPr>
        <w:t>,</w:t>
      </w:r>
      <w:r w:rsidRPr="00996C18">
        <w:rPr>
          <w:rFonts w:ascii="GHEA Grapalat" w:hAnsi="GHEA Grapalat" w:cs="Sylfaen"/>
          <w:lang w:val="ru-RU"/>
        </w:rPr>
        <w:t xml:space="preserve"> «дата» 2020 г.</w:t>
      </w:r>
      <w:proofErr w:type="gramStart"/>
      <w:r w:rsidRPr="00996C18">
        <w:rPr>
          <w:rFonts w:ascii="GHEA Grapalat" w:hAnsi="GHEA Grapalat" w:cs="Sylfaen"/>
          <w:lang w:val="ru-RU"/>
        </w:rPr>
        <w:t>,  если</w:t>
      </w:r>
      <w:proofErr w:type="gramEnd"/>
      <w:r w:rsidRPr="00996C18">
        <w:rPr>
          <w:rFonts w:ascii="GHEA Grapalat" w:hAnsi="GHEA Grapalat" w:cs="Sylfaen"/>
          <w:lang w:val="ru-RU"/>
        </w:rPr>
        <w:t xml:space="preserve"> дата начала аукциона совпадает с нерабочим днем, </w:t>
      </w:r>
      <w:r w:rsidRPr="00C50D3A">
        <w:rPr>
          <w:rFonts w:ascii="GHEA Grapalat" w:hAnsi="GHEA Grapalat" w:cs="Sylfaen"/>
          <w:lang w:val="ru-RU"/>
        </w:rPr>
        <w:t>аукцион начинается в то же время рабочего дня, следующего за данным днем</w:t>
      </w:r>
      <w:r w:rsidR="00A35286" w:rsidRPr="00C50D3A">
        <w:rPr>
          <w:rFonts w:ascii="GHEA Grapalat" w:hAnsi="GHEA Grapalat" w:cs="Sylfaen"/>
          <w:lang w:val="ru-RU"/>
        </w:rPr>
        <w:t xml:space="preserve"> п</w:t>
      </w:r>
      <w:r w:rsidRPr="00C50D3A">
        <w:rPr>
          <w:rFonts w:ascii="GHEA Grapalat" w:hAnsi="GHEA Grapalat" w:cs="Sylfaen"/>
          <w:lang w:val="ru-RU"/>
        </w:rPr>
        <w:t xml:space="preserve">осле </w:t>
      </w:r>
      <w:r w:rsidR="00A35286" w:rsidRPr="00C50D3A">
        <w:rPr>
          <w:rFonts w:ascii="GHEA Grapalat" w:hAnsi="GHEA Grapalat" w:cs="Sylfaen"/>
          <w:lang w:val="ru-RU"/>
        </w:rPr>
        <w:t>16:00.</w:t>
      </w:r>
    </w:p>
    <w:p w:rsidR="009B1B1E" w:rsidRPr="00996C18" w:rsidRDefault="00DD1DE2" w:rsidP="00B5538C">
      <w:pPr>
        <w:widowControl w:val="0"/>
        <w:spacing w:line="240" w:lineRule="auto"/>
        <w:rPr>
          <w:rFonts w:ascii="GHEA Grapalat" w:hAnsi="GHEA Grapalat" w:cs="Sylfaen"/>
          <w:lang w:val="ru-RU"/>
        </w:rPr>
      </w:pPr>
      <w:r w:rsidRPr="00C50D3A">
        <w:rPr>
          <w:rFonts w:ascii="GHEA Grapalat" w:hAnsi="GHEA Grapalat" w:cs="Sylfaen"/>
          <w:lang w:val="ru-RU"/>
        </w:rPr>
        <w:t>8.3</w:t>
      </w:r>
      <w:r w:rsidRPr="00C50D3A">
        <w:rPr>
          <w:rFonts w:ascii="GHEA Grapalat" w:hAnsi="GHEA Grapalat"/>
          <w:lang w:val="ru-RU"/>
        </w:rPr>
        <w:t xml:space="preserve"> </w:t>
      </w:r>
      <w:proofErr w:type="gramStart"/>
      <w:r w:rsidRPr="00C50D3A">
        <w:rPr>
          <w:rFonts w:ascii="GHEA Grapalat" w:hAnsi="GHEA Grapalat" w:cs="Sylfaen"/>
          <w:lang w:val="ru-RU"/>
        </w:rPr>
        <w:t>В</w:t>
      </w:r>
      <w:proofErr w:type="gramEnd"/>
      <w:r w:rsidRPr="00C50D3A">
        <w:rPr>
          <w:rFonts w:ascii="GHEA Grapalat" w:hAnsi="GHEA Grapalat" w:cs="Sylfaen"/>
          <w:lang w:val="ru-RU"/>
        </w:rPr>
        <w:t xml:space="preserve"> случае, если процедура </w:t>
      </w:r>
      <w:r w:rsidR="0041648D" w:rsidRPr="00C50D3A">
        <w:rPr>
          <w:rFonts w:ascii="GHEA Grapalat" w:hAnsi="GHEA Grapalat" w:cs="Sylfaen"/>
          <w:lang w:val="ru-RU"/>
        </w:rPr>
        <w:t>закупки превышает шесть лот</w:t>
      </w:r>
      <w:r w:rsidR="005C5AB5">
        <w:rPr>
          <w:rFonts w:ascii="GHEA Grapalat" w:hAnsi="GHEA Grapalat" w:cs="Sylfaen"/>
          <w:lang w:val="ru-RU"/>
        </w:rPr>
        <w:t>ов</w:t>
      </w:r>
      <w:r w:rsidRPr="00C50D3A">
        <w:rPr>
          <w:rFonts w:ascii="GHEA Grapalat" w:hAnsi="GHEA Grapalat" w:cs="Sylfaen"/>
          <w:lang w:val="ru-RU"/>
        </w:rPr>
        <w:t xml:space="preserve">, </w:t>
      </w:r>
      <w:r w:rsidR="0041648D" w:rsidRPr="00C50D3A">
        <w:rPr>
          <w:rFonts w:ascii="GHEA Grapalat" w:hAnsi="GHEA Grapalat" w:cs="Sylfaen"/>
          <w:lang w:val="ru-RU"/>
        </w:rPr>
        <w:t xml:space="preserve">то </w:t>
      </w:r>
      <w:r w:rsidRPr="00C50D3A">
        <w:rPr>
          <w:rFonts w:ascii="GHEA Grapalat" w:hAnsi="GHEA Grapalat" w:cs="Sylfaen"/>
          <w:lang w:val="ru-RU"/>
        </w:rPr>
        <w:t>электронный аукцион организуется одновременно максимум на шесть лот</w:t>
      </w:r>
      <w:r w:rsidR="00A15C42">
        <w:rPr>
          <w:rFonts w:ascii="GHEA Grapalat" w:hAnsi="GHEA Grapalat" w:cs="Sylfaen"/>
          <w:lang w:val="ru-RU"/>
        </w:rPr>
        <w:t>ов</w:t>
      </w:r>
      <w:r w:rsidR="00FB5D61" w:rsidRPr="00C50D3A">
        <w:rPr>
          <w:rFonts w:ascii="GHEA Grapalat" w:hAnsi="GHEA Grapalat" w:cs="Sylfaen"/>
          <w:lang w:val="ru-RU"/>
        </w:rPr>
        <w:t>.</w:t>
      </w:r>
      <w:r w:rsidR="006D71F2" w:rsidRPr="00C50D3A">
        <w:rPr>
          <w:rFonts w:ascii="GHEA Grapalat" w:hAnsi="GHEA Grapalat" w:cs="Sylfaen"/>
          <w:lang w:val="ru-RU"/>
        </w:rPr>
        <w:t xml:space="preserve"> При более чем шести лотах электронный</w:t>
      </w:r>
      <w:r w:rsidR="006D71F2" w:rsidRPr="00996C18">
        <w:rPr>
          <w:rFonts w:ascii="GHEA Grapalat" w:hAnsi="GHEA Grapalat" w:cs="Sylfaen"/>
          <w:lang w:val="ru-RU"/>
        </w:rPr>
        <w:t xml:space="preserve"> аукцион за каждые последующие шесть лот начинается сразу после завершения 30 минут, установленных для организации электрон</w:t>
      </w:r>
      <w:r w:rsidR="00DA1765" w:rsidRPr="00996C18">
        <w:rPr>
          <w:rFonts w:ascii="GHEA Grapalat" w:hAnsi="GHEA Grapalat" w:cs="Sylfaen"/>
          <w:lang w:val="ru-RU"/>
        </w:rPr>
        <w:t>ного аукциона предыдущей группы.</w:t>
      </w:r>
      <w:r w:rsidR="00F5743F" w:rsidRPr="00996C18">
        <w:rPr>
          <w:rFonts w:ascii="GHEA Grapalat" w:hAnsi="GHEA Grapalat" w:cs="Sylfaen"/>
          <w:lang w:val="ru-RU"/>
        </w:rPr>
        <w:t xml:space="preserve">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r w:rsidR="009B236F" w:rsidRPr="00996C18">
        <w:rPr>
          <w:rFonts w:ascii="GHEA Grapalat" w:hAnsi="GHEA Grapalat" w:cs="Sylfaen"/>
          <w:lang w:val="ru-RU"/>
        </w:rPr>
        <w:t>.</w:t>
      </w:r>
    </w:p>
    <w:p w:rsidR="00C54C16" w:rsidRPr="00996C18" w:rsidRDefault="00C54C16" w:rsidP="00B5538C">
      <w:pPr>
        <w:widowControl w:val="0"/>
        <w:spacing w:line="240" w:lineRule="auto"/>
        <w:rPr>
          <w:rFonts w:ascii="GHEA Grapalat" w:hAnsi="GHEA Grapalat" w:cs="Sylfaen"/>
          <w:lang w:val="ru-RU"/>
        </w:rPr>
      </w:pPr>
      <w:r w:rsidRPr="00996C18">
        <w:rPr>
          <w:rFonts w:ascii="GHEA Grapalat" w:hAnsi="GHEA Grapalat" w:cs="Sylfaen"/>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sidRPr="00996C18">
        <w:rPr>
          <w:rFonts w:ascii="GHEA Grapalat" w:hAnsi="GHEA Grapalat" w:cs="Sylfaen"/>
          <w:lang w:val="ru-RU"/>
        </w:rPr>
        <w:t>в этой лоте</w:t>
      </w:r>
      <w:proofErr w:type="gramEnd"/>
      <w:r w:rsidRPr="00996C18">
        <w:rPr>
          <w:rFonts w:ascii="GHEA Grapalat" w:hAnsi="GHEA Grapalat" w:cs="Sylfaen"/>
          <w:lang w:val="ru-RU"/>
        </w:rPr>
        <w:t xml:space="preserve"> на момент начала аукциона.</w:t>
      </w:r>
      <w:r w:rsidR="00831814" w:rsidRPr="00996C18">
        <w:rPr>
          <w:rFonts w:ascii="GHEA Grapalat" w:hAnsi="GHEA Grapalat" w:cs="Sylfaen"/>
          <w:lang w:val="ru-RU"/>
        </w:rPr>
        <w:t xml:space="preserve">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00831814" w:rsidRPr="00996C18">
        <w:rPr>
          <w:rFonts w:ascii="GHEA Grapalat" w:hAnsi="GHEA Grapalat" w:cs="Sylfaen"/>
        </w:rPr>
        <w:t>x</w:t>
      </w:r>
      <w:r w:rsidR="00831814" w:rsidRPr="00996C18">
        <w:rPr>
          <w:rFonts w:ascii="GHEA Grapalat" w:hAnsi="GHEA Grapalat" w:cs="Sylfaen"/>
          <w:lang w:val="ru-RU"/>
        </w:rPr>
        <w:t>.</w:t>
      </w:r>
      <w:r w:rsidR="009C17C9" w:rsidRPr="00996C18">
        <w:rPr>
          <w:rFonts w:ascii="GHEA Grapalat" w:hAnsi="GHEA Grapalat" w:cs="Sylfaen"/>
          <w:lang w:val="ru-RU"/>
        </w:rPr>
        <w:t xml:space="preserve">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w:t>
      </w:r>
      <w:r w:rsidR="00CB2FD4" w:rsidRPr="00996C18">
        <w:rPr>
          <w:rFonts w:ascii="GHEA Grapalat" w:hAnsi="GHEA Grapalat" w:cs="Sylfaen"/>
          <w:lang w:val="ru-RU"/>
        </w:rPr>
        <w:t xml:space="preserve">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w:t>
      </w:r>
      <w:r w:rsidR="0015597F" w:rsidRPr="00996C18">
        <w:rPr>
          <w:rFonts w:ascii="GHEA Grapalat" w:hAnsi="GHEA Grapalat" w:cs="Sylfaen"/>
          <w:lang w:val="ru-RU"/>
        </w:rPr>
        <w:t>считается занявшим первое место.</w:t>
      </w:r>
    </w:p>
    <w:p w:rsidR="008F2EA3" w:rsidRPr="00996C18" w:rsidRDefault="008F2EA3" w:rsidP="00B5538C">
      <w:pPr>
        <w:widowControl w:val="0"/>
        <w:spacing w:line="240" w:lineRule="auto"/>
        <w:rPr>
          <w:rFonts w:ascii="GHEA Grapalat" w:hAnsi="GHEA Grapalat" w:cs="Sylfaen"/>
          <w:lang w:val="ru-RU"/>
        </w:rPr>
      </w:pPr>
      <w:r w:rsidRPr="00996C18">
        <w:rPr>
          <w:rFonts w:ascii="GHEA Grapalat" w:hAnsi="GHEA Grapalat" w:cs="Sylfaen"/>
          <w:lang w:val="ru-RU"/>
        </w:rPr>
        <w:t>8.5</w:t>
      </w:r>
      <w:r w:rsidR="00676CB3" w:rsidRPr="00996C18">
        <w:rPr>
          <w:rFonts w:ascii="GHEA Grapalat" w:hAnsi="GHEA Grapalat" w:cs="Sylfaen"/>
          <w:lang w:val="ru-RU"/>
        </w:rPr>
        <w:t xml:space="preserve"> Д</w:t>
      </w:r>
      <w:r w:rsidRPr="00996C18">
        <w:rPr>
          <w:rFonts w:ascii="GHEA Grapalat" w:hAnsi="GHEA Grapalat" w:cs="Sylfaen"/>
          <w:lang w:val="ru-RU"/>
        </w:rPr>
        <w:t xml:space="preserve">о истечения срока, установленного настоящим приглашением для подведения итогов аукциона, система автоматически представляет участникам шаг каждого </w:t>
      </w:r>
      <w:r w:rsidR="00676CB3" w:rsidRPr="00996C18">
        <w:rPr>
          <w:rFonts w:ascii="GHEA Grapalat" w:hAnsi="GHEA Grapalat" w:cs="Sylfaen"/>
          <w:lang w:val="ru-RU"/>
        </w:rPr>
        <w:t>участника и день его совершения.</w:t>
      </w:r>
    </w:p>
    <w:p w:rsidR="00056868" w:rsidRPr="00996C18" w:rsidRDefault="00056868" w:rsidP="00B5538C">
      <w:pPr>
        <w:widowControl w:val="0"/>
        <w:spacing w:line="240" w:lineRule="auto"/>
        <w:rPr>
          <w:rFonts w:ascii="GHEA Grapalat" w:hAnsi="GHEA Grapalat" w:cs="Sylfaen"/>
          <w:lang w:val="ru-RU"/>
        </w:rPr>
      </w:pPr>
      <w:r w:rsidRPr="00996C18">
        <w:rPr>
          <w:rFonts w:ascii="GHEA Grapalat" w:hAnsi="GHEA Grapalat" w:cs="Sylfaen"/>
          <w:lang w:val="ru-RU"/>
        </w:rPr>
        <w:t>8.6</w:t>
      </w:r>
      <w:r w:rsidRPr="00996C18">
        <w:rPr>
          <w:rFonts w:ascii="GHEA Grapalat" w:hAnsi="GHEA Grapalat"/>
          <w:lang w:val="ru-RU"/>
        </w:rPr>
        <w:t xml:space="preserve"> </w:t>
      </w:r>
      <w:r w:rsidRPr="00996C18">
        <w:rPr>
          <w:rFonts w:ascii="GHEA Grapalat" w:hAnsi="GHEA Grapalat" w:cs="Sylfaen"/>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w:t>
      </w:r>
      <w:r w:rsidR="006036CE" w:rsidRPr="00996C18">
        <w:rPr>
          <w:rFonts w:ascii="GHEA Grapalat" w:hAnsi="GHEA Grapalat" w:cs="Sylfaen"/>
          <w:lang w:val="ru-RU"/>
        </w:rPr>
        <w:t xml:space="preserve">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7A098C" w:rsidRPr="00996C18" w:rsidRDefault="007A098C" w:rsidP="00B5538C">
      <w:pPr>
        <w:widowControl w:val="0"/>
        <w:spacing w:line="240" w:lineRule="auto"/>
        <w:rPr>
          <w:rFonts w:ascii="GHEA Grapalat" w:hAnsi="GHEA Grapalat" w:cs="Sylfaen"/>
          <w:lang w:val="ru-RU"/>
        </w:rPr>
      </w:pPr>
      <w:r w:rsidRPr="00996C18">
        <w:rPr>
          <w:rFonts w:ascii="GHEA Grapalat" w:hAnsi="GHEA Grapalat" w:cs="Sylfaen"/>
          <w:lang w:val="ru-RU"/>
        </w:rPr>
        <w:t>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w:t>
      </w:r>
      <w:r w:rsidR="007B7054" w:rsidRPr="00996C18">
        <w:rPr>
          <w:rFonts w:ascii="GHEA Grapalat" w:hAnsi="GHEA Grapalat" w:cs="Sylfaen"/>
          <w:lang w:val="ru-RU"/>
        </w:rPr>
        <w:t xml:space="preserve"> </w:t>
      </w:r>
    </w:p>
    <w:p w:rsidR="007500AD" w:rsidRPr="007500AD" w:rsidRDefault="007B7054" w:rsidP="00B5538C">
      <w:pPr>
        <w:widowControl w:val="0"/>
        <w:spacing w:line="240" w:lineRule="auto"/>
        <w:rPr>
          <w:rFonts w:ascii="GHEA Grapalat" w:hAnsi="GHEA Grapalat" w:cs="Sylfaen"/>
          <w:color w:val="000000" w:themeColor="text1"/>
          <w:lang w:val="ru-RU"/>
        </w:rPr>
      </w:pPr>
      <w:r w:rsidRPr="00996C18">
        <w:rPr>
          <w:rFonts w:ascii="GHEA Grapalat" w:hAnsi="GHEA Grapalat" w:cs="Sylfaen"/>
          <w:lang w:val="ru-RU"/>
        </w:rPr>
        <w:t xml:space="preserve">8.8 </w:t>
      </w:r>
      <w:r w:rsidR="00DA01E5" w:rsidRPr="0068480C">
        <w:rPr>
          <w:rFonts w:ascii="GHEA Grapalat" w:hAnsi="GHEA Grapalat" w:cs="Sylfaen"/>
          <w:color w:val="000000" w:themeColor="text1"/>
          <w:lang w:val="ru-RU"/>
        </w:rPr>
        <w:t xml:space="preserve">Член или секретарь комиссии не может участвовать в работе комиссии, если </w:t>
      </w:r>
      <w:r w:rsidR="00DA01E5">
        <w:rPr>
          <w:rFonts w:ascii="GHEA Grapalat" w:hAnsi="GHEA Grapalat" w:cs="Sylfaen"/>
          <w:color w:val="000000" w:themeColor="text1"/>
          <w:lang w:val="ru-RU"/>
        </w:rPr>
        <w:t xml:space="preserve">в процессе деятельности комиссии </w:t>
      </w:r>
      <w:r w:rsidR="00DA01E5" w:rsidRPr="0068480C">
        <w:rPr>
          <w:rFonts w:ascii="GHEA Grapalat" w:hAnsi="GHEA Grapalat" w:cs="Sylfaen"/>
          <w:color w:val="000000" w:themeColor="text1"/>
          <w:lang w:val="ru-RU"/>
        </w:rPr>
        <w:t>выясняется, что учрежденная ими организация или имеющая долю</w:t>
      </w:r>
      <w:r w:rsidR="00DA01E5">
        <w:rPr>
          <w:rFonts w:ascii="GHEA Grapalat" w:hAnsi="GHEA Grapalat" w:cs="Sylfaen"/>
          <w:color w:val="000000" w:themeColor="text1"/>
          <w:lang w:val="ru-RU"/>
        </w:rPr>
        <w:t xml:space="preserve"> </w:t>
      </w:r>
      <w:r w:rsidR="00DA01E5" w:rsidRPr="00A5199D">
        <w:rPr>
          <w:rFonts w:ascii="GHEA Grapalat" w:hAnsi="GHEA Grapalat" w:cs="Sylfaen"/>
          <w:color w:val="000000" w:themeColor="text1"/>
          <w:lang w:val="ru-RU"/>
        </w:rPr>
        <w:t>(</w:t>
      </w:r>
      <w:proofErr w:type="gramStart"/>
      <w:r w:rsidR="00DA01E5" w:rsidRPr="00A5199D">
        <w:rPr>
          <w:rFonts w:ascii="GHEA Grapalat" w:hAnsi="GHEA Grapalat" w:cs="Sylfaen"/>
          <w:color w:val="000000" w:themeColor="text1"/>
          <w:lang w:val="ru-RU"/>
        </w:rPr>
        <w:t>пай</w:t>
      </w:r>
      <w:r w:rsidR="00DA01E5">
        <w:rPr>
          <w:rFonts w:ascii="GHEA Grapalat" w:hAnsi="GHEA Grapalat" w:cs="Sylfaen"/>
          <w:color w:val="000000" w:themeColor="text1"/>
          <w:lang w:val="ru-RU"/>
        </w:rPr>
        <w:t>)</w:t>
      </w:r>
      <w:r w:rsidR="00DA01E5" w:rsidRPr="0068480C">
        <w:rPr>
          <w:rFonts w:ascii="GHEA Grapalat" w:hAnsi="GHEA Grapalat" w:cs="Sylfaen"/>
          <w:color w:val="000000" w:themeColor="text1"/>
          <w:lang w:val="ru-RU"/>
        </w:rPr>
        <w:t xml:space="preserve">  либо</w:t>
      </w:r>
      <w:proofErr w:type="gramEnd"/>
      <w:r w:rsidR="00DA01E5" w:rsidRPr="0068480C">
        <w:rPr>
          <w:rFonts w:ascii="GHEA Grapalat" w:hAnsi="GHEA Grapalat" w:cs="Sylfaen"/>
          <w:color w:val="000000" w:themeColor="text1"/>
          <w:lang w:val="ru-RU"/>
        </w:rPr>
        <w:t xml:space="preserve"> лицо, связанное с их близкими родств</w:t>
      </w:r>
      <w:r w:rsidR="00DA01E5">
        <w:rPr>
          <w:rFonts w:ascii="GHEA Grapalat" w:hAnsi="GHEA Grapalat" w:cs="Sylfaen"/>
          <w:color w:val="000000" w:themeColor="text1"/>
          <w:lang w:val="ru-RU"/>
        </w:rPr>
        <w:t>ом</w:t>
      </w:r>
      <w:r w:rsidR="00DA01E5" w:rsidRPr="0068480C">
        <w:rPr>
          <w:rFonts w:ascii="GHEA Grapalat" w:hAnsi="GHEA Grapalat" w:cs="Sylfaen"/>
          <w:color w:val="000000" w:themeColor="text1"/>
          <w:lang w:val="ru-RU"/>
        </w:rPr>
        <w:t xml:space="preserve"> или </w:t>
      </w:r>
      <w:r w:rsidR="00DA01E5" w:rsidRPr="00AA15C4">
        <w:rPr>
          <w:rStyle w:val="af3"/>
          <w:rFonts w:ascii="Arial" w:hAnsi="Arial" w:cs="Arial"/>
          <w:bCs/>
          <w:i w:val="0"/>
          <w:iCs w:val="0"/>
          <w:color w:val="5F6368"/>
          <w:sz w:val="21"/>
          <w:szCs w:val="21"/>
          <w:shd w:val="clear" w:color="auto" w:fill="FFFFFF"/>
          <w:lang w:val="ru-RU"/>
        </w:rPr>
        <w:t>свойственными связями</w:t>
      </w:r>
      <w:r w:rsidR="00DA01E5" w:rsidRPr="0068480C" w:rsidDel="00A5199D">
        <w:rPr>
          <w:rFonts w:ascii="GHEA Grapalat" w:hAnsi="GHEA Grapalat" w:cs="Sylfaen"/>
          <w:color w:val="000000" w:themeColor="text1"/>
          <w:lang w:val="ru-RU"/>
        </w:rPr>
        <w:t xml:space="preserve"> </w:t>
      </w:r>
      <w:r w:rsidR="00DA01E5" w:rsidRPr="0068480C">
        <w:rPr>
          <w:rFonts w:ascii="GHEA Grapalat" w:hAnsi="GHEA Grapalat" w:cs="Sylfaen"/>
          <w:color w:val="000000" w:themeColor="text1"/>
          <w:lang w:val="ru-RU"/>
        </w:rPr>
        <w:t xml:space="preserve"> </w:t>
      </w:r>
      <w:r w:rsidR="00DA01E5" w:rsidRPr="00A5199D">
        <w:rPr>
          <w:rFonts w:ascii="GHEA Grapalat" w:hAnsi="GHEA Grapalat" w:cs="Sylfaen"/>
          <w:color w:val="000000" w:themeColor="text1"/>
          <w:lang w:val="ru-RU"/>
        </w:rPr>
        <w:t xml:space="preserve">(родитель, </w:t>
      </w:r>
      <w:r w:rsidR="00DA01E5" w:rsidRPr="00A5199D">
        <w:rPr>
          <w:rFonts w:ascii="GHEA Grapalat" w:hAnsi="GHEA Grapalat" w:cs="Sylfaen"/>
          <w:color w:val="000000" w:themeColor="text1"/>
          <w:lang w:val="ru-RU"/>
        </w:rPr>
        <w:lastRenderedPageBreak/>
        <w:t>супруг, ребенок, брат, сестра, бабушка, дедушка, внук, а также родитель, ребенок, брат, сестра, бабушка, внук супруга)</w:t>
      </w:r>
      <w:r w:rsidR="00DA01E5" w:rsidRPr="0068480C">
        <w:rPr>
          <w:rFonts w:ascii="GHEA Grapalat" w:hAnsi="GHEA Grapalat" w:cs="Sylfaen"/>
          <w:color w:val="000000" w:themeColor="text1"/>
          <w:lang w:val="ru-RU"/>
        </w:rPr>
        <w:t xml:space="preserve">, либо организация, </w:t>
      </w:r>
      <w:r w:rsidR="00DA01E5" w:rsidRPr="00A5199D">
        <w:rPr>
          <w:rFonts w:ascii="GHEA Grapalat" w:hAnsi="GHEA Grapalat" w:cs="Sylfaen"/>
          <w:color w:val="000000" w:themeColor="text1"/>
          <w:lang w:val="ru-RU"/>
        </w:rPr>
        <w:t>учрежденная</w:t>
      </w:r>
      <w:r w:rsidR="00DA01E5" w:rsidRPr="0068480C">
        <w:rPr>
          <w:rFonts w:ascii="GHEA Grapalat" w:hAnsi="GHEA Grapalat" w:cs="Sylfaen"/>
          <w:color w:val="000000" w:themeColor="text1"/>
          <w:lang w:val="ru-RU"/>
        </w:rPr>
        <w:t xml:space="preserve"> этим лицом или имеющая долю</w:t>
      </w:r>
      <w:r w:rsidR="00DA01E5">
        <w:rPr>
          <w:rFonts w:ascii="GHEA Grapalat" w:hAnsi="GHEA Grapalat" w:cs="Sylfaen"/>
          <w:color w:val="000000" w:themeColor="text1"/>
          <w:lang w:val="ru-RU"/>
        </w:rPr>
        <w:t>(пай)</w:t>
      </w:r>
      <w:r w:rsidR="00DA01E5" w:rsidRPr="0068480C">
        <w:rPr>
          <w:rFonts w:ascii="GHEA Grapalat" w:hAnsi="GHEA Grapalat" w:cs="Sylfaen"/>
          <w:color w:val="000000" w:themeColor="text1"/>
          <w:lang w:val="ru-RU"/>
        </w:rPr>
        <w:t xml:space="preserve"> подала заявку на участие</w:t>
      </w:r>
      <w:r w:rsidR="00DA01E5">
        <w:rPr>
          <w:rFonts w:ascii="GHEA Grapalat" w:hAnsi="GHEA Grapalat" w:cs="Sylfaen"/>
          <w:color w:val="000000" w:themeColor="text1"/>
          <w:lang w:val="ru-RU"/>
        </w:rPr>
        <w:t xml:space="preserve">. </w:t>
      </w:r>
      <w:r w:rsidR="00DA01E5" w:rsidRPr="004750A4">
        <w:rPr>
          <w:rFonts w:ascii="GHEA Grapalat" w:hAnsi="GHEA Grapalat" w:cs="Sylfaen"/>
          <w:color w:val="000000" w:themeColor="text1"/>
          <w:lang w:val="ru-RU"/>
        </w:rPr>
        <w:t xml:space="preserve">Если имеется условие, предусмотренное настоящим пунктом, то член или секретарь комиссии, имеющий </w:t>
      </w:r>
      <w:r w:rsidR="00DA01E5">
        <w:rPr>
          <w:rFonts w:ascii="GHEA Grapalat" w:hAnsi="GHEA Grapalat" w:cs="Sylfaen"/>
          <w:color w:val="000000" w:themeColor="text1"/>
          <w:lang w:val="ru-RU"/>
        </w:rPr>
        <w:t>конфликт</w:t>
      </w:r>
      <w:r w:rsidR="00DA01E5" w:rsidRPr="004750A4">
        <w:rPr>
          <w:rFonts w:ascii="GHEA Grapalat" w:hAnsi="GHEA Grapalat" w:cs="Sylfaen"/>
          <w:color w:val="000000" w:themeColor="text1"/>
          <w:lang w:val="ru-RU"/>
        </w:rPr>
        <w:t xml:space="preserve"> интересов в связи с настоящей процедурой, незамедлительно </w:t>
      </w:r>
      <w:r w:rsidR="00DA01E5">
        <w:rPr>
          <w:rFonts w:ascii="GHEA Grapalat" w:hAnsi="GHEA Grapalat" w:cs="Sylfaen"/>
          <w:color w:val="000000" w:themeColor="text1"/>
          <w:lang w:val="ru-RU"/>
        </w:rPr>
        <w:t xml:space="preserve">заявляет о </w:t>
      </w:r>
      <w:r w:rsidR="00DA01E5" w:rsidRPr="004750A4">
        <w:rPr>
          <w:rFonts w:ascii="GHEA Grapalat" w:hAnsi="GHEA Grapalat" w:cs="Sylfaen"/>
          <w:color w:val="000000" w:themeColor="text1"/>
          <w:lang w:val="ru-RU"/>
        </w:rPr>
        <w:t>самоотвод</w:t>
      </w:r>
      <w:r w:rsidR="00DA01E5">
        <w:rPr>
          <w:rFonts w:ascii="GHEA Grapalat" w:hAnsi="GHEA Grapalat" w:cs="Sylfaen"/>
          <w:color w:val="000000" w:themeColor="text1"/>
          <w:lang w:val="ru-RU"/>
        </w:rPr>
        <w:t>е</w:t>
      </w:r>
      <w:r w:rsidR="00DA01E5" w:rsidRPr="004750A4">
        <w:rPr>
          <w:rFonts w:ascii="GHEA Grapalat" w:hAnsi="GHEA Grapalat" w:cs="Sylfaen"/>
          <w:color w:val="000000" w:themeColor="text1"/>
          <w:lang w:val="ru-RU"/>
        </w:rPr>
        <w:t xml:space="preserve"> </w:t>
      </w:r>
      <w:r w:rsidR="00DA01E5">
        <w:rPr>
          <w:rFonts w:ascii="GHEA Grapalat" w:hAnsi="GHEA Grapalat" w:cs="Sylfaen"/>
          <w:color w:val="000000" w:themeColor="text1"/>
          <w:lang w:val="ru-RU"/>
        </w:rPr>
        <w:t>из</w:t>
      </w:r>
      <w:r w:rsidR="00DA01E5" w:rsidRPr="004750A4">
        <w:rPr>
          <w:rFonts w:ascii="GHEA Grapalat" w:hAnsi="GHEA Grapalat" w:cs="Sylfaen"/>
          <w:color w:val="000000" w:themeColor="text1"/>
          <w:lang w:val="ru-RU"/>
        </w:rPr>
        <w:t xml:space="preserve"> настоящей процедуры</w:t>
      </w:r>
      <w:r w:rsidR="007500AD" w:rsidRPr="007500AD">
        <w:rPr>
          <w:rFonts w:ascii="GHEA Grapalat" w:hAnsi="GHEA Grapalat" w:cs="Sylfaen"/>
          <w:color w:val="000000" w:themeColor="text1"/>
          <w:lang w:val="ru-RU"/>
        </w:rPr>
        <w:t>.</w:t>
      </w:r>
    </w:p>
    <w:p w:rsidR="00360D38" w:rsidRPr="00996C18" w:rsidRDefault="00360D38" w:rsidP="00B5538C">
      <w:pPr>
        <w:widowControl w:val="0"/>
        <w:spacing w:line="240" w:lineRule="auto"/>
        <w:rPr>
          <w:rFonts w:ascii="GHEA Grapalat" w:hAnsi="GHEA Grapalat" w:cs="Sylfaen"/>
          <w:lang w:val="ru-RU"/>
        </w:rPr>
      </w:pPr>
      <w:r w:rsidRPr="00996C18">
        <w:rPr>
          <w:rFonts w:ascii="GHEA Grapalat" w:hAnsi="GHEA Grapalat" w:cs="Sylfaen"/>
          <w:lang w:val="ru-RU"/>
        </w:rPr>
        <w:t xml:space="preserve">8.9 </w:t>
      </w:r>
      <w:r w:rsidR="00527532" w:rsidRPr="00996C18">
        <w:rPr>
          <w:rFonts w:ascii="GHEA Grapalat" w:hAnsi="GHEA Grapalat" w:cs="Sylfaen"/>
          <w:lang w:val="ru-RU"/>
        </w:rPr>
        <w:t>На следующий рабочий день после подведения итогов аукциона созывается заседание оценочной комиссии, в ходе которого</w:t>
      </w:r>
      <w:r w:rsidR="00527532" w:rsidRPr="00996C18">
        <w:rPr>
          <w:rFonts w:ascii="GHEA Grapalat" w:hAnsi="GHEA Grapalat" w:cs="Sylfaen"/>
        </w:rPr>
        <w:t>՝</w:t>
      </w:r>
    </w:p>
    <w:p w:rsidR="00584ACA" w:rsidRPr="00996C18" w:rsidRDefault="00584ACA" w:rsidP="00B5538C">
      <w:pPr>
        <w:widowControl w:val="0"/>
        <w:spacing w:line="240" w:lineRule="auto"/>
        <w:rPr>
          <w:rFonts w:ascii="GHEA Grapalat" w:hAnsi="GHEA Grapalat" w:cs="Sylfaen"/>
          <w:lang w:val="ru-RU"/>
        </w:rPr>
      </w:pPr>
      <w:r w:rsidRPr="00996C18">
        <w:rPr>
          <w:rFonts w:ascii="GHEA Grapalat" w:hAnsi="GHEA Grapalat" w:cs="Sylfaen"/>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27532" w:rsidRPr="00996C18" w:rsidRDefault="00584ACA" w:rsidP="00B5538C">
      <w:pPr>
        <w:widowControl w:val="0"/>
        <w:spacing w:line="240" w:lineRule="auto"/>
        <w:rPr>
          <w:rFonts w:ascii="GHEA Grapalat" w:hAnsi="GHEA Grapalat" w:cs="Sylfaen"/>
          <w:lang w:val="ru-RU"/>
        </w:rPr>
      </w:pPr>
      <w:r w:rsidRPr="00996C18">
        <w:rPr>
          <w:rFonts w:ascii="GHEA Grapalat" w:hAnsi="GHEA Grapalat" w:cs="Sylfaen"/>
          <w:lang w:val="ru-RU"/>
        </w:rPr>
        <w:t>2) отклоняются заявки других участников.</w:t>
      </w:r>
    </w:p>
    <w:p w:rsidR="00D33F8E" w:rsidRPr="004125BB" w:rsidRDefault="00D33F8E" w:rsidP="00B5538C">
      <w:pPr>
        <w:widowControl w:val="0"/>
        <w:spacing w:line="240" w:lineRule="auto"/>
        <w:rPr>
          <w:rFonts w:ascii="GHEA Grapalat" w:hAnsi="GHEA Grapalat" w:cs="Sylfaen"/>
          <w:lang w:val="ru-RU"/>
        </w:rPr>
      </w:pPr>
      <w:r w:rsidRPr="00996C18">
        <w:rPr>
          <w:rFonts w:ascii="GHEA Grapalat" w:hAnsi="GHEA Grapalat" w:cs="Sylfaen"/>
          <w:lang w:val="ru-RU"/>
        </w:rPr>
        <w:t xml:space="preserve">Если на момент </w:t>
      </w:r>
      <w:proofErr w:type="gramStart"/>
      <w:r w:rsidRPr="00996C18">
        <w:rPr>
          <w:rFonts w:ascii="GHEA Grapalat" w:hAnsi="GHEA Grapalat" w:cs="Sylfaen"/>
          <w:lang w:val="ru-RU"/>
        </w:rPr>
        <w:t>подведения итогов аукциона</w:t>
      </w:r>
      <w:proofErr w:type="gramEnd"/>
      <w:r w:rsidRPr="00996C18">
        <w:rPr>
          <w:rFonts w:ascii="GHEA Grapalat" w:hAnsi="GHEA Grapalat" w:cs="Sylfaen"/>
          <w:lang w:val="ru-RU"/>
        </w:rPr>
        <w:t xml:space="preserve">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61C31" w:rsidRPr="009D5245" w:rsidDel="005D5D31" w:rsidRDefault="00BA4B1B" w:rsidP="00B5538C">
      <w:pPr>
        <w:widowControl w:val="0"/>
        <w:tabs>
          <w:tab w:val="left" w:pos="993"/>
        </w:tabs>
        <w:spacing w:line="240" w:lineRule="auto"/>
        <w:ind w:left="1"/>
        <w:rPr>
          <w:del w:id="6" w:author="Inesa Kocharyan" w:date="2022-05-24T11:36:00Z"/>
          <w:rFonts w:ascii="GHEA Grapalat" w:hAnsi="GHEA Grapalat" w:cs="Sylfaen"/>
          <w:lang w:val="ru-RU"/>
        </w:rPr>
      </w:pPr>
      <w:r w:rsidRPr="009D5245">
        <w:rPr>
          <w:rFonts w:ascii="GHEA Grapalat" w:hAnsi="GHEA Grapalat" w:cs="Sylfaen"/>
          <w:lang w:val="ru-RU"/>
        </w:rPr>
        <w:t xml:space="preserve">В случае, если количество </w:t>
      </w:r>
      <w:r w:rsidR="00193FE8" w:rsidRPr="009D5245">
        <w:rPr>
          <w:rFonts w:ascii="GHEA Grapalat" w:hAnsi="GHEA Grapalat" w:cs="Sylfaen"/>
          <w:lang w:val="ru-RU"/>
        </w:rPr>
        <w:t xml:space="preserve">лотов </w:t>
      </w:r>
      <w:r w:rsidRPr="009D5245">
        <w:rPr>
          <w:rFonts w:ascii="GHEA Grapalat" w:hAnsi="GHEA Grapalat" w:cs="Sylfaen"/>
          <w:lang w:val="ru-RU"/>
        </w:rPr>
        <w:t xml:space="preserve"> не </w:t>
      </w:r>
      <w:proofErr w:type="spellStart"/>
      <w:r w:rsidRPr="009D5245">
        <w:rPr>
          <w:rFonts w:ascii="GHEA Grapalat" w:hAnsi="GHEA Grapalat" w:cs="Sylfaen"/>
          <w:lang w:val="ru-RU"/>
        </w:rPr>
        <w:t>перевышает</w:t>
      </w:r>
      <w:proofErr w:type="spellEnd"/>
      <w:r w:rsidRPr="009D5245">
        <w:rPr>
          <w:rFonts w:ascii="GHEA Grapalat" w:hAnsi="GHEA Grapalat" w:cs="Sylfaen"/>
          <w:lang w:val="ru-RU"/>
        </w:rPr>
        <w:t xml:space="preserve"> </w:t>
      </w:r>
      <w:r w:rsidR="00E61C31" w:rsidRPr="009D5245">
        <w:rPr>
          <w:rFonts w:ascii="GHEA Grapalat" w:hAnsi="GHEA Grapalat" w:cs="Sylfaen"/>
          <w:lang w:val="ru-RU"/>
        </w:rPr>
        <w:t>семьдесят пять</w:t>
      </w:r>
      <w:r w:rsidRPr="009D5245">
        <w:rPr>
          <w:rFonts w:ascii="GHEA Grapalat" w:hAnsi="GHEA Grapalat" w:cs="Sylfaen"/>
          <w:lang w:val="ru-RU"/>
        </w:rPr>
        <w:t xml:space="preserve">, оценка </w:t>
      </w:r>
      <w:r w:rsidR="005D5D31" w:rsidRPr="009D5245">
        <w:rPr>
          <w:rFonts w:ascii="GHEA Grapalat" w:hAnsi="GHEA Grapalat" w:cs="Sylfaen"/>
          <w:lang w:val="ru-RU"/>
        </w:rPr>
        <w:t xml:space="preserve">заявки </w:t>
      </w:r>
      <w:r w:rsidR="00193FE8" w:rsidRPr="009D5245">
        <w:rPr>
          <w:rFonts w:ascii="GHEA Grapalat" w:hAnsi="GHEA Grapalat" w:cs="Sylfaen"/>
          <w:lang w:val="ru-RU"/>
        </w:rPr>
        <w:t>участника</w:t>
      </w:r>
      <w:r w:rsidRPr="009D5245">
        <w:rPr>
          <w:rFonts w:ascii="GHEA Grapalat" w:hAnsi="GHEA Grapalat" w:cs="Sylfaen"/>
          <w:lang w:val="ru-RU"/>
        </w:rPr>
        <w:t xml:space="preserve">, занявшего первое место, </w:t>
      </w:r>
      <w:r w:rsidR="005D5D31" w:rsidRPr="009D5245">
        <w:rPr>
          <w:rFonts w:ascii="GHEA Grapalat" w:hAnsi="GHEA Grapalat" w:cs="Sylfaen"/>
          <w:lang w:val="ru-RU"/>
        </w:rPr>
        <w:t xml:space="preserve">осуществляется </w:t>
      </w:r>
      <w:r w:rsidR="00193FE8" w:rsidRPr="009D5245">
        <w:rPr>
          <w:rFonts w:ascii="GHEA Grapalat" w:hAnsi="GHEA Grapalat" w:cs="Sylfaen"/>
          <w:lang w:val="ru-RU"/>
        </w:rPr>
        <w:t xml:space="preserve">в течение пятнадцати </w:t>
      </w:r>
      <w:r w:rsidR="005D5D31" w:rsidRPr="009D5245">
        <w:rPr>
          <w:rFonts w:ascii="GHEA Grapalat" w:hAnsi="GHEA Grapalat" w:cs="Sylfaen"/>
          <w:lang w:val="ru-RU"/>
        </w:rPr>
        <w:t xml:space="preserve"> рабочих </w:t>
      </w:r>
      <w:r w:rsidRPr="009D5245">
        <w:rPr>
          <w:rFonts w:ascii="GHEA Grapalat" w:hAnsi="GHEA Grapalat" w:cs="Sylfaen"/>
          <w:lang w:val="ru-RU"/>
        </w:rPr>
        <w:t xml:space="preserve">дней </w:t>
      </w:r>
      <w:r w:rsidR="005D5D31" w:rsidRPr="009D5245">
        <w:rPr>
          <w:rFonts w:ascii="GHEA Grapalat" w:hAnsi="GHEA Grapalat" w:cs="Sylfaen"/>
          <w:lang w:val="ru-RU"/>
        </w:rPr>
        <w:t xml:space="preserve">со </w:t>
      </w:r>
      <w:r w:rsidRPr="009D5245">
        <w:rPr>
          <w:rFonts w:ascii="GHEA Grapalat" w:hAnsi="GHEA Grapalat" w:cs="Sylfaen"/>
          <w:lang w:val="ru-RU"/>
        </w:rPr>
        <w:t xml:space="preserve">дня начала </w:t>
      </w:r>
      <w:r w:rsidR="005D5D31" w:rsidRPr="009D5245">
        <w:rPr>
          <w:rFonts w:ascii="GHEA Grapalat" w:hAnsi="GHEA Grapalat" w:cs="Sylfaen"/>
          <w:lang w:val="ru-RU"/>
        </w:rPr>
        <w:t xml:space="preserve">созванного </w:t>
      </w:r>
      <w:r w:rsidRPr="009D5245">
        <w:rPr>
          <w:rFonts w:ascii="GHEA Grapalat" w:hAnsi="GHEA Grapalat" w:cs="Sylfaen"/>
          <w:lang w:val="ru-RU"/>
        </w:rPr>
        <w:t xml:space="preserve">заседания оценочной комиссии, </w:t>
      </w:r>
      <w:r w:rsidR="009569E5" w:rsidRPr="009D5245">
        <w:rPr>
          <w:rFonts w:ascii="GHEA Grapalat" w:hAnsi="GHEA Grapalat" w:cs="Sylfaen"/>
          <w:lang w:val="ru-RU"/>
        </w:rPr>
        <w:t xml:space="preserve">а </w:t>
      </w:r>
      <w:r w:rsidRPr="009D5245">
        <w:rPr>
          <w:rFonts w:ascii="GHEA Grapalat" w:hAnsi="GHEA Grapalat" w:cs="Sylfaen"/>
          <w:lang w:val="ru-RU"/>
        </w:rPr>
        <w:t xml:space="preserve">в случае </w:t>
      </w:r>
      <w:proofErr w:type="spellStart"/>
      <w:r w:rsidRPr="009D5245">
        <w:rPr>
          <w:rFonts w:ascii="GHEA Grapalat" w:hAnsi="GHEA Grapalat" w:cs="Sylfaen"/>
          <w:lang w:val="ru-RU"/>
        </w:rPr>
        <w:t>превышания</w:t>
      </w:r>
      <w:proofErr w:type="spellEnd"/>
      <w:r w:rsidR="009569E5" w:rsidRPr="009D5245">
        <w:rPr>
          <w:rFonts w:ascii="GHEA Grapalat" w:hAnsi="GHEA Grapalat" w:cs="Sylfaen"/>
          <w:lang w:val="ru-RU"/>
        </w:rPr>
        <w:t>-</w:t>
      </w:r>
      <w:r w:rsidR="005D5D31" w:rsidRPr="009D5245">
        <w:rPr>
          <w:rFonts w:ascii="GHEA Grapalat" w:hAnsi="GHEA Grapalat" w:cs="Sylfaen"/>
          <w:lang w:val="ru-RU"/>
        </w:rPr>
        <w:t xml:space="preserve"> </w:t>
      </w:r>
      <w:r w:rsidRPr="009D5245">
        <w:rPr>
          <w:rFonts w:ascii="GHEA Grapalat" w:hAnsi="GHEA Grapalat" w:cs="Sylfaen"/>
          <w:lang w:val="ru-RU"/>
        </w:rPr>
        <w:t xml:space="preserve">в течение </w:t>
      </w:r>
      <w:r w:rsidR="00193FE8" w:rsidRPr="009D5245">
        <w:rPr>
          <w:rFonts w:ascii="GHEA Grapalat" w:hAnsi="GHEA Grapalat" w:cs="Sylfaen"/>
          <w:lang w:val="ru-RU"/>
        </w:rPr>
        <w:t xml:space="preserve">двадцати </w:t>
      </w:r>
      <w:r w:rsidRPr="009D5245">
        <w:rPr>
          <w:rFonts w:ascii="GHEA Grapalat" w:hAnsi="GHEA Grapalat" w:cs="Sylfaen"/>
          <w:lang w:val="ru-RU"/>
        </w:rPr>
        <w:t>рабочих дней.</w:t>
      </w:r>
    </w:p>
    <w:p w:rsidR="009D5218" w:rsidRPr="00996C18" w:rsidRDefault="009D5218" w:rsidP="003E4296">
      <w:pPr>
        <w:widowControl w:val="0"/>
        <w:tabs>
          <w:tab w:val="left" w:pos="1134"/>
        </w:tabs>
        <w:spacing w:line="240" w:lineRule="auto"/>
        <w:rPr>
          <w:rFonts w:ascii="GHEA Grapalat" w:hAnsi="GHEA Grapalat" w:cs="Sylfaen"/>
          <w:color w:val="000000" w:themeColor="text1"/>
          <w:lang w:val="ru-RU"/>
        </w:rPr>
      </w:pPr>
      <w:r w:rsidRPr="00996C18">
        <w:rPr>
          <w:rFonts w:ascii="GHEA Grapalat" w:hAnsi="GHEA Grapalat"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717A7B" w:rsidRPr="00996C18" w:rsidRDefault="00717A7B" w:rsidP="003E4296">
      <w:pPr>
        <w:widowControl w:val="0"/>
        <w:tabs>
          <w:tab w:val="left" w:pos="1134"/>
        </w:tabs>
        <w:spacing w:line="240" w:lineRule="auto"/>
        <w:rPr>
          <w:rFonts w:ascii="GHEA Grapalat" w:hAnsi="GHEA Grapalat" w:cs="Sylfaen"/>
          <w:color w:val="000000" w:themeColor="text1"/>
          <w:lang w:val="ru-RU"/>
        </w:rPr>
      </w:pPr>
      <w:r w:rsidRPr="00996C18">
        <w:rPr>
          <w:rFonts w:ascii="GHEA Grapalat" w:hAnsi="GHEA Grapalat" w:cs="Sylfaen"/>
          <w:color w:val="000000" w:themeColor="text1"/>
          <w:lang w:val="ru-RU"/>
        </w:rPr>
        <w:t xml:space="preserve">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w:t>
      </w:r>
      <w:r w:rsidR="007E66B4" w:rsidRPr="00A20A50">
        <w:rPr>
          <w:rFonts w:ascii="GHEA Grapalat" w:hAnsi="GHEA Grapalat" w:cs="Sylfaen"/>
          <w:color w:val="000000" w:themeColor="text1"/>
          <w:lang w:val="ru-RU"/>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w:t>
      </w:r>
      <w:r w:rsidRPr="00996C18">
        <w:rPr>
          <w:rFonts w:ascii="GHEA Grapalat" w:hAnsi="GHEA Grapalat" w:cs="Sylfaen"/>
          <w:color w:val="000000" w:themeColor="text1"/>
          <w:lang w:val="ru-RU"/>
        </w:rPr>
        <w:t>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996C18">
        <w:rPr>
          <w:rFonts w:ascii="GHEA Grapalat" w:hAnsi="GHEA Grapalat"/>
          <w:lang w:val="ru-RU"/>
        </w:rPr>
        <w:t xml:space="preserve"> </w:t>
      </w:r>
      <w:r w:rsidRPr="00996C18">
        <w:rPr>
          <w:rFonts w:ascii="GHEA Grapalat" w:hAnsi="GHEA Grapalat"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BE0A1D" w:rsidRPr="00996C18" w:rsidRDefault="00BE0A1D" w:rsidP="003E4296">
      <w:pPr>
        <w:widowControl w:val="0"/>
        <w:tabs>
          <w:tab w:val="left" w:pos="1134"/>
        </w:tabs>
        <w:spacing w:line="240" w:lineRule="auto"/>
        <w:rPr>
          <w:rFonts w:ascii="GHEA Grapalat" w:hAnsi="GHEA Grapalat" w:cs="Sylfaen"/>
          <w:color w:val="000000" w:themeColor="text1"/>
          <w:lang w:val="ru-RU"/>
        </w:rPr>
      </w:pPr>
      <w:r w:rsidRPr="00996C18">
        <w:rPr>
          <w:rFonts w:ascii="GHEA Grapalat" w:hAnsi="GHEA Grapalat"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BE0A1D" w:rsidRDefault="00BE0A1D" w:rsidP="003E4296">
      <w:pPr>
        <w:widowControl w:val="0"/>
        <w:tabs>
          <w:tab w:val="left" w:pos="1134"/>
        </w:tabs>
        <w:spacing w:line="240" w:lineRule="auto"/>
        <w:rPr>
          <w:ins w:id="7" w:author="Vardan" w:date="2025-06-29T23:26:00Z"/>
          <w:rFonts w:ascii="GHEA Grapalat" w:hAnsi="GHEA Grapalat" w:cs="Sylfaen"/>
          <w:color w:val="000000" w:themeColor="text1"/>
          <w:lang w:val="ru-RU"/>
        </w:rPr>
      </w:pPr>
      <w:r w:rsidRPr="00996C18">
        <w:rPr>
          <w:rFonts w:ascii="GHEA Grapalat" w:hAnsi="GHEA Grapalat"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w:t>
      </w:r>
      <w:r w:rsidR="00156CE7" w:rsidRPr="00996C18">
        <w:rPr>
          <w:rFonts w:ascii="GHEA Grapalat" w:hAnsi="GHEA Grapalat" w:cs="Sylfaen"/>
          <w:color w:val="000000" w:themeColor="text1"/>
          <w:lang w:val="ru-RU"/>
        </w:rPr>
        <w:t>кона объявляется несостоявшейся.</w:t>
      </w:r>
    </w:p>
    <w:p w:rsidR="007E66B4" w:rsidRPr="00A20A50" w:rsidRDefault="007E66B4" w:rsidP="003E4296">
      <w:pPr>
        <w:widowControl w:val="0"/>
        <w:tabs>
          <w:tab w:val="left" w:pos="1134"/>
        </w:tabs>
        <w:spacing w:line="240" w:lineRule="auto"/>
        <w:rPr>
          <w:rFonts w:ascii="GHEA Grapalat" w:hAnsi="GHEA Grapalat" w:cs="Sylfaen"/>
          <w:color w:val="000000" w:themeColor="text1"/>
          <w:sz w:val="24"/>
          <w:szCs w:val="24"/>
          <w:lang w:val="ru-RU"/>
        </w:rPr>
      </w:pPr>
      <w:r w:rsidRPr="00A20A50">
        <w:rPr>
          <w:rFonts w:ascii="GHEA Grapalat" w:hAnsi="GHEA Grapalat" w:cs="Sylfaen"/>
          <w:color w:val="000000" w:themeColor="text1"/>
          <w:sz w:val="24"/>
          <w:szCs w:val="24"/>
          <w:lang w:val="ru-RU"/>
        </w:rPr>
        <w:t xml:space="preserve">8.12. </w:t>
      </w:r>
      <w:r w:rsidRPr="00A20A50">
        <w:rPr>
          <w:rFonts w:ascii="GHEA Grapalat" w:hAnsi="GHEA Grapalat"/>
          <w:sz w:val="24"/>
          <w:szCs w:val="24"/>
          <w:lang w:val="ru-RU"/>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D05FF5" w:rsidRPr="00996C18" w:rsidRDefault="00D05FF5" w:rsidP="003E4296">
      <w:pPr>
        <w:widowControl w:val="0"/>
        <w:tabs>
          <w:tab w:val="left" w:pos="1134"/>
        </w:tabs>
        <w:spacing w:line="240" w:lineRule="auto"/>
        <w:rPr>
          <w:rFonts w:ascii="GHEA Grapalat" w:hAnsi="GHEA Grapalat" w:cs="Sylfaen"/>
          <w:color w:val="000000" w:themeColor="text1"/>
          <w:lang w:val="ru-RU"/>
        </w:rPr>
      </w:pPr>
      <w:r w:rsidRPr="00996C18">
        <w:rPr>
          <w:rFonts w:ascii="GHEA Grapalat" w:hAnsi="GHEA Grapalat" w:cs="Sylfaen"/>
          <w:color w:val="000000" w:themeColor="text1"/>
          <w:lang w:val="ru-RU"/>
        </w:rPr>
        <w:t xml:space="preserve">8.13 По итогам заседания оценочной комиссии составляется протокол в порядке, установленном </w:t>
      </w:r>
      <w:r w:rsidR="00A37C4F" w:rsidRPr="00996C18">
        <w:rPr>
          <w:rFonts w:ascii="GHEA Grapalat" w:hAnsi="GHEA Grapalat" w:cs="Sylfaen"/>
          <w:color w:val="000000" w:themeColor="text1"/>
          <w:lang w:val="ru-RU"/>
        </w:rPr>
        <w:t>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w:t>
      </w:r>
      <w:r w:rsidR="006A768A" w:rsidRPr="00996C18">
        <w:rPr>
          <w:rFonts w:ascii="GHEA Grapalat" w:hAnsi="GHEA Grapalat" w:cs="Sylfaen"/>
          <w:color w:val="000000" w:themeColor="text1"/>
          <w:lang w:val="ru-RU"/>
        </w:rPr>
        <w:t>онения обусловленной ими заявки.</w:t>
      </w:r>
      <w:r w:rsidR="002A0A1F" w:rsidRPr="00996C18">
        <w:rPr>
          <w:rFonts w:ascii="GHEA Grapalat" w:hAnsi="GHEA Grapalat" w:cs="Sylfaen"/>
          <w:color w:val="000000" w:themeColor="text1"/>
          <w:lang w:val="ru-RU"/>
        </w:rPr>
        <w:t xml:space="preserve"> Протокол подписывают присутствующие на заседании члены и секретарь комиссии.</w:t>
      </w:r>
    </w:p>
    <w:p w:rsidR="00260264" w:rsidRPr="00996C18" w:rsidRDefault="00260264" w:rsidP="003E4296">
      <w:pPr>
        <w:widowControl w:val="0"/>
        <w:tabs>
          <w:tab w:val="left" w:pos="1134"/>
        </w:tabs>
        <w:spacing w:line="240" w:lineRule="auto"/>
        <w:rPr>
          <w:rFonts w:ascii="GHEA Grapalat" w:hAnsi="GHEA Grapalat"/>
          <w:lang w:val="ru-RU"/>
        </w:rPr>
      </w:pPr>
      <w:r w:rsidRPr="00996C18">
        <w:rPr>
          <w:rFonts w:ascii="GHEA Grapalat" w:hAnsi="GHEA Grapalat"/>
          <w:lang w:val="ru-RU"/>
        </w:rPr>
        <w:t>8.14 Секретарь комиссии не позднее следующего рабочего дня после окончания заседания оценочной комиссии`</w:t>
      </w:r>
    </w:p>
    <w:p w:rsidR="008369B3" w:rsidRPr="00996C18" w:rsidRDefault="00DC5AA2" w:rsidP="003E4296">
      <w:pPr>
        <w:widowControl w:val="0"/>
        <w:tabs>
          <w:tab w:val="left" w:pos="1134"/>
        </w:tabs>
        <w:spacing w:line="240" w:lineRule="auto"/>
        <w:rPr>
          <w:rFonts w:ascii="GHEA Grapalat" w:hAnsi="GHEA Grapalat"/>
          <w:lang w:val="ru-RU"/>
        </w:rPr>
      </w:pPr>
      <w:r w:rsidRPr="00996C18">
        <w:rPr>
          <w:rFonts w:ascii="GHEA Grapalat" w:hAnsi="GHEA Grapalat"/>
          <w:lang w:val="ru-RU"/>
        </w:rPr>
        <w:t>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w:t>
      </w:r>
      <w:r w:rsidR="00F0091B" w:rsidRPr="00996C18">
        <w:rPr>
          <w:rFonts w:ascii="GHEA Grapalat" w:hAnsi="GHEA Grapalat"/>
          <w:lang w:val="ru-RU"/>
        </w:rPr>
        <w:t>ой почты, публикует в бюллетене. Если обоснования не представлены, то в протоколе заседания комиссии об этом вносятся соответствующие отметки.</w:t>
      </w:r>
      <w:r w:rsidR="00804B9A" w:rsidRPr="00996C18">
        <w:rPr>
          <w:rFonts w:ascii="GHEA Grapalat" w:hAnsi="GHEA Grapalat"/>
          <w:lang w:val="ru-RU"/>
        </w:rPr>
        <w:t xml:space="preserve"> </w:t>
      </w:r>
    </w:p>
    <w:p w:rsidR="00804B9A" w:rsidRPr="00996C18" w:rsidRDefault="00804B9A" w:rsidP="003E4296">
      <w:pPr>
        <w:widowControl w:val="0"/>
        <w:tabs>
          <w:tab w:val="left" w:pos="1134"/>
        </w:tabs>
        <w:spacing w:line="240" w:lineRule="auto"/>
        <w:rPr>
          <w:rFonts w:ascii="GHEA Grapalat" w:hAnsi="GHEA Grapalat"/>
          <w:lang w:val="ru-RU"/>
        </w:rPr>
      </w:pPr>
      <w:r w:rsidRPr="00996C18">
        <w:rPr>
          <w:rFonts w:ascii="GHEA Grapalat" w:hAnsi="GHEA Grapalat"/>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w:t>
      </w:r>
      <w:r w:rsidRPr="00996C18">
        <w:rPr>
          <w:rFonts w:ascii="GHEA Grapalat" w:hAnsi="GHEA Grapalat"/>
          <w:lang w:val="ru-RU"/>
        </w:rPr>
        <w:lastRenderedPageBreak/>
        <w:t>оценочной комиссии членами;</w:t>
      </w:r>
    </w:p>
    <w:p w:rsidR="00CB37F8" w:rsidRDefault="00296431" w:rsidP="003E4296">
      <w:pPr>
        <w:widowControl w:val="0"/>
        <w:tabs>
          <w:tab w:val="left" w:pos="1276"/>
        </w:tabs>
        <w:spacing w:line="240" w:lineRule="auto"/>
        <w:rPr>
          <w:lang w:val="ru-RU"/>
        </w:rPr>
      </w:pPr>
      <w:r w:rsidRPr="00996C18">
        <w:rPr>
          <w:rFonts w:ascii="GHEA Grapalat" w:hAnsi="GHEA Grapalat"/>
          <w:lang w:val="ru-RU"/>
        </w:rPr>
        <w:t>8.15</w:t>
      </w:r>
      <w:r w:rsidR="00551FD6" w:rsidRPr="00551FD6">
        <w:rPr>
          <w:rFonts w:ascii="GHEA Grapalat" w:hAnsi="GHEA Grapalat"/>
          <w:lang w:val="ru-RU"/>
        </w:rPr>
        <w:t xml:space="preserve"> </w:t>
      </w:r>
      <w:proofErr w:type="gramStart"/>
      <w:r w:rsidR="00551FD6" w:rsidRPr="00551FD6">
        <w:rPr>
          <w:rFonts w:ascii="GHEA Grapalat" w:hAnsi="GHEA Grapalat"/>
          <w:lang w:val="ru-RU"/>
        </w:rPr>
        <w:t>В</w:t>
      </w:r>
      <w:proofErr w:type="gramEnd"/>
      <w:r w:rsidR="00551FD6" w:rsidRPr="00551FD6">
        <w:rPr>
          <w:rFonts w:ascii="GHEA Grapalat" w:hAnsi="GHEA Grapalat"/>
          <w:lang w:val="ru-RU"/>
        </w:rPr>
        <w:t xml:space="preserve"> случае выявления </w:t>
      </w:r>
      <w:r w:rsidRPr="00996C18">
        <w:rPr>
          <w:rFonts w:ascii="GHEA Grapalat" w:hAnsi="GHEA Grapalat"/>
          <w:lang w:val="ru-RU"/>
        </w:rPr>
        <w:t xml:space="preserve">оснований, предусмотренных пунктом 6 части 1 статьи 6 Закона, </w:t>
      </w:r>
      <w:r w:rsidR="00551FD6" w:rsidRPr="00551FD6">
        <w:rPr>
          <w:rFonts w:ascii="GHEA Grapalat" w:hAnsi="GHEA Grapalat"/>
          <w:lang w:val="ru-RU"/>
        </w:rPr>
        <w:t xml:space="preserve">уполномоченный орган на основании мотивированного решения руководителя заказчика включает занявшего первое место или </w:t>
      </w:r>
      <w:r w:rsidR="00551FD6">
        <w:rPr>
          <w:rFonts w:ascii="GHEA Grapalat" w:hAnsi="GHEA Grapalat"/>
          <w:lang w:val="ru-RU"/>
        </w:rPr>
        <w:t>ото</w:t>
      </w:r>
      <w:r w:rsidR="00551FD6" w:rsidRPr="00551FD6">
        <w:rPr>
          <w:rFonts w:ascii="GHEA Grapalat" w:hAnsi="GHEA Grapalat"/>
          <w:lang w:val="ru-RU"/>
        </w:rPr>
        <w:t>бранного участника в список участников, не имеющих права участвовать в процессе закупок</w:t>
      </w:r>
      <w:ins w:id="8" w:author="Inesa Kocharyan" w:date="2025-03-13T15:32:00Z">
        <w:r w:rsidR="00CB37F8">
          <w:rPr>
            <w:rFonts w:ascii="GHEA Grapalat" w:hAnsi="GHEA Grapalat"/>
            <w:lang w:val="ru-RU"/>
          </w:rPr>
          <w:t>.</w:t>
        </w:r>
      </w:ins>
      <w:r w:rsidR="003F7779">
        <w:rPr>
          <w:rFonts w:ascii="GHEA Grapalat" w:hAnsi="GHEA Grapalat"/>
          <w:lang w:val="ru-RU"/>
        </w:rPr>
        <w:t xml:space="preserve"> </w:t>
      </w:r>
      <w:r w:rsidR="00FC1619" w:rsidRPr="007D0979">
        <w:rPr>
          <w:rFonts w:ascii="GHEA Grapalat" w:hAnsi="GHEA Grapalat"/>
          <w:lang w:val="ru-RU"/>
        </w:rPr>
        <w:t>Мотивированное решение руководителя заказчика уполномоченный орган публикует в бюллетене</w:t>
      </w:r>
      <w:r w:rsidR="00CB37F8">
        <w:rPr>
          <w:rFonts w:ascii="GHEA Grapalat" w:hAnsi="GHEA Grapalat"/>
          <w:lang w:val="ru-RU"/>
        </w:rPr>
        <w:t xml:space="preserve"> </w:t>
      </w:r>
      <w:r w:rsidR="00CB37F8" w:rsidRPr="00CB37F8">
        <w:rPr>
          <w:rFonts w:ascii="GHEA Grapalat" w:hAnsi="GHEA Grapalat"/>
          <w:lang w:val="ru-RU"/>
        </w:rPr>
        <w:t>в течение пяти рабочих дней,</w:t>
      </w:r>
      <w:r w:rsidR="00CB37F8" w:rsidRPr="001340A2">
        <w:rPr>
          <w:rFonts w:ascii="GHEA Grapalat" w:hAnsi="GHEA Grapalat"/>
          <w:lang w:val="ru-RU"/>
        </w:rPr>
        <w:t xml:space="preserve"> </w:t>
      </w:r>
      <w:r w:rsidR="00CB37F8" w:rsidRPr="00A22C2E">
        <w:rPr>
          <w:rStyle w:val="ezkurwreuab5ozgtqnkl"/>
          <w:rFonts w:ascii="GHEA Grapalat" w:hAnsi="GHEA Grapalat"/>
          <w:lang w:val="ru-RU"/>
        </w:rPr>
        <w:t>следующих</w:t>
      </w:r>
      <w:r w:rsidR="00CB37F8" w:rsidRPr="00A22C2E">
        <w:rPr>
          <w:rFonts w:ascii="GHEA Grapalat" w:hAnsi="GHEA Grapalat"/>
          <w:lang w:val="ru-RU"/>
        </w:rPr>
        <w:t xml:space="preserve"> </w:t>
      </w:r>
      <w:r w:rsidR="00CB37F8" w:rsidRPr="00A22C2E">
        <w:rPr>
          <w:rStyle w:val="ezkurwreuab5ozgtqnkl"/>
          <w:rFonts w:ascii="GHEA Grapalat" w:hAnsi="GHEA Grapalat"/>
          <w:lang w:val="ru-RU"/>
        </w:rPr>
        <w:t>за днем</w:t>
      </w:r>
      <w:r w:rsidR="00CB37F8" w:rsidRPr="00A22C2E">
        <w:rPr>
          <w:rFonts w:ascii="GHEA Grapalat" w:hAnsi="GHEA Grapalat"/>
          <w:lang w:val="ru-RU"/>
        </w:rPr>
        <w:t xml:space="preserve"> </w:t>
      </w:r>
      <w:r w:rsidR="00CB37F8" w:rsidRPr="00A22C2E">
        <w:rPr>
          <w:rStyle w:val="ezkurwreuab5ozgtqnkl"/>
          <w:rFonts w:ascii="GHEA Grapalat" w:hAnsi="GHEA Grapalat"/>
          <w:lang w:val="ru-RU"/>
        </w:rPr>
        <w:t>получения</w:t>
      </w:r>
      <w:r w:rsidR="00CB37F8" w:rsidRPr="00A22C2E">
        <w:rPr>
          <w:rFonts w:ascii="GHEA Grapalat" w:hAnsi="GHEA Grapalat"/>
          <w:lang w:val="ru-RU"/>
        </w:rPr>
        <w:t xml:space="preserve"> </w:t>
      </w:r>
      <w:r w:rsidR="00CB37F8" w:rsidRPr="00A22C2E">
        <w:rPr>
          <w:rStyle w:val="ezkurwreuab5ozgtqnkl"/>
          <w:rFonts w:ascii="GHEA Grapalat" w:hAnsi="GHEA Grapalat"/>
          <w:lang w:val="ru-RU"/>
        </w:rPr>
        <w:t>решения</w:t>
      </w:r>
    </w:p>
    <w:p w:rsidR="00EA1EF6" w:rsidRPr="003C3F3D" w:rsidRDefault="00CB37F8" w:rsidP="003E4296">
      <w:pPr>
        <w:widowControl w:val="0"/>
        <w:tabs>
          <w:tab w:val="left" w:pos="1276"/>
        </w:tabs>
        <w:spacing w:line="240" w:lineRule="auto"/>
        <w:rPr>
          <w:rFonts w:ascii="GHEA Grapalat" w:hAnsi="GHEA Grapalat"/>
          <w:lang w:val="ru-RU"/>
        </w:rPr>
      </w:pPr>
      <w:r>
        <w:rPr>
          <w:lang w:val="ru-RU"/>
        </w:rPr>
        <w:t xml:space="preserve">      </w:t>
      </w:r>
      <w:r w:rsidR="00551FD6" w:rsidRPr="00551FD6">
        <w:rPr>
          <w:rFonts w:ascii="GHEA Grapalat" w:hAnsi="GHEA Grapalat"/>
          <w:lang w:val="ru-RU"/>
        </w:rPr>
        <w:t xml:space="preserve">При этом указанное в настоящем пункте решение руководитель заказчика </w:t>
      </w:r>
      <w:r w:rsidR="00551FD6" w:rsidRPr="003C3F3D">
        <w:rPr>
          <w:rFonts w:ascii="GHEA Grapalat" w:hAnsi="GHEA Grapalat"/>
          <w:lang w:val="ru-RU"/>
        </w:rPr>
        <w:t xml:space="preserve">выносит </w:t>
      </w:r>
      <w:r w:rsidR="006710BE" w:rsidRPr="003C3F3D">
        <w:rPr>
          <w:rFonts w:ascii="GHEA Grapalat" w:hAnsi="GHEA Grapalat"/>
          <w:lang w:val="ru-RU"/>
        </w:rPr>
        <w:t>на десятый день</w:t>
      </w:r>
      <w:r w:rsidR="00551FD6" w:rsidRPr="003C3F3D">
        <w:rPr>
          <w:rFonts w:ascii="GHEA Grapalat" w:hAnsi="GHEA Grapalat"/>
          <w:lang w:val="ru-RU"/>
        </w:rPr>
        <w:t>, следующи</w:t>
      </w:r>
      <w:r w:rsidR="006710BE" w:rsidRPr="003C3F3D">
        <w:rPr>
          <w:rFonts w:ascii="GHEA Grapalat" w:hAnsi="GHEA Grapalat"/>
          <w:lang w:val="ru-RU"/>
        </w:rPr>
        <w:t>й</w:t>
      </w:r>
      <w:r w:rsidR="00551FD6" w:rsidRPr="003C3F3D">
        <w:rPr>
          <w:rFonts w:ascii="GHEA Grapalat" w:hAnsi="GHEA Grapalat"/>
          <w:lang w:val="ru-RU"/>
        </w:rPr>
        <w:t xml:space="preserve"> за </w:t>
      </w:r>
      <w:r w:rsidR="003F75EF" w:rsidRPr="003C3F3D">
        <w:rPr>
          <w:rFonts w:ascii="GHEA Grapalat" w:hAnsi="GHEA Grapalat"/>
          <w:lang w:val="ru-RU"/>
        </w:rPr>
        <w:t>д</w:t>
      </w:r>
      <w:r w:rsidR="00551FD6" w:rsidRPr="003C3F3D">
        <w:rPr>
          <w:rFonts w:ascii="GHEA Grapalat" w:hAnsi="GHEA Grapalat"/>
          <w:lang w:val="ru-RU"/>
        </w:rPr>
        <w:t>нем объявления процедуры закуп</w:t>
      </w:r>
      <w:r w:rsidR="00044E85" w:rsidRPr="003C3F3D">
        <w:rPr>
          <w:rFonts w:ascii="GHEA Grapalat" w:hAnsi="GHEA Grapalat"/>
          <w:lang w:val="ru-RU"/>
        </w:rPr>
        <w:t>ки</w:t>
      </w:r>
      <w:r w:rsidR="00551FD6" w:rsidRPr="003C3F3D">
        <w:rPr>
          <w:rFonts w:ascii="GHEA Grapalat" w:hAnsi="GHEA Grapalat"/>
          <w:lang w:val="ru-RU"/>
        </w:rPr>
        <w:t xml:space="preserve"> несостоявшейся или опубликования объявления о заключенном договоре</w:t>
      </w:r>
      <w:r w:rsidR="009569E5" w:rsidRPr="003C3F3D">
        <w:rPr>
          <w:rFonts w:ascii="GHEA Grapalat" w:hAnsi="GHEA Grapalat"/>
          <w:lang w:val="ru-RU"/>
        </w:rPr>
        <w:t>,</w:t>
      </w:r>
      <w:r w:rsidR="00551FD6" w:rsidRPr="003C3F3D">
        <w:rPr>
          <w:rFonts w:ascii="GHEA Grapalat" w:hAnsi="GHEA Grapalat"/>
          <w:lang w:val="ru-RU"/>
        </w:rPr>
        <w:t xml:space="preserve"> или опубликования объявления</w:t>
      </w:r>
      <w:r w:rsidR="00E12266" w:rsidRPr="003C3F3D">
        <w:rPr>
          <w:rFonts w:ascii="GHEA Grapalat" w:hAnsi="GHEA Grapalat"/>
          <w:lang w:val="ru-RU"/>
        </w:rPr>
        <w:t xml:space="preserve"> (уведомления)</w:t>
      </w:r>
      <w:r w:rsidR="00551FD6" w:rsidRPr="003C3F3D">
        <w:rPr>
          <w:rFonts w:ascii="GHEA Grapalat" w:hAnsi="GHEA Grapalat"/>
          <w:lang w:val="ru-RU"/>
        </w:rPr>
        <w:t xml:space="preserve"> о расторжении договора в одностороннем порядке</w:t>
      </w:r>
      <w:r w:rsidR="00050A4A" w:rsidRPr="003C3F3D">
        <w:rPr>
          <w:rFonts w:ascii="GHEA Grapalat" w:hAnsi="GHEA Grapalat"/>
          <w:lang w:val="ru-RU"/>
        </w:rPr>
        <w:t>. На следующий день после вынесения решения оно в письменной форме предоставляется уполномоченному органу и участнику</w:t>
      </w:r>
      <w:r w:rsidR="00AA7DF7" w:rsidRPr="003C3F3D">
        <w:rPr>
          <w:rFonts w:ascii="GHEA Grapalat" w:hAnsi="GHEA Grapalat"/>
          <w:lang w:val="ru-RU"/>
        </w:rPr>
        <w:t>.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w:t>
      </w:r>
      <w:r w:rsidR="00156F62" w:rsidRPr="003C3F3D">
        <w:rPr>
          <w:rFonts w:ascii="GHEA Grapalat" w:hAnsi="GHEA Grapalat"/>
          <w:lang w:val="ru-RU"/>
        </w:rPr>
        <w:t xml:space="preserve"> </w:t>
      </w:r>
      <w:r w:rsidR="00AA7DF7" w:rsidRPr="003C3F3D">
        <w:rPr>
          <w:rFonts w:ascii="GHEA Grapalat" w:hAnsi="GHEA Grapalat"/>
          <w:lang w:val="ru-RU"/>
        </w:rPr>
        <w:t>-</w:t>
      </w:r>
      <w:r w:rsidR="00156F62" w:rsidRPr="003C3F3D">
        <w:rPr>
          <w:rFonts w:ascii="GHEA Grapalat" w:hAnsi="GHEA Grapalat"/>
          <w:lang w:val="ru-RU"/>
        </w:rPr>
        <w:t xml:space="preserve"> </w:t>
      </w:r>
      <w:r w:rsidR="00AA7DF7" w:rsidRPr="003C3F3D">
        <w:rPr>
          <w:rFonts w:ascii="GHEA Grapalat" w:hAnsi="GHEA Grapalat"/>
          <w:lang w:val="ru-RU"/>
        </w:rPr>
        <w:t>на пятый день, следующий за днем вступления в силу заключительного судебного акта по данному</w:t>
      </w:r>
      <w:r w:rsidR="006F0326" w:rsidRPr="003C3F3D">
        <w:rPr>
          <w:rFonts w:ascii="GHEA Grapalat" w:hAnsi="GHEA Grapalat"/>
          <w:lang w:val="ru-RU"/>
        </w:rPr>
        <w:t xml:space="preserve"> судебному делу,</w:t>
      </w:r>
      <w:r w:rsidR="006F0326" w:rsidRPr="003C3F3D">
        <w:rPr>
          <w:lang w:val="ru-RU"/>
        </w:rPr>
        <w:t xml:space="preserve"> </w:t>
      </w:r>
      <w:r w:rsidR="006F0326" w:rsidRPr="003C3F3D">
        <w:rPr>
          <w:rFonts w:ascii="GHEA Grapalat" w:hAnsi="GHEA Grapalat"/>
          <w:lang w:val="ru-RU"/>
        </w:rPr>
        <w:t>если по результатам судебного разбирательства возможность исполнения решения не исчезла</w:t>
      </w:r>
      <w:r w:rsidR="00FD584E" w:rsidRPr="003C3F3D">
        <w:rPr>
          <w:rFonts w:ascii="GHEA Grapalat" w:hAnsi="GHEA Grapalat"/>
          <w:lang w:val="ru-RU"/>
        </w:rPr>
        <w:t>.</w:t>
      </w:r>
      <w:r w:rsidR="006F0326" w:rsidRPr="003C3F3D">
        <w:rPr>
          <w:rFonts w:ascii="GHEA Grapalat" w:hAnsi="GHEA Grapalat"/>
          <w:lang w:val="ru-RU"/>
        </w:rPr>
        <w:t xml:space="preserve"> </w:t>
      </w:r>
    </w:p>
    <w:p w:rsidR="00290806" w:rsidRPr="003C3F3D" w:rsidRDefault="007F4BB2" w:rsidP="00290806">
      <w:pPr>
        <w:widowControl w:val="0"/>
        <w:tabs>
          <w:tab w:val="left" w:pos="1276"/>
        </w:tabs>
        <w:spacing w:line="240" w:lineRule="auto"/>
        <w:rPr>
          <w:rFonts w:ascii="GHEA Grapalat" w:hAnsi="GHEA Grapalat"/>
          <w:lang w:val="ru-RU"/>
        </w:rPr>
      </w:pPr>
      <w:r>
        <w:rPr>
          <w:rFonts w:ascii="GHEA Grapalat" w:hAnsi="GHEA Grapalat"/>
          <w:lang w:val="ru-RU"/>
        </w:rPr>
        <w:t>Е</w:t>
      </w:r>
      <w:r w:rsidR="00290806" w:rsidRPr="003C3F3D">
        <w:rPr>
          <w:rFonts w:ascii="GHEA Grapalat" w:hAnsi="GHEA Grapalat"/>
          <w:lang w:val="ru-RU"/>
        </w:rPr>
        <w:t>сли</w:t>
      </w:r>
      <w:r w:rsidR="00512EE6" w:rsidRPr="003C3F3D">
        <w:rPr>
          <w:rFonts w:ascii="GHEA Grapalat" w:hAnsi="GHEA Grapalat"/>
          <w:lang w:val="ru-RU"/>
        </w:rPr>
        <w:t>:</w:t>
      </w:r>
    </w:p>
    <w:p w:rsidR="00290806" w:rsidRPr="001D7C0C" w:rsidRDefault="0052793B" w:rsidP="001D7C0C">
      <w:pPr>
        <w:widowControl w:val="0"/>
        <w:spacing w:line="240" w:lineRule="auto"/>
        <w:rPr>
          <w:rFonts w:ascii="GHEA Grapalat" w:hAnsi="GHEA Grapalat"/>
          <w:lang w:val="ru-RU"/>
        </w:rPr>
      </w:pPr>
      <w:r w:rsidRPr="001D7C0C">
        <w:rPr>
          <w:rFonts w:ascii="GHEA Grapalat" w:hAnsi="GHEA Grapalat"/>
          <w:lang w:val="ru-RU"/>
        </w:rPr>
        <w:t xml:space="preserve"> </w:t>
      </w:r>
      <w:r w:rsidR="001D7C0C">
        <w:rPr>
          <w:rFonts w:ascii="GHEA Grapalat" w:hAnsi="GHEA Grapalat"/>
          <w:lang w:val="ru-RU"/>
        </w:rPr>
        <w:t xml:space="preserve">- </w:t>
      </w:r>
      <w:r w:rsidR="00290806" w:rsidRPr="001D7C0C">
        <w:rPr>
          <w:rFonts w:ascii="GHEA Grapalat" w:hAnsi="GHEA Grapalat"/>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w:t>
      </w:r>
      <w:r w:rsidR="00890480" w:rsidRPr="001D7C0C">
        <w:rPr>
          <w:rFonts w:ascii="GHEA Grapalat" w:hAnsi="GHEA Grapalat"/>
          <w:lang w:val="ru-RU"/>
        </w:rPr>
        <w:t>вы</w:t>
      </w:r>
      <w:r w:rsidR="00290806" w:rsidRPr="001D7C0C">
        <w:rPr>
          <w:rFonts w:ascii="GHEA Grapalat" w:hAnsi="GHEA Grapalat"/>
          <w:lang w:val="ru-RU"/>
        </w:rPr>
        <w:t xml:space="preserve">платил сумму </w:t>
      </w:r>
      <w:r w:rsidR="00512EE6" w:rsidRPr="001D7C0C">
        <w:rPr>
          <w:rFonts w:ascii="GHEA Grapalat" w:hAnsi="GHEA Grapalat"/>
          <w:lang w:val="ru-RU"/>
        </w:rPr>
        <w:t xml:space="preserve">обеспечения </w:t>
      </w:r>
      <w:r w:rsidR="00290806" w:rsidRPr="001D7C0C">
        <w:rPr>
          <w:rFonts w:ascii="GHEA Grapalat" w:hAnsi="GHEA Grapalat"/>
          <w:lang w:val="ru-RU"/>
        </w:rPr>
        <w:t>заявки</w:t>
      </w:r>
      <w:r w:rsidR="00512EE6" w:rsidRPr="001D7C0C">
        <w:rPr>
          <w:rFonts w:ascii="GHEA Grapalat" w:hAnsi="GHEA Grapalat"/>
          <w:lang w:val="ru-RU"/>
        </w:rPr>
        <w:t xml:space="preserve">, </w:t>
      </w:r>
      <w:r w:rsidR="00290806" w:rsidRPr="001D7C0C">
        <w:rPr>
          <w:rFonts w:ascii="GHEA Grapalat" w:hAnsi="GHEA Grapalat"/>
          <w:lang w:val="ru-RU"/>
        </w:rPr>
        <w:t>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90480" w:rsidRDefault="001D7C0C" w:rsidP="001D7C0C">
      <w:pPr>
        <w:widowControl w:val="0"/>
        <w:spacing w:line="240" w:lineRule="auto"/>
        <w:rPr>
          <w:ins w:id="9" w:author="Vardan" w:date="2023-07-25T19:15:00Z"/>
          <w:rFonts w:ascii="GHEA Grapalat" w:hAnsi="GHEA Grapalat"/>
          <w:lang w:val="ru-RU"/>
        </w:rPr>
      </w:pPr>
      <w:r>
        <w:rPr>
          <w:rFonts w:ascii="GHEA Grapalat" w:hAnsi="GHEA Grapalat"/>
          <w:lang w:val="ru-RU"/>
        </w:rPr>
        <w:t>-</w:t>
      </w:r>
      <w:r w:rsidR="0052793B" w:rsidRPr="001D7C0C">
        <w:rPr>
          <w:rFonts w:ascii="GHEA Grapalat" w:hAnsi="GHEA Grapalat"/>
          <w:lang w:val="ru-RU"/>
        </w:rPr>
        <w:t xml:space="preserve"> </w:t>
      </w:r>
      <w:r w:rsidR="00890480" w:rsidRPr="001D7C0C">
        <w:rPr>
          <w:rFonts w:ascii="GHEA Grapalat" w:hAnsi="GHEA Grapalat"/>
          <w:lang w:val="ru-RU"/>
        </w:rPr>
        <w:t xml:space="preserve">выплата участником или лицом, заключившим договор, суммы </w:t>
      </w:r>
      <w:r w:rsidR="002D1D13" w:rsidRPr="001D7C0C">
        <w:rPr>
          <w:rFonts w:ascii="GHEA Grapalat" w:hAnsi="GHEA Grapalat"/>
          <w:lang w:val="ru-RU"/>
        </w:rPr>
        <w:t xml:space="preserve">обеспечения </w:t>
      </w:r>
      <w:r w:rsidR="00890480" w:rsidRPr="001D7C0C">
        <w:rPr>
          <w:rFonts w:ascii="GHEA Grapalat" w:hAnsi="GHEA Grapalat"/>
          <w:lang w:val="ru-RU"/>
        </w:rPr>
        <w:t xml:space="preserve">заявки, договора и (или) квалификации </w:t>
      </w:r>
      <w:r w:rsidR="007E5D11" w:rsidRPr="007242BA">
        <w:rPr>
          <w:rFonts w:ascii="GHEA Grapalat" w:hAnsi="GHEA Grapalat"/>
          <w:lang w:val="ru-RU"/>
        </w:rPr>
        <w:t>была осуществлена</w:t>
      </w:r>
      <w:r w:rsidR="00890480" w:rsidRPr="007242BA">
        <w:rPr>
          <w:rFonts w:ascii="GHEA Grapalat" w:hAnsi="GHEA Grapalat"/>
          <w:lang w:val="ru-RU"/>
        </w:rPr>
        <w:t xml:space="preserve"> по истечении срока представления решения уполномоченному органу, но не позднее </w:t>
      </w:r>
      <w:r w:rsidR="006F5761" w:rsidRPr="007242BA">
        <w:rPr>
          <w:rFonts w:ascii="GHEA Grapalat" w:hAnsi="GHEA Grapalat"/>
          <w:lang w:val="ru-RU"/>
        </w:rPr>
        <w:t>истечения</w:t>
      </w:r>
      <w:r w:rsidR="00BC6391" w:rsidRPr="007242BA">
        <w:rPr>
          <w:rFonts w:ascii="GHEA Grapalat" w:hAnsi="GHEA Grapalat"/>
          <w:lang w:val="ru-RU"/>
        </w:rPr>
        <w:t xml:space="preserve"> </w:t>
      </w:r>
      <w:proofErr w:type="spellStart"/>
      <w:r w:rsidR="00BC6391" w:rsidRPr="007242BA">
        <w:rPr>
          <w:rFonts w:ascii="GHEA Grapalat" w:hAnsi="GHEA Grapalat"/>
          <w:lang w:val="ru-RU"/>
        </w:rPr>
        <w:t>сорокодневного</w:t>
      </w:r>
      <w:proofErr w:type="spellEnd"/>
      <w:r w:rsidR="00BC6391" w:rsidRPr="007242BA">
        <w:rPr>
          <w:rFonts w:ascii="GHEA Grapalat" w:hAnsi="GHEA Grapalat"/>
          <w:lang w:val="ru-RU"/>
        </w:rPr>
        <w:t xml:space="preserve"> срока</w:t>
      </w:r>
      <w:r w:rsidR="006F5761" w:rsidRPr="007242BA">
        <w:rPr>
          <w:rFonts w:ascii="GHEA Grapalat" w:hAnsi="GHEA Grapalat"/>
          <w:lang w:val="ru-RU"/>
        </w:rPr>
        <w:t>, установленн</w:t>
      </w:r>
      <w:r w:rsidR="00BC6391" w:rsidRPr="007242BA">
        <w:rPr>
          <w:rFonts w:ascii="GHEA Grapalat" w:hAnsi="GHEA Grapalat"/>
          <w:lang w:val="ru-RU"/>
        </w:rPr>
        <w:t>ого</w:t>
      </w:r>
      <w:r w:rsidR="006F5761" w:rsidRPr="007242BA">
        <w:rPr>
          <w:rFonts w:ascii="GHEA Grapalat" w:hAnsi="GHEA Grapalat"/>
          <w:lang w:val="ru-RU"/>
        </w:rPr>
        <w:t xml:space="preserve"> для включения </w:t>
      </w:r>
      <w:r w:rsidR="00BC6391" w:rsidRPr="007242BA">
        <w:rPr>
          <w:rFonts w:ascii="GHEA Grapalat" w:hAnsi="GHEA Grapalat"/>
          <w:lang w:val="ru-RU"/>
        </w:rPr>
        <w:t xml:space="preserve">уполномоченным органом </w:t>
      </w:r>
      <w:r w:rsidR="006F5761" w:rsidRPr="007242BA">
        <w:rPr>
          <w:rFonts w:ascii="GHEA Grapalat" w:hAnsi="GHEA Grapalat"/>
          <w:lang w:val="ru-RU"/>
        </w:rPr>
        <w:t>участника</w:t>
      </w:r>
      <w:r w:rsidR="0018032C" w:rsidRPr="0018032C">
        <w:rPr>
          <w:rFonts w:ascii="GHEA Grapalat" w:hAnsi="GHEA Grapalat"/>
          <w:lang w:val="ru-RU"/>
        </w:rPr>
        <w:t xml:space="preserve"> </w:t>
      </w:r>
      <w:r w:rsidR="00890480" w:rsidRPr="007242BA">
        <w:rPr>
          <w:rFonts w:ascii="GHEA Grapalat" w:hAnsi="GHEA Grapalat"/>
          <w:lang w:val="ru-RU"/>
        </w:rPr>
        <w:t xml:space="preserve">в список, </w:t>
      </w:r>
      <w:r w:rsidR="007E5D11" w:rsidRPr="007242BA">
        <w:rPr>
          <w:rFonts w:ascii="GHEA Grapalat" w:hAnsi="GHEA Grapalat"/>
          <w:lang w:val="ru-RU"/>
        </w:rPr>
        <w:t xml:space="preserve">а </w:t>
      </w:r>
      <w:r w:rsidR="001C21D3" w:rsidRPr="007242BA">
        <w:rPr>
          <w:rFonts w:ascii="GHEA Grapalat" w:hAnsi="GHEA Grapalat"/>
          <w:lang w:val="ru-RU"/>
        </w:rPr>
        <w:t xml:space="preserve">по состоянию на сороковой день после получения решения </w:t>
      </w:r>
      <w:r w:rsidR="007E5D11" w:rsidRPr="007242BA">
        <w:rPr>
          <w:rFonts w:ascii="GHEA Grapalat" w:hAnsi="GHEA Grapalat"/>
          <w:lang w:val="ru-RU"/>
        </w:rPr>
        <w:t>при наличии возбужденного участником и незавершенного судебного дела по обжалованию решения -</w:t>
      </w:r>
      <w:r w:rsidR="00AB2FBB" w:rsidRPr="007242BA">
        <w:rPr>
          <w:rFonts w:ascii="GHEA Grapalat" w:hAnsi="GHEA Grapalat"/>
          <w:lang w:val="ru-RU"/>
        </w:rPr>
        <w:t>не позднее вступления в силу заключительного судебного акта по данному судебному делу</w:t>
      </w:r>
      <w:r w:rsidR="007E5D11" w:rsidRPr="007242BA">
        <w:rPr>
          <w:rFonts w:ascii="GHEA Grapalat" w:hAnsi="GHEA Grapalat"/>
          <w:lang w:val="ru-RU"/>
        </w:rPr>
        <w:t>,</w:t>
      </w:r>
      <w:r w:rsidR="007E5D11">
        <w:rPr>
          <w:rFonts w:ascii="GHEA Grapalat" w:hAnsi="GHEA Grapalat"/>
          <w:lang w:val="ru-RU"/>
        </w:rPr>
        <w:t xml:space="preserve"> </w:t>
      </w:r>
      <w:r w:rsidR="00890480" w:rsidRPr="001D7C0C">
        <w:rPr>
          <w:rFonts w:ascii="GHEA Grapalat" w:hAnsi="GHEA Grapalat"/>
          <w:lang w:val="ru-RU"/>
        </w:rPr>
        <w:t>то заказчик письменно уведомляет об этом уполномоченный орган, на основании которого участник не включается в список.</w:t>
      </w:r>
    </w:p>
    <w:p w:rsidR="007E66B4" w:rsidRDefault="004D63C6" w:rsidP="004A296E">
      <w:pPr>
        <w:widowControl w:val="0"/>
        <w:tabs>
          <w:tab w:val="left" w:pos="0"/>
        </w:tabs>
        <w:spacing w:line="240" w:lineRule="auto"/>
        <w:ind w:left="142" w:firstLine="785"/>
        <w:rPr>
          <w:ins w:id="10" w:author="Vardan" w:date="2025-06-29T23:29:00Z"/>
          <w:rFonts w:ascii="GHEA Grapalat" w:hAnsi="GHEA Grapalat" w:cs="Sylfaen"/>
          <w:lang w:val="ru-RU"/>
        </w:rPr>
      </w:pPr>
      <w:r w:rsidRPr="004A296E">
        <w:rPr>
          <w:rFonts w:ascii="GHEA Grapalat" w:hAnsi="GHEA Grapalat" w:cs="Sylfaen"/>
          <w:lang w:val="ru-RU"/>
        </w:rPr>
        <w:t xml:space="preserve">При этом, </w:t>
      </w:r>
    </w:p>
    <w:p w:rsidR="00631176" w:rsidRDefault="007E66B4" w:rsidP="004A296E">
      <w:pPr>
        <w:widowControl w:val="0"/>
        <w:tabs>
          <w:tab w:val="left" w:pos="0"/>
        </w:tabs>
        <w:spacing w:line="240" w:lineRule="auto"/>
        <w:ind w:left="142" w:firstLine="785"/>
        <w:rPr>
          <w:ins w:id="11" w:author="Vardan" w:date="2025-06-29T23:33:00Z"/>
          <w:rFonts w:ascii="GHEA Grapalat" w:hAnsi="GHEA Grapalat" w:cs="Sylfaen"/>
          <w:lang w:val="ru-RU"/>
        </w:rPr>
      </w:pPr>
      <w:r>
        <w:rPr>
          <w:rFonts w:ascii="GHEA Grapalat" w:hAnsi="GHEA Grapalat" w:cs="Sylfaen"/>
          <w:lang w:val="ru-RU"/>
        </w:rPr>
        <w:t>-</w:t>
      </w:r>
      <w:r w:rsidR="004D63C6" w:rsidRPr="004A296E">
        <w:rPr>
          <w:rFonts w:ascii="GHEA Grapalat" w:hAnsi="GHEA Grapalat" w:cs="Sylfaen"/>
          <w:lang w:val="ru-RU"/>
        </w:rPr>
        <w:t xml:space="preserve">если </w:t>
      </w:r>
      <w:r w:rsidR="00631176" w:rsidRPr="004A296E">
        <w:rPr>
          <w:rFonts w:ascii="GHEA Grapalat" w:hAnsi="GHEA Grapalat" w:cs="Sylfaen"/>
          <w:lang w:val="ru-RU"/>
        </w:rPr>
        <w:t>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A16E50">
        <w:rPr>
          <w:rFonts w:ascii="GHEA Grapalat" w:hAnsi="GHEA Grapalat" w:cs="Sylfaen"/>
          <w:lang w:val="ru-RU"/>
        </w:rPr>
        <w:t xml:space="preserve"> </w:t>
      </w:r>
      <w:r w:rsidR="00C3274C" w:rsidRPr="00877D77">
        <w:rPr>
          <w:rFonts w:ascii="GHEA Grapalat" w:hAnsi="GHEA Grapalat" w:cs="Sylfaen"/>
          <w:lang w:val="ru-RU"/>
        </w:rPr>
        <w:t xml:space="preserve">включая случаи, когда несоответствия, зафиксированные в результате оценки заявки, не </w:t>
      </w:r>
      <w:r w:rsidR="00B32A9B">
        <w:rPr>
          <w:rFonts w:ascii="GHEA Grapalat" w:hAnsi="GHEA Grapalat" w:cs="Sylfaen"/>
          <w:lang w:val="ru-RU"/>
        </w:rPr>
        <w:t>исправляются</w:t>
      </w:r>
      <w:r w:rsidR="00C3274C" w:rsidRPr="00877D77">
        <w:rPr>
          <w:rFonts w:ascii="GHEA Grapalat" w:hAnsi="GHEA Grapalat" w:cs="Sylfaen"/>
          <w:lang w:val="ru-RU"/>
        </w:rPr>
        <w:t xml:space="preserve"> или не </w:t>
      </w:r>
      <w:r w:rsidR="00B32A9B">
        <w:rPr>
          <w:rFonts w:ascii="GHEA Grapalat" w:hAnsi="GHEA Grapalat" w:cs="Sylfaen"/>
          <w:lang w:val="ru-RU"/>
        </w:rPr>
        <w:t>исправляются</w:t>
      </w:r>
      <w:r w:rsidR="00C3274C" w:rsidRPr="00877D77">
        <w:rPr>
          <w:rFonts w:ascii="GHEA Grapalat" w:hAnsi="GHEA Grapalat" w:cs="Sylfaen"/>
          <w:lang w:val="ru-RU"/>
        </w:rPr>
        <w:t xml:space="preserve"> полностью в установленные сроки</w:t>
      </w:r>
      <w:r>
        <w:rPr>
          <w:rFonts w:ascii="GHEA Grapalat" w:hAnsi="GHEA Grapalat" w:cs="Sylfaen"/>
          <w:lang w:val="ru-RU"/>
        </w:rPr>
        <w:t xml:space="preserve">, </w:t>
      </w:r>
      <w:r w:rsidRPr="00F90DA1">
        <w:rPr>
          <w:rFonts w:ascii="GHEA Grapalat" w:hAnsi="GHEA Grapalat" w:cs="Sylfaen"/>
          <w:lang w:val="ru-RU"/>
        </w:rPr>
        <w:t>в том числе, когда лицо, включённое в список, предусмотренный подпунктом 2 пункта</w:t>
      </w:r>
      <w:r w:rsidR="00D31D65" w:rsidRPr="00F90DA1">
        <w:rPr>
          <w:rFonts w:ascii="GHEA Grapalat" w:hAnsi="GHEA Grapalat" w:cs="Sylfaen"/>
          <w:lang w:val="ru-RU"/>
        </w:rPr>
        <w:t xml:space="preserve"> 2</w:t>
      </w:r>
      <w:r w:rsidRPr="00F90DA1">
        <w:rPr>
          <w:rFonts w:ascii="GHEA Grapalat" w:hAnsi="GHEA Grapalat" w:cs="Sylfaen"/>
          <w:lang w:val="ru-RU"/>
        </w:rPr>
        <w:t xml:space="preserve"> постановления Правительства РА от 20.06.2025 № 817-А, предлагается участником в качестве агента / исполнителя /</w:t>
      </w:r>
      <w:r w:rsidR="00631176" w:rsidRPr="004A296E">
        <w:rPr>
          <w:rFonts w:ascii="GHEA Grapalat" w:hAnsi="GHEA Grapalat" w:cs="Sylfaen"/>
          <w:lang w:val="ru-RU"/>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7B2EEB" w:rsidRPr="00AB519E" w:rsidRDefault="007B2EEB" w:rsidP="004A296E">
      <w:pPr>
        <w:widowControl w:val="0"/>
        <w:tabs>
          <w:tab w:val="left" w:pos="0"/>
        </w:tabs>
        <w:spacing w:line="240" w:lineRule="auto"/>
        <w:ind w:left="142" w:firstLine="785"/>
        <w:rPr>
          <w:rFonts w:ascii="GHEA Grapalat" w:hAnsi="GHEA Grapalat" w:cs="Sylfaen"/>
          <w:lang w:val="ru-RU"/>
        </w:rPr>
      </w:pPr>
      <w:r>
        <w:rPr>
          <w:rFonts w:ascii="GHEA Grapalat" w:hAnsi="GHEA Grapalat" w:cs="Sylfaen"/>
          <w:lang w:val="ru-RU"/>
        </w:rPr>
        <w:t>-</w:t>
      </w:r>
      <w:r>
        <w:rPr>
          <w:rFonts w:ascii="GHEA Grapalat" w:hAnsi="GHEA Grapalat"/>
          <w:lang w:val="ru-RU"/>
        </w:rPr>
        <w:t xml:space="preserve"> </w:t>
      </w:r>
      <w:r w:rsidR="00F90DA1" w:rsidRPr="00AB519E">
        <w:rPr>
          <w:rFonts w:ascii="GHEA Grapalat" w:hAnsi="GHEA Grapalat" w:cs="Sylfaen"/>
          <w:lang w:val="ru-RU"/>
        </w:rPr>
        <w:t>обстоятельство</w:t>
      </w:r>
      <w:r w:rsidRPr="00AB519E">
        <w:rPr>
          <w:rFonts w:ascii="GHEA Grapalat" w:hAnsi="GHEA Grapalat" w:cs="Sylfaen"/>
          <w:lang w:val="ru-RU"/>
        </w:rPr>
        <w:t>, предусмотренное в пункте 8.12 части</w:t>
      </w:r>
      <w:r w:rsidR="00D31D65" w:rsidRPr="00AB519E">
        <w:rPr>
          <w:rFonts w:ascii="GHEA Grapalat" w:hAnsi="GHEA Grapalat" w:cs="Sylfaen"/>
          <w:lang w:val="ru-RU"/>
        </w:rPr>
        <w:t xml:space="preserve"> 1</w:t>
      </w:r>
      <w:r w:rsidRPr="00AB519E">
        <w:rPr>
          <w:rFonts w:ascii="GHEA Grapalat" w:hAnsi="GHEA Grapalat" w:cs="Sylfaen"/>
          <w:lang w:val="ru-RU"/>
        </w:rPr>
        <w:t xml:space="preserve"> настоящего приглашения, не считается нарушением обязательств, взятых в рамках процесса закупки.</w:t>
      </w:r>
    </w:p>
    <w:p w:rsidR="00E55A42" w:rsidRPr="00996C18" w:rsidRDefault="00A90D77" w:rsidP="003E4296">
      <w:pPr>
        <w:widowControl w:val="0"/>
        <w:tabs>
          <w:tab w:val="left" w:pos="1276"/>
        </w:tabs>
        <w:spacing w:line="240" w:lineRule="auto"/>
        <w:rPr>
          <w:rFonts w:ascii="GHEA Grapalat" w:hAnsi="GHEA Grapalat"/>
          <w:lang w:val="ru-RU"/>
        </w:rPr>
      </w:pPr>
      <w:r>
        <w:rPr>
          <w:rFonts w:ascii="GHEA Grapalat" w:hAnsi="GHEA Grapalat"/>
          <w:lang w:val="ru-RU"/>
        </w:rPr>
        <w:t xml:space="preserve"> </w:t>
      </w:r>
      <w:r w:rsidR="00E55A42" w:rsidRPr="00996C18">
        <w:rPr>
          <w:rFonts w:ascii="GHEA Grapalat" w:hAnsi="GHEA Grapalat"/>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212BE" w:rsidRPr="00996C18" w:rsidRDefault="00CB1277"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8.17 Участник, занявший первое место в пункт</w:t>
      </w:r>
      <w:r w:rsidR="00B20B30">
        <w:rPr>
          <w:rFonts w:ascii="GHEA Grapalat" w:hAnsi="GHEA Grapalat"/>
          <w:lang w:val="ru-RU"/>
        </w:rPr>
        <w:t xml:space="preserve">е </w:t>
      </w:r>
      <w:r w:rsidRPr="00996C18">
        <w:rPr>
          <w:rFonts w:ascii="GHEA Grapalat" w:hAnsi="GHEA Grapalat"/>
          <w:lang w:val="ru-RU"/>
        </w:rPr>
        <w:t xml:space="preserve">8.11 части 1 настоящего приглашения, в </w:t>
      </w:r>
      <w:r w:rsidRPr="00996C18">
        <w:rPr>
          <w:rFonts w:ascii="GHEA Grapalat" w:hAnsi="GHEA Grapalat"/>
          <w:lang w:val="ru-RU"/>
        </w:rPr>
        <w:lastRenderedPageBreak/>
        <w:t>установленный срок представляет документы через систему</w:t>
      </w:r>
      <w:r w:rsidR="000F645E" w:rsidRPr="00996C18">
        <w:rPr>
          <w:rFonts w:ascii="GHEA Grapalat" w:hAnsi="GHEA Grapalat"/>
          <w:lang w:val="ru-RU"/>
        </w:rPr>
        <w:t>.</w:t>
      </w:r>
    </w:p>
    <w:p w:rsidR="006650ED" w:rsidRPr="00996C18" w:rsidRDefault="006650ED" w:rsidP="003E4296">
      <w:pPr>
        <w:widowControl w:val="0"/>
        <w:tabs>
          <w:tab w:val="left" w:pos="1276"/>
        </w:tabs>
        <w:spacing w:line="240" w:lineRule="auto"/>
        <w:rPr>
          <w:rFonts w:ascii="GHEA Grapalat" w:hAnsi="GHEA Grapalat"/>
          <w:spacing w:val="-4"/>
          <w:lang w:val="ru-RU"/>
        </w:rPr>
      </w:pPr>
      <w:r w:rsidRPr="00996C18">
        <w:rPr>
          <w:rFonts w:ascii="GHEA Grapalat" w:hAnsi="GHEA Grapalat"/>
          <w:lang w:val="ru-RU"/>
        </w:rPr>
        <w:t xml:space="preserve">8.18 </w:t>
      </w:r>
      <w:r w:rsidRPr="00996C18">
        <w:rPr>
          <w:rFonts w:ascii="GHEA Grapalat" w:hAnsi="GHEA Grapalat"/>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1F79" w:rsidRPr="00996C18" w:rsidRDefault="007D25A8"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8.19 П</w:t>
      </w:r>
      <w:r w:rsidR="002E49AC" w:rsidRPr="00996C18">
        <w:rPr>
          <w:rFonts w:ascii="GHEA Grapalat" w:hAnsi="GHEA Grapalat"/>
          <w:lang w:val="ru-RU"/>
        </w:rPr>
        <w:t>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w:t>
      </w:r>
      <w:proofErr w:type="gramStart"/>
      <w:r w:rsidR="002E49AC" w:rsidRPr="00996C18">
        <w:rPr>
          <w:rFonts w:ascii="GHEA Grapalat" w:hAnsi="GHEA Grapalat"/>
          <w:lang w:val="ru-RU"/>
        </w:rPr>
        <w:t xml:space="preserve"> §Республики</w:t>
      </w:r>
      <w:proofErr w:type="gramEnd"/>
      <w:r w:rsidR="002E49AC" w:rsidRPr="00996C18">
        <w:rPr>
          <w:rFonts w:ascii="GHEA Grapalat" w:hAnsi="GHEA Grapalat"/>
          <w:lang w:val="ru-RU"/>
        </w:rPr>
        <w:t xml:space="preserve"> Армен</w:t>
      </w:r>
      <w:r w:rsidR="00D95EFA" w:rsidRPr="00996C18">
        <w:rPr>
          <w:rFonts w:ascii="GHEA Grapalat" w:hAnsi="GHEA Grapalat"/>
          <w:lang w:val="ru-RU"/>
        </w:rPr>
        <w:t>ия» об идентификационных картах.</w:t>
      </w:r>
      <w:r w:rsidR="00CF71FE" w:rsidRPr="00996C18">
        <w:rPr>
          <w:rFonts w:ascii="GHEA Grapalat" w:hAnsi="GHEA Grapalat"/>
          <w:lang w:val="ru-RU"/>
        </w:rPr>
        <w:t xml:space="preserve">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w:t>
      </w:r>
      <w:r w:rsidR="003E77A4" w:rsidRPr="00996C18">
        <w:rPr>
          <w:rFonts w:ascii="GHEA Grapalat" w:hAnsi="GHEA Grapalat"/>
          <w:lang w:val="ru-RU"/>
        </w:rPr>
        <w:t>денного оригинального документа.</w:t>
      </w:r>
      <w:r w:rsidR="0004669F" w:rsidRPr="00996C18">
        <w:rPr>
          <w:rFonts w:ascii="GHEA Grapalat" w:hAnsi="GHEA Grapalat"/>
          <w:lang w:val="ru-RU"/>
        </w:rPr>
        <w:t xml:space="preserve"> </w:t>
      </w:r>
    </w:p>
    <w:p w:rsidR="00FE1F79" w:rsidRPr="00996C18" w:rsidRDefault="00FE1F79"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304EC" w:rsidRPr="00996C18" w:rsidRDefault="004304EC"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 xml:space="preserve">Включаемые в заявку документы, подтверждаемые электронной цифровой подписью, не </w:t>
      </w:r>
      <w:r w:rsidR="003E2A52" w:rsidRPr="00996C18">
        <w:rPr>
          <w:rFonts w:ascii="GHEA Grapalat" w:hAnsi="GHEA Grapalat"/>
          <w:lang w:val="ru-RU"/>
        </w:rPr>
        <w:t>опечатываются.</w:t>
      </w:r>
    </w:p>
    <w:p w:rsidR="005A4573" w:rsidRPr="00996C18" w:rsidRDefault="00CA355C"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 xml:space="preserve">8.20 </w:t>
      </w:r>
      <w:proofErr w:type="gramStart"/>
      <w:r w:rsidRPr="00996C18">
        <w:rPr>
          <w:rFonts w:ascii="GHEA Grapalat" w:hAnsi="GHEA Grapalat"/>
          <w:lang w:val="ru-RU"/>
        </w:rPr>
        <w:t>В</w:t>
      </w:r>
      <w:proofErr w:type="gramEnd"/>
      <w:r w:rsidR="005A4573" w:rsidRPr="00996C18">
        <w:rPr>
          <w:rFonts w:ascii="GHEA Grapalat" w:hAnsi="GHEA Grapalat"/>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4500E" w:rsidRPr="00996C18" w:rsidRDefault="005B1504" w:rsidP="003E4296">
      <w:pPr>
        <w:widowControl w:val="0"/>
        <w:tabs>
          <w:tab w:val="left" w:pos="1276"/>
        </w:tabs>
        <w:spacing w:line="240" w:lineRule="auto"/>
        <w:rPr>
          <w:rFonts w:ascii="GHEA Grapalat" w:hAnsi="GHEA Grapalat"/>
          <w:lang w:val="ru-RU"/>
        </w:rPr>
      </w:pPr>
      <w:r w:rsidRPr="00996C18">
        <w:rPr>
          <w:rFonts w:ascii="GHEA Grapalat" w:hAnsi="GHEA Grapalat"/>
          <w:lang w:val="ru-RU"/>
        </w:rPr>
        <w:t>8.2</w:t>
      </w:r>
      <w:r w:rsidR="00CA355C" w:rsidRPr="00996C18">
        <w:rPr>
          <w:rFonts w:ascii="GHEA Grapalat" w:hAnsi="GHEA Grapalat"/>
          <w:lang w:val="ru-RU"/>
        </w:rPr>
        <w:t xml:space="preserve">1 </w:t>
      </w:r>
      <w:proofErr w:type="gramStart"/>
      <w:r w:rsidR="00CA355C" w:rsidRPr="00996C18">
        <w:rPr>
          <w:rFonts w:ascii="GHEA Grapalat" w:hAnsi="GHEA Grapalat"/>
          <w:lang w:val="ru-RU"/>
        </w:rPr>
        <w:t>В</w:t>
      </w:r>
      <w:proofErr w:type="gramEnd"/>
      <w:r w:rsidRPr="00996C18">
        <w:rPr>
          <w:rFonts w:ascii="GHEA Grapalat" w:hAnsi="GHEA Grapalat"/>
          <w:lang w:val="ru-RU"/>
        </w:rPr>
        <w:t xml:space="preserve"> случае </w:t>
      </w:r>
      <w:proofErr w:type="spellStart"/>
      <w:r w:rsidRPr="00996C18">
        <w:rPr>
          <w:rFonts w:ascii="GHEA Grapalat" w:hAnsi="GHEA Grapalat"/>
          <w:lang w:val="ru-RU"/>
        </w:rPr>
        <w:t>незаключения</w:t>
      </w:r>
      <w:proofErr w:type="spellEnd"/>
      <w:r w:rsidRPr="00996C18">
        <w:rPr>
          <w:rFonts w:ascii="GHEA Grapalat" w:hAnsi="GHEA Grapalat"/>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4500E" w:rsidRPr="00996C18" w:rsidRDefault="003E4296" w:rsidP="003E4296">
      <w:pPr>
        <w:widowControl w:val="0"/>
        <w:tabs>
          <w:tab w:val="left" w:pos="1276"/>
        </w:tabs>
        <w:spacing w:line="240" w:lineRule="auto"/>
        <w:rPr>
          <w:rFonts w:ascii="GHEA Grapalat" w:hAnsi="GHEA Grapalat"/>
          <w:lang w:val="ru-RU"/>
        </w:rPr>
      </w:pPr>
      <w:r>
        <w:rPr>
          <w:rFonts w:ascii="GHEA Grapalat" w:hAnsi="GHEA Grapalat"/>
          <w:lang w:val="ru-RU"/>
        </w:rPr>
        <w:t>8.22</w:t>
      </w:r>
      <w:r w:rsidRPr="003E4296">
        <w:rPr>
          <w:rFonts w:ascii="GHEA Grapalat" w:hAnsi="GHEA Grapalat"/>
          <w:lang w:val="ru-RU"/>
        </w:rPr>
        <w:t xml:space="preserve"> </w:t>
      </w:r>
      <w:proofErr w:type="gramStart"/>
      <w:r w:rsidR="00F4500E" w:rsidRPr="00996C18">
        <w:rPr>
          <w:rFonts w:ascii="GHEA Grapalat" w:hAnsi="GHEA Grapalat"/>
          <w:lang w:val="ru-RU"/>
        </w:rPr>
        <w:t>В</w:t>
      </w:r>
      <w:proofErr w:type="gramEnd"/>
      <w:r w:rsidR="00F4500E" w:rsidRPr="00996C18">
        <w:rPr>
          <w:rFonts w:ascii="GHEA Grapalat" w:hAnsi="GHEA Grapalat"/>
          <w:lang w:val="ru-RU"/>
        </w:rPr>
        <w:t xml:space="preserve">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3F443F" w:rsidRPr="00996C18" w:rsidRDefault="00A37F60" w:rsidP="003E4296">
      <w:pPr>
        <w:pStyle w:val="2"/>
        <w:widowControl w:val="0"/>
        <w:spacing w:after="0" w:line="240" w:lineRule="auto"/>
        <w:ind w:left="0"/>
        <w:rPr>
          <w:rFonts w:ascii="GHEA Grapalat" w:hAnsi="GHEA Grapalat"/>
          <w:lang w:val="ru-RU"/>
        </w:rPr>
      </w:pPr>
      <w:r w:rsidRPr="00996C18">
        <w:rPr>
          <w:rFonts w:ascii="GHEA Grapalat" w:hAnsi="GHEA Grapalat"/>
          <w:lang w:val="ru-RU"/>
        </w:rPr>
        <w:t>Комиссия может проверить подлинность данных, представленных участником, занявшим первое место</w:t>
      </w:r>
      <w:r w:rsidR="003001DA" w:rsidRPr="00996C18">
        <w:rPr>
          <w:rFonts w:ascii="GHEA Grapalat" w:hAnsi="GHEA Grapalat"/>
          <w:lang w:val="ru-RU"/>
        </w:rPr>
        <w:t>,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r w:rsidR="00352F28" w:rsidRPr="00996C18">
        <w:rPr>
          <w:rFonts w:ascii="GHEA Grapalat" w:hAnsi="GHEA Grapalat"/>
          <w:lang w:val="ru-RU"/>
        </w:rPr>
        <w:t xml:space="preserve"> </w:t>
      </w:r>
    </w:p>
    <w:p w:rsidR="00E658CF" w:rsidRPr="00996C18" w:rsidRDefault="00E658CF" w:rsidP="003E4296">
      <w:pPr>
        <w:pStyle w:val="2"/>
        <w:widowControl w:val="0"/>
        <w:spacing w:after="0" w:line="240" w:lineRule="auto"/>
        <w:ind w:left="0"/>
        <w:rPr>
          <w:rFonts w:ascii="GHEA Grapalat" w:hAnsi="GHEA Grapalat"/>
          <w:lang w:val="ru-RU"/>
        </w:rPr>
      </w:pPr>
      <w:r w:rsidRPr="00996C18">
        <w:rPr>
          <w:rFonts w:ascii="GHEA Grapalat" w:hAnsi="GHEA Grapalat"/>
          <w:lang w:val="ru-RU"/>
        </w:rPr>
        <w:t>8.23</w:t>
      </w:r>
      <w:r w:rsidR="003F443F" w:rsidRPr="00996C18">
        <w:rPr>
          <w:rFonts w:ascii="GHEA Grapalat" w:hAnsi="GHEA Grapalat"/>
          <w:lang w:val="ru-RU"/>
        </w:rPr>
        <w:t xml:space="preserve"> </w:t>
      </w:r>
      <w:proofErr w:type="gramStart"/>
      <w:r w:rsidRPr="00996C18">
        <w:rPr>
          <w:rFonts w:ascii="GHEA Grapalat" w:hAnsi="GHEA Grapalat"/>
          <w:lang w:val="ru-RU"/>
        </w:rPr>
        <w:t>С</w:t>
      </w:r>
      <w:proofErr w:type="gramEnd"/>
      <w:r w:rsidRPr="00996C18">
        <w:rPr>
          <w:rFonts w:ascii="GHEA Grapalat" w:hAnsi="GHEA Grapalat"/>
          <w:lang w:val="ru-RU"/>
        </w:rPr>
        <w:t xml:space="preserve"> целью применения пункта 8.22 части 1 настоящего приглашения может быть созвано внеочередное заседание комиссии.</w:t>
      </w:r>
    </w:p>
    <w:p w:rsidR="00A82BAF" w:rsidRPr="00996C18" w:rsidRDefault="003E4296" w:rsidP="003E4296">
      <w:pPr>
        <w:pStyle w:val="norm"/>
        <w:widowControl w:val="0"/>
        <w:tabs>
          <w:tab w:val="left" w:pos="1276"/>
        </w:tabs>
        <w:spacing w:line="240" w:lineRule="auto"/>
        <w:ind w:firstLine="0"/>
        <w:rPr>
          <w:rFonts w:ascii="GHEA Grapalat" w:hAnsi="GHEA Grapalat"/>
          <w:szCs w:val="22"/>
        </w:rPr>
      </w:pPr>
      <w:r>
        <w:rPr>
          <w:rFonts w:ascii="GHEA Grapalat" w:hAnsi="GHEA Grapalat"/>
          <w:spacing w:val="-6"/>
          <w:szCs w:val="22"/>
        </w:rPr>
        <w:t>8.</w:t>
      </w:r>
      <w:proofErr w:type="gramStart"/>
      <w:r>
        <w:rPr>
          <w:rFonts w:ascii="GHEA Grapalat" w:hAnsi="GHEA Grapalat"/>
          <w:spacing w:val="-6"/>
          <w:szCs w:val="22"/>
        </w:rPr>
        <w:t>24.</w:t>
      </w:r>
      <w:r w:rsidR="006277F1" w:rsidRPr="00996C18">
        <w:rPr>
          <w:rFonts w:ascii="GHEA Grapalat" w:hAnsi="GHEA Grapalat"/>
          <w:spacing w:val="-6"/>
          <w:szCs w:val="22"/>
        </w:rPr>
        <w:t>До</w:t>
      </w:r>
      <w:proofErr w:type="gramEnd"/>
      <w:r w:rsidR="006277F1" w:rsidRPr="00996C18">
        <w:rPr>
          <w:rFonts w:ascii="GHEA Grapalat" w:hAnsi="GHEA Grapalat"/>
          <w:spacing w:val="-6"/>
          <w:szCs w:val="22"/>
        </w:rPr>
        <w:t xml:space="preserve">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6277F1" w:rsidRPr="00996C18">
        <w:rPr>
          <w:rFonts w:ascii="GHEA Grapalat" w:hAnsi="GHEA Grapalat"/>
          <w:szCs w:val="22"/>
        </w:rPr>
        <w:t xml:space="preserve"> Решение о</w:t>
      </w:r>
      <w:r w:rsidR="006277F1" w:rsidRPr="00996C18">
        <w:rPr>
          <w:rFonts w:ascii="Courier New" w:hAnsi="Courier New" w:cs="Courier New"/>
          <w:szCs w:val="22"/>
          <w:lang w:val="en-US"/>
        </w:rPr>
        <w:t> </w:t>
      </w:r>
      <w:r w:rsidR="006277F1" w:rsidRPr="00996C18">
        <w:rPr>
          <w:rFonts w:ascii="GHEA Grapalat" w:hAnsi="GHEA Grapalat"/>
          <w:szCs w:val="22"/>
        </w:rPr>
        <w:t>заключении договора содержит краткую информацию об оценке заявок, о</w:t>
      </w:r>
      <w:r w:rsidR="006277F1" w:rsidRPr="00996C18">
        <w:rPr>
          <w:rFonts w:ascii="Courier New" w:hAnsi="Courier New" w:cs="Courier New"/>
          <w:szCs w:val="22"/>
          <w:lang w:val="en-US"/>
        </w:rPr>
        <w:t> </w:t>
      </w:r>
      <w:r w:rsidR="006277F1" w:rsidRPr="00996C18">
        <w:rPr>
          <w:rFonts w:ascii="GHEA Grapalat" w:hAnsi="GHEA Grapalat"/>
          <w:szCs w:val="22"/>
        </w:rPr>
        <w:t>причинах, обосновывающих выбор отобранного участника, и объявление о</w:t>
      </w:r>
      <w:r w:rsidR="006277F1" w:rsidRPr="00996C18">
        <w:rPr>
          <w:rFonts w:ascii="Courier New" w:hAnsi="Courier New" w:cs="Courier New"/>
          <w:szCs w:val="22"/>
          <w:lang w:val="en-US"/>
        </w:rPr>
        <w:t> </w:t>
      </w:r>
      <w:r w:rsidR="006277F1" w:rsidRPr="00996C18">
        <w:rPr>
          <w:rFonts w:ascii="GHEA Grapalat" w:hAnsi="GHEA Grapalat"/>
          <w:szCs w:val="22"/>
        </w:rPr>
        <w:t>периоде ожидания.</w:t>
      </w:r>
    </w:p>
    <w:p w:rsidR="00A82BAF" w:rsidRPr="00996C18" w:rsidRDefault="007D6B87" w:rsidP="003E4296">
      <w:pPr>
        <w:pStyle w:val="norm"/>
        <w:widowControl w:val="0"/>
        <w:tabs>
          <w:tab w:val="left" w:pos="1276"/>
        </w:tabs>
        <w:spacing w:line="240" w:lineRule="auto"/>
        <w:ind w:firstLine="0"/>
        <w:rPr>
          <w:rFonts w:ascii="GHEA Grapalat" w:hAnsi="GHEA Grapalat"/>
          <w:szCs w:val="22"/>
        </w:rPr>
      </w:pPr>
      <w:r w:rsidRPr="007D6B87">
        <w:rPr>
          <w:rFonts w:ascii="GHEA Grapalat" w:hAnsi="GHEA Grapalat"/>
          <w:szCs w:val="22"/>
        </w:rPr>
        <w:t xml:space="preserve">     </w:t>
      </w:r>
      <w:r w:rsidR="00A82BAF" w:rsidRPr="00996C18">
        <w:rPr>
          <w:rFonts w:ascii="GHEA Grapalat" w:hAnsi="GHEA Grapalat"/>
          <w:szCs w:val="22"/>
        </w:rPr>
        <w:t>8.</w:t>
      </w:r>
      <w:proofErr w:type="gramStart"/>
      <w:r w:rsidR="00A82BAF" w:rsidRPr="00996C18">
        <w:rPr>
          <w:rFonts w:ascii="GHEA Grapalat" w:hAnsi="GHEA Grapalat"/>
          <w:szCs w:val="22"/>
        </w:rPr>
        <w:t>2</w:t>
      </w:r>
      <w:r w:rsidR="00A82BAF" w:rsidRPr="00996C18">
        <w:rPr>
          <w:rFonts w:ascii="GHEA Grapalat" w:hAnsi="GHEA Grapalat"/>
          <w:szCs w:val="22"/>
          <w:lang w:val="hy-AM"/>
        </w:rPr>
        <w:t>5</w:t>
      </w:r>
      <w:r w:rsidR="00A82BAF" w:rsidRPr="00996C18">
        <w:rPr>
          <w:rFonts w:ascii="GHEA Grapalat" w:hAnsi="GHEA Grapalat"/>
          <w:szCs w:val="22"/>
        </w:rPr>
        <w:t>.Периодом</w:t>
      </w:r>
      <w:proofErr w:type="gramEnd"/>
      <w:r w:rsidR="00A82BAF" w:rsidRPr="00996C18">
        <w:rPr>
          <w:rFonts w:ascii="GHEA Grapalat" w:hAnsi="GHEA Grapalat"/>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B478F" w:rsidRDefault="000D77AB" w:rsidP="003E4296">
      <w:pPr>
        <w:pStyle w:val="norm"/>
        <w:widowControl w:val="0"/>
        <w:tabs>
          <w:tab w:val="left" w:pos="1276"/>
        </w:tabs>
        <w:spacing w:line="240" w:lineRule="auto"/>
        <w:ind w:firstLine="0"/>
        <w:rPr>
          <w:rFonts w:ascii="GHEA Grapalat" w:hAnsi="GHEA Grapalat"/>
          <w:szCs w:val="22"/>
        </w:rPr>
      </w:pPr>
      <w:r w:rsidRPr="000D77AB">
        <w:rPr>
          <w:rFonts w:ascii="GHEA Grapalat" w:hAnsi="GHEA Grapalat"/>
          <w:szCs w:val="22"/>
        </w:rPr>
        <w:t xml:space="preserve">     </w:t>
      </w:r>
      <w:r w:rsidR="00A82BAF" w:rsidRPr="00996C18">
        <w:rPr>
          <w:rFonts w:ascii="GHEA Grapalat" w:hAnsi="GHEA Grapalat"/>
          <w:szCs w:val="22"/>
        </w:rPr>
        <w:t>Период ожидания в случае настоящей процедуры составляет "</w:t>
      </w:r>
      <w:r w:rsidR="00EB3C73">
        <w:rPr>
          <w:rFonts w:ascii="GHEA Grapalat" w:hAnsi="GHEA Grapalat"/>
          <w:szCs w:val="22"/>
        </w:rPr>
        <w:t xml:space="preserve">   </w:t>
      </w:r>
      <w:r w:rsidR="00A82BAF" w:rsidRPr="00996C18">
        <w:rPr>
          <w:rFonts w:ascii="GHEA Grapalat" w:hAnsi="GHEA Grapalat"/>
          <w:szCs w:val="22"/>
        </w:rPr>
        <w:t>" календарных дней. Период ожидания</w:t>
      </w:r>
      <w:r w:rsidR="005B478F">
        <w:rPr>
          <w:rFonts w:ascii="GHEA Grapalat" w:hAnsi="GHEA Grapalat"/>
          <w:szCs w:val="22"/>
        </w:rPr>
        <w:t>:</w:t>
      </w:r>
      <w:r w:rsidR="00A82BAF" w:rsidRPr="00996C18">
        <w:rPr>
          <w:rFonts w:ascii="GHEA Grapalat" w:hAnsi="GHEA Grapalat"/>
          <w:szCs w:val="22"/>
        </w:rPr>
        <w:t xml:space="preserve"> </w:t>
      </w:r>
    </w:p>
    <w:p w:rsidR="001B39A9" w:rsidRDefault="000D77AB" w:rsidP="003E4296">
      <w:pPr>
        <w:pStyle w:val="norm"/>
        <w:widowControl w:val="0"/>
        <w:tabs>
          <w:tab w:val="left" w:pos="1276"/>
        </w:tabs>
        <w:spacing w:line="240" w:lineRule="auto"/>
        <w:ind w:firstLine="0"/>
        <w:rPr>
          <w:rFonts w:ascii="GHEA Grapalat" w:hAnsi="GHEA Grapalat"/>
          <w:szCs w:val="22"/>
        </w:rPr>
      </w:pPr>
      <w:r w:rsidRPr="000D77AB">
        <w:rPr>
          <w:rFonts w:ascii="GHEA Grapalat" w:hAnsi="GHEA Grapalat"/>
          <w:szCs w:val="22"/>
        </w:rPr>
        <w:t xml:space="preserve">      </w:t>
      </w:r>
      <w:r w:rsidR="005B478F">
        <w:rPr>
          <w:rFonts w:ascii="GHEA Grapalat" w:hAnsi="GHEA Grapalat"/>
          <w:szCs w:val="22"/>
        </w:rPr>
        <w:t>-</w:t>
      </w:r>
      <w:r w:rsidR="00F033C3" w:rsidRPr="00F033C3">
        <w:rPr>
          <w:rFonts w:ascii="GHEA Grapalat" w:hAnsi="GHEA Grapalat"/>
          <w:szCs w:val="22"/>
        </w:rPr>
        <w:t xml:space="preserve"> </w:t>
      </w:r>
      <w:r w:rsidR="00A82BAF" w:rsidRPr="00996C18">
        <w:rPr>
          <w:rFonts w:ascii="GHEA Grapalat" w:hAnsi="GHEA Grapalat"/>
          <w:szCs w:val="22"/>
        </w:rPr>
        <w:t>не применим, если заявку подал только один участник, с которым заключается договор</w:t>
      </w:r>
      <w:r w:rsidR="005B478F">
        <w:rPr>
          <w:rFonts w:ascii="GHEA Grapalat" w:hAnsi="GHEA Grapalat"/>
          <w:szCs w:val="22"/>
        </w:rPr>
        <w:t>,</w:t>
      </w:r>
    </w:p>
    <w:p w:rsidR="001B39A9" w:rsidRDefault="000D77AB" w:rsidP="003E4296">
      <w:pPr>
        <w:pStyle w:val="norm"/>
        <w:widowControl w:val="0"/>
        <w:tabs>
          <w:tab w:val="left" w:pos="1276"/>
        </w:tabs>
        <w:spacing w:line="240" w:lineRule="auto"/>
        <w:ind w:firstLine="0"/>
        <w:rPr>
          <w:rFonts w:ascii="GHEA Grapalat" w:hAnsi="GHEA Grapalat"/>
          <w:szCs w:val="22"/>
          <w:lang w:val="hy-AM"/>
        </w:rPr>
      </w:pPr>
      <w:r w:rsidRPr="007D6B87">
        <w:rPr>
          <w:rFonts w:ascii="GHEA Grapalat" w:hAnsi="GHEA Grapalat"/>
          <w:szCs w:val="22"/>
        </w:rPr>
        <w:t xml:space="preserve">      </w:t>
      </w:r>
      <w:r w:rsidR="005B478F">
        <w:rPr>
          <w:rFonts w:ascii="GHEA Grapalat" w:hAnsi="GHEA Grapalat"/>
          <w:szCs w:val="22"/>
        </w:rPr>
        <w:t>- применим</w:t>
      </w:r>
      <w:r w:rsidR="005B478F" w:rsidRPr="005B478F">
        <w:rPr>
          <w:rFonts w:ascii="GHEA Grapalat" w:hAnsi="GHEA Grapalat"/>
          <w:szCs w:val="22"/>
        </w:rPr>
        <w:t xml:space="preserve"> также</w:t>
      </w:r>
      <w:r w:rsidR="001C243F">
        <w:rPr>
          <w:rFonts w:ascii="GHEA Grapalat" w:hAnsi="GHEA Grapalat"/>
          <w:szCs w:val="22"/>
        </w:rPr>
        <w:t xml:space="preserve"> в том </w:t>
      </w:r>
      <w:proofErr w:type="spellStart"/>
      <w:r w:rsidR="001C243F">
        <w:rPr>
          <w:rFonts w:ascii="GHEA Grapalat" w:hAnsi="GHEA Grapalat"/>
          <w:szCs w:val="22"/>
        </w:rPr>
        <w:t>слу</w:t>
      </w:r>
      <w:proofErr w:type="spellEnd"/>
      <w:r w:rsidR="001C243F">
        <w:rPr>
          <w:rFonts w:ascii="GHEA Grapalat" w:hAnsi="GHEA Grapalat"/>
          <w:szCs w:val="22"/>
        </w:rPr>
        <w:tab/>
        <w:t>чае</w:t>
      </w:r>
      <w:r w:rsidR="005B478F">
        <w:rPr>
          <w:rFonts w:ascii="GHEA Grapalat" w:hAnsi="GHEA Grapalat"/>
          <w:szCs w:val="22"/>
        </w:rPr>
        <w:t xml:space="preserve">, </w:t>
      </w:r>
      <w:r w:rsidR="001C243F">
        <w:rPr>
          <w:rFonts w:ascii="GHEA Grapalat" w:hAnsi="GHEA Grapalat"/>
          <w:szCs w:val="22"/>
        </w:rPr>
        <w:t>когда</w:t>
      </w:r>
      <w:r w:rsidR="005B478F">
        <w:rPr>
          <w:rFonts w:ascii="GHEA Grapalat" w:hAnsi="GHEA Grapalat"/>
          <w:szCs w:val="22"/>
        </w:rPr>
        <w:t xml:space="preserve"> </w:t>
      </w:r>
      <w:r w:rsidR="00737023">
        <w:rPr>
          <w:rFonts w:ascii="GHEA Grapalat" w:hAnsi="GHEA Grapalat"/>
          <w:szCs w:val="22"/>
        </w:rPr>
        <w:t xml:space="preserve">заявку подал </w:t>
      </w:r>
      <w:r w:rsidR="005B478F" w:rsidRPr="005B478F">
        <w:rPr>
          <w:rFonts w:ascii="GHEA Grapalat" w:hAnsi="GHEA Grapalat"/>
          <w:szCs w:val="22"/>
        </w:rPr>
        <w:t>только один участник и она была отклонена</w:t>
      </w:r>
      <w:r w:rsidR="00044E85">
        <w:rPr>
          <w:rFonts w:ascii="GHEA Grapalat" w:hAnsi="GHEA Grapalat"/>
          <w:szCs w:val="22"/>
        </w:rPr>
        <w:t>.</w:t>
      </w:r>
      <w:r w:rsidR="001C243F" w:rsidRPr="001C243F">
        <w:t xml:space="preserve"> </w:t>
      </w:r>
      <w:r w:rsidR="001C243F" w:rsidRPr="001C243F">
        <w:rPr>
          <w:rFonts w:ascii="GHEA Grapalat" w:hAnsi="GHEA Grapalat"/>
          <w:szCs w:val="22"/>
        </w:rPr>
        <w:t xml:space="preserve">В случае применения настоящего пункта срок </w:t>
      </w:r>
      <w:r w:rsidR="001C243F">
        <w:rPr>
          <w:rFonts w:ascii="GHEA Grapalat" w:hAnsi="GHEA Grapalat"/>
          <w:szCs w:val="22"/>
        </w:rPr>
        <w:t>ожидания</w:t>
      </w:r>
      <w:r w:rsidR="001C243F" w:rsidRPr="001C243F">
        <w:rPr>
          <w:rFonts w:ascii="GHEA Grapalat" w:hAnsi="GHEA Grapalat"/>
          <w:szCs w:val="22"/>
        </w:rPr>
        <w:t xml:space="preserve"> устанавливается объявлени</w:t>
      </w:r>
      <w:r w:rsidR="009410F8">
        <w:rPr>
          <w:rFonts w:ascii="GHEA Grapalat" w:hAnsi="GHEA Grapalat"/>
          <w:szCs w:val="22"/>
        </w:rPr>
        <w:t>ем</w:t>
      </w:r>
      <w:r w:rsidR="001C243F" w:rsidRPr="001C243F">
        <w:rPr>
          <w:rFonts w:ascii="GHEA Grapalat" w:hAnsi="GHEA Grapalat"/>
          <w:szCs w:val="22"/>
        </w:rPr>
        <w:t xml:space="preserve"> </w:t>
      </w:r>
      <w:r w:rsidR="009410F8" w:rsidRPr="001C243F">
        <w:rPr>
          <w:rFonts w:ascii="GHEA Grapalat" w:hAnsi="GHEA Grapalat"/>
          <w:szCs w:val="22"/>
        </w:rPr>
        <w:t xml:space="preserve">о несостоявшейся </w:t>
      </w:r>
      <w:r w:rsidR="001C243F" w:rsidRPr="001C243F">
        <w:rPr>
          <w:rFonts w:ascii="GHEA Grapalat" w:hAnsi="GHEA Grapalat"/>
          <w:szCs w:val="22"/>
        </w:rPr>
        <w:t>процедур</w:t>
      </w:r>
      <w:r w:rsidR="009410F8">
        <w:rPr>
          <w:rFonts w:ascii="GHEA Grapalat" w:hAnsi="GHEA Grapalat"/>
          <w:szCs w:val="22"/>
        </w:rPr>
        <w:t>е</w:t>
      </w:r>
      <w:r w:rsidR="001C243F" w:rsidRPr="001C243F">
        <w:rPr>
          <w:rFonts w:ascii="GHEA Grapalat" w:hAnsi="GHEA Grapalat"/>
          <w:szCs w:val="22"/>
        </w:rPr>
        <w:t xml:space="preserve"> </w:t>
      </w:r>
      <w:proofErr w:type="spellStart"/>
      <w:proofErr w:type="gramStart"/>
      <w:r w:rsidR="001C243F" w:rsidRPr="001C243F">
        <w:rPr>
          <w:rFonts w:ascii="GHEA Grapalat" w:hAnsi="GHEA Grapalat"/>
          <w:szCs w:val="22"/>
        </w:rPr>
        <w:t>закупки</w:t>
      </w:r>
      <w:r w:rsidR="001C243F">
        <w:rPr>
          <w:rFonts w:ascii="GHEA Grapalat" w:hAnsi="GHEA Grapalat"/>
          <w:szCs w:val="22"/>
        </w:rPr>
        <w:t>.</w:t>
      </w:r>
      <w:r w:rsidR="001B39A9" w:rsidRPr="00996C18">
        <w:rPr>
          <w:rFonts w:ascii="GHEA Grapalat" w:hAnsi="GHEA Grapalat"/>
          <w:szCs w:val="22"/>
        </w:rPr>
        <w:t>Заказчик</w:t>
      </w:r>
      <w:proofErr w:type="spellEnd"/>
      <w:proofErr w:type="gramEnd"/>
      <w:r w:rsidR="001B39A9" w:rsidRPr="00996C18">
        <w:rPr>
          <w:rFonts w:ascii="GHEA Grapalat" w:hAnsi="GHEA Grapalat"/>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w:t>
      </w:r>
      <w:r w:rsidR="006900A2">
        <w:rPr>
          <w:rFonts w:ascii="GHEA Grapalat" w:hAnsi="GHEA Grapalat"/>
          <w:szCs w:val="22"/>
        </w:rPr>
        <w:t xml:space="preserve"> или </w:t>
      </w:r>
      <w:r w:rsidR="006900A2" w:rsidRPr="006900A2">
        <w:rPr>
          <w:rFonts w:ascii="GHEA Grapalat" w:hAnsi="GHEA Grapalat" w:cs="Sylfaen"/>
          <w:szCs w:val="22"/>
          <w:lang w:val="hy-AM"/>
        </w:rPr>
        <w:t xml:space="preserve">объявления </w:t>
      </w:r>
      <w:r w:rsidR="006900A2" w:rsidRPr="006900A2">
        <w:rPr>
          <w:rFonts w:ascii="GHEA Grapalat" w:hAnsi="GHEA Grapalat" w:cs="Sylfaen"/>
          <w:szCs w:val="22"/>
          <w:lang w:val="hy-AM"/>
        </w:rPr>
        <w:lastRenderedPageBreak/>
        <w:t>процедуры закупки несостоявшейся</w:t>
      </w:r>
      <w:r w:rsidR="001B39A9" w:rsidRPr="00996C18">
        <w:rPr>
          <w:rFonts w:ascii="GHEA Grapalat" w:hAnsi="GHEA Grapalat"/>
          <w:szCs w:val="22"/>
        </w:rPr>
        <w:t>, является ничтожным.</w:t>
      </w:r>
    </w:p>
    <w:p w:rsidR="001B39A9" w:rsidRDefault="007D6B87" w:rsidP="00B94355">
      <w:pPr>
        <w:widowControl w:val="0"/>
        <w:spacing w:after="160" w:line="240" w:lineRule="auto"/>
        <w:contextualSpacing/>
        <w:rPr>
          <w:rFonts w:ascii="GHEA Grapalat" w:hAnsi="GHEA Grapalat"/>
          <w:lang w:val="hy-AM"/>
        </w:rPr>
      </w:pPr>
      <w:r w:rsidRPr="00D053EB">
        <w:rPr>
          <w:rFonts w:ascii="GHEA Grapalat" w:hAnsi="GHEA Grapalat"/>
          <w:lang w:val="ru-RU"/>
        </w:rPr>
        <w:t xml:space="preserve">       </w:t>
      </w:r>
      <w:r w:rsidR="002D640F" w:rsidRPr="003036CA">
        <w:rPr>
          <w:rFonts w:ascii="GHEA Grapalat" w:hAnsi="GHEA Grapalat"/>
          <w:lang w:val="ru-RU"/>
        </w:rPr>
        <w:t xml:space="preserve">8.26.  </w:t>
      </w:r>
      <w:r w:rsidR="002D640F" w:rsidRPr="00BB2B16">
        <w:rPr>
          <w:rFonts w:ascii="GHEA Grapalat" w:hAnsi="GHEA Grapalat"/>
          <w:lang w:val="ru-RU"/>
        </w:rPr>
        <w:t xml:space="preserve">Во всех </w:t>
      </w:r>
      <w:r w:rsidR="002D640F">
        <w:rPr>
          <w:rFonts w:ascii="GHEA Grapalat" w:hAnsi="GHEA Grapalat"/>
          <w:lang w:val="ru-RU"/>
        </w:rPr>
        <w:t xml:space="preserve">тех </w:t>
      </w:r>
      <w:r w:rsidR="002D640F" w:rsidRPr="00BB2B16">
        <w:rPr>
          <w:rFonts w:ascii="GHEA Grapalat" w:hAnsi="GHEA Grapalat"/>
          <w:lang w:val="ru-RU"/>
        </w:rPr>
        <w:t xml:space="preserve">случаях, когда в рамках настоящей процедуры по предложению уполномоченного органа какое-либо действие может осуществляться в бумажной форме, </w:t>
      </w:r>
      <w:r w:rsidR="002D640F">
        <w:rPr>
          <w:rFonts w:ascii="GHEA Grapalat" w:hAnsi="GHEA Grapalat"/>
          <w:lang w:val="ru-RU"/>
        </w:rPr>
        <w:t xml:space="preserve">то </w:t>
      </w:r>
      <w:r w:rsidR="002D640F" w:rsidRPr="00BB2B16">
        <w:rPr>
          <w:rFonts w:ascii="GHEA Grapalat" w:hAnsi="GHEA Grapalat"/>
          <w:lang w:val="ru-RU"/>
        </w:rPr>
        <w:t>обмен информацией (извещения)</w:t>
      </w:r>
      <w:r w:rsidR="002D640F">
        <w:rPr>
          <w:rFonts w:ascii="GHEA Grapalat" w:hAnsi="GHEA Grapalat"/>
          <w:lang w:val="ru-RU"/>
        </w:rPr>
        <w:t xml:space="preserve"> </w:t>
      </w:r>
      <w:r w:rsidR="002D640F" w:rsidRPr="00BB2B16">
        <w:rPr>
          <w:rFonts w:ascii="GHEA Grapalat" w:hAnsi="GHEA Grapalat"/>
          <w:lang w:val="ru-RU"/>
        </w:rPr>
        <w:t>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r w:rsidR="009A6998">
        <w:rPr>
          <w:rFonts w:ascii="GHEA Grapalat" w:hAnsi="GHEA Grapalat"/>
          <w:lang w:val="hy-AM"/>
        </w:rPr>
        <w:t>.</w:t>
      </w:r>
    </w:p>
    <w:p w:rsidR="002D640F" w:rsidRPr="00B94355" w:rsidRDefault="002D640F" w:rsidP="00B94355">
      <w:pPr>
        <w:widowControl w:val="0"/>
        <w:spacing w:after="160"/>
        <w:rPr>
          <w:rFonts w:ascii="GHEA Grapalat" w:hAnsi="GHEA Grapalat"/>
          <w:b/>
          <w:lang w:val="hy-AM"/>
        </w:rPr>
      </w:pPr>
    </w:p>
    <w:p w:rsidR="001B39A9" w:rsidRPr="00996C18" w:rsidRDefault="001B39A9" w:rsidP="001B39A9">
      <w:pPr>
        <w:widowControl w:val="0"/>
        <w:jc w:val="center"/>
        <w:rPr>
          <w:rFonts w:ascii="GHEA Grapalat" w:hAnsi="GHEA Grapalat"/>
          <w:b/>
          <w:lang w:val="ru-RU"/>
        </w:rPr>
      </w:pPr>
      <w:r w:rsidRPr="00996C18">
        <w:rPr>
          <w:rFonts w:ascii="GHEA Grapalat" w:hAnsi="GHEA Grapalat"/>
          <w:b/>
          <w:lang w:val="ru-RU"/>
        </w:rPr>
        <w:t xml:space="preserve">9. ЗАКЛЮЧЕНИЕ ДОГОВОРА </w:t>
      </w:r>
    </w:p>
    <w:p w:rsidR="005F1C44" w:rsidRPr="00996C18" w:rsidRDefault="00B84C5F" w:rsidP="003E4296">
      <w:pPr>
        <w:widowControl w:val="0"/>
        <w:tabs>
          <w:tab w:val="left" w:pos="1134"/>
        </w:tabs>
        <w:spacing w:line="240" w:lineRule="auto"/>
        <w:rPr>
          <w:rFonts w:ascii="GHEA Grapalat" w:hAnsi="GHEA Grapalat" w:cs="Sylfaen"/>
          <w:lang w:val="ru-RU"/>
        </w:rPr>
      </w:pPr>
      <w:r w:rsidRPr="00B84C5F">
        <w:rPr>
          <w:rFonts w:ascii="GHEA Grapalat" w:hAnsi="GHEA Grapalat"/>
          <w:lang w:val="ru-RU"/>
        </w:rPr>
        <w:t xml:space="preserve">    </w:t>
      </w:r>
      <w:r w:rsidR="003E4296">
        <w:rPr>
          <w:rFonts w:ascii="GHEA Grapalat" w:hAnsi="GHEA Grapalat"/>
          <w:lang w:val="ru-RU"/>
        </w:rPr>
        <w:t>9.</w:t>
      </w:r>
      <w:proofErr w:type="gramStart"/>
      <w:r w:rsidR="003E4296">
        <w:rPr>
          <w:rFonts w:ascii="GHEA Grapalat" w:hAnsi="GHEA Grapalat"/>
          <w:lang w:val="ru-RU"/>
        </w:rPr>
        <w:t>1.</w:t>
      </w:r>
      <w:r w:rsidR="005F1C44" w:rsidRPr="00996C18">
        <w:rPr>
          <w:rFonts w:ascii="GHEA Grapalat" w:hAnsi="GHEA Grapalat"/>
          <w:lang w:val="ru-RU"/>
        </w:rPr>
        <w:t>Договор</w:t>
      </w:r>
      <w:proofErr w:type="gramEnd"/>
      <w:r w:rsidR="005F1C44" w:rsidRPr="00996C18">
        <w:rPr>
          <w:rFonts w:ascii="GHEA Grapalat" w:hAnsi="GHEA Grapalat"/>
          <w:lang w:val="ru-RU"/>
        </w:rPr>
        <w:t xml:space="preserve"> заключается заказчиком на основании решения Комиссии. Договор заключается в письменной форме, посредством составления одного документа.</w:t>
      </w:r>
    </w:p>
    <w:p w:rsidR="005F1C44" w:rsidRPr="00996C18" w:rsidRDefault="00B84C5F" w:rsidP="00B5538C">
      <w:pPr>
        <w:widowControl w:val="0"/>
        <w:spacing w:line="240" w:lineRule="auto"/>
        <w:rPr>
          <w:rFonts w:ascii="GHEA Grapalat" w:hAnsi="GHEA Grapalat" w:cs="Arial"/>
          <w:iCs/>
          <w:lang w:val="ru-RU"/>
        </w:rPr>
      </w:pPr>
      <w:r w:rsidRPr="00B84C5F">
        <w:rPr>
          <w:rFonts w:ascii="GHEA Grapalat" w:hAnsi="GHEA Grapalat" w:cs="Arial"/>
          <w:iCs/>
          <w:lang w:val="ru-RU"/>
        </w:rPr>
        <w:t xml:space="preserve">   </w:t>
      </w:r>
      <w:r w:rsidR="00043F07" w:rsidRPr="00996C18">
        <w:rPr>
          <w:rFonts w:ascii="GHEA Grapalat" w:hAnsi="GHEA Grapalat" w:cs="Arial"/>
          <w:iCs/>
          <w:lang w:val="ru-RU"/>
        </w:rPr>
        <w:t xml:space="preserve">9.2 </w:t>
      </w:r>
      <w:r w:rsidR="00285ADC">
        <w:rPr>
          <w:rFonts w:ascii="GHEA Grapalat" w:hAnsi="GHEA Grapalat" w:cs="Arial"/>
          <w:iCs/>
          <w:lang w:val="ru-RU"/>
        </w:rPr>
        <w:t>На</w:t>
      </w:r>
      <w:r w:rsidR="00285ADC" w:rsidRPr="00996C18">
        <w:rPr>
          <w:rFonts w:ascii="GHEA Grapalat" w:hAnsi="GHEA Grapalat" w:cs="Arial"/>
          <w:iCs/>
          <w:lang w:val="ru-RU"/>
        </w:rPr>
        <w:t xml:space="preserve"> </w:t>
      </w:r>
      <w:proofErr w:type="gramStart"/>
      <w:r w:rsidR="00284832" w:rsidRPr="00996C18">
        <w:rPr>
          <w:rFonts w:ascii="GHEA Grapalat" w:hAnsi="GHEA Grapalat" w:cs="Arial"/>
          <w:iCs/>
          <w:lang w:val="ru-RU"/>
        </w:rPr>
        <w:t>чет</w:t>
      </w:r>
      <w:r w:rsidR="00284832">
        <w:rPr>
          <w:rFonts w:ascii="GHEA Grapalat" w:hAnsi="GHEA Grapalat" w:cs="Arial"/>
          <w:iCs/>
          <w:lang w:val="ru-RU"/>
        </w:rPr>
        <w:t>верт</w:t>
      </w:r>
      <w:r w:rsidR="008219A1">
        <w:rPr>
          <w:rFonts w:ascii="GHEA Grapalat" w:hAnsi="GHEA Grapalat" w:cs="Arial"/>
          <w:iCs/>
          <w:lang w:val="ru-RU"/>
        </w:rPr>
        <w:t>ый</w:t>
      </w:r>
      <w:r w:rsidR="00284832">
        <w:rPr>
          <w:rFonts w:ascii="GHEA Grapalat" w:hAnsi="GHEA Grapalat" w:cs="Arial"/>
          <w:iCs/>
          <w:lang w:val="ru-RU"/>
        </w:rPr>
        <w:t xml:space="preserve"> </w:t>
      </w:r>
      <w:r w:rsidR="00284832" w:rsidRPr="00996C18">
        <w:rPr>
          <w:rFonts w:ascii="GHEA Grapalat" w:hAnsi="GHEA Grapalat" w:cs="Arial"/>
          <w:iCs/>
          <w:lang w:val="ru-RU"/>
        </w:rPr>
        <w:t xml:space="preserve"> рабоч</w:t>
      </w:r>
      <w:r w:rsidR="008219A1">
        <w:rPr>
          <w:rFonts w:ascii="GHEA Grapalat" w:hAnsi="GHEA Grapalat" w:cs="Arial"/>
          <w:iCs/>
          <w:lang w:val="ru-RU"/>
        </w:rPr>
        <w:t>ий</w:t>
      </w:r>
      <w:proofErr w:type="gramEnd"/>
      <w:r w:rsidR="00284832" w:rsidRPr="00996C18">
        <w:rPr>
          <w:rFonts w:ascii="GHEA Grapalat" w:hAnsi="GHEA Grapalat" w:cs="Arial"/>
          <w:iCs/>
          <w:lang w:val="ru-RU"/>
        </w:rPr>
        <w:t xml:space="preserve"> </w:t>
      </w:r>
      <w:r w:rsidR="008219A1">
        <w:rPr>
          <w:rFonts w:ascii="GHEA Grapalat" w:hAnsi="GHEA Grapalat" w:cs="Arial"/>
          <w:iCs/>
          <w:lang w:val="ru-RU"/>
        </w:rPr>
        <w:t>день</w:t>
      </w:r>
      <w:r w:rsidR="00C906B7" w:rsidRPr="00996C18">
        <w:rPr>
          <w:rFonts w:ascii="GHEA Grapalat" w:hAnsi="GHEA Grapalat" w:cs="Arial"/>
          <w:iCs/>
          <w:lang w:val="ru-RU"/>
        </w:rPr>
        <w:t xml:space="preserve">, </w:t>
      </w:r>
      <w:r w:rsidR="008219A1" w:rsidRPr="00996C18">
        <w:rPr>
          <w:rFonts w:ascii="GHEA Grapalat" w:hAnsi="GHEA Grapalat" w:cs="Arial"/>
          <w:iCs/>
          <w:lang w:val="ru-RU"/>
        </w:rPr>
        <w:t>следующи</w:t>
      </w:r>
      <w:r w:rsidR="008219A1">
        <w:rPr>
          <w:rFonts w:ascii="GHEA Grapalat" w:hAnsi="GHEA Grapalat" w:cs="Arial"/>
          <w:iCs/>
          <w:lang w:val="ru-RU"/>
        </w:rPr>
        <w:t>й</w:t>
      </w:r>
      <w:r w:rsidR="008219A1" w:rsidRPr="00996C18">
        <w:rPr>
          <w:rFonts w:ascii="GHEA Grapalat" w:hAnsi="GHEA Grapalat" w:cs="Arial"/>
          <w:iCs/>
          <w:lang w:val="ru-RU"/>
        </w:rPr>
        <w:t xml:space="preserve"> </w:t>
      </w:r>
      <w:r w:rsidR="00C906B7" w:rsidRPr="00996C18">
        <w:rPr>
          <w:rFonts w:ascii="GHEA Grapalat" w:hAnsi="GHEA Grapalat" w:cs="Arial"/>
          <w:iCs/>
          <w:lang w:val="ru-RU"/>
        </w:rPr>
        <w:t xml:space="preserve">за истечением срока </w:t>
      </w:r>
      <w:r w:rsidR="008219A1">
        <w:rPr>
          <w:rFonts w:ascii="GHEA Grapalat" w:hAnsi="GHEA Grapalat" w:cs="Arial"/>
          <w:iCs/>
          <w:lang w:val="ru-RU"/>
        </w:rPr>
        <w:t>ожидания</w:t>
      </w:r>
      <w:r w:rsidR="00C906B7" w:rsidRPr="00996C18">
        <w:rPr>
          <w:rFonts w:ascii="GHEA Grapalat" w:hAnsi="GHEA Grapalat" w:cs="Arial"/>
          <w:iCs/>
          <w:lang w:val="ru-RU"/>
        </w:rPr>
        <w:t xml:space="preserve">, установленного пунктом 8.25 части 1 настоящего приглашения, секретарь оценочной комиссии представляет </w:t>
      </w:r>
      <w:r w:rsidR="008219A1">
        <w:rPr>
          <w:rFonts w:ascii="GHEA Grapalat" w:hAnsi="GHEA Grapalat" w:cs="Arial"/>
          <w:iCs/>
          <w:lang w:val="ru-RU"/>
        </w:rPr>
        <w:t>ото</w:t>
      </w:r>
      <w:r w:rsidR="008219A1" w:rsidRPr="00996C18">
        <w:rPr>
          <w:rFonts w:ascii="GHEA Grapalat" w:hAnsi="GHEA Grapalat" w:cs="Arial"/>
          <w:iCs/>
          <w:lang w:val="ru-RU"/>
        </w:rPr>
        <w:t xml:space="preserve">бранному </w:t>
      </w:r>
      <w:r w:rsidR="00C906B7" w:rsidRPr="00996C18">
        <w:rPr>
          <w:rFonts w:ascii="GHEA Grapalat" w:hAnsi="GHEA Grapalat" w:cs="Arial"/>
          <w:iCs/>
          <w:lang w:val="ru-RU"/>
        </w:rPr>
        <w:t>посредством системы участнику предложение о заключении договора и проект заключаемого договора.</w:t>
      </w:r>
    </w:p>
    <w:p w:rsidR="00043F07" w:rsidRPr="00996C18" w:rsidRDefault="00043F07" w:rsidP="00B5538C">
      <w:pPr>
        <w:widowControl w:val="0"/>
        <w:spacing w:line="240" w:lineRule="auto"/>
        <w:rPr>
          <w:rFonts w:ascii="GHEA Grapalat" w:hAnsi="GHEA Grapalat" w:cs="Arial"/>
          <w:iCs/>
          <w:lang w:val="ru-RU"/>
        </w:rPr>
      </w:pPr>
      <w:r w:rsidRPr="00996C18">
        <w:rPr>
          <w:rFonts w:ascii="GHEA Grapalat" w:hAnsi="GHEA Grapalat" w:cs="Arial"/>
          <w:iCs/>
          <w:lang w:val="ru-RU"/>
        </w:rPr>
        <w:t>При этом в договор включается полное описание товара, представленного избранным участником по заявке</w:t>
      </w:r>
      <w:r w:rsidR="007707FA">
        <w:rPr>
          <w:rFonts w:ascii="GHEA Grapalat" w:hAnsi="GHEA Grapalat" w:cs="Arial"/>
          <w:iCs/>
          <w:lang w:val="ru-RU"/>
        </w:rPr>
        <w:t xml:space="preserve"> посредством системы</w:t>
      </w:r>
      <w:r w:rsidR="00A50A41">
        <w:rPr>
          <w:rFonts w:ascii="GHEA Grapalat" w:hAnsi="GHEA Grapalat" w:cs="Arial"/>
          <w:iCs/>
          <w:lang w:val="ru-RU"/>
        </w:rPr>
        <w:t>.</w:t>
      </w:r>
    </w:p>
    <w:p w:rsidR="00586ABF" w:rsidRPr="00B84C5F" w:rsidRDefault="00B84C5F" w:rsidP="003E4296">
      <w:pPr>
        <w:widowControl w:val="0"/>
        <w:tabs>
          <w:tab w:val="left" w:pos="1134"/>
        </w:tabs>
        <w:spacing w:line="240" w:lineRule="auto"/>
        <w:rPr>
          <w:rFonts w:ascii="GHEA Grapalat" w:hAnsi="GHEA Grapalat"/>
          <w:lang w:val="ru-RU"/>
        </w:rPr>
      </w:pPr>
      <w:r w:rsidRPr="00B84C5F">
        <w:rPr>
          <w:rFonts w:ascii="GHEA Grapalat" w:hAnsi="GHEA Grapalat"/>
          <w:lang w:val="ru-RU"/>
        </w:rPr>
        <w:t xml:space="preserve">    </w:t>
      </w:r>
      <w:r w:rsidR="003E4296">
        <w:rPr>
          <w:rFonts w:ascii="GHEA Grapalat" w:hAnsi="GHEA Grapalat"/>
          <w:lang w:val="ru-RU"/>
        </w:rPr>
        <w:t>9.3</w:t>
      </w:r>
      <w:r w:rsidR="00DF59E9">
        <w:rPr>
          <w:rFonts w:ascii="GHEA Grapalat" w:hAnsi="GHEA Grapalat"/>
          <w:lang w:val="ru-RU"/>
        </w:rPr>
        <w:t xml:space="preserve"> </w:t>
      </w:r>
      <w:r w:rsidR="00D249A9" w:rsidRPr="00996C18">
        <w:rPr>
          <w:rFonts w:ascii="GHEA Grapalat" w:hAnsi="GHEA Grapalat"/>
          <w:lang w:val="ru-RU"/>
        </w:rPr>
        <w:t xml:space="preserve">Если отобранный участник после получения уведомления о заключении договора и проекта договора </w:t>
      </w:r>
      <w:r w:rsidR="00C61190" w:rsidRPr="00996C18">
        <w:rPr>
          <w:rFonts w:ascii="GHEA Grapalat" w:hAnsi="GHEA Grapalat"/>
          <w:lang w:val="ru-RU"/>
        </w:rPr>
        <w:t xml:space="preserve">в </w:t>
      </w:r>
      <w:r w:rsidR="00C61190" w:rsidRPr="00C61190">
        <w:rPr>
          <w:rFonts w:ascii="GHEA Grapalat" w:hAnsi="GHEA Grapalat"/>
          <w:lang w:val="ru-RU"/>
        </w:rPr>
        <w:t>срок, предусмотренный</w:t>
      </w:r>
      <w:r w:rsidR="000334E6">
        <w:rPr>
          <w:rFonts w:ascii="GHEA Grapalat" w:hAnsi="GHEA Grapalat"/>
          <w:lang w:val="ru-RU"/>
        </w:rPr>
        <w:t xml:space="preserve"> уведомлением</w:t>
      </w:r>
      <w:r w:rsidR="00DF59E9">
        <w:rPr>
          <w:rFonts w:ascii="GHEA Grapalat" w:hAnsi="GHEA Grapalat"/>
          <w:lang w:val="ru-RU"/>
        </w:rPr>
        <w:t>,</w:t>
      </w:r>
      <w:r w:rsidR="00C61190" w:rsidRPr="00996C18">
        <w:rPr>
          <w:rFonts w:ascii="GHEA Grapalat" w:hAnsi="GHEA Grapalat"/>
          <w:lang w:val="ru-RU"/>
        </w:rPr>
        <w:t xml:space="preserve"> </w:t>
      </w:r>
      <w:r w:rsidR="00DF59E9" w:rsidRPr="00DF59E9">
        <w:rPr>
          <w:rFonts w:ascii="GHEA Grapalat" w:hAnsi="GHEA Grapalat"/>
          <w:lang w:val="ru-RU"/>
        </w:rPr>
        <w:t xml:space="preserve">не подписывает договор </w:t>
      </w:r>
      <w:proofErr w:type="gramStart"/>
      <w:r w:rsidR="00DF59E9" w:rsidRPr="00DF59E9">
        <w:rPr>
          <w:rFonts w:ascii="GHEA Grapalat" w:hAnsi="GHEA Grapalat"/>
          <w:lang w:val="ru-RU"/>
        </w:rPr>
        <w:t xml:space="preserve">и </w:t>
      </w:r>
      <w:r w:rsidR="00DF59E9">
        <w:rPr>
          <w:rFonts w:ascii="GHEA Grapalat" w:hAnsi="GHEA Grapalat"/>
          <w:lang w:val="ru-RU"/>
        </w:rPr>
        <w:t xml:space="preserve"> не</w:t>
      </w:r>
      <w:proofErr w:type="gramEnd"/>
      <w:r w:rsidR="00DF59E9">
        <w:rPr>
          <w:rFonts w:ascii="GHEA Grapalat" w:hAnsi="GHEA Grapalat"/>
          <w:lang w:val="ru-RU"/>
        </w:rPr>
        <w:t xml:space="preserve"> </w:t>
      </w:r>
      <w:r w:rsidR="00DF59E9" w:rsidRPr="00DF59E9">
        <w:rPr>
          <w:rFonts w:ascii="GHEA Grapalat" w:hAnsi="GHEA Grapalat"/>
          <w:lang w:val="ru-RU"/>
        </w:rPr>
        <w:t>пред</w:t>
      </w:r>
      <w:r w:rsidR="00DF59E9">
        <w:rPr>
          <w:rFonts w:ascii="GHEA Grapalat" w:hAnsi="GHEA Grapalat"/>
          <w:lang w:val="ru-RU"/>
        </w:rPr>
        <w:t>о</w:t>
      </w:r>
      <w:r w:rsidR="00DF59E9" w:rsidRPr="00DF59E9">
        <w:rPr>
          <w:rFonts w:ascii="GHEA Grapalat" w:hAnsi="GHEA Grapalat"/>
          <w:lang w:val="ru-RU"/>
        </w:rPr>
        <w:t>ставляет заказчику обеспечени</w:t>
      </w:r>
      <w:r w:rsidR="00106011">
        <w:rPr>
          <w:rFonts w:ascii="GHEA Grapalat" w:hAnsi="GHEA Grapalat"/>
          <w:lang w:val="ru-RU"/>
        </w:rPr>
        <w:t>я</w:t>
      </w:r>
      <w:r w:rsidR="00DF59E9">
        <w:rPr>
          <w:rFonts w:ascii="GHEA Grapalat" w:hAnsi="GHEA Grapalat"/>
          <w:lang w:val="ru-RU"/>
        </w:rPr>
        <w:t xml:space="preserve"> </w:t>
      </w:r>
      <w:r w:rsidR="00DF59E9" w:rsidRPr="00DF59E9">
        <w:rPr>
          <w:rFonts w:ascii="GHEA Grapalat" w:hAnsi="GHEA Grapalat"/>
          <w:lang w:val="ru-RU"/>
        </w:rPr>
        <w:t>квалификации и договора</w:t>
      </w:r>
      <w:r w:rsidR="00DF59E9">
        <w:rPr>
          <w:rFonts w:ascii="GHEA Grapalat" w:hAnsi="GHEA Grapalat"/>
          <w:lang w:val="ru-RU"/>
        </w:rPr>
        <w:t>,</w:t>
      </w:r>
      <w:r w:rsidR="00DF59E9" w:rsidRPr="00C61190">
        <w:rPr>
          <w:rFonts w:ascii="GHEA Grapalat" w:hAnsi="GHEA Grapalat"/>
          <w:lang w:val="ru-RU"/>
        </w:rPr>
        <w:t xml:space="preserve"> </w:t>
      </w:r>
      <w:r w:rsidR="00106011" w:rsidRPr="00106011">
        <w:rPr>
          <w:rFonts w:ascii="GHEA Grapalat" w:hAnsi="GHEA Grapalat"/>
          <w:lang w:val="ru-RU"/>
        </w:rPr>
        <w:t>а в случае, если проектом заключаемого договора предусмотрена предоплата</w:t>
      </w:r>
      <w:r w:rsidR="006B70DC">
        <w:rPr>
          <w:rFonts w:ascii="GHEA Grapalat" w:hAnsi="GHEA Grapalat"/>
          <w:lang w:val="ru-RU"/>
        </w:rPr>
        <w:t xml:space="preserve"> -</w:t>
      </w:r>
      <w:r w:rsidR="00EA5482">
        <w:rPr>
          <w:rFonts w:ascii="GHEA Grapalat" w:hAnsi="GHEA Grapalat"/>
          <w:lang w:val="ru-RU"/>
        </w:rPr>
        <w:t xml:space="preserve">также </w:t>
      </w:r>
      <w:r w:rsidR="00106011">
        <w:rPr>
          <w:rFonts w:ascii="GHEA Grapalat" w:hAnsi="GHEA Grapalat"/>
          <w:lang w:val="ru-RU"/>
        </w:rPr>
        <w:t>обеспечение предоплаты</w:t>
      </w:r>
      <w:r w:rsidR="00106011" w:rsidRPr="00106011">
        <w:rPr>
          <w:rFonts w:ascii="GHEA Grapalat" w:hAnsi="GHEA Grapalat"/>
          <w:lang w:val="ru-RU"/>
        </w:rPr>
        <w:t xml:space="preserve">, </w:t>
      </w:r>
      <w:r w:rsidR="00D249A9" w:rsidRPr="00996C18">
        <w:rPr>
          <w:rFonts w:ascii="GHEA Grapalat" w:hAnsi="GHEA Grapalat"/>
          <w:lang w:val="ru-RU"/>
        </w:rPr>
        <w:t xml:space="preserve"> то он лишается права подписания договора. </w:t>
      </w:r>
    </w:p>
    <w:p w:rsidR="00D07BC7" w:rsidRPr="00996C18" w:rsidRDefault="00B84C5F" w:rsidP="003E4296">
      <w:pPr>
        <w:widowControl w:val="0"/>
        <w:tabs>
          <w:tab w:val="left" w:pos="1134"/>
        </w:tabs>
        <w:spacing w:line="240" w:lineRule="auto"/>
        <w:rPr>
          <w:rFonts w:ascii="GHEA Grapalat" w:hAnsi="GHEA Grapalat" w:cs="Sylfaen"/>
          <w:lang w:val="ru-RU"/>
        </w:rPr>
      </w:pPr>
      <w:r w:rsidRPr="00B84C5F">
        <w:rPr>
          <w:rFonts w:ascii="GHEA Grapalat" w:hAnsi="GHEA Grapalat"/>
          <w:lang w:val="ru-RU"/>
        </w:rPr>
        <w:t xml:space="preserve">      </w:t>
      </w:r>
      <w:r w:rsidR="0014362A" w:rsidRPr="00996C18">
        <w:rPr>
          <w:rFonts w:ascii="GHEA Grapalat" w:hAnsi="GHEA Grapalat" w:cs="Sylfaen"/>
          <w:lang w:val="ru-RU"/>
        </w:rPr>
        <w:t xml:space="preserve">9.4 </w:t>
      </w:r>
      <w:r w:rsidR="003E4296" w:rsidRPr="00C71026">
        <w:rPr>
          <w:rFonts w:ascii="GHEA Grapalat" w:hAnsi="GHEA Grapalat" w:cs="Sylfaen"/>
          <w:lang w:val="ru-RU"/>
        </w:rPr>
        <w:t>Е</w:t>
      </w:r>
      <w:r w:rsidR="0014362A" w:rsidRPr="00996C18">
        <w:rPr>
          <w:rFonts w:ascii="GHEA Grapalat" w:hAnsi="GHEA Grapalat" w:cs="Sylfaen"/>
          <w:lang w:val="ru-RU"/>
        </w:rPr>
        <w:t>сли избранный участник</w:t>
      </w:r>
    </w:p>
    <w:p w:rsidR="00D07BC7" w:rsidRPr="00996C18" w:rsidRDefault="00D07BC7" w:rsidP="003E4296">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052372" w:rsidRPr="00996C18" w:rsidRDefault="00052372" w:rsidP="00EC33F4">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4362A" w:rsidRPr="00996C18" w:rsidRDefault="00291F16" w:rsidP="00EC33F4">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 xml:space="preserve">9.5 Проект договора утверждается руководителем заказчика в течение двух рабочих дней, следующих за </w:t>
      </w:r>
      <w:r w:rsidR="003A31C0" w:rsidRPr="00996C18">
        <w:rPr>
          <w:rFonts w:ascii="GHEA Grapalat" w:hAnsi="GHEA Grapalat" w:cs="Sylfaen"/>
          <w:lang w:val="ru-RU"/>
        </w:rPr>
        <w:t>возникновением этой компетенции.</w:t>
      </w:r>
      <w:r w:rsidR="0014362A" w:rsidRPr="00996C18">
        <w:rPr>
          <w:rFonts w:ascii="GHEA Grapalat" w:hAnsi="GHEA Grapalat" w:cs="Sylfaen"/>
          <w:lang w:val="ru-RU"/>
        </w:rPr>
        <w:t xml:space="preserve"> Если выбранный участник</w:t>
      </w:r>
    </w:p>
    <w:p w:rsidR="00442DEC" w:rsidRPr="00996C18" w:rsidRDefault="0014362A" w:rsidP="00EC33F4">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r w:rsidR="00442DEC" w:rsidRPr="00996C18">
        <w:rPr>
          <w:rFonts w:ascii="GHEA Grapalat" w:hAnsi="GHEA Grapalat" w:cs="Sylfaen"/>
          <w:lang w:val="ru-RU"/>
        </w:rPr>
        <w:t>.</w:t>
      </w:r>
    </w:p>
    <w:p w:rsidR="00291F16" w:rsidRPr="00996C18" w:rsidRDefault="00442DEC" w:rsidP="00EC33F4">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2) Не является резидентом РА, то руководитель заказчика подписывает и заключает договор.</w:t>
      </w:r>
      <w:r w:rsidR="00B95355" w:rsidRPr="00996C18">
        <w:rPr>
          <w:rFonts w:ascii="GHEA Grapalat" w:hAnsi="GHEA Grapalat" w:cs="Sylfaen"/>
          <w:lang w:val="ru-RU"/>
        </w:rPr>
        <w:t xml:space="preserve"> В тот же день секретарь загружает </w:t>
      </w:r>
      <w:proofErr w:type="gramStart"/>
      <w:r w:rsidR="00B95355" w:rsidRPr="00996C18">
        <w:rPr>
          <w:rFonts w:ascii="GHEA Grapalat" w:hAnsi="GHEA Grapalat" w:cs="Sylfaen"/>
          <w:lang w:val="ru-RU"/>
        </w:rPr>
        <w:t>в систему</w:t>
      </w:r>
      <w:proofErr w:type="gramEnd"/>
      <w:r w:rsidR="00B95355" w:rsidRPr="00996C18">
        <w:rPr>
          <w:rFonts w:ascii="GHEA Grapalat" w:hAnsi="GHEA Grapalat" w:cs="Sylfaen"/>
          <w:lang w:val="ru-RU"/>
        </w:rPr>
        <w:t xml:space="preserve"> расшифрованную (отсканированную) с оригинала договора читаемую версию, которая в тот же момент автоматически направля</w:t>
      </w:r>
      <w:r w:rsidR="00FD6B2F" w:rsidRPr="00996C18">
        <w:rPr>
          <w:rFonts w:ascii="GHEA Grapalat" w:hAnsi="GHEA Grapalat" w:cs="Sylfaen"/>
          <w:lang w:val="ru-RU"/>
        </w:rPr>
        <w:t>ет договор избранному участнику.</w:t>
      </w:r>
      <w:r w:rsidR="00FE7D80" w:rsidRPr="00996C18">
        <w:rPr>
          <w:rFonts w:ascii="GHEA Grapalat" w:hAnsi="GHEA Grapalat" w:cs="Sylfaen"/>
          <w:lang w:val="ru-RU"/>
        </w:rPr>
        <w:t xml:space="preserve"> Одновременно секретарь направляет оригинал контракта избранному участ</w:t>
      </w:r>
      <w:r w:rsidR="00E54044" w:rsidRPr="00996C18">
        <w:rPr>
          <w:rFonts w:ascii="GHEA Grapalat" w:hAnsi="GHEA Grapalat" w:cs="Sylfaen"/>
          <w:lang w:val="ru-RU"/>
        </w:rPr>
        <w:t>нику с сопроводительным письмом.</w:t>
      </w:r>
    </w:p>
    <w:p w:rsidR="00FE78D6" w:rsidRPr="00996C18" w:rsidRDefault="00482D76" w:rsidP="00EC33F4">
      <w:pPr>
        <w:pStyle w:val="a3"/>
        <w:widowControl w:val="0"/>
        <w:tabs>
          <w:tab w:val="left" w:pos="1134"/>
        </w:tabs>
        <w:spacing w:line="240" w:lineRule="auto"/>
        <w:ind w:firstLine="0"/>
        <w:rPr>
          <w:rFonts w:ascii="GHEA Grapalat" w:hAnsi="GHEA Grapalat" w:cs="Sylfaen"/>
          <w:i w:val="0"/>
          <w:sz w:val="22"/>
          <w:szCs w:val="22"/>
        </w:rPr>
      </w:pPr>
      <w:r w:rsidRPr="00996C18">
        <w:rPr>
          <w:rFonts w:ascii="GHEA Grapalat" w:hAnsi="GHEA Grapalat" w:cs="Sylfaen"/>
          <w:i w:val="0"/>
          <w:sz w:val="22"/>
          <w:szCs w:val="22"/>
        </w:rPr>
        <w:t>9.</w:t>
      </w:r>
      <w:r w:rsidR="00FE78D6" w:rsidRPr="00996C18">
        <w:rPr>
          <w:rFonts w:ascii="GHEA Grapalat" w:hAnsi="GHEA Grapalat" w:cs="Sylfaen"/>
          <w:i w:val="0"/>
          <w:sz w:val="22"/>
          <w:szCs w:val="22"/>
        </w:rPr>
        <w:t>6</w:t>
      </w:r>
      <w:r w:rsidR="00FE78D6" w:rsidRPr="00996C18">
        <w:rPr>
          <w:rFonts w:ascii="GHEA Grapalat" w:hAnsi="GHEA Grapalat"/>
          <w:i w:val="0"/>
          <w:sz w:val="22"/>
          <w:szCs w:val="22"/>
        </w:rPr>
        <w:t>До истечения срока, предусмо</w:t>
      </w:r>
      <w:r w:rsidR="00E37B13" w:rsidRPr="00996C18">
        <w:rPr>
          <w:rFonts w:ascii="GHEA Grapalat" w:hAnsi="GHEA Grapalat"/>
          <w:i w:val="0"/>
          <w:sz w:val="22"/>
          <w:szCs w:val="22"/>
        </w:rPr>
        <w:t>тренного пунктом 9.3</w:t>
      </w:r>
      <w:r w:rsidR="00FE78D6" w:rsidRPr="00996C18">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ins w:id="12" w:author="Inesa Kocharyan" w:date="2022-05-24T12:44:00Z">
        <w:r w:rsidR="00472DF9">
          <w:rPr>
            <w:rFonts w:ascii="GHEA Grapalat" w:hAnsi="GHEA Grapalat"/>
            <w:i w:val="0"/>
            <w:sz w:val="22"/>
            <w:szCs w:val="22"/>
          </w:rPr>
          <w:t xml:space="preserve"> </w:t>
        </w:r>
      </w:ins>
      <w:r w:rsidR="00472DF9">
        <w:rPr>
          <w:rFonts w:ascii="GHEA Grapalat" w:hAnsi="GHEA Grapalat"/>
          <w:i w:val="0"/>
          <w:sz w:val="22"/>
          <w:szCs w:val="22"/>
        </w:rPr>
        <w:t>размера предоплаты или</w:t>
      </w:r>
      <w:r w:rsidR="00FE78D6" w:rsidRPr="00996C18">
        <w:rPr>
          <w:rFonts w:ascii="GHEA Grapalat" w:hAnsi="GHEA Grapalat"/>
          <w:i w:val="0"/>
          <w:sz w:val="22"/>
          <w:szCs w:val="22"/>
        </w:rPr>
        <w:t xml:space="preserve"> </w:t>
      </w:r>
      <w:r w:rsidR="00472DF9" w:rsidRPr="00996C18">
        <w:rPr>
          <w:rFonts w:ascii="GHEA Grapalat" w:hAnsi="GHEA Grapalat"/>
          <w:i w:val="0"/>
          <w:sz w:val="22"/>
          <w:szCs w:val="22"/>
        </w:rPr>
        <w:t>увеличени</w:t>
      </w:r>
      <w:r w:rsidR="00472DF9">
        <w:rPr>
          <w:rFonts w:ascii="GHEA Grapalat" w:hAnsi="GHEA Grapalat"/>
          <w:i w:val="0"/>
          <w:sz w:val="22"/>
          <w:szCs w:val="22"/>
        </w:rPr>
        <w:t>я</w:t>
      </w:r>
      <w:r w:rsidR="00472DF9" w:rsidRPr="00996C18">
        <w:rPr>
          <w:rFonts w:ascii="GHEA Grapalat" w:hAnsi="GHEA Grapalat"/>
          <w:i w:val="0"/>
          <w:sz w:val="22"/>
          <w:szCs w:val="22"/>
        </w:rPr>
        <w:t xml:space="preserve"> </w:t>
      </w:r>
      <w:r w:rsidR="00FE78D6" w:rsidRPr="00996C18">
        <w:rPr>
          <w:rFonts w:ascii="GHEA Grapalat" w:hAnsi="GHEA Grapalat"/>
          <w:i w:val="0"/>
          <w:sz w:val="22"/>
          <w:szCs w:val="22"/>
        </w:rPr>
        <w:t>цены, предложенной отобранным участником.</w:t>
      </w:r>
    </w:p>
    <w:p w:rsidR="00482D76" w:rsidRPr="00996C18" w:rsidRDefault="006A23AA" w:rsidP="00EC33F4">
      <w:pPr>
        <w:widowControl w:val="0"/>
        <w:tabs>
          <w:tab w:val="left" w:pos="1134"/>
        </w:tabs>
        <w:spacing w:line="240" w:lineRule="auto"/>
        <w:rPr>
          <w:rFonts w:ascii="GHEA Grapalat" w:hAnsi="GHEA Grapalat" w:cs="Sylfaen"/>
          <w:lang w:val="ru-RU"/>
        </w:rPr>
      </w:pPr>
      <w:r w:rsidRPr="00996C18">
        <w:rPr>
          <w:rFonts w:ascii="GHEA Grapalat" w:hAnsi="GHEA Grapalat" w:cs="Sylfaen"/>
          <w:lang w:val="ru-RU"/>
        </w:rPr>
        <w:t>9.7</w:t>
      </w:r>
      <w:r w:rsidRPr="00996C18">
        <w:rPr>
          <w:rFonts w:ascii="GHEA Grapalat" w:hAnsi="GHEA Grapalat"/>
          <w:lang w:val="ru-RU"/>
        </w:rPr>
        <w:t xml:space="preserve"> </w:t>
      </w:r>
      <w:r w:rsidRPr="00996C18">
        <w:rPr>
          <w:rFonts w:ascii="GHEA Grapalat" w:hAnsi="GHEA Grapalat" w:cs="Sylfaen"/>
          <w:lang w:val="ru-RU"/>
        </w:rPr>
        <w:t>Договор считается днем заключения в день его утверждения руководителем заказчика.</w:t>
      </w:r>
      <w:r w:rsidR="00727241" w:rsidRPr="00996C18">
        <w:rPr>
          <w:rFonts w:ascii="GHEA Grapalat" w:hAnsi="GHEA Grapalat" w:cs="Sylfaen"/>
          <w:lang w:val="ru-RU"/>
        </w:rPr>
        <w:t xml:space="preserve"> В рабочий день, следующий за заключением договора, секретарь комисси</w:t>
      </w:r>
      <w:r w:rsidR="00B663D0" w:rsidRPr="00996C18">
        <w:rPr>
          <w:rFonts w:ascii="GHEA Grapalat" w:hAnsi="GHEA Grapalat" w:cs="Sylfaen"/>
          <w:lang w:val="ru-RU"/>
        </w:rPr>
        <w:t>и завершает процедуру в системе.</w:t>
      </w:r>
      <w:r w:rsidR="00E37B13" w:rsidRPr="00996C18">
        <w:rPr>
          <w:rFonts w:ascii="GHEA Grapalat" w:hAnsi="GHEA Grapalat" w:cs="Sylfaen"/>
          <w:lang w:val="ru-RU"/>
        </w:rPr>
        <w:t xml:space="preserve"> </w:t>
      </w:r>
    </w:p>
    <w:p w:rsidR="008B1E72" w:rsidRPr="00996C18" w:rsidRDefault="008B1E72" w:rsidP="00B5538C">
      <w:pPr>
        <w:widowControl w:val="0"/>
        <w:jc w:val="center"/>
        <w:rPr>
          <w:rFonts w:ascii="GHEA Grapalat" w:hAnsi="GHEA Grapalat" w:cs="Arial"/>
          <w:b/>
          <w:iCs/>
          <w:lang w:val="ru-RU"/>
        </w:rPr>
      </w:pPr>
      <w:r w:rsidRPr="00996C18">
        <w:rPr>
          <w:rFonts w:ascii="GHEA Grapalat" w:hAnsi="GHEA Grapalat"/>
          <w:b/>
          <w:lang w:val="ru-RU"/>
        </w:rPr>
        <w:t>10. ОБЕСПЕЧЕНИЯ КВАЛИФИКАЦИИ И</w:t>
      </w:r>
      <w:r w:rsidR="002052AE" w:rsidRPr="004125BB">
        <w:rPr>
          <w:rFonts w:ascii="GHEA Grapalat" w:hAnsi="GHEA Grapalat"/>
          <w:b/>
          <w:lang w:val="ru-RU"/>
        </w:rPr>
        <w:t xml:space="preserve"> </w:t>
      </w:r>
      <w:r w:rsidRPr="00996C18">
        <w:rPr>
          <w:rFonts w:ascii="GHEA Grapalat" w:hAnsi="GHEA Grapalat"/>
          <w:b/>
          <w:lang w:val="ru-RU"/>
        </w:rPr>
        <w:t xml:space="preserve">ДОГОВОРА </w:t>
      </w:r>
    </w:p>
    <w:p w:rsidR="00A45818" w:rsidRPr="004576DB" w:rsidRDefault="00EC33F4" w:rsidP="00EC33F4">
      <w:pPr>
        <w:widowControl w:val="0"/>
        <w:tabs>
          <w:tab w:val="left" w:pos="1276"/>
        </w:tabs>
        <w:spacing w:line="240" w:lineRule="auto"/>
        <w:rPr>
          <w:rFonts w:ascii="GHEA Grapalat" w:hAnsi="GHEA Grapalat"/>
          <w:lang w:val="ru-RU"/>
        </w:rPr>
      </w:pPr>
      <w:r>
        <w:rPr>
          <w:rFonts w:ascii="GHEA Grapalat" w:hAnsi="GHEA Grapalat"/>
          <w:lang w:val="ru-RU"/>
        </w:rPr>
        <w:t>10.</w:t>
      </w:r>
      <w:proofErr w:type="gramStart"/>
      <w:r>
        <w:rPr>
          <w:rFonts w:ascii="GHEA Grapalat" w:hAnsi="GHEA Grapalat"/>
          <w:lang w:val="ru-RU"/>
        </w:rPr>
        <w:t>1.</w:t>
      </w:r>
      <w:r w:rsidR="00BB23E4" w:rsidRPr="00996C18">
        <w:rPr>
          <w:rFonts w:ascii="GHEA Grapalat" w:hAnsi="GHEA Grapalat"/>
          <w:lang w:val="ru-RU"/>
        </w:rPr>
        <w:t>На</w:t>
      </w:r>
      <w:proofErr w:type="gramEnd"/>
      <w:r w:rsidR="00BB23E4" w:rsidRPr="00996C18">
        <w:rPr>
          <w:rFonts w:ascii="GHEA Grapalat" w:hAnsi="GHEA Grapalat"/>
          <w:lang w:val="ru-RU"/>
        </w:rPr>
        <w:t xml:space="preserve"> основании требования о предоставлении обеспечений</w:t>
      </w:r>
      <w:r w:rsidR="00CA16DB">
        <w:rPr>
          <w:rFonts w:ascii="GHEA Grapalat" w:hAnsi="GHEA Grapalat"/>
          <w:lang w:val="ru-RU"/>
        </w:rPr>
        <w:t xml:space="preserve"> </w:t>
      </w:r>
      <w:r w:rsidR="00BB23E4" w:rsidRPr="00996C18">
        <w:rPr>
          <w:rFonts w:ascii="GHEA Grapalat" w:hAnsi="GHEA Grapalat"/>
          <w:lang w:val="ru-RU"/>
        </w:rPr>
        <w:t xml:space="preserve">квалификации и договора </w:t>
      </w:r>
      <w:r w:rsidR="00BB23E4" w:rsidRPr="00996C18">
        <w:rPr>
          <w:rFonts w:ascii="GHEA Grapalat" w:hAnsi="GHEA Grapalat"/>
          <w:lang w:val="ru-RU"/>
        </w:rPr>
        <w:lastRenderedPageBreak/>
        <w:t xml:space="preserve">отобранный участник в течение </w:t>
      </w:r>
      <w:r w:rsidR="00D73022" w:rsidRPr="007F3A64">
        <w:rPr>
          <w:rFonts w:ascii="GHEA Grapalat" w:hAnsi="GHEA Grapalat"/>
          <w:lang w:val="ru-RU"/>
        </w:rPr>
        <w:t>5</w:t>
      </w:r>
      <w:r w:rsidR="00BB23E4" w:rsidRPr="00996C18">
        <w:rPr>
          <w:rFonts w:ascii="GHEA Grapalat" w:hAnsi="GHEA Grapalat"/>
          <w:lang w:val="ru-RU"/>
        </w:rPr>
        <w:t>-и</w:t>
      </w:r>
      <w:r w:rsidR="00CA16DB">
        <w:rPr>
          <w:rFonts w:ascii="GHEA Grapalat" w:hAnsi="GHEA Grapalat"/>
          <w:lang w:val="ru-RU"/>
        </w:rPr>
        <w:t xml:space="preserve"> </w:t>
      </w:r>
      <w:r w:rsidR="00BB23E4" w:rsidRPr="00996C18">
        <w:rPr>
          <w:rFonts w:ascii="GHEA Grapalat" w:hAnsi="GHEA Grapalat"/>
          <w:lang w:val="ru-RU"/>
        </w:rPr>
        <w:t xml:space="preserve">рабочих дней </w:t>
      </w:r>
      <w:r w:rsidR="00BF532C">
        <w:rPr>
          <w:rFonts w:ascii="GHEA Grapalat" w:hAnsi="GHEA Grapalat"/>
          <w:lang w:val="ru-RU"/>
        </w:rPr>
        <w:t>после</w:t>
      </w:r>
      <w:r w:rsidR="00BF532C" w:rsidRPr="00996C18">
        <w:rPr>
          <w:rFonts w:ascii="GHEA Grapalat" w:hAnsi="GHEA Grapalat"/>
          <w:lang w:val="ru-RU"/>
        </w:rPr>
        <w:t xml:space="preserve"> </w:t>
      </w:r>
      <w:r w:rsidR="00BB23E4" w:rsidRPr="00996C18">
        <w:rPr>
          <w:rFonts w:ascii="GHEA Grapalat" w:hAnsi="GHEA Grapalat"/>
          <w:lang w:val="ru-RU"/>
        </w:rPr>
        <w:t xml:space="preserve">дня его получения, обязан представить обеспечения квалификации и договора. </w:t>
      </w:r>
      <w:r w:rsidR="00F818E0" w:rsidRPr="00F818E0">
        <w:rPr>
          <w:rFonts w:ascii="GHEA Grapalat" w:hAnsi="GHEA Grapalat"/>
          <w:lang w:val="ru-RU"/>
        </w:rPr>
        <w:t xml:space="preserve">Если обеспечение представляется в виде банковской гарантии, то срок, предусмотренный настоящим пунктом, устанавливается в </w:t>
      </w:r>
      <w:proofErr w:type="gramStart"/>
      <w:r w:rsidR="00D5449A">
        <w:rPr>
          <w:rFonts w:ascii="GHEA Grapalat" w:hAnsi="GHEA Grapalat"/>
          <w:lang w:val="hy-AM"/>
        </w:rPr>
        <w:t>«  »</w:t>
      </w:r>
      <w:proofErr w:type="gramEnd"/>
      <w:r w:rsidR="00D5449A" w:rsidRPr="00F818E0">
        <w:rPr>
          <w:rFonts w:ascii="GHEA Grapalat" w:hAnsi="GHEA Grapalat"/>
          <w:lang w:val="ru-RU"/>
        </w:rPr>
        <w:t xml:space="preserve"> </w:t>
      </w:r>
      <w:r w:rsidR="00F818E0" w:rsidRPr="00F818E0">
        <w:rPr>
          <w:rFonts w:ascii="GHEA Grapalat" w:hAnsi="GHEA Grapalat"/>
          <w:lang w:val="ru-RU"/>
        </w:rPr>
        <w:t>рабочих дней.</w:t>
      </w:r>
      <w:ins w:id="13" w:author="Vardan" w:date="2025-06-29T23:36:00Z">
        <w:r w:rsidR="00601D20">
          <w:rPr>
            <w:rFonts w:ascii="GHEA Grapalat" w:hAnsi="GHEA Grapalat"/>
            <w:lang w:val="ru-RU"/>
          </w:rPr>
          <w:t xml:space="preserve"> </w:t>
        </w:r>
      </w:ins>
      <w:r w:rsidR="00601D20" w:rsidRPr="00A15E46">
        <w:rPr>
          <w:rFonts w:ascii="GHEA Grapalat" w:hAnsi="GHEA Grapalat"/>
          <w:lang w:val="ru-RU"/>
        </w:rPr>
        <w:t>(</w:t>
      </w:r>
      <w:proofErr w:type="gramStart"/>
      <w:r w:rsidR="00601D20" w:rsidRPr="00A15E46">
        <w:rPr>
          <w:rFonts w:ascii="GHEA Grapalat" w:hAnsi="GHEA Grapalat"/>
          <w:lang w:val="ru-RU"/>
        </w:rPr>
        <w:t>В</w:t>
      </w:r>
      <w:proofErr w:type="gramEnd"/>
      <w:r w:rsidR="00601D20" w:rsidRPr="00A15E46">
        <w:rPr>
          <w:rFonts w:ascii="GHEA Grapalat" w:hAnsi="GHEA Grapalat"/>
          <w:lang w:val="ru-RU"/>
        </w:rPr>
        <w:t xml:space="preserve"> представленных в этом разделе банковских гарантиях данные счетов бенефициаров указаны в приложенном файле.)</w:t>
      </w:r>
      <w:r w:rsidR="00F818E0" w:rsidRPr="007F3A64">
        <w:rPr>
          <w:rFonts w:ascii="GHEA Grapalat" w:hAnsi="GHEA Grapalat"/>
          <w:lang w:val="ru-RU"/>
        </w:rPr>
        <w:t xml:space="preserve"> </w:t>
      </w:r>
      <w:r w:rsidR="00BB23E4" w:rsidRPr="00996C18">
        <w:rPr>
          <w:rFonts w:ascii="GHEA Grapalat" w:hAnsi="GHEA Grapalat"/>
          <w:lang w:val="ru-RU"/>
        </w:rPr>
        <w:t>С отобранным участником заключается договор, если он представляет обеспечения квалификации</w:t>
      </w:r>
      <w:r w:rsidR="00234CF4">
        <w:rPr>
          <w:rFonts w:ascii="GHEA Grapalat" w:hAnsi="GHEA Grapalat"/>
          <w:lang w:val="ru-RU"/>
        </w:rPr>
        <w:t xml:space="preserve"> </w:t>
      </w:r>
      <w:r w:rsidR="00BB23E4" w:rsidRPr="00996C18">
        <w:rPr>
          <w:rFonts w:ascii="GHEA Grapalat" w:hAnsi="GHEA Grapalat"/>
          <w:lang w:val="ru-RU"/>
        </w:rPr>
        <w:t>и договора</w:t>
      </w:r>
      <w:r w:rsidR="00971FBB" w:rsidRPr="00996C18">
        <w:rPr>
          <w:rFonts w:ascii="GHEA Grapalat" w:hAnsi="GHEA Grapalat"/>
          <w:lang w:val="ru-RU"/>
        </w:rPr>
        <w:t>(</w:t>
      </w:r>
      <w:r w:rsidR="00971FBB">
        <w:rPr>
          <w:rFonts w:ascii="GHEA Grapalat" w:hAnsi="GHEA Grapalat"/>
          <w:lang w:val="ru-RU"/>
        </w:rPr>
        <w:t>предоплаты</w:t>
      </w:r>
      <w:r w:rsidR="00971FBB" w:rsidRPr="00996C18">
        <w:rPr>
          <w:rFonts w:ascii="GHEA Grapalat" w:hAnsi="GHEA Grapalat"/>
          <w:lang w:val="ru-RU"/>
        </w:rPr>
        <w:t>)</w:t>
      </w:r>
      <w:r w:rsidR="00BB23E4" w:rsidRPr="00996C18">
        <w:rPr>
          <w:rFonts w:ascii="GHEA Grapalat" w:hAnsi="GHEA Grapalat"/>
          <w:lang w:val="ru-RU"/>
        </w:rPr>
        <w:t>.</w:t>
      </w:r>
      <w:r w:rsidR="004576DB" w:rsidRPr="00C362AA">
        <w:rPr>
          <w:rFonts w:ascii="GHEA Grapalat" w:hAnsi="GHEA Grapalat"/>
          <w:vertAlign w:val="superscript"/>
          <w:lang w:val="ru-RU"/>
        </w:rPr>
        <w:t>4</w:t>
      </w:r>
    </w:p>
    <w:p w:rsidR="00811ACD" w:rsidRDefault="00A45818" w:rsidP="00EC33F4">
      <w:pPr>
        <w:widowControl w:val="0"/>
        <w:tabs>
          <w:tab w:val="left" w:pos="1276"/>
        </w:tabs>
        <w:spacing w:line="240" w:lineRule="auto"/>
        <w:rPr>
          <w:rFonts w:ascii="GHEA Grapalat" w:hAnsi="GHEA Grapalat"/>
          <w:lang w:val="hy-AM"/>
        </w:rPr>
      </w:pPr>
      <w:r w:rsidRPr="00140236">
        <w:rPr>
          <w:rFonts w:ascii="GHEA Grapalat" w:hAnsi="GHEA Grapalat"/>
          <w:lang w:val="ru-RU"/>
        </w:rPr>
        <w:t xml:space="preserve">10.2 Размер обеспечения квалификации равен </w:t>
      </w:r>
      <w:r w:rsidR="00D35C74" w:rsidRPr="00D35C74">
        <w:rPr>
          <w:rFonts w:ascii="GHEA Grapalat" w:hAnsi="GHEA Grapalat"/>
          <w:lang w:val="ru-RU" w:bidi="ru-RU"/>
        </w:rPr>
        <w:t>15</w:t>
      </w:r>
      <w:r w:rsidR="008F52FA">
        <w:rPr>
          <w:rFonts w:ascii="GHEA Grapalat" w:hAnsi="GHEA Grapalat"/>
          <w:lang w:val="ru-RU" w:bidi="ru-RU"/>
        </w:rPr>
        <w:t xml:space="preserve"> процентам</w:t>
      </w:r>
      <w:r w:rsidR="00D35C74" w:rsidRPr="00D35C74">
        <w:rPr>
          <w:rFonts w:ascii="GHEA Grapalat" w:hAnsi="GHEA Grapalat"/>
          <w:lang w:val="ru-RU" w:bidi="ru-RU"/>
        </w:rPr>
        <w:t xml:space="preserve"> от цены </w:t>
      </w:r>
      <w:r w:rsidR="00D35C74">
        <w:rPr>
          <w:rFonts w:ascii="GHEA Grapalat" w:hAnsi="GHEA Grapalat"/>
          <w:lang w:val="ru-RU" w:bidi="ru-RU"/>
        </w:rPr>
        <w:t xml:space="preserve">закупки </w:t>
      </w:r>
      <w:r w:rsidR="00D35C74" w:rsidRPr="00D35C74">
        <w:rPr>
          <w:rFonts w:ascii="GHEA Grapalat" w:hAnsi="GHEA Grapalat"/>
          <w:lang w:val="ru-RU" w:bidi="ru-RU"/>
        </w:rPr>
        <w:t xml:space="preserve">товара, </w:t>
      </w:r>
      <w:r w:rsidR="0071133A">
        <w:rPr>
          <w:rFonts w:ascii="GHEA Grapalat" w:hAnsi="GHEA Grapalat"/>
          <w:lang w:val="ru-RU" w:bidi="ru-RU"/>
        </w:rPr>
        <w:t>закупа</w:t>
      </w:r>
      <w:r w:rsidR="00D35C74" w:rsidRPr="00D35C74">
        <w:rPr>
          <w:rFonts w:ascii="GHEA Grapalat" w:hAnsi="GHEA Grapalat"/>
          <w:lang w:val="ru-RU" w:bidi="ru-RU"/>
        </w:rPr>
        <w:t>емого в рамках настоящей процедуры</w:t>
      </w:r>
      <w:r w:rsidRPr="00140236">
        <w:rPr>
          <w:rFonts w:ascii="GHEA Grapalat" w:hAnsi="GHEA Grapalat"/>
          <w:lang w:val="ru-RU"/>
        </w:rPr>
        <w:t>.</w:t>
      </w:r>
      <w:r w:rsidR="00664CF4" w:rsidRPr="00664CF4">
        <w:rPr>
          <w:rFonts w:ascii="GHEA Grapalat" w:hAnsi="GHEA Grapalat"/>
          <w:lang w:val="ru-RU"/>
        </w:rPr>
        <w:t xml:space="preserve"> </w:t>
      </w:r>
      <w:r w:rsidRPr="00140236">
        <w:rPr>
          <w:rFonts w:ascii="GHEA Grapalat" w:hAnsi="GHEA Grapalat"/>
          <w:lang w:val="ru-RU"/>
        </w:rPr>
        <w:t>Обеспечение квалификации представляется в виде</w:t>
      </w:r>
      <w:r w:rsidR="00226545" w:rsidRPr="00140236">
        <w:rPr>
          <w:rFonts w:ascii="GHEA Grapalat" w:hAnsi="GHEA Grapalat"/>
          <w:lang w:val="ru-RU"/>
        </w:rPr>
        <w:t xml:space="preserve"> </w:t>
      </w:r>
      <w:r w:rsidR="00811ACD" w:rsidRPr="00140236">
        <w:rPr>
          <w:rFonts w:ascii="GHEA Grapalat" w:hAnsi="GHEA Grapalat"/>
          <w:lang w:val="ru-RU"/>
        </w:rPr>
        <w:t xml:space="preserve">соглашения о неустойке (приложение </w:t>
      </w:r>
      <w:r w:rsidR="00437E57" w:rsidRPr="00140236">
        <w:rPr>
          <w:rFonts w:ascii="GHEA Grapalat" w:hAnsi="GHEA Grapalat"/>
          <w:lang w:val="ru-RU"/>
        </w:rPr>
        <w:t>3</w:t>
      </w:r>
      <w:r w:rsidR="00811ACD" w:rsidRPr="00140236">
        <w:rPr>
          <w:rFonts w:ascii="GHEA Grapalat" w:hAnsi="GHEA Grapalat"/>
          <w:lang w:val="ru-RU"/>
        </w:rPr>
        <w:t>. 2) или наличных денег, или гарантий, предоставленных банками</w:t>
      </w:r>
      <w:r w:rsidR="00226545" w:rsidRPr="00140236">
        <w:rPr>
          <w:rFonts w:ascii="GHEA Grapalat" w:hAnsi="GHEA Grapalat"/>
          <w:lang w:val="ru-RU"/>
        </w:rPr>
        <w:t>,</w:t>
      </w:r>
      <w:r w:rsidRPr="00140236">
        <w:rPr>
          <w:rFonts w:ascii="GHEA Grapalat" w:hAnsi="GHEA Grapalat"/>
          <w:lang w:val="ru-RU"/>
        </w:rPr>
        <w:t xml:space="preserve"> которое должно быть действительным как </w:t>
      </w:r>
      <w:proofErr w:type="gramStart"/>
      <w:r w:rsidRPr="00140236">
        <w:rPr>
          <w:rFonts w:ascii="GHEA Grapalat" w:hAnsi="GHEA Grapalat"/>
          <w:lang w:val="ru-RU"/>
        </w:rPr>
        <w:t>минимум  включительно</w:t>
      </w:r>
      <w:proofErr w:type="gramEnd"/>
      <w:r w:rsidR="00F0241F" w:rsidRPr="00140236">
        <w:rPr>
          <w:rFonts w:ascii="GHEA Grapalat" w:hAnsi="GHEA Grapalat"/>
          <w:lang w:val="hy-AM"/>
        </w:rPr>
        <w:t xml:space="preserve"> </w:t>
      </w:r>
      <w:r w:rsidRPr="00140236">
        <w:rPr>
          <w:rFonts w:ascii="GHEA Grapalat" w:hAnsi="GHEA Grapalat"/>
          <w:lang w:val="ru-RU"/>
        </w:rPr>
        <w:t xml:space="preserve">до </w:t>
      </w:r>
      <w:r w:rsidR="00A66ABB" w:rsidRPr="00140236">
        <w:rPr>
          <w:rFonts w:ascii="GHEA Grapalat" w:hAnsi="GHEA Grapalat"/>
          <w:lang w:val="hy-AM"/>
        </w:rPr>
        <w:t>20</w:t>
      </w:r>
      <w:r w:rsidR="00A66ABB" w:rsidRPr="00140236">
        <w:rPr>
          <w:rFonts w:ascii="GHEA Grapalat" w:hAnsi="GHEA Grapalat"/>
          <w:lang w:val="ru-RU"/>
        </w:rPr>
        <w:t>-го</w:t>
      </w:r>
      <w:r w:rsidR="00A66ABB" w:rsidRPr="00140236" w:rsidDel="00A66ABB">
        <w:rPr>
          <w:rFonts w:ascii="GHEA Grapalat" w:hAnsi="GHEA Grapalat"/>
          <w:lang w:val="hy-AM"/>
        </w:rPr>
        <w:t xml:space="preserve"> </w:t>
      </w:r>
      <w:r w:rsidRPr="00140236">
        <w:rPr>
          <w:rFonts w:ascii="GHEA Grapalat" w:hAnsi="GHEA Grapalat"/>
          <w:lang w:val="ru-RU"/>
        </w:rPr>
        <w:t>рабочего дня, следующего за днем</w:t>
      </w:r>
      <w:r w:rsidRPr="00996C18">
        <w:rPr>
          <w:rFonts w:ascii="GHEA Grapalat" w:hAnsi="GHEA Grapalat"/>
          <w:lang w:val="ru-RU"/>
        </w:rPr>
        <w:t xml:space="preserve"> полного принятия заказчиком результата выполнения контракта</w:t>
      </w:r>
      <w:r w:rsidR="00896841">
        <w:rPr>
          <w:rFonts w:ascii="GHEA Grapalat" w:hAnsi="GHEA Grapalat"/>
          <w:lang w:val="hy-AM"/>
        </w:rPr>
        <w:t xml:space="preserve"> </w:t>
      </w:r>
      <w:r w:rsidR="00896841" w:rsidRPr="004A7C7A">
        <w:rPr>
          <w:rFonts w:ascii="GHEA Grapalat" w:hAnsi="GHEA Grapalat"/>
          <w:vertAlign w:val="superscript"/>
          <w:lang w:val="hy-AM"/>
        </w:rPr>
        <w:t>4.1</w:t>
      </w:r>
      <w:r w:rsidR="000F4E26" w:rsidRPr="00996C18">
        <w:rPr>
          <w:rFonts w:ascii="GHEA Grapalat" w:hAnsi="GHEA Grapalat"/>
          <w:lang w:val="ru-RU"/>
        </w:rPr>
        <w:t>.</w:t>
      </w:r>
      <w:r w:rsidR="00150704" w:rsidRPr="00996C18">
        <w:rPr>
          <w:rFonts w:ascii="GHEA Grapalat" w:hAnsi="GHEA Grapalat"/>
          <w:lang w:val="ru-RU"/>
        </w:rPr>
        <w:t xml:space="preserve"> </w:t>
      </w:r>
    </w:p>
    <w:p w:rsidR="004E2CEE" w:rsidRPr="005C75B2" w:rsidRDefault="0054722C" w:rsidP="00EC33F4">
      <w:pPr>
        <w:widowControl w:val="0"/>
        <w:tabs>
          <w:tab w:val="left" w:pos="1276"/>
        </w:tabs>
        <w:spacing w:line="240" w:lineRule="auto"/>
        <w:rPr>
          <w:rFonts w:ascii="GHEA Grapalat" w:hAnsi="GHEA Grapalat" w:cs="Sylfaen"/>
          <w:lang w:val="hy-AM"/>
        </w:rPr>
      </w:pPr>
      <w:r>
        <w:rPr>
          <w:rFonts w:ascii="GHEA Grapalat" w:hAnsi="GHEA Grapalat" w:cs="Sylfaen"/>
          <w:lang w:val="ru-RU" w:bidi="ru-RU"/>
        </w:rPr>
        <w:t xml:space="preserve">       </w:t>
      </w:r>
      <w:r w:rsidR="00811ACD" w:rsidRPr="00811ACD">
        <w:rPr>
          <w:rFonts w:ascii="GHEA Grapalat" w:hAnsi="GHEA Grapalat" w:cs="Sylfaen"/>
          <w:lang w:val="ru-RU" w:bidi="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D46013" w:rsidRPr="00D46013">
        <w:rPr>
          <w:rFonts w:ascii="GHEA Grapalat" w:hAnsi="GHEA Grapalat" w:cs="Sylfaen"/>
          <w:lang w:val="ru-RU" w:bidi="ru-RU"/>
        </w:rPr>
        <w:t>к сумме цен закупо</w:t>
      </w:r>
      <w:r w:rsidR="00D46013">
        <w:rPr>
          <w:rFonts w:ascii="GHEA Grapalat" w:hAnsi="GHEA Grapalat" w:cs="Sylfaen"/>
          <w:lang w:val="ru-RU" w:bidi="ru-RU"/>
        </w:rPr>
        <w:t>к</w:t>
      </w:r>
      <w:r w:rsidR="00D46013" w:rsidRPr="00D46013">
        <w:rPr>
          <w:rFonts w:ascii="GHEA Grapalat" w:hAnsi="GHEA Grapalat" w:cs="Sylfaen"/>
          <w:lang w:val="ru-RU" w:bidi="ru-RU"/>
        </w:rPr>
        <w:t xml:space="preserve"> представленных </w:t>
      </w:r>
      <w:r w:rsidR="00D46013">
        <w:rPr>
          <w:rFonts w:ascii="GHEA Grapalat" w:hAnsi="GHEA Grapalat" w:cs="Sylfaen"/>
          <w:lang w:val="ru-RU" w:bidi="ru-RU"/>
        </w:rPr>
        <w:t>лотов</w:t>
      </w:r>
      <w:r w:rsidR="00D768B5" w:rsidRPr="00D768B5">
        <w:rPr>
          <w:rFonts w:ascii="GHEA Grapalat" w:hAnsi="GHEA Grapalat" w:cs="Sylfaen"/>
          <w:lang w:val="ru-RU" w:bidi="ru-RU"/>
        </w:rPr>
        <w:t>,</w:t>
      </w:r>
      <w:r w:rsidR="00D46013">
        <w:rPr>
          <w:rFonts w:ascii="GHEA Grapalat" w:hAnsi="GHEA Grapalat" w:cs="Sylfaen"/>
          <w:lang w:val="ru-RU" w:bidi="ru-RU"/>
        </w:rPr>
        <w:t xml:space="preserve"> </w:t>
      </w:r>
      <w:r w:rsidR="006F3748" w:rsidRPr="006F3748">
        <w:rPr>
          <w:rFonts w:ascii="GHEA Grapalat" w:hAnsi="GHEA Grapalat" w:cs="Sylfaen"/>
          <w:lang w:val="ru-RU" w:bidi="ru-RU"/>
        </w:rPr>
        <w:t xml:space="preserve">с учетом требований </w:t>
      </w:r>
      <w:r w:rsidR="0034230D">
        <w:rPr>
          <w:rFonts w:ascii="GHEA Grapalat" w:hAnsi="GHEA Grapalat" w:cs="Sylfaen"/>
          <w:lang w:val="ru-RU" w:bidi="ru-RU"/>
        </w:rPr>
        <w:t xml:space="preserve">абзаца </w:t>
      </w:r>
      <w:r w:rsidR="0034230D" w:rsidRPr="006F3748">
        <w:rPr>
          <w:rFonts w:ascii="GHEA Grapalat" w:hAnsi="GHEA Grapalat" w:cs="Sylfaen"/>
          <w:lang w:val="ru-RU" w:bidi="ru-RU"/>
        </w:rPr>
        <w:t>«в» подпункта 1</w:t>
      </w:r>
      <w:r w:rsidR="0034230D">
        <w:rPr>
          <w:rFonts w:ascii="GHEA Grapalat" w:hAnsi="GHEA Grapalat" w:cs="Sylfaen"/>
          <w:lang w:val="ru-RU" w:bidi="ru-RU"/>
        </w:rPr>
        <w:t xml:space="preserve"> </w:t>
      </w:r>
      <w:r w:rsidR="0034230D" w:rsidRPr="006F3748">
        <w:rPr>
          <w:rFonts w:ascii="GHEA Grapalat" w:hAnsi="GHEA Grapalat" w:cs="Sylfaen"/>
          <w:lang w:val="ru-RU" w:bidi="ru-RU"/>
        </w:rPr>
        <w:t>пункта</w:t>
      </w:r>
      <w:r w:rsidR="0034230D">
        <w:rPr>
          <w:rFonts w:ascii="GHEA Grapalat" w:hAnsi="GHEA Grapalat" w:cs="Sylfaen"/>
          <w:lang w:val="ru-RU" w:bidi="ru-RU"/>
        </w:rPr>
        <w:t xml:space="preserve"> 32</w:t>
      </w:r>
      <w:r w:rsidR="0034230D" w:rsidRPr="006F3748">
        <w:rPr>
          <w:rFonts w:ascii="GHEA Grapalat" w:hAnsi="GHEA Grapalat" w:cs="Sylfaen"/>
          <w:lang w:val="ru-RU" w:bidi="ru-RU"/>
        </w:rPr>
        <w:t xml:space="preserve"> </w:t>
      </w:r>
      <w:r w:rsidR="00E050D5">
        <w:rPr>
          <w:rFonts w:ascii="GHEA Grapalat" w:hAnsi="GHEA Grapalat" w:cs="Sylfaen"/>
          <w:lang w:val="ru-RU" w:bidi="ru-RU"/>
        </w:rPr>
        <w:t>П</w:t>
      </w:r>
      <w:r w:rsidR="006F3748" w:rsidRPr="006F3748">
        <w:rPr>
          <w:rFonts w:ascii="GHEA Grapalat" w:hAnsi="GHEA Grapalat" w:cs="Sylfaen"/>
          <w:lang w:val="ru-RU" w:bidi="ru-RU"/>
        </w:rPr>
        <w:t>орядка</w:t>
      </w:r>
      <w:r w:rsidR="006F3748">
        <w:rPr>
          <w:rFonts w:ascii="GHEA Grapalat" w:hAnsi="GHEA Grapalat" w:cs="Sylfaen"/>
          <w:lang w:val="ru-RU" w:bidi="ru-RU"/>
        </w:rPr>
        <w:t>.</w:t>
      </w:r>
      <w:r w:rsidR="00066FC7" w:rsidRPr="00D768B5">
        <w:rPr>
          <w:rFonts w:ascii="GHEA Grapalat" w:hAnsi="GHEA Grapalat" w:cs="Sylfaen"/>
          <w:lang w:val="ru-RU" w:bidi="ru-RU"/>
        </w:rPr>
        <w:t xml:space="preserve"> </w:t>
      </w:r>
      <w:r w:rsidR="00811ACD" w:rsidRPr="00811ACD">
        <w:rPr>
          <w:rFonts w:ascii="GHEA Grapalat" w:hAnsi="GHEA Grapalat" w:cs="Sylfaen"/>
          <w:lang w:val="ru-RU" w:bidi="ru-RU"/>
        </w:rPr>
        <w:t>Обеспечение квалификации, представленное в виде наличных денег, должно быть перечислено на казначейский счет</w:t>
      </w:r>
      <w:r w:rsidR="00811ACD" w:rsidRPr="00811ACD">
        <w:rPr>
          <w:rFonts w:ascii="Courier New" w:hAnsi="Courier New" w:cs="Courier New"/>
          <w:lang w:val="ru-RU" w:bidi="ru-RU"/>
        </w:rPr>
        <w:t> </w:t>
      </w:r>
      <w:r w:rsidR="00811ACD" w:rsidRPr="00811ACD">
        <w:rPr>
          <w:rFonts w:ascii="GHEA Grapalat" w:hAnsi="GHEA Grapalat" w:cs="GHEA Grapalat"/>
          <w:lang w:val="ru-RU" w:bidi="ru-RU"/>
        </w:rPr>
        <w:t>«</w:t>
      </w:r>
      <w:r w:rsidR="00811ACD" w:rsidRPr="00811ACD">
        <w:rPr>
          <w:rFonts w:ascii="GHEA Grapalat" w:hAnsi="GHEA Grapalat" w:cs="Sylfaen"/>
          <w:lang w:val="ru-RU" w:bidi="ru-RU"/>
        </w:rPr>
        <w:t>900008000698</w:t>
      </w:r>
      <w:r w:rsidR="00811ACD" w:rsidRPr="00811ACD">
        <w:rPr>
          <w:rFonts w:ascii="GHEA Grapalat" w:hAnsi="GHEA Grapalat" w:cs="GHEA Grapalat"/>
          <w:lang w:val="ru-RU" w:bidi="ru-RU"/>
        </w:rPr>
        <w:t>»</w:t>
      </w:r>
      <w:r w:rsidR="00811ACD" w:rsidRPr="00811ACD">
        <w:rPr>
          <w:rFonts w:ascii="GHEA Grapalat" w:hAnsi="GHEA Grapalat" w:cs="Sylfaen"/>
          <w:lang w:val="ru-RU" w:bidi="ru-RU"/>
        </w:rPr>
        <w:t xml:space="preserve"> </w:t>
      </w:r>
      <w:r w:rsidR="00811ACD" w:rsidRPr="00811ACD">
        <w:rPr>
          <w:rFonts w:ascii="GHEA Grapalat" w:hAnsi="GHEA Grapalat" w:cs="GHEA Grapalat"/>
          <w:lang w:val="ru-RU" w:bidi="ru-RU"/>
        </w:rPr>
        <w:t>отк</w:t>
      </w:r>
      <w:r w:rsidR="00811ACD" w:rsidRPr="00811ACD">
        <w:rPr>
          <w:rFonts w:ascii="GHEA Grapalat" w:hAnsi="GHEA Grapalat" w:cs="Sylfaen"/>
          <w:lang w:val="ru-RU" w:bidi="ru-RU"/>
        </w:rPr>
        <w:t>рытый в Центральном казначействе на имя уполномоченного органа.</w:t>
      </w:r>
      <w:r w:rsidR="004E2CEE">
        <w:rPr>
          <w:rFonts w:ascii="GHEA Grapalat" w:hAnsi="GHEA Grapalat" w:cs="Sylfaen"/>
          <w:lang w:val="hy-AM"/>
        </w:rPr>
        <w:t xml:space="preserve">         </w:t>
      </w:r>
      <w:r w:rsidR="004E2CEE" w:rsidRPr="004E2CEE">
        <w:rPr>
          <w:rFonts w:ascii="GHEA Grapalat" w:hAnsi="GHEA Grapalat" w:cs="Sylfaen"/>
          <w:lang w:val="hy-AM"/>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A0629" w:rsidRDefault="003F6B05" w:rsidP="00EC33F4">
      <w:pPr>
        <w:widowControl w:val="0"/>
        <w:tabs>
          <w:tab w:val="left" w:pos="1276"/>
        </w:tabs>
        <w:spacing w:line="240" w:lineRule="auto"/>
        <w:rPr>
          <w:rFonts w:ascii="GHEA Grapalat" w:hAnsi="GHEA Grapalat" w:cs="Sylfaen"/>
          <w:lang w:val="ru-RU" w:bidi="ru-RU"/>
        </w:rPr>
      </w:pPr>
      <w:r>
        <w:rPr>
          <w:rFonts w:ascii="GHEA Grapalat" w:hAnsi="GHEA Grapalat" w:cs="Sylfaen"/>
          <w:lang w:val="ru-RU" w:bidi="ru-RU"/>
        </w:rPr>
        <w:t xml:space="preserve">         </w:t>
      </w:r>
      <w:r w:rsidR="00811ACD" w:rsidRPr="00811ACD">
        <w:rPr>
          <w:rFonts w:ascii="GHEA Grapalat" w:hAnsi="GHEA Grapalat" w:cs="Sylfaen"/>
          <w:lang w:val="ru-RU" w:bidi="ru-RU"/>
        </w:rPr>
        <w:t>Если выполнение договора поэтапно и выполнение каждого этапа напрямую не 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14372B" w:rsidRPr="00AE41C8" w:rsidRDefault="00BC607A" w:rsidP="00EC33F4">
      <w:pPr>
        <w:widowControl w:val="0"/>
        <w:tabs>
          <w:tab w:val="left" w:pos="1276"/>
        </w:tabs>
        <w:spacing w:line="240" w:lineRule="auto"/>
        <w:rPr>
          <w:rFonts w:ascii="GHEA Grapalat" w:hAnsi="GHEA Grapalat" w:cs="Sylfaen"/>
          <w:lang w:val="ru-RU"/>
        </w:rPr>
      </w:pPr>
      <w:r>
        <w:rPr>
          <w:rFonts w:ascii="GHEA Grapalat" w:hAnsi="GHEA Grapalat" w:cs="Sylfaen"/>
          <w:lang w:val="hy-AM"/>
        </w:rPr>
        <w:t xml:space="preserve">         </w:t>
      </w:r>
      <w:r w:rsidR="0014372B" w:rsidRPr="0014372B">
        <w:rPr>
          <w:rFonts w:ascii="GHEA Grapalat" w:hAnsi="GHEA Grapalat" w:cs="Sylfaen"/>
          <w:lang w:val="hy-AM"/>
        </w:rPr>
        <w:t xml:space="preserve">При этом, если договоры </w:t>
      </w:r>
      <w:r w:rsidR="0014372B">
        <w:rPr>
          <w:rFonts w:ascii="GHEA Grapalat" w:hAnsi="GHEA Grapalat" w:cs="Sylfaen"/>
          <w:lang w:val="ru-RU"/>
        </w:rPr>
        <w:t>о закупке</w:t>
      </w:r>
      <w:r w:rsidR="0014372B" w:rsidRPr="0014372B">
        <w:rPr>
          <w:rFonts w:ascii="GHEA Grapalat" w:hAnsi="GHEA Grapalat" w:cs="Sylfaen"/>
          <w:lang w:val="hy-AM"/>
        </w:rPr>
        <w:t xml:space="preserve">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00424B7D">
        <w:rPr>
          <w:rFonts w:ascii="GHEA Grapalat" w:hAnsi="GHEA Grapalat" w:cs="Sylfaen"/>
          <w:lang w:val="ru-RU"/>
        </w:rPr>
        <w:t xml:space="preserve">выделенных </w:t>
      </w:r>
      <w:r w:rsidR="0014372B" w:rsidRPr="0014372B">
        <w:rPr>
          <w:rFonts w:ascii="GHEA Grapalat" w:hAnsi="GHEA Grapalat" w:cs="Sylfaen"/>
          <w:lang w:val="hy-AM"/>
        </w:rPr>
        <w:t xml:space="preserve">финансовых </w:t>
      </w:r>
      <w:r w:rsidR="00424B7D">
        <w:rPr>
          <w:rFonts w:ascii="GHEA Grapalat" w:hAnsi="GHEA Grapalat" w:cs="Sylfaen"/>
          <w:lang w:val="ru-RU"/>
        </w:rPr>
        <w:t>средств</w:t>
      </w:r>
      <w:r w:rsidR="0014372B"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41C52">
        <w:rPr>
          <w:rFonts w:ascii="GHEA Grapalat" w:hAnsi="GHEA Grapalat" w:cs="Sylfaen"/>
          <w:lang w:val="ru-RU"/>
        </w:rPr>
        <w:t>,</w:t>
      </w:r>
      <w:r w:rsidR="001144BE">
        <w:rPr>
          <w:rFonts w:ascii="GHEA Grapalat" w:hAnsi="GHEA Grapalat" w:cs="Sylfaen"/>
          <w:lang w:val="ru-RU"/>
        </w:rPr>
        <w:t xml:space="preserve"> </w:t>
      </w:r>
      <w:r w:rsidR="00B41C52" w:rsidRPr="000C4C7C">
        <w:rPr>
          <w:rFonts w:ascii="GHEA Grapalat" w:hAnsi="GHEA Grapalat" w:cs="Sylfaen"/>
          <w:lang w:val="hy-AM"/>
        </w:rPr>
        <w:t>если выполнение контракта (соглашения) не является поэтапным</w:t>
      </w:r>
      <w:r w:rsidR="00424B7D">
        <w:rPr>
          <w:rFonts w:ascii="GHEA Grapalat" w:hAnsi="GHEA Grapalat" w:cs="Sylfaen"/>
          <w:lang w:val="ru-RU"/>
        </w:rPr>
        <w:t>.</w:t>
      </w:r>
      <w:r w:rsidR="00036A05" w:rsidRPr="00AE41C8">
        <w:rPr>
          <w:rFonts w:ascii="GHEA Grapalat" w:hAnsi="GHEA Grapalat" w:cs="Sylfaen"/>
          <w:vertAlign w:val="superscript"/>
          <w:lang w:val="ru-RU"/>
        </w:rPr>
        <w:t>4.2</w:t>
      </w:r>
    </w:p>
    <w:p w:rsidR="008D5170" w:rsidRPr="00030951" w:rsidRDefault="004B4161" w:rsidP="008D5170">
      <w:pPr>
        <w:widowControl w:val="0"/>
        <w:tabs>
          <w:tab w:val="left" w:pos="1276"/>
        </w:tabs>
        <w:spacing w:line="240" w:lineRule="auto"/>
        <w:rPr>
          <w:rFonts w:ascii="GHEA Grapalat" w:hAnsi="GHEA Grapalat" w:cs="Sylfaen"/>
          <w:lang w:val="ru-RU"/>
        </w:rPr>
      </w:pPr>
      <w:r>
        <w:rPr>
          <w:rFonts w:ascii="GHEA Grapalat" w:hAnsi="GHEA Grapalat" w:cs="Sylfaen"/>
          <w:lang w:val="hy-AM"/>
        </w:rPr>
        <w:t>-------------------------</w:t>
      </w:r>
    </w:p>
    <w:p w:rsidR="00844F51" w:rsidRPr="00C224A2" w:rsidRDefault="00663294" w:rsidP="008D5170">
      <w:pPr>
        <w:widowControl w:val="0"/>
        <w:tabs>
          <w:tab w:val="left" w:pos="1276"/>
        </w:tabs>
        <w:spacing w:line="240" w:lineRule="auto"/>
        <w:rPr>
          <w:rFonts w:eastAsia="Times New Roman" w:cs="Times New Roman"/>
          <w:i/>
          <w:sz w:val="18"/>
          <w:szCs w:val="18"/>
          <w:lang w:val="ru-RU" w:eastAsia="ru-RU" w:bidi="ru-RU"/>
        </w:rPr>
      </w:pPr>
      <w:proofErr w:type="gramStart"/>
      <w:r w:rsidRPr="008D5170">
        <w:rPr>
          <w:rFonts w:ascii="Times Armenian" w:eastAsia="Times New Roman" w:hAnsi="Times Armenian" w:cs="Times New Roman"/>
          <w:i/>
          <w:sz w:val="18"/>
          <w:szCs w:val="18"/>
          <w:vertAlign w:val="superscript"/>
          <w:lang w:val="ru-RU" w:eastAsia="ru-RU" w:bidi="ru-RU"/>
        </w:rPr>
        <w:t xml:space="preserve">4 </w:t>
      </w:r>
      <w:r w:rsidRPr="008D5170">
        <w:rPr>
          <w:rFonts w:ascii="Times Armenian" w:eastAsia="Times New Roman" w:hAnsi="Times Armenian" w:cs="Times New Roman"/>
          <w:i/>
          <w:sz w:val="18"/>
          <w:szCs w:val="18"/>
          <w:lang w:val="ru-RU" w:eastAsia="ru-RU" w:bidi="ru-RU"/>
        </w:rPr>
        <w:t xml:space="preserve"> </w:t>
      </w:r>
      <w:r w:rsidR="00844F51">
        <w:rPr>
          <w:rFonts w:ascii="Cambria" w:eastAsia="Times New Roman" w:hAnsi="Cambria" w:cs="Times New Roman"/>
          <w:i/>
          <w:sz w:val="18"/>
          <w:szCs w:val="18"/>
          <w:lang w:val="ru-RU" w:eastAsia="ru-RU" w:bidi="ru-RU"/>
        </w:rPr>
        <w:t>а</w:t>
      </w:r>
      <w:proofErr w:type="gramEnd"/>
      <w:r w:rsidRPr="008D5170">
        <w:rPr>
          <w:rFonts w:ascii="Times Armenian" w:eastAsia="Times New Roman" w:hAnsi="Times Armenian" w:cs="Times New Roman"/>
          <w:i/>
          <w:sz w:val="18"/>
          <w:szCs w:val="18"/>
          <w:lang w:val="ru-RU" w:eastAsia="ru-RU" w:bidi="ru-RU"/>
        </w:rPr>
        <w:t xml:space="preserve"> </w:t>
      </w:r>
      <w:r w:rsidR="00844F51" w:rsidRPr="000C4C7C">
        <w:rPr>
          <w:rFonts w:ascii="GHEA Grapalat" w:hAnsi="GHEA Grapalat" w:cs="Sylfaen"/>
          <w:lang w:val="hy-AM"/>
        </w:rPr>
        <w:t>)</w:t>
      </w:r>
      <w:r w:rsidR="00844F51">
        <w:rPr>
          <w:rFonts w:ascii="GHEA Grapalat" w:hAnsi="GHEA Grapalat" w:cs="Sylfaen"/>
          <w:lang w:val="ru-RU"/>
        </w:rPr>
        <w:t xml:space="preserve"> </w:t>
      </w:r>
      <w:r w:rsidR="00844F51" w:rsidRPr="00DF37E1">
        <w:rPr>
          <w:rFonts w:eastAsia="Times New Roman" w:cs="Times New Roman"/>
          <w:i/>
          <w:sz w:val="18"/>
          <w:szCs w:val="18"/>
          <w:lang w:val="ru-RU" w:eastAsia="ru-RU" w:bidi="ru-RU"/>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92171" w:rsidRPr="008D5170" w:rsidRDefault="00A543C5" w:rsidP="008D5170">
      <w:pPr>
        <w:widowControl w:val="0"/>
        <w:tabs>
          <w:tab w:val="left" w:pos="1276"/>
        </w:tabs>
        <w:spacing w:line="240" w:lineRule="auto"/>
        <w:rPr>
          <w:i/>
          <w:sz w:val="18"/>
          <w:szCs w:val="18"/>
          <w:lang w:val="ru-RU" w:bidi="ru-RU"/>
        </w:rPr>
      </w:pPr>
      <w:r>
        <w:rPr>
          <w:rFonts w:eastAsia="Times New Roman" w:cs="Times New Roman"/>
          <w:i/>
          <w:sz w:val="18"/>
          <w:szCs w:val="18"/>
          <w:lang w:val="ru-RU" w:eastAsia="ru-RU" w:bidi="ru-RU"/>
        </w:rPr>
        <w:t xml:space="preserve">    </w:t>
      </w:r>
      <w:proofErr w:type="gramStart"/>
      <w:r>
        <w:rPr>
          <w:rFonts w:ascii="Cambria" w:eastAsia="Times New Roman" w:hAnsi="Cambria" w:cs="Times New Roman"/>
          <w:i/>
          <w:sz w:val="18"/>
          <w:szCs w:val="18"/>
          <w:lang w:val="ru-RU" w:eastAsia="ru-RU" w:bidi="ru-RU"/>
        </w:rPr>
        <w:t>б</w:t>
      </w:r>
      <w:r w:rsidRPr="008D5170">
        <w:rPr>
          <w:rFonts w:ascii="Times Armenian" w:eastAsia="Times New Roman" w:hAnsi="Times Armenian" w:cs="Times New Roman"/>
          <w:i/>
          <w:sz w:val="18"/>
          <w:szCs w:val="18"/>
          <w:lang w:val="ru-RU" w:eastAsia="ru-RU" w:bidi="ru-RU"/>
        </w:rPr>
        <w:t xml:space="preserve"> </w:t>
      </w:r>
      <w:r w:rsidRPr="000C4C7C">
        <w:rPr>
          <w:rFonts w:ascii="GHEA Grapalat" w:hAnsi="GHEA Grapalat" w:cs="Sylfaen"/>
          <w:lang w:val="hy-AM"/>
        </w:rPr>
        <w:t>)</w:t>
      </w:r>
      <w:proofErr w:type="gramEnd"/>
      <w:r>
        <w:rPr>
          <w:rFonts w:ascii="GHEA Grapalat" w:hAnsi="GHEA Grapalat" w:cs="Sylfaen"/>
          <w:lang w:val="ru-RU"/>
        </w:rPr>
        <w:t xml:space="preserve"> </w:t>
      </w:r>
      <w:r w:rsidR="00792171" w:rsidRPr="008D5170">
        <w:rPr>
          <w:rFonts w:eastAsia="Times New Roman" w:cs="Times New Roman"/>
          <w:i/>
          <w:sz w:val="18"/>
          <w:szCs w:val="18"/>
          <w:lang w:val="ru-RU" w:eastAsia="ru-RU" w:bidi="ru-RU"/>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eastAsia="Times New Roman" w:cs="Times New Roman"/>
          <w:i/>
          <w:sz w:val="18"/>
          <w:szCs w:val="18"/>
          <w:lang w:val="hy-AM" w:eastAsia="ru-RU" w:bidi="ru-RU"/>
        </w:rPr>
        <w:t>«»</w:t>
      </w:r>
      <w:r w:rsidRPr="008D5170">
        <w:rPr>
          <w:rFonts w:eastAsia="Times New Roman" w:cs="Times New Roman"/>
          <w:i/>
          <w:sz w:val="18"/>
          <w:szCs w:val="18"/>
          <w:lang w:val="ru-RU" w:eastAsia="ru-RU" w:bidi="ru-RU"/>
        </w:rPr>
        <w:t xml:space="preserve"> </w:t>
      </w:r>
      <w:r w:rsidR="00792171" w:rsidRPr="008D5170">
        <w:rPr>
          <w:rFonts w:eastAsia="Times New Roman" w:cs="Times New Roman"/>
          <w:i/>
          <w:sz w:val="18"/>
          <w:szCs w:val="18"/>
          <w:lang w:val="ru-RU" w:eastAsia="ru-RU" w:bidi="ru-RU"/>
        </w:rPr>
        <w:t xml:space="preserve">рабочих дней. " исключается из пункта 10.1, если </w:t>
      </w:r>
    </w:p>
    <w:p w:rsidR="00792171" w:rsidRPr="008D5170" w:rsidRDefault="00792171" w:rsidP="00C85E55">
      <w:pPr>
        <w:pStyle w:val="a5"/>
        <w:jc w:val="both"/>
        <w:rPr>
          <w:rFonts w:asciiTheme="minorHAnsi" w:hAnsiTheme="minorHAnsi"/>
          <w:i/>
          <w:sz w:val="18"/>
          <w:szCs w:val="18"/>
          <w:lang w:val="ru-RU" w:bidi="ru-RU"/>
        </w:rPr>
      </w:pPr>
      <w:r w:rsidRPr="008D5170">
        <w:rPr>
          <w:rFonts w:asciiTheme="minorHAnsi" w:hAnsiTheme="minorHAnsi"/>
          <w:i/>
          <w:sz w:val="18"/>
          <w:szCs w:val="18"/>
          <w:lang w:val="ru-RU" w:bidi="ru-RU"/>
        </w:rPr>
        <w:t xml:space="preserve">-по заявке на закупку цена закупки по данному лоту не превышает </w:t>
      </w:r>
      <w:proofErr w:type="spellStart"/>
      <w:r w:rsidRPr="008D5170">
        <w:rPr>
          <w:rFonts w:asciiTheme="minorHAnsi" w:hAnsiTheme="minorHAnsi"/>
          <w:i/>
          <w:sz w:val="18"/>
          <w:szCs w:val="18"/>
          <w:lang w:val="ru-RU" w:bidi="ru-RU"/>
        </w:rPr>
        <w:t>двадцатипятикратный</w:t>
      </w:r>
      <w:proofErr w:type="spellEnd"/>
      <w:r w:rsidRPr="008D5170">
        <w:rPr>
          <w:rFonts w:asciiTheme="minorHAnsi" w:hAnsiTheme="minorHAnsi"/>
          <w:i/>
          <w:sz w:val="18"/>
          <w:szCs w:val="18"/>
          <w:lang w:val="ru-RU" w:bidi="ru-RU"/>
        </w:rPr>
        <w:t xml:space="preserve"> размер базовой единицы закупок и не предусмотрена предоплата, </w:t>
      </w:r>
    </w:p>
    <w:p w:rsidR="00663294" w:rsidRPr="008D5170" w:rsidRDefault="00792171" w:rsidP="008D5170">
      <w:pPr>
        <w:pStyle w:val="a5"/>
        <w:jc w:val="both"/>
        <w:rPr>
          <w:i/>
          <w:sz w:val="18"/>
          <w:szCs w:val="18"/>
          <w:lang w:val="ru-RU" w:bidi="ru-RU"/>
        </w:rPr>
      </w:pPr>
      <w:r w:rsidRPr="008D5170">
        <w:rPr>
          <w:rFonts w:asciiTheme="minorHAnsi" w:hAnsiTheme="minorHAnsi"/>
          <w:i/>
          <w:sz w:val="18"/>
          <w:szCs w:val="18"/>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8D5170">
        <w:rPr>
          <w:rFonts w:asciiTheme="minorHAnsi" w:hAnsiTheme="minorHAnsi"/>
          <w:i/>
          <w:sz w:val="18"/>
          <w:szCs w:val="18"/>
          <w:lang w:val="ru-RU" w:bidi="ru-RU"/>
        </w:rPr>
        <w:t>драмов</w:t>
      </w:r>
      <w:proofErr w:type="spellEnd"/>
      <w:r w:rsidRPr="008D5170">
        <w:rPr>
          <w:rFonts w:asciiTheme="minorHAnsi" w:hAnsiTheme="minorHAnsi"/>
          <w:i/>
          <w:sz w:val="18"/>
          <w:szCs w:val="18"/>
          <w:lang w:val="ru-RU" w:bidi="ru-RU"/>
        </w:rPr>
        <w:t xml:space="preserve"> РА и для полного выполнения заключаемого договора в дальнейшем также потребуются финансовые средства,</w:t>
      </w:r>
      <w:r w:rsidR="00663294" w:rsidRPr="008D5170">
        <w:rPr>
          <w:rFonts w:asciiTheme="minorHAnsi" w:hAnsiTheme="minorHAnsi"/>
          <w:i/>
          <w:sz w:val="18"/>
          <w:szCs w:val="18"/>
          <w:lang w:val="ru-RU" w:bidi="ru-RU"/>
        </w:rPr>
        <w:t xml:space="preserve"> </w:t>
      </w:r>
    </w:p>
    <w:p w:rsidR="004B4161" w:rsidRPr="008D5170" w:rsidRDefault="004B4161" w:rsidP="004B4161">
      <w:pPr>
        <w:spacing w:line="240" w:lineRule="auto"/>
        <w:rPr>
          <w:rFonts w:eastAsia="Times New Roman" w:cs="Times New Roman"/>
          <w:i/>
          <w:sz w:val="18"/>
          <w:szCs w:val="18"/>
          <w:lang w:val="ru-RU" w:eastAsia="ru-RU" w:bidi="ru-RU"/>
        </w:rPr>
      </w:pPr>
      <w:r w:rsidRPr="008D5170">
        <w:rPr>
          <w:rFonts w:eastAsia="Times New Roman" w:cs="Times New Roman"/>
          <w:i/>
          <w:sz w:val="18"/>
          <w:szCs w:val="18"/>
          <w:vertAlign w:val="superscript"/>
          <w:lang w:val="ru-RU" w:eastAsia="ru-RU" w:bidi="ru-RU"/>
        </w:rPr>
        <w:t>4,1</w:t>
      </w:r>
      <w:r w:rsidRPr="008D5170">
        <w:rPr>
          <w:rFonts w:eastAsia="Times New Roman" w:cs="Times New Roman"/>
          <w:i/>
          <w:sz w:val="18"/>
          <w:szCs w:val="18"/>
          <w:lang w:val="ru-RU" w:eastAsia="ru-RU" w:bidi="ru-RU"/>
        </w:rPr>
        <w:t xml:space="preserve"> Если цена</w:t>
      </w:r>
      <w:r w:rsidR="00983EA4" w:rsidRPr="008D5170">
        <w:rPr>
          <w:rFonts w:eastAsia="Times New Roman" w:cs="Times New Roman"/>
          <w:i/>
          <w:sz w:val="18"/>
          <w:szCs w:val="18"/>
          <w:lang w:val="ru-RU" w:eastAsia="ru-RU" w:bidi="ru-RU"/>
        </w:rPr>
        <w:t xml:space="preserve"> закупки</w:t>
      </w:r>
      <w:r w:rsidRPr="008D5170">
        <w:rPr>
          <w:rFonts w:eastAsia="Times New Roman" w:cs="Times New Roman"/>
          <w:i/>
          <w:sz w:val="18"/>
          <w:szCs w:val="18"/>
          <w:lang w:val="ru-RU" w:eastAsia="ru-RU" w:bidi="ru-RU"/>
        </w:rPr>
        <w:t xml:space="preserve"> данного лота по заявке на закупку․</w:t>
      </w:r>
    </w:p>
    <w:p w:rsidR="004B4161" w:rsidRPr="008D5170" w:rsidRDefault="004B4161" w:rsidP="004B4161">
      <w:pPr>
        <w:spacing w:line="240" w:lineRule="auto"/>
        <w:rPr>
          <w:rFonts w:eastAsia="Times New Roman" w:cs="Times New Roman"/>
          <w:i/>
          <w:sz w:val="18"/>
          <w:szCs w:val="18"/>
          <w:lang w:val="ru-RU" w:eastAsia="ru-RU" w:bidi="ru-RU"/>
        </w:rPr>
      </w:pPr>
      <w:r w:rsidRPr="008D5170">
        <w:rPr>
          <w:rFonts w:eastAsia="Times New Roman" w:cs="Times New Roman"/>
          <w:i/>
          <w:sz w:val="18"/>
          <w:szCs w:val="18"/>
          <w:lang w:val="ru-RU" w:eastAsia="ru-RU" w:bidi="ru-RU"/>
        </w:rPr>
        <w:t xml:space="preserve">- не превышает </w:t>
      </w:r>
      <w:proofErr w:type="spellStart"/>
      <w:r w:rsidRPr="008D5170">
        <w:rPr>
          <w:rFonts w:eastAsia="Times New Roman" w:cs="Times New Roman"/>
          <w:i/>
          <w:sz w:val="18"/>
          <w:szCs w:val="18"/>
          <w:lang w:val="ru-RU" w:eastAsia="ru-RU" w:bidi="ru-RU"/>
        </w:rPr>
        <w:t>двадцатипятикратный</w:t>
      </w:r>
      <w:proofErr w:type="spellEnd"/>
      <w:r w:rsidRPr="008D5170">
        <w:rPr>
          <w:rFonts w:eastAsia="Times New Roman" w:cs="Times New Roman"/>
          <w:i/>
          <w:sz w:val="18"/>
          <w:szCs w:val="18"/>
          <w:lang w:val="ru-RU" w:eastAsia="ru-RU" w:bidi="ru-RU"/>
        </w:rPr>
        <w:t xml:space="preserve"> размер базовой единицы закупок, то из настоящего абзаца исключаются слова "или гарантий, предоставленных банками "․</w:t>
      </w:r>
    </w:p>
    <w:p w:rsidR="004B4161" w:rsidRPr="008D5170" w:rsidRDefault="004B4161" w:rsidP="004B4161">
      <w:pPr>
        <w:spacing w:line="240" w:lineRule="auto"/>
        <w:rPr>
          <w:rFonts w:eastAsia="Times New Roman" w:cs="Times New Roman"/>
          <w:i/>
          <w:sz w:val="18"/>
          <w:szCs w:val="18"/>
          <w:lang w:val="ru-RU" w:eastAsia="ru-RU" w:bidi="ru-RU"/>
        </w:rPr>
      </w:pPr>
      <w:r w:rsidRPr="008D5170">
        <w:rPr>
          <w:rFonts w:eastAsia="Times New Roman" w:cs="Times New Roman"/>
          <w:i/>
          <w:sz w:val="18"/>
          <w:szCs w:val="18"/>
          <w:lang w:val="ru-RU" w:eastAsia="ru-RU" w:bidi="ru-RU"/>
        </w:rPr>
        <w:t xml:space="preserve">- не превышает </w:t>
      </w:r>
      <w:r w:rsidR="007E4708" w:rsidRPr="008D5170">
        <w:rPr>
          <w:rFonts w:eastAsia="Times New Roman" w:cs="Times New Roman"/>
          <w:i/>
          <w:sz w:val="18"/>
          <w:szCs w:val="18"/>
          <w:lang w:val="ru-RU" w:eastAsia="ru-RU" w:bidi="ru-RU"/>
        </w:rPr>
        <w:t xml:space="preserve">восьмидесятикратный </w:t>
      </w:r>
      <w:r w:rsidRPr="008D5170">
        <w:rPr>
          <w:rFonts w:eastAsia="Times New Roman" w:cs="Times New Roman"/>
          <w:i/>
          <w:sz w:val="18"/>
          <w:szCs w:val="18"/>
          <w:lang w:val="ru-RU" w:eastAsia="ru-RU" w:bidi="ru-RU"/>
        </w:rPr>
        <w:t xml:space="preserve">размер базовой единицы закупок, но более </w:t>
      </w:r>
      <w:proofErr w:type="spellStart"/>
      <w:r w:rsidRPr="008D5170">
        <w:rPr>
          <w:rFonts w:eastAsia="Times New Roman" w:cs="Times New Roman"/>
          <w:i/>
          <w:sz w:val="18"/>
          <w:szCs w:val="18"/>
          <w:lang w:val="ru-RU" w:eastAsia="ru-RU" w:bidi="ru-RU"/>
        </w:rPr>
        <w:t>двадцатипятикратного</w:t>
      </w:r>
      <w:proofErr w:type="spellEnd"/>
      <w:r w:rsidRPr="008D5170">
        <w:rPr>
          <w:rFonts w:eastAsia="Times New Roman" w:cs="Times New Roman"/>
          <w:i/>
          <w:sz w:val="18"/>
          <w:szCs w:val="18"/>
          <w:lang w:val="ru-RU" w:eastAsia="ru-RU" w:bidi="ru-RU"/>
        </w:rPr>
        <w:t xml:space="preserve"> размера, то из настоящего абзаца исключаются слова " соглашения о неустойке (приложение 3.2) или", а число " 20 " заменяется числом " 90",</w:t>
      </w:r>
    </w:p>
    <w:p w:rsidR="00D35A4C" w:rsidRPr="008D5170" w:rsidRDefault="004B4161" w:rsidP="00EC33F4">
      <w:pPr>
        <w:widowControl w:val="0"/>
        <w:tabs>
          <w:tab w:val="left" w:pos="1276"/>
        </w:tabs>
        <w:spacing w:line="240" w:lineRule="auto"/>
        <w:rPr>
          <w:rFonts w:eastAsia="Times New Roman" w:cs="Times New Roman"/>
          <w:i/>
          <w:sz w:val="18"/>
          <w:szCs w:val="18"/>
          <w:lang w:val="ru-RU" w:eastAsia="ru-RU" w:bidi="ru-RU"/>
        </w:rPr>
      </w:pPr>
      <w:r w:rsidRPr="008D5170">
        <w:rPr>
          <w:rFonts w:eastAsia="Times New Roman" w:cs="Times New Roman"/>
          <w:i/>
          <w:sz w:val="18"/>
          <w:szCs w:val="18"/>
          <w:lang w:val="ru-RU" w:eastAsia="ru-RU" w:bidi="ru-RU"/>
        </w:rPr>
        <w:t xml:space="preserve">- превышает </w:t>
      </w:r>
      <w:r w:rsidR="00FA6A19" w:rsidRPr="008D5170">
        <w:rPr>
          <w:rFonts w:eastAsia="Times New Roman" w:cs="Times New Roman"/>
          <w:i/>
          <w:sz w:val="18"/>
          <w:szCs w:val="18"/>
          <w:lang w:val="ru-RU" w:eastAsia="ru-RU" w:bidi="ru-RU"/>
        </w:rPr>
        <w:t>восьмидесятикратный</w:t>
      </w:r>
      <w:r w:rsidR="00FA6A19" w:rsidRPr="008D5170" w:rsidDel="00FA6A19">
        <w:rPr>
          <w:rFonts w:eastAsia="Times New Roman" w:cs="Times New Roman"/>
          <w:i/>
          <w:sz w:val="18"/>
          <w:szCs w:val="18"/>
          <w:lang w:val="ru-RU" w:eastAsia="ru-RU" w:bidi="ru-RU"/>
        </w:rPr>
        <w:t xml:space="preserve"> </w:t>
      </w:r>
      <w:r w:rsidRPr="008D5170">
        <w:rPr>
          <w:rFonts w:eastAsia="Times New Roman" w:cs="Times New Roman"/>
          <w:i/>
          <w:sz w:val="18"/>
          <w:szCs w:val="18"/>
          <w:lang w:val="ru-RU" w:eastAsia="ru-RU" w:bidi="ru-RU"/>
        </w:rPr>
        <w:t>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406F6" w:rsidRPr="00400BEA" w:rsidRDefault="00B406F6" w:rsidP="008D5170">
      <w:pPr>
        <w:pStyle w:val="a5"/>
        <w:jc w:val="both"/>
        <w:rPr>
          <w:rFonts w:asciiTheme="minorHAnsi" w:hAnsiTheme="minorHAnsi"/>
          <w:i/>
          <w:sz w:val="18"/>
          <w:szCs w:val="18"/>
          <w:lang w:val="ru-RU" w:bidi="ru-RU"/>
        </w:rPr>
      </w:pPr>
      <w:r w:rsidRPr="00400BEA">
        <w:rPr>
          <w:rFonts w:asciiTheme="minorHAnsi" w:hAnsiTheme="minorHAnsi"/>
          <w:i/>
          <w:sz w:val="18"/>
          <w:szCs w:val="18"/>
          <w:vertAlign w:val="superscript"/>
          <w:lang w:val="ru-RU" w:bidi="ru-RU"/>
        </w:rPr>
        <w:t>4.2</w:t>
      </w:r>
      <w:r w:rsidRPr="00400BEA">
        <w:rPr>
          <w:rFonts w:asciiTheme="minorHAnsi" w:hAnsiTheme="minorHAnsi"/>
          <w:i/>
          <w:sz w:val="18"/>
          <w:szCs w:val="18"/>
          <w:lang w:val="ru-RU" w:bidi="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w:t>
      </w:r>
      <w:r w:rsidR="005A61F4" w:rsidRPr="00400BEA">
        <w:rPr>
          <w:rFonts w:asciiTheme="minorHAnsi" w:hAnsiTheme="minorHAnsi"/>
          <w:i/>
          <w:sz w:val="18"/>
          <w:szCs w:val="18"/>
          <w:lang w:val="ru-RU" w:bidi="ru-RU"/>
        </w:rPr>
        <w:t>товаров</w:t>
      </w:r>
      <w:r w:rsidRPr="00400BEA">
        <w:rPr>
          <w:rFonts w:asciiTheme="minorHAnsi" w:hAnsiTheme="minorHAnsi"/>
          <w:i/>
          <w:sz w:val="18"/>
          <w:szCs w:val="18"/>
          <w:lang w:val="ru-RU" w:bidi="ru-RU"/>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A66FD">
        <w:rPr>
          <w:rFonts w:asciiTheme="minorHAnsi" w:hAnsiTheme="minorHAnsi"/>
          <w:i/>
          <w:sz w:val="18"/>
          <w:szCs w:val="18"/>
          <w:lang w:val="ru-RU" w:bidi="ru-RU"/>
        </w:rPr>
        <w:t xml:space="preserve">, </w:t>
      </w:r>
      <w:r w:rsidR="00DA66FD" w:rsidRPr="000C4C7C">
        <w:rPr>
          <w:rFonts w:asciiTheme="minorHAnsi" w:hAnsiTheme="minorHAnsi"/>
          <w:i/>
          <w:sz w:val="18"/>
          <w:szCs w:val="18"/>
          <w:lang w:val="ru-RU" w:bidi="ru-RU"/>
        </w:rPr>
        <w:t>если выполнение контракта (соглашения) не является поэтапным</w:t>
      </w:r>
      <w:r w:rsidRPr="00400BEA">
        <w:rPr>
          <w:rFonts w:asciiTheme="minorHAnsi" w:hAnsiTheme="minorHAnsi"/>
          <w:i/>
          <w:sz w:val="18"/>
          <w:szCs w:val="18"/>
          <w:lang w:val="ru-RU" w:bidi="ru-RU"/>
        </w:rPr>
        <w:t xml:space="preserve"> " исключается.</w:t>
      </w:r>
    </w:p>
    <w:p w:rsidR="00B406F6" w:rsidRPr="008D5170" w:rsidRDefault="00B406F6" w:rsidP="00EC33F4">
      <w:pPr>
        <w:widowControl w:val="0"/>
        <w:tabs>
          <w:tab w:val="left" w:pos="1276"/>
        </w:tabs>
        <w:spacing w:line="240" w:lineRule="auto"/>
        <w:rPr>
          <w:rFonts w:eastAsia="Times New Roman" w:cs="Times New Roman"/>
          <w:i/>
          <w:sz w:val="18"/>
          <w:szCs w:val="18"/>
          <w:lang w:val="ru-RU" w:eastAsia="ru-RU" w:bidi="ru-RU"/>
        </w:rPr>
      </w:pPr>
    </w:p>
    <w:p w:rsidR="00977E8F" w:rsidDel="00B9385C" w:rsidRDefault="00977E8F" w:rsidP="00EC33F4">
      <w:pPr>
        <w:widowControl w:val="0"/>
        <w:tabs>
          <w:tab w:val="left" w:pos="1276"/>
        </w:tabs>
        <w:spacing w:line="240" w:lineRule="auto"/>
        <w:rPr>
          <w:del w:id="14" w:author="Inesa Kocharyan" w:date="2025-03-13T16:10:00Z"/>
          <w:rFonts w:ascii="GHEA Grapalat" w:hAnsi="GHEA Grapalat" w:cs="Sylfaen"/>
          <w:lang w:val="ru-RU"/>
        </w:rPr>
      </w:pPr>
    </w:p>
    <w:p w:rsidR="00640D1A" w:rsidRPr="00EC33F4" w:rsidRDefault="00FE0181" w:rsidP="00EC33F4">
      <w:pPr>
        <w:widowControl w:val="0"/>
        <w:tabs>
          <w:tab w:val="left" w:pos="1276"/>
        </w:tabs>
        <w:spacing w:line="240" w:lineRule="auto"/>
        <w:rPr>
          <w:rFonts w:ascii="GHEA Grapalat" w:hAnsi="GHEA Grapalat" w:cs="Sylfaen"/>
          <w:lang w:val="ru-RU"/>
        </w:rPr>
      </w:pPr>
      <w:r>
        <w:rPr>
          <w:rFonts w:ascii="GHEA Grapalat" w:hAnsi="GHEA Grapalat" w:cs="Sylfaen"/>
          <w:lang w:val="hy-AM"/>
        </w:rPr>
        <w:t xml:space="preserve">       </w:t>
      </w:r>
      <w:r w:rsidR="00640D1A" w:rsidRPr="00996C18">
        <w:rPr>
          <w:rFonts w:ascii="GHEA Grapalat" w:hAnsi="GHEA Grapalat" w:cs="Sylfaen"/>
          <w:lang w:val="ru-RU"/>
        </w:rPr>
        <w:t xml:space="preserve">Обеспечение квалификации в виде </w:t>
      </w:r>
      <w:r w:rsidR="00BE465C">
        <w:rPr>
          <w:rFonts w:ascii="GHEA Grapalat" w:hAnsi="GHEA Grapalat" w:cs="Sylfaen"/>
          <w:lang w:val="ru-RU"/>
        </w:rPr>
        <w:t>банковской</w:t>
      </w:r>
      <w:r w:rsidR="00030951" w:rsidRPr="00030951">
        <w:rPr>
          <w:rFonts w:ascii="GHEA Grapalat" w:hAnsi="GHEA Grapalat" w:cs="Sylfaen"/>
          <w:lang w:val="ru-RU"/>
        </w:rPr>
        <w:t xml:space="preserve"> </w:t>
      </w:r>
      <w:r w:rsidR="00640D1A" w:rsidRPr="00996C18">
        <w:rPr>
          <w:rFonts w:ascii="GHEA Grapalat" w:hAnsi="GHEA Grapalat" w:cs="Sylfaen"/>
          <w:lang w:val="ru-RU"/>
        </w:rPr>
        <w:t xml:space="preserve">гарантии </w:t>
      </w:r>
      <w:r w:rsidR="002D6350">
        <w:rPr>
          <w:rFonts w:ascii="GHEA Grapalat" w:hAnsi="GHEA Grapalat" w:cs="Sylfaen"/>
          <w:lang w:val="ru-RU"/>
        </w:rPr>
        <w:t>ото</w:t>
      </w:r>
      <w:r w:rsidR="002D6350" w:rsidRPr="00996C18">
        <w:rPr>
          <w:rFonts w:ascii="GHEA Grapalat" w:hAnsi="GHEA Grapalat" w:cs="Sylfaen"/>
          <w:lang w:val="ru-RU"/>
        </w:rPr>
        <w:t xml:space="preserve">бранный </w:t>
      </w:r>
      <w:r w:rsidR="00640D1A" w:rsidRPr="00996C18">
        <w:rPr>
          <w:rFonts w:ascii="GHEA Grapalat" w:hAnsi="GHEA Grapalat" w:cs="Sylfaen"/>
          <w:lang w:val="ru-RU"/>
        </w:rPr>
        <w:t xml:space="preserve">участник представляет согласно приложению </w:t>
      </w:r>
      <w:r w:rsidR="00AC0DA0" w:rsidRPr="00EC33F4">
        <w:rPr>
          <w:rFonts w:ascii="GHEA Grapalat" w:hAnsi="GHEA Grapalat" w:cs="Sylfaen"/>
          <w:lang w:val="ru-RU"/>
        </w:rPr>
        <w:t xml:space="preserve">3 или </w:t>
      </w:r>
      <w:r w:rsidR="00AC0DA0" w:rsidRPr="00030951">
        <w:rPr>
          <w:rFonts w:ascii="GHEA Grapalat" w:hAnsi="GHEA Grapalat" w:cs="Sylfaen"/>
          <w:lang w:val="ru-RU"/>
        </w:rPr>
        <w:t>приложению 3.1</w:t>
      </w:r>
      <w:r w:rsidR="00AF39CD" w:rsidRPr="00AF39CD">
        <w:rPr>
          <w:rFonts w:ascii="GHEA Grapalat" w:hAnsi="GHEA Grapalat" w:cs="Sylfaen"/>
          <w:lang w:val="ru-RU"/>
        </w:rPr>
        <w:t>.</w:t>
      </w:r>
      <w:r w:rsidR="007C1F83" w:rsidRPr="00030951">
        <w:rPr>
          <w:rFonts w:ascii="GHEA Grapalat" w:hAnsi="GHEA Grapalat" w:cs="Sylfaen"/>
          <w:lang w:val="ru-RU"/>
        </w:rPr>
        <w:t xml:space="preserve"> </w:t>
      </w:r>
      <w:r w:rsidR="007C1F83" w:rsidRPr="00030951">
        <w:rPr>
          <w:rFonts w:ascii="GHEA Grapalat" w:hAnsi="GHEA Grapalat" w:cs="Sylfaen"/>
          <w:vertAlign w:val="superscript"/>
          <w:lang w:val="ru-RU"/>
        </w:rPr>
        <w:t>5,1</w:t>
      </w:r>
    </w:p>
    <w:p w:rsidR="0007401D" w:rsidRPr="00996C18" w:rsidRDefault="00F416DD" w:rsidP="00EC33F4">
      <w:pPr>
        <w:widowControl w:val="0"/>
        <w:tabs>
          <w:tab w:val="left" w:pos="1276"/>
        </w:tabs>
        <w:spacing w:line="240" w:lineRule="auto"/>
        <w:rPr>
          <w:rFonts w:ascii="GHEA Grapalat" w:hAnsi="GHEA Grapalat" w:cs="Sylfaen"/>
          <w:lang w:val="ru-RU"/>
        </w:rPr>
      </w:pPr>
      <w:r>
        <w:rPr>
          <w:rFonts w:ascii="GHEA Grapalat" w:hAnsi="GHEA Grapalat" w:cs="Sylfaen"/>
          <w:lang w:val="hy-AM"/>
        </w:rPr>
        <w:t xml:space="preserve">        </w:t>
      </w:r>
      <w:r w:rsidR="00F02FD9">
        <w:rPr>
          <w:rFonts w:ascii="GHEA Grapalat" w:hAnsi="GHEA Grapalat" w:cs="Sylfaen"/>
          <w:lang w:val="ru-RU"/>
        </w:rPr>
        <w:t>О</w:t>
      </w:r>
      <w:r w:rsidR="00F02FD9" w:rsidRPr="00996C18">
        <w:rPr>
          <w:rFonts w:ascii="GHEA Grapalat" w:hAnsi="GHEA Grapalat" w:cs="Sylfaen"/>
          <w:lang w:val="ru-RU"/>
        </w:rPr>
        <w:t xml:space="preserve">беспечение </w:t>
      </w:r>
      <w:r w:rsidR="00F02FD9">
        <w:rPr>
          <w:rFonts w:ascii="GHEA Grapalat" w:hAnsi="GHEA Grapalat" w:cs="Sylfaen"/>
          <w:lang w:val="ru-RU"/>
        </w:rPr>
        <w:t>к</w:t>
      </w:r>
      <w:r w:rsidR="00F02FD9" w:rsidRPr="00996C18">
        <w:rPr>
          <w:rFonts w:ascii="GHEA Grapalat" w:hAnsi="GHEA Grapalat" w:cs="Sylfaen"/>
          <w:lang w:val="ru-RU"/>
        </w:rPr>
        <w:t>валификаци</w:t>
      </w:r>
      <w:r w:rsidR="00F02FD9">
        <w:rPr>
          <w:rFonts w:ascii="GHEA Grapalat" w:hAnsi="GHEA Grapalat" w:cs="Sylfaen"/>
          <w:lang w:val="ru-RU"/>
        </w:rPr>
        <w:t xml:space="preserve">и </w:t>
      </w:r>
      <w:r w:rsidR="0007401D" w:rsidRPr="00996C18">
        <w:rPr>
          <w:rFonts w:ascii="GHEA Grapalat" w:hAnsi="GHEA Grapalat" w:cs="Sylfaen"/>
          <w:lang w:val="ru-RU"/>
        </w:rPr>
        <w:t xml:space="preserve">не </w:t>
      </w:r>
      <w:r w:rsidR="00BF361D">
        <w:rPr>
          <w:rFonts w:ascii="GHEA Grapalat" w:hAnsi="GHEA Grapalat" w:cs="Sylfaen"/>
          <w:lang w:val="ru-RU"/>
        </w:rPr>
        <w:t>подле</w:t>
      </w:r>
      <w:r w:rsidR="00DD304F">
        <w:rPr>
          <w:rFonts w:ascii="GHEA Grapalat" w:hAnsi="GHEA Grapalat" w:cs="Sylfaen"/>
          <w:lang w:val="ru-RU"/>
        </w:rPr>
        <w:t xml:space="preserve">жит </w:t>
      </w:r>
      <w:r w:rsidR="0007401D" w:rsidRPr="00996C18">
        <w:rPr>
          <w:rFonts w:ascii="GHEA Grapalat" w:hAnsi="GHEA Grapalat" w:cs="Sylfaen"/>
          <w:lang w:val="ru-RU"/>
        </w:rPr>
        <w:t>возвра</w:t>
      </w:r>
      <w:r w:rsidR="00DD304F">
        <w:rPr>
          <w:rFonts w:ascii="GHEA Grapalat" w:hAnsi="GHEA Grapalat" w:cs="Sylfaen"/>
          <w:lang w:val="ru-RU"/>
        </w:rPr>
        <w:t>ту</w:t>
      </w:r>
      <w:r w:rsidR="0007401D" w:rsidRPr="00996C18">
        <w:rPr>
          <w:rFonts w:ascii="GHEA Grapalat" w:hAnsi="GHEA Grapalat" w:cs="Sylfaen"/>
          <w:lang w:val="ru-RU"/>
        </w:rPr>
        <w:t xml:space="preserve">, если лицо, представившее его, нарушает предусмотренное договором обязательство, которое влечет за собой одностороннее </w:t>
      </w:r>
      <w:r w:rsidR="00D66432" w:rsidRPr="00996C18">
        <w:rPr>
          <w:rFonts w:ascii="GHEA Grapalat" w:hAnsi="GHEA Grapalat" w:cs="Sylfaen"/>
          <w:lang w:val="ru-RU"/>
        </w:rPr>
        <w:t>расторжение договора заказчиком.</w:t>
      </w:r>
    </w:p>
    <w:p w:rsidR="005839C3" w:rsidRPr="001D3017" w:rsidRDefault="005839C3" w:rsidP="00EC33F4">
      <w:pPr>
        <w:widowControl w:val="0"/>
        <w:tabs>
          <w:tab w:val="left" w:pos="1276"/>
        </w:tabs>
        <w:spacing w:line="240" w:lineRule="auto"/>
        <w:rPr>
          <w:rFonts w:ascii="GHEA Grapalat" w:hAnsi="GHEA Grapalat"/>
          <w:lang w:val="ru-RU"/>
        </w:rPr>
      </w:pPr>
      <w:r w:rsidRPr="00996C18">
        <w:rPr>
          <w:rFonts w:ascii="GHEA Grapalat" w:hAnsi="GHEA Grapalat" w:cs="Sylfaen"/>
          <w:lang w:val="ru-RU"/>
        </w:rPr>
        <w:t>10.3</w:t>
      </w:r>
      <w:r w:rsidR="00BD379D" w:rsidRPr="00996C18">
        <w:rPr>
          <w:rFonts w:ascii="GHEA Grapalat" w:hAnsi="GHEA Grapalat" w:cs="Sylfaen"/>
          <w:lang w:val="ru-RU"/>
        </w:rPr>
        <w:t xml:space="preserve"> </w:t>
      </w:r>
      <w:r w:rsidR="00BD379D" w:rsidRPr="00996C18">
        <w:rPr>
          <w:rFonts w:ascii="GHEA Grapalat" w:hAnsi="GHEA Grapalat"/>
          <w:lang w:val="ru-RU"/>
        </w:rPr>
        <w:t xml:space="preserve">Размер обеспечения договора составляет 10 процентов от цены </w:t>
      </w:r>
      <w:r w:rsidR="00C20955">
        <w:rPr>
          <w:rFonts w:ascii="GHEA Grapalat" w:hAnsi="GHEA Grapalat"/>
          <w:lang w:val="ru-RU"/>
        </w:rPr>
        <w:t>закупки</w:t>
      </w:r>
      <w:r w:rsidR="00BD379D" w:rsidRPr="00996C18">
        <w:rPr>
          <w:rFonts w:ascii="GHEA Grapalat" w:hAnsi="GHEA Grapalat"/>
          <w:lang w:val="ru-RU"/>
        </w:rPr>
        <w:t xml:space="preserve">. Обеспечение договора представляется в виде банковской </w:t>
      </w:r>
      <w:r w:rsidR="00BD379D" w:rsidRPr="00140236">
        <w:rPr>
          <w:rFonts w:ascii="GHEA Grapalat" w:hAnsi="GHEA Grapalat"/>
          <w:lang w:val="ru-RU"/>
        </w:rPr>
        <w:t xml:space="preserve">гарантии (Приложение </w:t>
      </w:r>
      <w:r w:rsidR="000A2580" w:rsidRPr="00140236">
        <w:rPr>
          <w:rFonts w:ascii="GHEA Grapalat" w:hAnsi="GHEA Grapalat"/>
          <w:lang w:val="ru-RU"/>
        </w:rPr>
        <w:t>4</w:t>
      </w:r>
      <w:r w:rsidR="00BD379D" w:rsidRPr="00140236">
        <w:rPr>
          <w:rFonts w:ascii="GHEA Grapalat" w:hAnsi="GHEA Grapalat"/>
          <w:lang w:val="ru-RU"/>
        </w:rPr>
        <w:t>) или</w:t>
      </w:r>
      <w:r w:rsidR="00BD379D" w:rsidRPr="00996C18">
        <w:rPr>
          <w:rFonts w:ascii="GHEA Grapalat" w:hAnsi="GHEA Grapalat"/>
          <w:lang w:val="ru-RU"/>
        </w:rPr>
        <w:t xml:space="preserve"> наличных денег</w:t>
      </w:r>
      <w:r w:rsidR="00BD379D" w:rsidRPr="001D3017">
        <w:rPr>
          <w:rStyle w:val="a7"/>
          <w:rFonts w:ascii="GHEA Grapalat" w:hAnsi="GHEA Grapalat"/>
          <w:color w:val="FFFFFF" w:themeColor="background1"/>
          <w:lang w:val="ru-RU"/>
        </w:rPr>
        <w:footnoteReference w:id="3"/>
      </w:r>
      <w:r w:rsidR="00BD379D" w:rsidRPr="00996C18">
        <w:rPr>
          <w:rFonts w:ascii="GHEA Grapalat" w:hAnsi="GHEA Grapalat"/>
          <w:lang w:val="ru-RU"/>
        </w:rPr>
        <w:t>.</w:t>
      </w:r>
      <w:r w:rsidR="001D3017" w:rsidRPr="001D3017">
        <w:rPr>
          <w:rFonts w:ascii="GHEA Grapalat" w:hAnsi="GHEA Grapalat"/>
          <w:vertAlign w:val="superscript"/>
          <w:lang w:val="ru-RU"/>
        </w:rPr>
        <w:t>5</w:t>
      </w:r>
    </w:p>
    <w:p w:rsidR="005D61E6" w:rsidRPr="00140236" w:rsidRDefault="00EB21FD" w:rsidP="00EC33F4">
      <w:pPr>
        <w:widowControl w:val="0"/>
        <w:tabs>
          <w:tab w:val="left" w:pos="1276"/>
        </w:tabs>
        <w:spacing w:line="240" w:lineRule="auto"/>
        <w:rPr>
          <w:rFonts w:ascii="GHEA Grapalat" w:hAnsi="GHEA Grapalat"/>
          <w:lang w:val="ru-RU"/>
        </w:rPr>
      </w:pPr>
      <w:r w:rsidRPr="00EB21FD">
        <w:rPr>
          <w:rFonts w:ascii="GHEA Grapalat" w:hAnsi="GHEA Grapalat"/>
          <w:lang w:val="ru-RU" w:bidi="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Pr="006B1C88">
        <w:rPr>
          <w:rFonts w:ascii="GHEA Grapalat" w:hAnsi="GHEA Grapalat"/>
          <w:lang w:val="ru-RU" w:bidi="ru-RU"/>
        </w:rPr>
        <w:t>При представлении одного обеспечения договора его сумма исчисляется по отношению</w:t>
      </w:r>
      <w:r w:rsidR="00482497" w:rsidRPr="006B1C88">
        <w:rPr>
          <w:rFonts w:ascii="GHEA Grapalat" w:hAnsi="GHEA Grapalat"/>
          <w:lang w:val="ru-RU" w:bidi="ru-RU"/>
        </w:rPr>
        <w:t xml:space="preserve"> </w:t>
      </w:r>
      <w:r w:rsidR="00482497" w:rsidRPr="006B1C88">
        <w:rPr>
          <w:rFonts w:ascii="GHEA Grapalat" w:hAnsi="GHEA Grapalat" w:cs="Sylfaen"/>
          <w:lang w:val="ru-RU" w:bidi="ru-RU"/>
        </w:rPr>
        <w:t>к сумме цен закупок представленных лотов</w:t>
      </w:r>
      <w:r w:rsidR="00482497" w:rsidRPr="006B1C88">
        <w:rPr>
          <w:rFonts w:ascii="GHEA Grapalat" w:hAnsi="GHEA Grapalat"/>
          <w:lang w:val="ru-RU" w:bidi="ru-RU"/>
        </w:rPr>
        <w:t xml:space="preserve"> с учетом требований </w:t>
      </w:r>
      <w:r w:rsidR="001561B4" w:rsidRPr="006B1C88">
        <w:rPr>
          <w:rFonts w:ascii="GHEA Grapalat" w:hAnsi="GHEA Grapalat"/>
          <w:lang w:val="ru-RU" w:bidi="ru-RU"/>
        </w:rPr>
        <w:t xml:space="preserve">9-ого подпункта 32-ого пункта </w:t>
      </w:r>
      <w:r w:rsidR="00A3697D" w:rsidRPr="006B1C88">
        <w:rPr>
          <w:rFonts w:ascii="GHEA Grapalat" w:hAnsi="GHEA Grapalat" w:cs="Sylfaen"/>
          <w:lang w:val="ru-RU" w:bidi="ru-RU"/>
        </w:rPr>
        <w:t>Порядка</w:t>
      </w:r>
      <w:r w:rsidR="00E8698E" w:rsidRPr="006B1C88">
        <w:rPr>
          <w:rFonts w:ascii="GHEA Grapalat" w:hAnsi="GHEA Grapalat" w:cs="Sylfaen"/>
          <w:lang w:val="ru-RU" w:bidi="ru-RU"/>
        </w:rPr>
        <w:t>.</w:t>
      </w:r>
      <w:r w:rsidR="00A3697D" w:rsidRPr="001561B4">
        <w:rPr>
          <w:rFonts w:ascii="GHEA Grapalat" w:hAnsi="GHEA Grapalat" w:cs="Sylfaen"/>
          <w:lang w:val="ru-RU" w:bidi="ru-RU"/>
        </w:rPr>
        <w:t xml:space="preserve">  </w:t>
      </w:r>
      <w:r w:rsidR="005D61E6" w:rsidRPr="00140236">
        <w:rPr>
          <w:rFonts w:ascii="GHEA Grapalat" w:hAnsi="GHEA Grapalat"/>
          <w:lang w:val="ru-RU"/>
        </w:rPr>
        <w:t xml:space="preserve">Обеспечение договора должно быть действительно как минимум включительно до </w:t>
      </w:r>
      <w:r w:rsidR="004D11FE" w:rsidRPr="00140236">
        <w:rPr>
          <w:rFonts w:ascii="GHEA Grapalat" w:hAnsi="GHEA Grapalat"/>
          <w:lang w:val="hy-AM"/>
        </w:rPr>
        <w:t>90</w:t>
      </w:r>
      <w:r w:rsidR="005D61E6" w:rsidRPr="00140236">
        <w:rPr>
          <w:rFonts w:ascii="GHEA Grapalat" w:hAnsi="GHEA Grapalat"/>
          <w:lang w:val="ru-RU"/>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w:t>
      </w:r>
      <w:r w:rsidR="00701877" w:rsidRPr="00140236">
        <w:rPr>
          <w:rFonts w:ascii="GHEA Grapalat" w:hAnsi="GHEA Grapalat"/>
          <w:lang w:val="ru-RU"/>
        </w:rPr>
        <w:t xml:space="preserve"> </w:t>
      </w:r>
      <w:r w:rsidR="005D61E6" w:rsidRPr="00140236">
        <w:rPr>
          <w:rFonts w:ascii="GHEA Grapalat" w:hAnsi="GHEA Grapalat"/>
          <w:lang w:val="ru-RU"/>
        </w:rPr>
        <w:t>рабочих дней, следующих за исполнением в полном объеме обязательств, взятых на себя по заключенному договору.</w:t>
      </w:r>
      <w:r w:rsidR="00F205AB" w:rsidRPr="00140236">
        <w:rPr>
          <w:rFonts w:ascii="GHEA Grapalat" w:hAnsi="GHEA Grapalat"/>
          <w:lang w:val="ru-RU"/>
        </w:rPr>
        <w:t xml:space="preserve"> </w:t>
      </w:r>
    </w:p>
    <w:p w:rsidR="00BF4E11" w:rsidRPr="00996C18" w:rsidRDefault="00BF4E11" w:rsidP="00EC33F4">
      <w:pPr>
        <w:widowControl w:val="0"/>
        <w:tabs>
          <w:tab w:val="left" w:pos="1276"/>
        </w:tabs>
        <w:spacing w:line="240" w:lineRule="auto"/>
        <w:rPr>
          <w:rFonts w:ascii="GHEA Grapalat" w:hAnsi="GHEA Grapalat"/>
          <w:lang w:val="ru-RU"/>
        </w:rPr>
      </w:pPr>
      <w:r w:rsidRPr="00996C18">
        <w:rPr>
          <w:rFonts w:ascii="GHEA Grapalat" w:hAnsi="GHEA Grapalat"/>
          <w:lang w:val="ru-RU"/>
        </w:rPr>
        <w:t>Обеспечение договора, представленное в виде наличных денег, должно быть перечислено на казначейский счет</w:t>
      </w:r>
      <w:r w:rsidRPr="00996C18">
        <w:rPr>
          <w:rFonts w:ascii="Courier New" w:hAnsi="Courier New" w:cs="Courier New"/>
        </w:rPr>
        <w:t> </w:t>
      </w:r>
      <w:r w:rsidRPr="00996C18">
        <w:rPr>
          <w:rFonts w:ascii="GHEA Grapalat" w:hAnsi="GHEA Grapalat"/>
          <w:lang w:val="ru-RU"/>
        </w:rPr>
        <w:t>"900008000664", открытый в Центральном казначействе на имя уполномоченного органа.</w:t>
      </w:r>
    </w:p>
    <w:p w:rsidR="00D83EAE" w:rsidRPr="00996C18" w:rsidRDefault="00291646" w:rsidP="00EC33F4">
      <w:pPr>
        <w:widowControl w:val="0"/>
        <w:tabs>
          <w:tab w:val="left" w:pos="1276"/>
        </w:tabs>
        <w:spacing w:line="240" w:lineRule="auto"/>
        <w:rPr>
          <w:rFonts w:ascii="GHEA Grapalat" w:hAnsi="GHEA Grapalat"/>
          <w:lang w:val="ru-RU"/>
        </w:rPr>
      </w:pPr>
      <w:r>
        <w:rPr>
          <w:rFonts w:ascii="GHEA Grapalat" w:hAnsi="GHEA Grapalat"/>
          <w:lang w:val="hy-AM"/>
        </w:rPr>
        <w:t xml:space="preserve">       </w:t>
      </w:r>
      <w:r w:rsidR="00D83EAE" w:rsidRPr="00996C18">
        <w:rPr>
          <w:rFonts w:ascii="GHEA Grapalat" w:hAnsi="GHEA Grapalat"/>
          <w:lang w:val="ru-RU"/>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proofErr w:type="gramStart"/>
      <w:r w:rsidR="00D83EAE" w:rsidRPr="00996C18">
        <w:rPr>
          <w:rFonts w:ascii="GHEA Grapalat" w:hAnsi="GHEA Grapalat"/>
          <w:lang w:val="ru-RU"/>
        </w:rPr>
        <w:t>денег.Если</w:t>
      </w:r>
      <w:proofErr w:type="spellEnd"/>
      <w:proofErr w:type="gramEnd"/>
      <w:r w:rsidR="00D83EAE" w:rsidRPr="00996C18">
        <w:rPr>
          <w:rFonts w:ascii="GHEA Grapalat" w:hAnsi="GHEA Grapalat"/>
          <w:lang w:val="ru-RU"/>
        </w:rPr>
        <w:t xml:space="preserve"> на момент возникновения правомочия по заключению договора</w:t>
      </w:r>
    </w:p>
    <w:p w:rsidR="00ED1A46" w:rsidRPr="00996C18" w:rsidRDefault="00EC33F4" w:rsidP="00EC33F4">
      <w:pPr>
        <w:widowControl w:val="0"/>
        <w:tabs>
          <w:tab w:val="left" w:pos="1276"/>
        </w:tabs>
        <w:spacing w:line="240" w:lineRule="auto"/>
        <w:rPr>
          <w:rFonts w:ascii="GHEA Grapalat" w:hAnsi="GHEA Grapalat" w:cs="Sylfaen"/>
          <w:lang w:val="ru-RU"/>
        </w:rPr>
      </w:pPr>
      <w:r>
        <w:rPr>
          <w:rFonts w:ascii="GHEA Grapalat" w:hAnsi="GHEA Grapalat"/>
          <w:lang w:val="ru-RU"/>
        </w:rPr>
        <w:t>-</w:t>
      </w:r>
      <w:r w:rsidR="004928A7" w:rsidRPr="00996C18" w:rsidDel="004928A7">
        <w:rPr>
          <w:rFonts w:ascii="GHEA Grapalat" w:hAnsi="GHEA Grapalat"/>
          <w:lang w:val="ru-RU"/>
        </w:rPr>
        <w:t xml:space="preserve"> </w:t>
      </w:r>
      <w:r w:rsidR="00ED1A46" w:rsidRPr="00996C18">
        <w:rPr>
          <w:rFonts w:ascii="GHEA Grapalat" w:hAnsi="GHEA Grapalat" w:cs="Sylfaen"/>
          <w:lang w:val="ru-RU"/>
        </w:rPr>
        <w:t xml:space="preserve">-предусмотренные финансовые средства </w:t>
      </w:r>
      <w:proofErr w:type="gramStart"/>
      <w:r w:rsidR="00ED1A46" w:rsidRPr="00996C18">
        <w:rPr>
          <w:rFonts w:ascii="GHEA Grapalat" w:hAnsi="GHEA Grapalat" w:cs="Sylfaen"/>
          <w:lang w:val="ru-RU"/>
        </w:rPr>
        <w:t xml:space="preserve">превышают </w:t>
      </w:r>
      <w:r w:rsidR="00EB21FD">
        <w:rPr>
          <w:rFonts w:ascii="GHEA Grapalat" w:hAnsi="GHEA Grapalat" w:cs="Sylfaen"/>
          <w:lang w:val="hy-AM"/>
        </w:rPr>
        <w:t xml:space="preserve"> 25</w:t>
      </w:r>
      <w:proofErr w:type="gramEnd"/>
      <w:r w:rsidR="00EB21FD" w:rsidRPr="00996C18">
        <w:rPr>
          <w:rFonts w:ascii="GHEA Grapalat" w:hAnsi="GHEA Grapalat" w:cs="Sylfaen"/>
          <w:lang w:val="ru-RU"/>
        </w:rPr>
        <w:t xml:space="preserve"> </w:t>
      </w:r>
      <w:r w:rsidR="00ED1A46" w:rsidRPr="00996C18">
        <w:rPr>
          <w:rFonts w:ascii="GHEA Grapalat" w:hAnsi="GHEA Grapalat" w:cs="Sylfaen"/>
          <w:lang w:val="ru-RU"/>
        </w:rPr>
        <w:t xml:space="preserve">млн. </w:t>
      </w:r>
      <w:proofErr w:type="spellStart"/>
      <w:r w:rsidR="00ED1A46" w:rsidRPr="00996C18">
        <w:rPr>
          <w:rFonts w:ascii="GHEA Grapalat" w:hAnsi="GHEA Grapalat" w:cs="Sylfaen"/>
          <w:lang w:val="ru-RU"/>
        </w:rPr>
        <w:t>драмов</w:t>
      </w:r>
      <w:proofErr w:type="spellEnd"/>
      <w:r w:rsidR="00ED1A46" w:rsidRPr="00996C18">
        <w:rPr>
          <w:rFonts w:ascii="GHEA Grapalat" w:hAnsi="GHEA Grapalat" w:cs="Sylfaen"/>
          <w:lang w:val="ru-RU"/>
        </w:rPr>
        <w:t>, однако для полного выполнения договора и в дальнейшем требуются финансовые средства, то обеспечение</w:t>
      </w:r>
      <w:r w:rsidR="00EB21FD">
        <w:rPr>
          <w:rFonts w:ascii="GHEA Grapalat" w:hAnsi="GHEA Grapalat" w:cs="Sylfaen"/>
          <w:lang w:val="hy-AM"/>
        </w:rPr>
        <w:t xml:space="preserve"> </w:t>
      </w:r>
      <w:r w:rsidR="00EB21FD" w:rsidRPr="00EB21FD">
        <w:rPr>
          <w:rFonts w:ascii="GHEA Grapalat" w:hAnsi="GHEA Grapalat" w:cs="Sylfaen"/>
          <w:lang w:val="hy-AM" w:bidi="ru-RU"/>
        </w:rPr>
        <w:t>обеспечения квалификации и</w:t>
      </w:r>
      <w:r w:rsidR="00ED1A46" w:rsidRPr="00996C18">
        <w:rPr>
          <w:rFonts w:ascii="GHEA Grapalat" w:hAnsi="GHEA Grapalat" w:cs="Sylfaen"/>
          <w:lang w:val="ru-RU"/>
        </w:rPr>
        <w:t xml:space="preserve"> договора, по части выделенных финансовых средств, представляется в виде </w:t>
      </w:r>
      <w:r w:rsidR="00AC645D">
        <w:rPr>
          <w:rFonts w:ascii="GHEA Grapalat" w:hAnsi="GHEA Grapalat" w:cs="Sylfaen"/>
          <w:lang w:val="ru-RU"/>
        </w:rPr>
        <w:t xml:space="preserve">банковской </w:t>
      </w:r>
      <w:r w:rsidR="00ED1A46" w:rsidRPr="00996C18">
        <w:rPr>
          <w:rFonts w:ascii="GHEA Grapalat" w:hAnsi="GHEA Grapalat" w:cs="Sylfaen"/>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E0138" w:rsidRPr="00996C18">
        <w:rPr>
          <w:rFonts w:ascii="GHEA Grapalat" w:hAnsi="GHEA Grapalat" w:cs="Sylfaen"/>
          <w:lang w:val="ru-RU"/>
        </w:rPr>
        <w:t>.</w:t>
      </w:r>
      <w:r w:rsidR="0015448C" w:rsidRPr="00996C18">
        <w:rPr>
          <w:rFonts w:ascii="GHEA Grapalat" w:hAnsi="GHEA Grapalat" w:cs="Sylfaen"/>
          <w:lang w:val="ru-RU"/>
        </w:rPr>
        <w:t xml:space="preserve"> </w:t>
      </w:r>
    </w:p>
    <w:p w:rsidR="0015448C" w:rsidRPr="00666223" w:rsidRDefault="00291646" w:rsidP="00EC33F4">
      <w:pPr>
        <w:widowControl w:val="0"/>
        <w:tabs>
          <w:tab w:val="left" w:pos="1276"/>
        </w:tabs>
        <w:spacing w:line="240" w:lineRule="auto"/>
        <w:rPr>
          <w:rFonts w:ascii="GHEA Grapalat" w:hAnsi="GHEA Grapalat"/>
          <w:i/>
          <w:color w:val="000000" w:themeColor="text1"/>
          <w:lang w:val="ru-RU"/>
        </w:rPr>
      </w:pPr>
      <w:r>
        <w:rPr>
          <w:rFonts w:ascii="GHEA Grapalat" w:hAnsi="GHEA Grapalat"/>
          <w:lang w:val="hy-AM"/>
        </w:rPr>
        <w:t xml:space="preserve">        </w:t>
      </w:r>
      <w:r w:rsidR="00EC33F4">
        <w:rPr>
          <w:rFonts w:ascii="GHEA Grapalat" w:hAnsi="GHEA Grapalat"/>
          <w:lang w:val="ru-RU"/>
        </w:rPr>
        <w:t>10.5.</w:t>
      </w:r>
      <w:r w:rsidR="0015448C" w:rsidRPr="00996C18">
        <w:rPr>
          <w:rFonts w:ascii="GHEA Grapalat" w:hAnsi="GHEA Grapalat"/>
          <w:lang w:val="ru-RU"/>
        </w:rPr>
        <w:t xml:space="preserve">В случае если договором предусмотрено условие о предоставлении заказчиком предоплаты, отобранный участник </w:t>
      </w:r>
      <w:r w:rsidR="0015448C" w:rsidRPr="00666223">
        <w:rPr>
          <w:rFonts w:ascii="GHEA Grapalat" w:hAnsi="GHEA Grapalat"/>
          <w:color w:val="000000" w:themeColor="text1"/>
          <w:lang w:val="ru-RU"/>
        </w:rPr>
        <w:t>предоставляет заказчику также обеспечение предоплаты — в размере предоплаты, в виде банковской гарантии</w:t>
      </w:r>
      <w:r w:rsidR="004D11FE" w:rsidRPr="00666223">
        <w:rPr>
          <w:rFonts w:ascii="GHEA Grapalat" w:hAnsi="GHEA Grapalat"/>
          <w:color w:val="000000" w:themeColor="text1"/>
          <w:lang w:val="hy-AM"/>
        </w:rPr>
        <w:t xml:space="preserve"> </w:t>
      </w:r>
      <w:r w:rsidR="004D11FE" w:rsidRPr="00666223">
        <w:rPr>
          <w:rFonts w:ascii="GHEA Grapalat" w:hAnsi="GHEA Grapalat"/>
          <w:color w:val="000000" w:themeColor="text1"/>
          <w:lang w:val="ru-RU"/>
        </w:rPr>
        <w:t xml:space="preserve">(Приложение </w:t>
      </w:r>
      <w:r w:rsidR="004D11FE" w:rsidRPr="00666223">
        <w:rPr>
          <w:rFonts w:ascii="GHEA Grapalat" w:hAnsi="GHEA Grapalat"/>
          <w:color w:val="000000" w:themeColor="text1"/>
          <w:lang w:val="hy-AM"/>
        </w:rPr>
        <w:t>4</w:t>
      </w:r>
      <w:r w:rsidR="004D11FE" w:rsidRPr="00666223">
        <w:rPr>
          <w:rFonts w:ascii="GHEA Grapalat" w:hAnsi="GHEA Grapalat"/>
          <w:color w:val="000000" w:themeColor="text1"/>
          <w:lang w:val="ru-RU"/>
        </w:rPr>
        <w:t>.2)</w:t>
      </w:r>
      <w:r w:rsidR="0015448C" w:rsidRPr="00666223">
        <w:rPr>
          <w:rFonts w:ascii="GHEA Grapalat" w:hAnsi="GHEA Grapalat"/>
          <w:color w:val="000000" w:themeColor="text1"/>
          <w:lang w:val="ru-RU"/>
        </w:rPr>
        <w:t>.</w:t>
      </w:r>
    </w:p>
    <w:p w:rsidR="00BF4E11" w:rsidRPr="004125BB" w:rsidRDefault="00291646" w:rsidP="00EC33F4">
      <w:pPr>
        <w:widowControl w:val="0"/>
        <w:tabs>
          <w:tab w:val="left" w:pos="1276"/>
        </w:tabs>
        <w:spacing w:line="240" w:lineRule="auto"/>
        <w:rPr>
          <w:rFonts w:ascii="GHEA Grapalat" w:hAnsi="GHEA Grapalat"/>
          <w:lang w:val="ru-RU"/>
        </w:rPr>
      </w:pPr>
      <w:r>
        <w:rPr>
          <w:rFonts w:ascii="GHEA Grapalat" w:hAnsi="GHEA Grapalat"/>
          <w:color w:val="000000" w:themeColor="text1"/>
          <w:lang w:val="hy-AM"/>
        </w:rPr>
        <w:t xml:space="preserve">         </w:t>
      </w:r>
      <w:r w:rsidR="00795286" w:rsidRPr="00666223">
        <w:rPr>
          <w:rFonts w:ascii="GHEA Grapalat" w:hAnsi="GHEA Grapalat"/>
          <w:color w:val="000000" w:themeColor="text1"/>
          <w:lang w:val="ru-RU"/>
        </w:rPr>
        <w:t>10.</w:t>
      </w:r>
      <w:proofErr w:type="gramStart"/>
      <w:r w:rsidR="00795286" w:rsidRPr="00666223">
        <w:rPr>
          <w:rFonts w:ascii="GHEA Grapalat" w:hAnsi="GHEA Grapalat"/>
          <w:color w:val="000000" w:themeColor="text1"/>
          <w:lang w:val="ru-RU"/>
        </w:rPr>
        <w:t>6.Если</w:t>
      </w:r>
      <w:proofErr w:type="gramEnd"/>
      <w:r w:rsidR="00795286" w:rsidRPr="00666223">
        <w:rPr>
          <w:rFonts w:ascii="GHEA Grapalat" w:hAnsi="GHEA Grapalat"/>
          <w:color w:val="000000" w:themeColor="text1"/>
          <w:lang w:val="ru-RU"/>
        </w:rPr>
        <w:t xml:space="preserve"> в рамках процедуры закупки, организованной по лотам</w:t>
      </w:r>
      <w:r w:rsidR="008B2907" w:rsidRPr="00666223">
        <w:rPr>
          <w:rFonts w:ascii="GHEA Grapalat" w:hAnsi="GHEA Grapalat"/>
          <w:color w:val="000000" w:themeColor="text1"/>
          <w:lang w:val="ru-RU"/>
        </w:rPr>
        <w:t xml:space="preserve"> </w:t>
      </w:r>
      <w:r w:rsidR="00795286" w:rsidRPr="00666223">
        <w:rPr>
          <w:rFonts w:ascii="GHEA Grapalat" w:hAnsi="GHEA Grapalat"/>
          <w:color w:val="000000" w:themeColor="text1"/>
          <w:lang w:val="ru-RU"/>
        </w:rPr>
        <w:t>заключенный договор расторгается по части какого-либо лота вследствие его неисполнения</w:t>
      </w:r>
      <w:r w:rsidR="00795286" w:rsidRPr="00996C18">
        <w:rPr>
          <w:rFonts w:ascii="GHEA Grapalat" w:hAnsi="GHEA Grapalat"/>
          <w:lang w:val="ru-RU"/>
        </w:rPr>
        <w:t xml:space="preserve"> или ненадлежащего исполнения, то обеспечения квалификации и договора выплачиваются в размере суммы, исчисленной только за этот лот.</w:t>
      </w:r>
    </w:p>
    <w:p w:rsidR="00416E1B" w:rsidRDefault="00416E1B" w:rsidP="00A60962">
      <w:pPr>
        <w:widowControl w:val="0"/>
        <w:tabs>
          <w:tab w:val="left" w:pos="1134"/>
        </w:tabs>
        <w:spacing w:after="160" w:line="240" w:lineRule="auto"/>
        <w:ind w:firstLine="567"/>
        <w:rPr>
          <w:rFonts w:ascii="GHEA Grapalat" w:hAnsi="GHEA Grapalat"/>
          <w:lang w:val="ru-RU"/>
        </w:rPr>
      </w:pPr>
      <w:r w:rsidRPr="00A60962">
        <w:rPr>
          <w:rFonts w:ascii="GHEA Grapalat" w:hAnsi="GHEA Grapalat"/>
          <w:lang w:val="ru-RU"/>
        </w:rPr>
        <w:t xml:space="preserve">10.7 Руководитель заказчика </w:t>
      </w:r>
      <w:r w:rsidR="00301631">
        <w:rPr>
          <w:rFonts w:ascii="GHEA Grapalat" w:hAnsi="GHEA Grapalat"/>
          <w:lang w:val="ru-RU"/>
        </w:rPr>
        <w:t xml:space="preserve">в письменной форме </w:t>
      </w:r>
      <w:r w:rsidRPr="00A60962">
        <w:rPr>
          <w:rFonts w:ascii="GHEA Grapalat" w:hAnsi="GHEA Grapalat"/>
          <w:lang w:val="ru-RU"/>
        </w:rPr>
        <w:t xml:space="preserve">представляет требование о выплате обеспечения </w:t>
      </w:r>
      <w:proofErr w:type="gramStart"/>
      <w:r w:rsidRPr="00A60962">
        <w:rPr>
          <w:rFonts w:ascii="GHEA Grapalat" w:hAnsi="GHEA Grapalat"/>
          <w:lang w:val="ru-RU"/>
        </w:rPr>
        <w:t>договора  и</w:t>
      </w:r>
      <w:proofErr w:type="gramEnd"/>
      <w:r w:rsidRPr="00A60962">
        <w:rPr>
          <w:rFonts w:ascii="GHEA Grapalat" w:hAnsi="GHEA Grapalat"/>
          <w:lang w:val="ru-RU"/>
        </w:rPr>
        <w:t xml:space="preserve"> квалификации банку, а в случае обеспечения, представленного в виде наличных денег</w:t>
      </w:r>
      <w:r w:rsidR="000A5057" w:rsidRPr="00A60962">
        <w:rPr>
          <w:rFonts w:ascii="GHEA Grapalat" w:hAnsi="GHEA Grapalat"/>
          <w:lang w:val="hy-AM"/>
        </w:rPr>
        <w:t>-</w:t>
      </w:r>
      <w:r w:rsidRPr="00A60962">
        <w:rPr>
          <w:rFonts w:ascii="GHEA Grapalat" w:hAnsi="GHEA Grapalat"/>
          <w:lang w:val="ru-RU"/>
        </w:rPr>
        <w:t xml:space="preserve"> </w:t>
      </w:r>
      <w:r w:rsidR="00301631">
        <w:rPr>
          <w:rFonts w:ascii="GHEA Grapalat" w:hAnsi="GHEA Grapalat"/>
          <w:lang w:val="ru-RU"/>
        </w:rPr>
        <w:t>Министерству Финансов РА</w:t>
      </w:r>
      <w:r w:rsidR="000A5057" w:rsidRPr="00A60962">
        <w:rPr>
          <w:rFonts w:ascii="GHEA Grapalat" w:hAnsi="GHEA Grapalat"/>
          <w:lang w:val="hy-AM"/>
        </w:rPr>
        <w:t>,</w:t>
      </w:r>
      <w:r w:rsidRPr="00A60962">
        <w:rPr>
          <w:rFonts w:ascii="GHEA Grapalat" w:hAnsi="GHEA Grapalat"/>
          <w:lang w:val="ru-RU"/>
        </w:rPr>
        <w:t xml:space="preserve"> в течение </w:t>
      </w:r>
      <w:r w:rsidR="00301631">
        <w:rPr>
          <w:rFonts w:ascii="GHEA Grapalat" w:hAnsi="GHEA Grapalat"/>
          <w:lang w:val="ru-RU"/>
        </w:rPr>
        <w:t>пяти</w:t>
      </w:r>
      <w:r w:rsidR="00301631" w:rsidRPr="00A60962">
        <w:rPr>
          <w:rFonts w:ascii="GHEA Grapalat" w:hAnsi="GHEA Grapalat"/>
          <w:lang w:val="ru-RU"/>
        </w:rPr>
        <w:t xml:space="preserve"> </w:t>
      </w:r>
      <w:r w:rsidRPr="00A60962">
        <w:rPr>
          <w:rFonts w:ascii="GHEA Grapalat" w:hAnsi="GHEA Grapalat"/>
          <w:lang w:val="ru-RU"/>
        </w:rPr>
        <w:t xml:space="preserve">рабочих дней, следующих за днем возникновения основания для </w:t>
      </w:r>
      <w:proofErr w:type="spellStart"/>
      <w:r w:rsidRPr="00A60962">
        <w:rPr>
          <w:rFonts w:ascii="GHEA Grapalat" w:hAnsi="GHEA Grapalat"/>
          <w:lang w:val="ru-RU"/>
        </w:rPr>
        <w:t>вылаты</w:t>
      </w:r>
      <w:proofErr w:type="spellEnd"/>
      <w:r w:rsidRPr="00A60962">
        <w:rPr>
          <w:rFonts w:ascii="GHEA Grapalat" w:hAnsi="GHEA Grapalat"/>
          <w:lang w:val="ru-RU"/>
        </w:rPr>
        <w:t xml:space="preserve"> обеспечения. Если требование о выплате обеспечения </w:t>
      </w:r>
      <w:r w:rsidRPr="00A60962">
        <w:rPr>
          <w:rFonts w:ascii="GHEA Grapalat" w:hAnsi="GHEA Grapalat"/>
          <w:lang w:val="ru-RU"/>
        </w:rPr>
        <w:lastRenderedPageBreak/>
        <w:t xml:space="preserve">отклоняется банком </w:t>
      </w:r>
      <w:r w:rsidR="00AB2FBB" w:rsidRPr="00C05EEB">
        <w:rPr>
          <w:rFonts w:ascii="GHEA Grapalat" w:hAnsi="GHEA Grapalat"/>
          <w:lang w:val="ru-RU"/>
        </w:rPr>
        <w:t>или Министерством Финансов РА</w:t>
      </w:r>
      <w:r w:rsidR="00AB2FBB" w:rsidRPr="00C05EEB">
        <w:rPr>
          <w:lang w:val="ru-RU"/>
        </w:rPr>
        <w:t xml:space="preserve"> </w:t>
      </w:r>
      <w:r w:rsidRPr="00C05EEB">
        <w:rPr>
          <w:rFonts w:ascii="GHEA Grapalat" w:hAnsi="GHEA Grapalat"/>
          <w:lang w:val="ru-RU"/>
        </w:rPr>
        <w:t xml:space="preserve">на основании неполного представления требования или прилагаемых к нему документов, то новое требование руководитель заказчика представляет </w:t>
      </w:r>
      <w:r w:rsidR="00AB2FBB" w:rsidRPr="00C05EEB">
        <w:rPr>
          <w:rFonts w:ascii="GHEA Grapalat" w:hAnsi="GHEA Grapalat"/>
          <w:lang w:val="ru-RU"/>
        </w:rPr>
        <w:t>письменно</w:t>
      </w:r>
      <w:r w:rsidRPr="00A60962">
        <w:rPr>
          <w:rFonts w:ascii="GHEA Grapalat" w:hAnsi="GHEA Grapalat"/>
          <w:lang w:val="ru-RU"/>
        </w:rPr>
        <w:t xml:space="preserve"> в течение двух рабочих дней после получения отказа.</w:t>
      </w:r>
    </w:p>
    <w:p w:rsidR="00C05EEB" w:rsidRPr="00C05EEB" w:rsidRDefault="00301631" w:rsidP="00C05E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lang w:val="ru-RU"/>
        </w:rPr>
      </w:pPr>
      <w:r w:rsidRPr="00C05EEB">
        <w:rPr>
          <w:rFonts w:ascii="GHEA Grapalat" w:hAnsi="GHEA Grapalat"/>
          <w:lang w:val="ru-RU"/>
        </w:rPr>
        <w:t>10.8 О возврате обеспечения договора и/или квалификации руководитель заказчика в письменной форме</w:t>
      </w:r>
      <w:r w:rsidR="00960F8B">
        <w:rPr>
          <w:rFonts w:ascii="GHEA Grapalat" w:hAnsi="GHEA Grapalat"/>
          <w:lang w:val="ru-RU"/>
        </w:rPr>
        <w:t xml:space="preserve"> </w:t>
      </w:r>
      <w:r w:rsidR="00960F8B" w:rsidRPr="00960F8B">
        <w:rPr>
          <w:rFonts w:ascii="GHEA Grapalat" w:hAnsi="GHEA Grapalat"/>
          <w:lang w:val="ru-RU"/>
        </w:rPr>
        <w:t xml:space="preserve">в течение пяти </w:t>
      </w:r>
      <w:proofErr w:type="gramStart"/>
      <w:r w:rsidR="00960F8B" w:rsidRPr="00960F8B">
        <w:rPr>
          <w:rFonts w:ascii="GHEA Grapalat" w:hAnsi="GHEA Grapalat"/>
          <w:lang w:val="ru-RU"/>
        </w:rPr>
        <w:t>рабочих дней</w:t>
      </w:r>
      <w:proofErr w:type="gramEnd"/>
      <w:r w:rsidR="00960F8B" w:rsidRPr="00960F8B">
        <w:rPr>
          <w:rFonts w:ascii="GHEA Grapalat" w:hAnsi="GHEA Grapalat"/>
          <w:lang w:val="ru-RU"/>
        </w:rPr>
        <w:t xml:space="preserve"> </w:t>
      </w:r>
      <w:r w:rsidR="001C21D3">
        <w:rPr>
          <w:rFonts w:ascii="GHEA Grapalat" w:hAnsi="GHEA Grapalat"/>
          <w:lang w:val="ru-RU"/>
        </w:rPr>
        <w:t xml:space="preserve">следующих </w:t>
      </w:r>
      <w:r w:rsidR="001C21D3" w:rsidRPr="00C05EEB">
        <w:rPr>
          <w:rFonts w:ascii="GHEA Grapalat" w:hAnsi="GHEA Grapalat"/>
          <w:lang w:val="ru-RU"/>
        </w:rPr>
        <w:t>за</w:t>
      </w:r>
      <w:r w:rsidR="00960F8B" w:rsidRPr="00C05EEB">
        <w:rPr>
          <w:rFonts w:ascii="GHEA Grapalat" w:hAnsi="GHEA Grapalat"/>
          <w:lang w:val="ru-RU"/>
        </w:rPr>
        <w:t xml:space="preserve"> дн</w:t>
      </w:r>
      <w:r w:rsidR="001C21D3" w:rsidRPr="00C05EEB">
        <w:rPr>
          <w:rFonts w:ascii="GHEA Grapalat" w:hAnsi="GHEA Grapalat"/>
          <w:lang w:val="ru-RU"/>
        </w:rPr>
        <w:t>ем</w:t>
      </w:r>
      <w:r w:rsidR="00960F8B" w:rsidRPr="00C05EEB">
        <w:rPr>
          <w:rFonts w:ascii="GHEA Grapalat" w:hAnsi="GHEA Grapalat"/>
          <w:lang w:val="ru-RU"/>
        </w:rPr>
        <w:t xml:space="preserve"> возникновения основания возврата обеспечения</w:t>
      </w:r>
      <w:r w:rsidR="00960F8B" w:rsidRPr="00C05EEB" w:rsidDel="00960F8B">
        <w:rPr>
          <w:rFonts w:ascii="GHEA Grapalat" w:hAnsi="GHEA Grapalat"/>
          <w:lang w:val="ru-RU"/>
        </w:rPr>
        <w:t xml:space="preserve"> </w:t>
      </w:r>
      <w:r w:rsidR="00960F8B" w:rsidRPr="00C05EEB">
        <w:rPr>
          <w:rFonts w:ascii="GHEA Grapalat" w:hAnsi="GHEA Grapalat"/>
          <w:lang w:val="ru-RU"/>
        </w:rPr>
        <w:t>уведомляет</w:t>
      </w:r>
      <w:r w:rsidR="00C05EEB" w:rsidRPr="00C05EEB">
        <w:rPr>
          <w:rFonts w:ascii="GHEA Grapalat" w:hAnsi="GHEA Grapalat"/>
          <w:lang w:val="ru-RU"/>
        </w:rPr>
        <w:t>:</w:t>
      </w:r>
      <w:r w:rsidR="00960F8B" w:rsidRPr="00960F8B" w:rsidDel="00960F8B">
        <w:rPr>
          <w:rFonts w:ascii="GHEA Grapalat" w:hAnsi="GHEA Grapalat"/>
          <w:lang w:val="ru-RU"/>
        </w:rPr>
        <w:t xml:space="preserve"> </w:t>
      </w:r>
    </w:p>
    <w:p w:rsidR="00301631" w:rsidRPr="00C05EEB" w:rsidRDefault="00301631" w:rsidP="00C05E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lang w:val="ru-RU"/>
        </w:rPr>
      </w:pPr>
      <w:r w:rsidRPr="00C05EEB">
        <w:rPr>
          <w:rFonts w:ascii="GHEA Grapalat" w:hAnsi="GHEA Grapalat"/>
          <w:lang w:val="ru-RU"/>
        </w:rPr>
        <w:t xml:space="preserve">- в случае обеспечения </w:t>
      </w:r>
      <w:r w:rsidR="00E8057A" w:rsidRPr="0047184A">
        <w:rPr>
          <w:rFonts w:ascii="GHEA Grapalat" w:hAnsi="GHEA Grapalat"/>
          <w:lang w:val="ru-RU"/>
        </w:rPr>
        <w:t>представлен</w:t>
      </w:r>
      <w:r w:rsidR="00E8057A" w:rsidRPr="00C05EEB">
        <w:rPr>
          <w:rFonts w:ascii="GHEA Grapalat" w:hAnsi="GHEA Grapalat"/>
          <w:lang w:val="ru-RU"/>
        </w:rPr>
        <w:t>ного</w:t>
      </w:r>
      <w:r w:rsidR="00E8057A" w:rsidRPr="00E8057A">
        <w:rPr>
          <w:rFonts w:ascii="GHEA Grapalat" w:hAnsi="GHEA Grapalat"/>
          <w:lang w:val="ru-RU"/>
        </w:rPr>
        <w:t xml:space="preserve"> </w:t>
      </w:r>
      <w:r w:rsidRPr="00C05EEB">
        <w:rPr>
          <w:rFonts w:ascii="GHEA Grapalat" w:hAnsi="GHEA Grapalat"/>
          <w:lang w:val="ru-RU"/>
        </w:rPr>
        <w:t xml:space="preserve">в форме наличных денег - Министерство финансов </w:t>
      </w:r>
      <w:proofErr w:type="spellStart"/>
      <w:proofErr w:type="gramStart"/>
      <w:r w:rsidRPr="00C05EEB">
        <w:rPr>
          <w:rFonts w:ascii="GHEA Grapalat" w:hAnsi="GHEA Grapalat"/>
          <w:lang w:val="ru-RU"/>
        </w:rPr>
        <w:t>РА</w:t>
      </w:r>
      <w:r w:rsidR="005D1F7A">
        <w:rPr>
          <w:rFonts w:ascii="GHEA Grapalat" w:hAnsi="GHEA Grapalat"/>
          <w:lang w:val="ru-RU"/>
        </w:rPr>
        <w:t>,с</w:t>
      </w:r>
      <w:proofErr w:type="spellEnd"/>
      <w:proofErr w:type="gramEnd"/>
      <w:r w:rsidR="005D1F7A">
        <w:rPr>
          <w:rFonts w:ascii="GHEA Grapalat" w:hAnsi="GHEA Grapalat"/>
          <w:lang w:val="ru-RU"/>
        </w:rPr>
        <w:t xml:space="preserve"> приложением </w:t>
      </w:r>
      <w:r w:rsidRPr="00C05EEB">
        <w:rPr>
          <w:rFonts w:ascii="GHEA Grapalat" w:hAnsi="GHEA Grapalat"/>
          <w:lang w:val="ru-RU"/>
        </w:rPr>
        <w:t>копии представленного в заявке документа об обосновании платежа</w:t>
      </w:r>
      <w:r w:rsidR="005D1F7A">
        <w:rPr>
          <w:rFonts w:ascii="GHEA Grapalat" w:hAnsi="GHEA Grapalat"/>
          <w:lang w:val="ru-RU"/>
        </w:rPr>
        <w:t>,</w:t>
      </w:r>
    </w:p>
    <w:p w:rsidR="00301631" w:rsidRPr="00C05EEB" w:rsidRDefault="00301631" w:rsidP="00C05E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lang w:val="ru-RU"/>
        </w:rPr>
      </w:pPr>
      <w:r w:rsidRPr="00C05EEB">
        <w:rPr>
          <w:rFonts w:ascii="GHEA Grapalat" w:hAnsi="GHEA Grapalat"/>
          <w:lang w:val="ru-RU"/>
        </w:rPr>
        <w:t>- в случае обеспечения, представленного в виде банковской гарантии- банк, выдавший гарантию;</w:t>
      </w:r>
    </w:p>
    <w:p w:rsidR="00301631" w:rsidRPr="00C05EEB" w:rsidRDefault="00301631" w:rsidP="00C05E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GHEA Grapalat" w:hAnsi="GHEA Grapalat"/>
          <w:lang w:val="ru-RU"/>
        </w:rPr>
      </w:pPr>
      <w:r w:rsidRPr="00C05EEB">
        <w:rPr>
          <w:rFonts w:ascii="GHEA Grapalat" w:hAnsi="GHEA Grapalat"/>
          <w:lang w:val="ru-RU"/>
        </w:rPr>
        <w:t>- в случае обеспечения, представленного в виде соглашения о неустойке - представившего его участника.</w:t>
      </w:r>
    </w:p>
    <w:p w:rsidR="0041648D" w:rsidRPr="004125BB" w:rsidRDefault="0041648D" w:rsidP="00B5538C">
      <w:pPr>
        <w:widowControl w:val="0"/>
        <w:tabs>
          <w:tab w:val="left" w:pos="1276"/>
        </w:tabs>
        <w:spacing w:line="240" w:lineRule="auto"/>
        <w:ind w:firstLine="567"/>
        <w:rPr>
          <w:rFonts w:ascii="GHEA Grapalat" w:hAnsi="GHEA Grapalat"/>
          <w:lang w:val="ru-RU"/>
        </w:rPr>
      </w:pPr>
    </w:p>
    <w:p w:rsidR="00F82D47" w:rsidRPr="00996C18" w:rsidRDefault="00A01C80" w:rsidP="0041648D">
      <w:pPr>
        <w:widowControl w:val="0"/>
        <w:tabs>
          <w:tab w:val="left" w:pos="1276"/>
        </w:tabs>
        <w:spacing w:line="240" w:lineRule="auto"/>
        <w:ind w:firstLine="567"/>
        <w:jc w:val="center"/>
        <w:rPr>
          <w:rFonts w:ascii="GHEA Grapalat" w:hAnsi="GHEA Grapalat"/>
          <w:b/>
          <w:lang w:val="ru-RU"/>
        </w:rPr>
      </w:pPr>
      <w:r w:rsidRPr="00996C18">
        <w:rPr>
          <w:rFonts w:ascii="GHEA Grapalat" w:hAnsi="GHEA Grapalat"/>
          <w:b/>
          <w:lang w:val="ru-RU"/>
        </w:rPr>
        <w:t>11. ОБЪЯВЛЕНИЕ ПРОЦЕДУРЫ НЕСОСТОЯВШЕЙСЯ</w:t>
      </w:r>
    </w:p>
    <w:p w:rsidR="00F82D47" w:rsidRPr="00996C18" w:rsidRDefault="00EC33F4" w:rsidP="00EC33F4">
      <w:pPr>
        <w:widowControl w:val="0"/>
        <w:tabs>
          <w:tab w:val="left" w:pos="1276"/>
        </w:tabs>
        <w:spacing w:line="240" w:lineRule="auto"/>
        <w:rPr>
          <w:rFonts w:ascii="GHEA Grapalat" w:hAnsi="GHEA Grapalat" w:cs="Sylfaen"/>
          <w:lang w:val="ru-RU"/>
        </w:rPr>
      </w:pPr>
      <w:r>
        <w:rPr>
          <w:rFonts w:ascii="GHEA Grapalat" w:hAnsi="GHEA Grapalat"/>
          <w:lang w:val="ru-RU"/>
        </w:rPr>
        <w:t>11.</w:t>
      </w:r>
      <w:proofErr w:type="gramStart"/>
      <w:r>
        <w:rPr>
          <w:rFonts w:ascii="GHEA Grapalat" w:hAnsi="GHEA Grapalat"/>
          <w:lang w:val="ru-RU"/>
        </w:rPr>
        <w:t>1.</w:t>
      </w:r>
      <w:r w:rsidR="00F82D47" w:rsidRPr="00996C18">
        <w:rPr>
          <w:rFonts w:ascii="GHEA Grapalat" w:hAnsi="GHEA Grapalat"/>
          <w:lang w:val="ru-RU"/>
        </w:rPr>
        <w:t>Согласно</w:t>
      </w:r>
      <w:proofErr w:type="gramEnd"/>
      <w:r w:rsidR="00F82D47" w:rsidRPr="00996C18">
        <w:rPr>
          <w:rFonts w:ascii="GHEA Grapalat" w:hAnsi="GHEA Grapalat"/>
          <w:lang w:val="ru-RU"/>
        </w:rPr>
        <w:t xml:space="preserve"> статье 37 Закона, Комиссия объявляет настоящую процедуру несостоявшейся, если:</w:t>
      </w:r>
    </w:p>
    <w:p w:rsidR="00F82D47" w:rsidRPr="00996C18" w:rsidRDefault="00EC33F4" w:rsidP="00EC33F4">
      <w:pPr>
        <w:widowControl w:val="0"/>
        <w:tabs>
          <w:tab w:val="left" w:pos="1134"/>
        </w:tabs>
        <w:spacing w:line="240" w:lineRule="auto"/>
        <w:rPr>
          <w:rFonts w:ascii="GHEA Grapalat" w:hAnsi="GHEA Grapalat" w:cs="Sylfaen"/>
          <w:lang w:val="ru-RU"/>
        </w:rPr>
      </w:pPr>
      <w:r>
        <w:rPr>
          <w:rFonts w:ascii="GHEA Grapalat" w:hAnsi="GHEA Grapalat"/>
          <w:lang w:val="ru-RU"/>
        </w:rPr>
        <w:t>1)</w:t>
      </w:r>
      <w:r w:rsidR="00F82D47" w:rsidRPr="00996C18">
        <w:rPr>
          <w:rFonts w:ascii="GHEA Grapalat" w:hAnsi="GHEA Grapalat"/>
          <w:lang w:val="ru-RU"/>
        </w:rPr>
        <w:t>ни одна из заявок не соответствует условиям приглашения;</w:t>
      </w:r>
    </w:p>
    <w:p w:rsidR="00536F32" w:rsidRPr="00996C18" w:rsidRDefault="00EC33F4" w:rsidP="00EC33F4">
      <w:pPr>
        <w:widowControl w:val="0"/>
        <w:tabs>
          <w:tab w:val="left" w:pos="1134"/>
        </w:tabs>
        <w:spacing w:line="240" w:lineRule="auto"/>
        <w:rPr>
          <w:rFonts w:ascii="GHEA Grapalat" w:hAnsi="GHEA Grapalat" w:cs="Sylfaen"/>
          <w:lang w:val="ru-RU"/>
        </w:rPr>
      </w:pPr>
      <w:r>
        <w:rPr>
          <w:rFonts w:ascii="GHEA Grapalat" w:hAnsi="GHEA Grapalat"/>
          <w:lang w:val="ru-RU"/>
        </w:rPr>
        <w:t>2)</w:t>
      </w:r>
      <w:r w:rsidR="00536F32" w:rsidRPr="00996C18">
        <w:rPr>
          <w:rFonts w:ascii="GHEA Grapalat" w:hAnsi="GHEA Grapalat"/>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536F32" w:rsidRPr="00996C18">
        <w:t> </w:t>
      </w:r>
      <w:r w:rsidR="00536F32" w:rsidRPr="00996C18">
        <w:rPr>
          <w:rFonts w:ascii="GHEA Grapalat" w:hAnsi="GHEA Grapalat"/>
          <w:lang w:val="ru-RU"/>
        </w:rPr>
        <w:t>— Совета попечителей.</w:t>
      </w:r>
    </w:p>
    <w:p w:rsidR="00536F32" w:rsidRPr="00996C18" w:rsidRDefault="00EC33F4" w:rsidP="00EC33F4">
      <w:pPr>
        <w:widowControl w:val="0"/>
        <w:tabs>
          <w:tab w:val="left" w:pos="1134"/>
        </w:tabs>
        <w:spacing w:line="240" w:lineRule="auto"/>
        <w:rPr>
          <w:rFonts w:ascii="GHEA Grapalat" w:hAnsi="GHEA Grapalat" w:cs="Sylfaen"/>
          <w:lang w:val="ru-RU"/>
        </w:rPr>
      </w:pPr>
      <w:r>
        <w:rPr>
          <w:rFonts w:ascii="GHEA Grapalat" w:hAnsi="GHEA Grapalat"/>
          <w:lang w:val="ru-RU"/>
        </w:rPr>
        <w:t>3)</w:t>
      </w:r>
      <w:r w:rsidR="00536F32" w:rsidRPr="00996C18">
        <w:rPr>
          <w:rFonts w:ascii="GHEA Grapalat" w:hAnsi="GHEA Grapalat"/>
          <w:lang w:val="ru-RU"/>
        </w:rPr>
        <w:t>не подано ни одной заявки;</w:t>
      </w:r>
    </w:p>
    <w:p w:rsidR="00536F32" w:rsidRPr="00996C18" w:rsidRDefault="00EC33F4" w:rsidP="00EC33F4">
      <w:pPr>
        <w:widowControl w:val="0"/>
        <w:tabs>
          <w:tab w:val="left" w:pos="1134"/>
        </w:tabs>
        <w:spacing w:line="240" w:lineRule="auto"/>
        <w:rPr>
          <w:rFonts w:ascii="GHEA Grapalat" w:hAnsi="GHEA Grapalat"/>
          <w:lang w:val="ru-RU"/>
        </w:rPr>
      </w:pPr>
      <w:r>
        <w:rPr>
          <w:rFonts w:ascii="GHEA Grapalat" w:hAnsi="GHEA Grapalat"/>
          <w:lang w:val="ru-RU"/>
        </w:rPr>
        <w:t>4)</w:t>
      </w:r>
      <w:r w:rsidR="00536F32" w:rsidRPr="00996C18">
        <w:rPr>
          <w:rFonts w:ascii="GHEA Grapalat" w:hAnsi="GHEA Grapalat"/>
          <w:lang w:val="ru-RU"/>
        </w:rPr>
        <w:t>договор не заключается.</w:t>
      </w:r>
    </w:p>
    <w:p w:rsidR="00332AD2" w:rsidRPr="00996C18" w:rsidRDefault="00A8601A" w:rsidP="00EC33F4">
      <w:pPr>
        <w:widowControl w:val="0"/>
        <w:tabs>
          <w:tab w:val="left" w:pos="1276"/>
        </w:tabs>
        <w:spacing w:line="240" w:lineRule="auto"/>
        <w:rPr>
          <w:rFonts w:ascii="GHEA Grapalat" w:hAnsi="GHEA Grapalat" w:cs="Arial"/>
          <w:lang w:val="ru-RU"/>
        </w:rPr>
      </w:pPr>
      <w:r w:rsidRPr="00996C18">
        <w:rPr>
          <w:rFonts w:ascii="GHEA Grapalat" w:hAnsi="GHEA Grapalat" w:cs="Arial"/>
          <w:lang w:val="ru-RU"/>
        </w:rPr>
        <w:t xml:space="preserve">Настоящая процедура на основании пункта 4 части 1 </w:t>
      </w:r>
      <w:r w:rsidRPr="00C726F9">
        <w:rPr>
          <w:rFonts w:ascii="GHEA Grapalat" w:hAnsi="GHEA Grapalat" w:cs="Arial"/>
          <w:lang w:val="ru-RU"/>
        </w:rPr>
        <w:t xml:space="preserve">статьи </w:t>
      </w:r>
      <w:r w:rsidR="004D11FE" w:rsidRPr="00C726F9">
        <w:rPr>
          <w:rFonts w:ascii="GHEA Grapalat" w:hAnsi="GHEA Grapalat" w:cs="Arial"/>
          <w:lang w:val="hy-AM"/>
        </w:rPr>
        <w:t>37</w:t>
      </w:r>
      <w:r w:rsidRPr="00C726F9">
        <w:rPr>
          <w:rFonts w:ascii="GHEA Grapalat" w:hAnsi="GHEA Grapalat" w:cs="Arial"/>
          <w:lang w:val="ru-RU"/>
        </w:rPr>
        <w:t xml:space="preserve"> Закона</w:t>
      </w:r>
      <w:r w:rsidRPr="00996C18">
        <w:rPr>
          <w:rFonts w:ascii="GHEA Grapalat" w:hAnsi="GHEA Grapalat" w:cs="Arial"/>
          <w:lang w:val="ru-RU"/>
        </w:rPr>
        <w:t xml:space="preserve">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w:t>
      </w:r>
      <w:r w:rsidR="009E017E" w:rsidRPr="00996C18">
        <w:rPr>
          <w:rFonts w:ascii="GHEA Grapalat" w:hAnsi="GHEA Grapalat" w:cs="Arial"/>
          <w:lang w:val="ru-RU"/>
        </w:rPr>
        <w:t>лектронных закупок пресечена.</w:t>
      </w:r>
    </w:p>
    <w:p w:rsidR="002052AE" w:rsidRPr="00162DC5" w:rsidRDefault="00332AD2" w:rsidP="00EC33F4">
      <w:pPr>
        <w:widowControl w:val="0"/>
        <w:tabs>
          <w:tab w:val="left" w:pos="1276"/>
        </w:tabs>
        <w:spacing w:after="160" w:line="240" w:lineRule="auto"/>
        <w:rPr>
          <w:rFonts w:ascii="GHEA Grapalat" w:hAnsi="GHEA Grapalat"/>
          <w:lang w:val="ru-RU"/>
        </w:rPr>
      </w:pPr>
      <w:r w:rsidRPr="00996C18">
        <w:rPr>
          <w:rFonts w:ascii="GHEA Grapalat" w:hAnsi="GHEA Grapalat"/>
          <w:lang w:val="ru-RU"/>
        </w:rPr>
        <w:t xml:space="preserve"> </w:t>
      </w:r>
      <w:r w:rsidR="00EC33F4" w:rsidRPr="00C71026">
        <w:rPr>
          <w:rFonts w:ascii="GHEA Grapalat" w:hAnsi="GHEA Grapalat"/>
          <w:lang w:val="ru-RU"/>
        </w:rPr>
        <w:tab/>
      </w:r>
      <w:r w:rsidRPr="00996C18">
        <w:rPr>
          <w:rFonts w:ascii="GHEA Grapalat" w:hAnsi="GHEA Grapalat"/>
          <w:lang w:val="ru-RU"/>
        </w:rPr>
        <w:t xml:space="preserve">11.2 </w:t>
      </w:r>
      <w:proofErr w:type="gramStart"/>
      <w:r w:rsidRPr="00996C18">
        <w:rPr>
          <w:rFonts w:ascii="GHEA Grapalat" w:hAnsi="GHEA Grapalat"/>
          <w:lang w:val="ru-RU"/>
        </w:rPr>
        <w:t>В</w:t>
      </w:r>
      <w:proofErr w:type="gramEnd"/>
      <w:r w:rsidRPr="00996C18">
        <w:rPr>
          <w:rFonts w:ascii="GHEA Grapalat" w:hAnsi="GHEA Grapalat"/>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0D3A" w:rsidRPr="00162DC5" w:rsidRDefault="00C50D3A" w:rsidP="00C50D3A">
      <w:pPr>
        <w:widowControl w:val="0"/>
        <w:tabs>
          <w:tab w:val="left" w:pos="1276"/>
        </w:tabs>
        <w:spacing w:after="160" w:line="240" w:lineRule="auto"/>
        <w:ind w:firstLine="567"/>
        <w:rPr>
          <w:rFonts w:ascii="GHEA Grapalat" w:hAnsi="GHEA Grapalat"/>
          <w:b/>
          <w:lang w:val="ru-RU"/>
        </w:rPr>
      </w:pPr>
    </w:p>
    <w:p w:rsidR="00CB1DE9" w:rsidRPr="00996C18" w:rsidRDefault="00CB1DE9" w:rsidP="0041648D">
      <w:pPr>
        <w:widowControl w:val="0"/>
        <w:spacing w:after="160" w:line="240" w:lineRule="auto"/>
        <w:ind w:left="567" w:right="565"/>
        <w:jc w:val="center"/>
        <w:rPr>
          <w:rFonts w:ascii="GHEA Grapalat" w:hAnsi="GHEA Grapalat"/>
          <w:b/>
          <w:lang w:val="ru-RU"/>
        </w:rPr>
      </w:pPr>
      <w:r w:rsidRPr="00996C18">
        <w:rPr>
          <w:rFonts w:ascii="GHEA Grapalat" w:hAnsi="GHEA Grapalat"/>
          <w:b/>
          <w:lang w:val="ru-RU"/>
        </w:rPr>
        <w:t xml:space="preserve">12. ПРАВО УЧАСТНИКА И ПОРЯДОК ОБЖАЛОВАНИЯ ИМ </w:t>
      </w:r>
      <w:r w:rsidRPr="00996C18">
        <w:rPr>
          <w:rFonts w:ascii="GHEA Grapalat" w:hAnsi="GHEA Grapalat"/>
          <w:b/>
          <w:lang w:val="ru-RU"/>
        </w:rPr>
        <w:br/>
        <w:t>ДЕЙСТВИЙ И (ИЛИ) ПРИНЯТЫХ РЕШЕНИЙ, СВЯЗАННЫХ</w:t>
      </w:r>
      <w:r w:rsidRPr="00996C18">
        <w:rPr>
          <w:rFonts w:ascii="Courier New" w:hAnsi="Courier New" w:cs="Courier New"/>
          <w:b/>
        </w:rPr>
        <w:t> </w:t>
      </w:r>
      <w:r w:rsidRPr="00996C18">
        <w:rPr>
          <w:rFonts w:ascii="GHEA Grapalat" w:hAnsi="GHEA Grapalat"/>
          <w:b/>
          <w:lang w:val="ru-RU"/>
        </w:rPr>
        <w:t>С</w:t>
      </w:r>
      <w:r w:rsidRPr="00996C18">
        <w:rPr>
          <w:rFonts w:ascii="Courier New" w:hAnsi="Courier New" w:cs="Courier New"/>
          <w:b/>
        </w:rPr>
        <w:t> </w:t>
      </w:r>
      <w:r w:rsidRPr="00996C18">
        <w:rPr>
          <w:rFonts w:ascii="GHEA Grapalat" w:hAnsi="GHEA Grapalat"/>
          <w:b/>
          <w:lang w:val="ru-RU"/>
        </w:rPr>
        <w:t>ПРОЦЕССОМ ЗАКУПКИ</w:t>
      </w:r>
    </w:p>
    <w:p w:rsidR="00216702" w:rsidRPr="00216702" w:rsidRDefault="00216702" w:rsidP="00216702">
      <w:pPr>
        <w:widowControl w:val="0"/>
        <w:tabs>
          <w:tab w:val="left" w:pos="1276"/>
        </w:tabs>
        <w:spacing w:line="240" w:lineRule="auto"/>
        <w:ind w:firstLine="567"/>
        <w:rPr>
          <w:rFonts w:ascii="GHEA Grapalat" w:hAnsi="GHEA Grapalat"/>
          <w:lang w:val="ru-RU"/>
        </w:rPr>
      </w:pPr>
      <w:r w:rsidRPr="00216702">
        <w:rPr>
          <w:rFonts w:ascii="GHEA Grapalat" w:hAnsi="GHEA Grapalat"/>
          <w:lang w:val="ru-RU"/>
        </w:rPr>
        <w:t xml:space="preserve">12.1 </w:t>
      </w:r>
      <w:r w:rsidR="006A4E45">
        <w:rPr>
          <w:rFonts w:ascii="GHEA Grapalat" w:hAnsi="GHEA Grapalat"/>
          <w:lang w:val="ru-RU"/>
        </w:rPr>
        <w:t>К</w:t>
      </w:r>
      <w:r w:rsidRPr="00216702">
        <w:rPr>
          <w:rFonts w:ascii="GHEA Grapalat" w:hAnsi="GHEA Grapalat"/>
          <w:lang w:val="ru-RU"/>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00492794">
        <w:rPr>
          <w:rFonts w:ascii="GHEA Grapalat" w:hAnsi="GHEA Grapalat"/>
          <w:lang w:val="ru-RU"/>
        </w:rPr>
        <w:t>К</w:t>
      </w:r>
      <w:r w:rsidRPr="00216702">
        <w:rPr>
          <w:rFonts w:ascii="GHEA Grapalat" w:hAnsi="GHEA Grapalat"/>
          <w:lang w:val="ru-RU"/>
        </w:rPr>
        <w:t>одекс</w:t>
      </w:r>
      <w:proofErr w:type="gramStart"/>
      <w:r w:rsidRPr="00216702">
        <w:rPr>
          <w:rFonts w:ascii="GHEA Grapalat" w:hAnsi="GHEA Grapalat"/>
          <w:lang w:val="ru-RU"/>
        </w:rPr>
        <w:t xml:space="preserve">) </w:t>
      </w:r>
      <w:r w:rsidR="006A4E45">
        <w:rPr>
          <w:rFonts w:ascii="GHEA Grapalat" w:hAnsi="GHEA Grapalat"/>
          <w:lang w:val="ru-RU"/>
        </w:rPr>
        <w:t>.</w:t>
      </w:r>
      <w:proofErr w:type="gramEnd"/>
    </w:p>
    <w:p w:rsidR="00D57ABB" w:rsidRDefault="00216702" w:rsidP="00216702">
      <w:pPr>
        <w:widowControl w:val="0"/>
        <w:tabs>
          <w:tab w:val="left" w:pos="1276"/>
        </w:tabs>
        <w:spacing w:line="240" w:lineRule="auto"/>
        <w:ind w:firstLine="567"/>
        <w:rPr>
          <w:rFonts w:ascii="GHEA Grapalat" w:hAnsi="GHEA Grapalat"/>
          <w:lang w:val="ru-RU"/>
        </w:rPr>
      </w:pPr>
      <w:r w:rsidRPr="00216702">
        <w:rPr>
          <w:rFonts w:ascii="GHEA Grapalat" w:hAnsi="GHEA Grapalat"/>
          <w:lang w:val="ru-RU"/>
        </w:rPr>
        <w:t>Кажд</w:t>
      </w:r>
      <w:r w:rsidR="006A4E45">
        <w:rPr>
          <w:rFonts w:ascii="GHEA Grapalat" w:hAnsi="GHEA Grapalat"/>
          <w:lang w:val="ru-RU"/>
        </w:rPr>
        <w:t>ое лицо</w:t>
      </w:r>
      <w:r w:rsidR="0005378F">
        <w:rPr>
          <w:rFonts w:ascii="GHEA Grapalat" w:hAnsi="GHEA Grapalat"/>
          <w:lang w:val="ru-RU"/>
        </w:rPr>
        <w:t>,</w:t>
      </w:r>
      <w:r w:rsidRPr="00216702">
        <w:rPr>
          <w:rFonts w:ascii="GHEA Grapalat" w:hAnsi="GHEA Grapalat"/>
          <w:lang w:val="ru-RU"/>
        </w:rPr>
        <w:t xml:space="preserve"> до крайнего срока подачи заявок</w:t>
      </w:r>
      <w:r w:rsidR="0005378F">
        <w:rPr>
          <w:rFonts w:ascii="GHEA Grapalat" w:hAnsi="GHEA Grapalat"/>
          <w:lang w:val="ru-RU"/>
        </w:rPr>
        <w:t>,</w:t>
      </w:r>
      <w:r w:rsidRPr="00216702">
        <w:rPr>
          <w:rFonts w:ascii="GHEA Grapalat" w:hAnsi="GHEA Grapalat"/>
          <w:lang w:val="ru-RU"/>
        </w:rPr>
        <w:t xml:space="preserve"> </w:t>
      </w:r>
      <w:r w:rsidR="003B7021" w:rsidRPr="00216702">
        <w:rPr>
          <w:rFonts w:ascii="GHEA Grapalat" w:hAnsi="GHEA Grapalat"/>
          <w:lang w:val="ru-RU"/>
        </w:rPr>
        <w:t xml:space="preserve">имеет право обжаловать </w:t>
      </w:r>
      <w:r w:rsidRPr="00216702">
        <w:rPr>
          <w:rFonts w:ascii="GHEA Grapalat" w:hAnsi="GHEA Grapalat"/>
          <w:lang w:val="ru-RU"/>
        </w:rPr>
        <w:t>х</w:t>
      </w:r>
      <w:r>
        <w:rPr>
          <w:rFonts w:ascii="GHEA Grapalat" w:hAnsi="GHEA Grapalat"/>
          <w:lang w:val="ru-RU"/>
        </w:rPr>
        <w:t xml:space="preserve">арактеристики предмета закупки </w:t>
      </w:r>
      <w:r w:rsidRPr="00216702">
        <w:rPr>
          <w:rFonts w:ascii="GHEA Grapalat" w:hAnsi="GHEA Grapalat"/>
          <w:lang w:val="ru-RU"/>
        </w:rPr>
        <w:t xml:space="preserve">или </w:t>
      </w:r>
      <w:r w:rsidR="00615708">
        <w:rPr>
          <w:rFonts w:ascii="GHEA Grapalat" w:hAnsi="GHEA Grapalat"/>
          <w:lang w:val="ru-RU"/>
        </w:rPr>
        <w:t>требования</w:t>
      </w:r>
      <w:r w:rsidR="00615708" w:rsidRPr="00615708">
        <w:rPr>
          <w:rFonts w:ascii="GHEA Grapalat" w:hAnsi="GHEA Grapalat"/>
          <w:lang w:val="ru-RU"/>
        </w:rPr>
        <w:t xml:space="preserve"> </w:t>
      </w:r>
      <w:r w:rsidRPr="00216702">
        <w:rPr>
          <w:rFonts w:ascii="GHEA Grapalat" w:hAnsi="GHEA Grapalat"/>
          <w:lang w:val="ru-RU"/>
        </w:rPr>
        <w:t>приглашени</w:t>
      </w:r>
      <w:r w:rsidR="003B7021">
        <w:rPr>
          <w:rFonts w:ascii="GHEA Grapalat" w:hAnsi="GHEA Grapalat"/>
          <w:lang w:val="ru-RU"/>
        </w:rPr>
        <w:t xml:space="preserve">я </w:t>
      </w:r>
      <w:r w:rsidR="003B7021" w:rsidRPr="00216702">
        <w:rPr>
          <w:rFonts w:ascii="GHEA Grapalat" w:hAnsi="GHEA Grapalat"/>
          <w:lang w:val="ru-RU"/>
        </w:rPr>
        <w:t>в установленном Кодексом порядке</w:t>
      </w:r>
      <w:r w:rsidR="00BB6117">
        <w:rPr>
          <w:rFonts w:ascii="GHEA Grapalat" w:hAnsi="GHEA Grapalat"/>
          <w:lang w:val="ru-RU"/>
        </w:rPr>
        <w:t>.</w:t>
      </w:r>
      <w:r w:rsidR="00D57ABB" w:rsidRPr="00D57ABB">
        <w:rPr>
          <w:rFonts w:ascii="GHEA Grapalat" w:hAnsi="GHEA Grapalat"/>
          <w:lang w:val="ru-RU"/>
        </w:rPr>
        <w:t xml:space="preserve">12.2. Отношения, связанные с настоящей процедурой, не являются </w:t>
      </w:r>
      <w:proofErr w:type="gramStart"/>
      <w:r w:rsidR="00D57ABB" w:rsidRPr="00D57ABB">
        <w:rPr>
          <w:rFonts w:ascii="GHEA Grapalat" w:hAnsi="GHEA Grapalat"/>
          <w:lang w:val="ru-RU"/>
        </w:rPr>
        <w:t xml:space="preserve">административными </w:t>
      </w:r>
      <w:r w:rsidR="0005378F">
        <w:rPr>
          <w:rFonts w:ascii="GHEA Grapalat" w:hAnsi="GHEA Grapalat"/>
          <w:lang w:val="ru-RU"/>
        </w:rPr>
        <w:t xml:space="preserve"> </w:t>
      </w:r>
      <w:r w:rsidR="00D57ABB" w:rsidRPr="00D57ABB">
        <w:rPr>
          <w:rFonts w:ascii="GHEA Grapalat" w:hAnsi="GHEA Grapalat"/>
          <w:lang w:val="ru-RU"/>
        </w:rPr>
        <w:t>и</w:t>
      </w:r>
      <w:proofErr w:type="gramEnd"/>
      <w:r w:rsidR="00D57ABB" w:rsidRPr="00D57ABB">
        <w:rPr>
          <w:rFonts w:ascii="GHEA Grapalat" w:hAnsi="GHEA Grapalat"/>
          <w:lang w:val="ru-RU"/>
        </w:rPr>
        <w:t xml:space="preserve"> они регулируются законодательством Республики Армения, регулирующим гражданско-правовые отношения</w:t>
      </w:r>
      <w:r w:rsidR="00AB70AD">
        <w:rPr>
          <w:rFonts w:ascii="GHEA Grapalat" w:hAnsi="GHEA Grapalat"/>
          <w:lang w:val="ru-RU"/>
        </w:rPr>
        <w:t>.</w:t>
      </w:r>
    </w:p>
    <w:p w:rsidR="00420747" w:rsidRDefault="00420747" w:rsidP="00216702">
      <w:pPr>
        <w:widowControl w:val="0"/>
        <w:tabs>
          <w:tab w:val="left" w:pos="1276"/>
        </w:tabs>
        <w:spacing w:line="240" w:lineRule="auto"/>
        <w:ind w:firstLine="567"/>
        <w:rPr>
          <w:rFonts w:ascii="GHEA Grapalat" w:hAnsi="GHEA Grapalat"/>
          <w:lang w:val="ru-RU"/>
        </w:rPr>
      </w:pPr>
      <w:r w:rsidRPr="00420747">
        <w:rPr>
          <w:rFonts w:ascii="GHEA Grapalat" w:hAnsi="GHEA Grapalat"/>
          <w:lang w:val="ru-RU"/>
        </w:rPr>
        <w:t>12.3. Убытки, причиненные вследствие действия или бездействия заказчика</w:t>
      </w:r>
      <w:r w:rsidR="0005378F">
        <w:rPr>
          <w:rFonts w:ascii="GHEA Grapalat" w:hAnsi="GHEA Grapalat"/>
          <w:lang w:val="ru-RU"/>
        </w:rPr>
        <w:t>,</w:t>
      </w:r>
      <w:r w:rsidRPr="00420747">
        <w:rPr>
          <w:rFonts w:ascii="GHEA Grapalat" w:hAnsi="GHEA Grapalat"/>
          <w:lang w:val="ru-RU"/>
        </w:rPr>
        <w:t xml:space="preserve"> оценочной комиссии, возмещаются в порядке, установленном Гражданским кодексом Республики Армения</w:t>
      </w:r>
      <w:r w:rsidR="00AB70AD">
        <w:rPr>
          <w:rFonts w:ascii="GHEA Grapalat" w:hAnsi="GHEA Grapalat"/>
          <w:lang w:val="ru-RU"/>
        </w:rPr>
        <w:t>.</w:t>
      </w:r>
    </w:p>
    <w:p w:rsidR="000B56C9" w:rsidRPr="00996C18" w:rsidRDefault="000B56C9" w:rsidP="00C726F9">
      <w:pPr>
        <w:widowControl w:val="0"/>
        <w:spacing w:line="240" w:lineRule="auto"/>
        <w:ind w:firstLine="567"/>
        <w:rPr>
          <w:rFonts w:ascii="GHEA Grapalat" w:hAnsi="GHEA Grapalat"/>
          <w:lang w:val="ru-RU"/>
        </w:rPr>
      </w:pPr>
      <w:r w:rsidRPr="000B56C9">
        <w:rPr>
          <w:rFonts w:ascii="GHEA Grapalat" w:hAnsi="GHEA Grapalat"/>
          <w:lang w:val="ru-RU"/>
        </w:rPr>
        <w:t>12.</w:t>
      </w:r>
      <w:r w:rsidRPr="00C726F9">
        <w:rPr>
          <w:rFonts w:ascii="GHEA Grapalat" w:hAnsi="GHEA Grapalat"/>
          <w:lang w:val="ru-RU"/>
        </w:rPr>
        <w:t xml:space="preserve">4. Срок </w:t>
      </w:r>
      <w:r w:rsidR="00C24819" w:rsidRPr="00C726F9">
        <w:rPr>
          <w:rFonts w:ascii="GHEA Grapalat" w:hAnsi="GHEA Grapalat"/>
          <w:lang w:val="ru-RU"/>
        </w:rPr>
        <w:t>ожидан</w:t>
      </w:r>
      <w:r w:rsidRPr="00C726F9">
        <w:rPr>
          <w:rFonts w:ascii="GHEA Grapalat" w:hAnsi="GHEA Grapalat"/>
          <w:lang w:val="ru-RU"/>
        </w:rPr>
        <w:t>ия, установленный</w:t>
      </w:r>
      <w:r w:rsidRPr="000B56C9">
        <w:rPr>
          <w:rFonts w:ascii="GHEA Grapalat" w:hAnsi="GHEA Grapalat"/>
          <w:lang w:val="ru-RU"/>
        </w:rPr>
        <w:t xml:space="preserve"> настоящим приглашением, является сроком исковой давности для обжалования действий (бездействия) заказчика, оценочной комиссии и решений, </w:t>
      </w:r>
      <w:r w:rsidRPr="000B56C9">
        <w:rPr>
          <w:rFonts w:ascii="GHEA Grapalat" w:hAnsi="GHEA Grapalat"/>
          <w:lang w:val="ru-RU"/>
        </w:rPr>
        <w:lastRenderedPageBreak/>
        <w:t>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05FC6" w:rsidRPr="00C726F9" w:rsidRDefault="00543F19">
      <w:pPr>
        <w:rPr>
          <w:rFonts w:ascii="GHEA Grapalat" w:hAnsi="GHEA Grapalat"/>
          <w:lang w:val="ru-RU"/>
        </w:rPr>
      </w:pPr>
      <w:r w:rsidRPr="00C726F9">
        <w:rPr>
          <w:rFonts w:ascii="GHEA Grapalat" w:hAnsi="GHEA Grapalat"/>
          <w:lang w:val="ru-RU"/>
        </w:rPr>
        <w:t xml:space="preserve">12.5. </w:t>
      </w:r>
      <w:r w:rsidR="006D57EB" w:rsidRPr="00C726F9">
        <w:rPr>
          <w:rFonts w:ascii="GHEA Grapalat" w:hAnsi="GHEA Grapalat"/>
          <w:lang w:val="ru-RU"/>
        </w:rPr>
        <w:t>С</w:t>
      </w:r>
      <w:r w:rsidRPr="00C726F9">
        <w:rPr>
          <w:rFonts w:ascii="GHEA Grapalat" w:hAnsi="GHEA Grapalat"/>
          <w:lang w:val="ru-RU"/>
        </w:rPr>
        <w:t>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sidR="00CA3D47">
        <w:rPr>
          <w:rFonts w:ascii="GHEA Grapalat" w:hAnsi="GHEA Grapalat"/>
          <w:lang w:val="ru-RU"/>
        </w:rPr>
        <w:t>.</w:t>
      </w:r>
      <w:r w:rsidR="0005378F">
        <w:rPr>
          <w:rFonts w:ascii="GHEA Grapalat" w:hAnsi="GHEA Grapalat"/>
          <w:lang w:val="ru-RU"/>
        </w:rPr>
        <w:t xml:space="preserve"> </w:t>
      </w:r>
      <w:r w:rsidR="00905FC6" w:rsidRPr="00C726F9">
        <w:rPr>
          <w:rFonts w:ascii="GHEA Grapalat" w:hAnsi="GHEA Grapalat"/>
          <w:lang w:val="ru-RU"/>
        </w:rPr>
        <w:t>По мотивированному решению суда срок, предусмотренный настоящей частью, может быть продлен один раз на срок до десяти календарных дней</w:t>
      </w:r>
      <w:r w:rsidR="004577A4">
        <w:rPr>
          <w:rFonts w:ascii="GHEA Grapalat" w:hAnsi="GHEA Grapalat"/>
          <w:lang w:val="ru-RU"/>
        </w:rPr>
        <w:t>.</w:t>
      </w:r>
    </w:p>
    <w:p w:rsidR="00B53130" w:rsidRPr="00C726F9" w:rsidRDefault="00B53130">
      <w:pPr>
        <w:rPr>
          <w:rFonts w:ascii="GHEA Grapalat" w:hAnsi="GHEA Grapalat"/>
          <w:lang w:val="ru-RU"/>
        </w:rPr>
      </w:pPr>
      <w:r w:rsidRPr="00C726F9">
        <w:rPr>
          <w:rFonts w:ascii="GHEA Grapalat" w:hAnsi="GHEA Grapalat"/>
          <w:lang w:val="ru-RU"/>
        </w:rPr>
        <w:t>12.6. Суд решает вопрос о принятии искового заявления к производству в трехдневный срок после его подачи</w:t>
      </w:r>
      <w:r w:rsidR="00704405">
        <w:rPr>
          <w:rFonts w:ascii="GHEA Grapalat" w:hAnsi="GHEA Grapalat"/>
          <w:lang w:val="ru-RU"/>
        </w:rPr>
        <w:t>.</w:t>
      </w:r>
    </w:p>
    <w:p w:rsidR="004A1512" w:rsidRPr="00C726F9" w:rsidRDefault="004A1512">
      <w:pPr>
        <w:rPr>
          <w:rFonts w:ascii="GHEA Grapalat" w:hAnsi="GHEA Grapalat"/>
          <w:lang w:val="ru-RU"/>
        </w:rPr>
      </w:pPr>
      <w:r w:rsidRPr="00C726F9">
        <w:rPr>
          <w:rFonts w:ascii="GHEA Grapalat" w:hAnsi="GHEA Grapalat"/>
          <w:lang w:val="ru-RU"/>
        </w:rPr>
        <w:t xml:space="preserve">12.7. Одновременно с принятием искового заявления к производству суд выносит </w:t>
      </w:r>
      <w:r w:rsidR="00B31AF6">
        <w:rPr>
          <w:rFonts w:ascii="GHEA Grapalat" w:hAnsi="GHEA Grapalat"/>
          <w:lang w:val="ru-RU"/>
        </w:rPr>
        <w:t>решение</w:t>
      </w:r>
      <w:r w:rsidRPr="00C726F9">
        <w:rPr>
          <w:rFonts w:ascii="GHEA Grapalat" w:hAnsi="GHEA Grapalat"/>
          <w:lang w:val="ru-RU"/>
        </w:rPr>
        <w:t xml:space="preserve"> о требовании от ответчика всех доказательств, находящихся </w:t>
      </w:r>
      <w:r w:rsidR="00EC6117">
        <w:rPr>
          <w:rFonts w:ascii="GHEA Grapalat" w:hAnsi="GHEA Grapalat"/>
          <w:lang w:val="ru-RU"/>
        </w:rPr>
        <w:t xml:space="preserve">в </w:t>
      </w:r>
      <w:r w:rsidR="00EC6117" w:rsidRPr="00EC6117">
        <w:rPr>
          <w:rFonts w:ascii="GHEA Grapalat" w:hAnsi="GHEA Grapalat"/>
          <w:lang w:val="ru-RU"/>
        </w:rPr>
        <w:t xml:space="preserve">распоряжении </w:t>
      </w:r>
      <w:r w:rsidR="00EC6117">
        <w:rPr>
          <w:rFonts w:ascii="GHEA Grapalat" w:hAnsi="GHEA Grapalat"/>
          <w:lang w:val="ru-RU"/>
        </w:rPr>
        <w:t>о</w:t>
      </w:r>
      <w:r w:rsidRPr="00C726F9">
        <w:rPr>
          <w:rFonts w:ascii="GHEA Grapalat" w:hAnsi="GHEA Grapalat"/>
          <w:lang w:val="ru-RU"/>
        </w:rPr>
        <w:t>тветчика в связи с данным процессом закупки</w:t>
      </w:r>
      <w:r w:rsidR="00EC6117">
        <w:rPr>
          <w:rFonts w:ascii="GHEA Grapalat" w:hAnsi="GHEA Grapalat"/>
          <w:lang w:val="ru-RU"/>
        </w:rPr>
        <w:t>.</w:t>
      </w:r>
    </w:p>
    <w:p w:rsidR="00AF32F8" w:rsidRPr="00C726F9" w:rsidRDefault="00AF32F8" w:rsidP="00AF32F8">
      <w:pPr>
        <w:rPr>
          <w:rFonts w:ascii="GHEA Grapalat" w:hAnsi="GHEA Grapalat"/>
          <w:lang w:val="hy-AM"/>
        </w:rPr>
      </w:pPr>
      <w:r w:rsidRPr="00C726F9">
        <w:rPr>
          <w:rFonts w:ascii="GHEA Grapalat" w:hAnsi="GHEA Grapalat"/>
          <w:lang w:val="ru-RU"/>
        </w:rPr>
        <w:t xml:space="preserve">12.8. Решение о требовании доказательств </w:t>
      </w:r>
      <w:r w:rsidR="00EE1955">
        <w:rPr>
          <w:rFonts w:ascii="GHEA Grapalat" w:hAnsi="GHEA Grapalat"/>
          <w:lang w:val="ru-RU"/>
        </w:rPr>
        <w:t>исполняется</w:t>
      </w:r>
      <w:r w:rsidRPr="00C726F9">
        <w:rPr>
          <w:rFonts w:ascii="GHEA Grapalat" w:hAnsi="GHEA Grapalat"/>
          <w:lang w:val="ru-RU"/>
        </w:rPr>
        <w:t xml:space="preserve"> ответчиком в пятидневный срок после получения решения</w:t>
      </w:r>
      <w:r w:rsidR="00EE1955">
        <w:rPr>
          <w:rFonts w:ascii="GHEA Grapalat" w:hAnsi="GHEA Grapalat"/>
          <w:lang w:val="ru-RU"/>
        </w:rPr>
        <w:t>.</w:t>
      </w:r>
    </w:p>
    <w:p w:rsidR="00AF32F8" w:rsidRPr="00C726F9" w:rsidRDefault="00AF32F8" w:rsidP="00AF32F8">
      <w:pPr>
        <w:rPr>
          <w:rFonts w:ascii="GHEA Grapalat" w:hAnsi="GHEA Grapalat"/>
          <w:lang w:val="ru-RU"/>
        </w:rPr>
      </w:pPr>
      <w:r w:rsidRPr="00C726F9">
        <w:rPr>
          <w:rFonts w:ascii="GHEA Grapalat" w:hAnsi="GHEA Grapalat"/>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sidR="00EE1955">
        <w:rPr>
          <w:rFonts w:ascii="GHEA Grapalat" w:hAnsi="GHEA Grapalat"/>
          <w:lang w:val="ru-RU"/>
        </w:rPr>
        <w:t>в распоряжении о</w:t>
      </w:r>
      <w:r w:rsidRPr="00C726F9">
        <w:rPr>
          <w:rFonts w:ascii="GHEA Grapalat" w:hAnsi="GHEA Grapalat"/>
          <w:lang w:val="ru-RU"/>
        </w:rPr>
        <w:t>тветчика, считаются утвержденными</w:t>
      </w:r>
      <w:r w:rsidR="00EE1955">
        <w:rPr>
          <w:rFonts w:ascii="GHEA Grapalat" w:hAnsi="GHEA Grapalat"/>
          <w:lang w:val="ru-RU"/>
        </w:rPr>
        <w:t>.</w:t>
      </w:r>
    </w:p>
    <w:p w:rsidR="00B45173" w:rsidRDefault="00ED05D0" w:rsidP="00AF32F8">
      <w:pPr>
        <w:rPr>
          <w:rFonts w:ascii="GHEA Grapalat" w:hAnsi="GHEA Grapalat"/>
          <w:lang w:val="hy-AM"/>
        </w:rPr>
      </w:pPr>
      <w:r w:rsidRPr="00C726F9">
        <w:rPr>
          <w:rFonts w:ascii="GHEA Grapalat" w:hAnsi="GHEA Grapalat"/>
          <w:lang w:val="ru-RU"/>
        </w:rPr>
        <w:t xml:space="preserve">12.9. </w:t>
      </w:r>
      <w:r w:rsidR="00B45173" w:rsidRPr="00B45173">
        <w:rPr>
          <w:rFonts w:ascii="GHEA Grapalat" w:hAnsi="GHEA Grapalat"/>
          <w:lang w:val="ru-RU"/>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B45173">
        <w:rPr>
          <w:rFonts w:ascii="GHEA Grapalat" w:hAnsi="GHEA Grapalat"/>
          <w:lang w:val="hy-AM"/>
        </w:rPr>
        <w:t>.</w:t>
      </w:r>
    </w:p>
    <w:p w:rsidR="00B05092" w:rsidRPr="00C726F9" w:rsidRDefault="00B05092" w:rsidP="00AF32F8">
      <w:pPr>
        <w:rPr>
          <w:rFonts w:ascii="GHEA Grapalat" w:hAnsi="GHEA Grapalat"/>
          <w:lang w:val="hy-AM"/>
        </w:rPr>
      </w:pPr>
      <w:r w:rsidRPr="00C726F9">
        <w:rPr>
          <w:rFonts w:ascii="GHEA Grapalat" w:hAnsi="GHEA Grapalat"/>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00B45173">
        <w:rPr>
          <w:rFonts w:ascii="GHEA Grapalat" w:hAnsi="GHEA Grapalat"/>
          <w:lang w:val="hy-AM"/>
        </w:rPr>
        <w:t>.</w:t>
      </w:r>
      <w:r w:rsidR="00C927F8" w:rsidRPr="00C726F9">
        <w:rPr>
          <w:rFonts w:ascii="GHEA Grapalat" w:hAnsi="GHEA Grapalat"/>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00B45173">
        <w:rPr>
          <w:rFonts w:ascii="GHEA Grapalat" w:hAnsi="GHEA Grapalat"/>
          <w:lang w:val="hy-AM"/>
        </w:rPr>
        <w:t>.</w:t>
      </w:r>
    </w:p>
    <w:p w:rsidR="002D09E9" w:rsidRPr="00C726F9" w:rsidRDefault="002D09E9" w:rsidP="00AF32F8">
      <w:pPr>
        <w:rPr>
          <w:rFonts w:ascii="GHEA Grapalat" w:hAnsi="GHEA Grapalat"/>
          <w:lang w:val="hy-AM"/>
        </w:rPr>
      </w:pPr>
      <w:r w:rsidRPr="00C726F9">
        <w:rPr>
          <w:rFonts w:ascii="GHEA Grapalat" w:hAnsi="GHEA Grapalat"/>
          <w:lang w:val="ru-RU"/>
        </w:rPr>
        <w:t xml:space="preserve">12.11. </w:t>
      </w:r>
      <w:r w:rsidR="00E55FF9"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sidR="00E55FF9">
        <w:rPr>
          <w:rFonts w:ascii="GHEA Grapalat" w:hAnsi="GHEA Grapalat"/>
          <w:lang w:val="hy-AM"/>
        </w:rPr>
        <w:t>.</w:t>
      </w:r>
    </w:p>
    <w:p w:rsidR="002F1D84" w:rsidRPr="00C726F9" w:rsidRDefault="002F1D84" w:rsidP="00AF32F8">
      <w:pPr>
        <w:rPr>
          <w:rFonts w:ascii="GHEA Grapalat" w:hAnsi="GHEA Grapalat"/>
          <w:lang w:val="ru-RU"/>
        </w:rPr>
      </w:pPr>
      <w:r w:rsidRPr="00C726F9">
        <w:rPr>
          <w:rFonts w:ascii="GHEA Grapalat" w:hAnsi="GHEA Grapalat"/>
          <w:lang w:val="ru-RU"/>
        </w:rPr>
        <w:t>12.</w:t>
      </w:r>
      <w:r w:rsidR="00890F1B" w:rsidRPr="00C726F9">
        <w:rPr>
          <w:rFonts w:ascii="GHEA Grapalat" w:hAnsi="GHEA Grapalat"/>
          <w:lang w:val="ru-RU"/>
        </w:rPr>
        <w:t>12</w:t>
      </w:r>
      <w:r w:rsidRPr="00C726F9">
        <w:rPr>
          <w:rFonts w:ascii="GHEA Grapalat" w:hAnsi="GHEA Grapalat"/>
          <w:lang w:val="ru-RU"/>
        </w:rPr>
        <w:t xml:space="preserve"> </w:t>
      </w:r>
      <w:r w:rsidR="00931830">
        <w:rPr>
          <w:rFonts w:ascii="GHEA Grapalat" w:hAnsi="GHEA Grapalat"/>
          <w:lang w:val="ru-RU"/>
        </w:rPr>
        <w:t>Л</w:t>
      </w:r>
      <w:r w:rsidRPr="00C726F9">
        <w:rPr>
          <w:rFonts w:ascii="GHEA Grapalat" w:hAnsi="GHEA Grapalat"/>
          <w:lang w:val="ru-RU"/>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sidR="0040535F">
        <w:rPr>
          <w:rFonts w:ascii="GHEA Grapalat" w:hAnsi="GHEA Grapalat"/>
          <w:lang w:val="ru-RU"/>
        </w:rPr>
        <w:t>.</w:t>
      </w:r>
    </w:p>
    <w:p w:rsidR="00936FEA" w:rsidRDefault="004A345F" w:rsidP="00AF32F8">
      <w:pPr>
        <w:rPr>
          <w:rFonts w:ascii="GHEA Grapalat" w:hAnsi="GHEA Grapalat"/>
          <w:lang w:val="ru-RU"/>
        </w:rPr>
      </w:pPr>
      <w:r w:rsidRPr="00C726F9">
        <w:rPr>
          <w:rFonts w:ascii="GHEA Grapalat" w:hAnsi="GHEA Grapalat"/>
          <w:lang w:val="ru-RU"/>
        </w:rPr>
        <w:t xml:space="preserve">12.13. </w:t>
      </w:r>
      <w:r w:rsidR="00B1103C">
        <w:rPr>
          <w:rFonts w:ascii="GHEA Grapalat" w:hAnsi="GHEA Grapalat"/>
          <w:lang w:val="ru-RU"/>
        </w:rPr>
        <w:t>С</w:t>
      </w:r>
      <w:r w:rsidRPr="00C726F9">
        <w:rPr>
          <w:rFonts w:ascii="GHEA Grapalat" w:hAnsi="GHEA Grapalat"/>
          <w:lang w:val="ru-RU"/>
        </w:rPr>
        <w:t xml:space="preserve">уд рассматривает дела по спорам, предусмотренным настоящим разделом, и выносит </w:t>
      </w:r>
      <w:r w:rsidR="00B14970">
        <w:rPr>
          <w:rFonts w:ascii="GHEA Grapalat" w:hAnsi="GHEA Grapalat"/>
          <w:lang w:val="ru-RU"/>
        </w:rPr>
        <w:t>вердикт</w:t>
      </w:r>
      <w:r w:rsidRPr="00C726F9">
        <w:rPr>
          <w:rFonts w:ascii="GHEA Grapalat" w:hAnsi="GHEA Grapalat"/>
          <w:lang w:val="ru-RU"/>
        </w:rPr>
        <w:t xml:space="preserve"> и решения по ним </w:t>
      </w:r>
      <w:r w:rsidR="0069126B">
        <w:rPr>
          <w:rFonts w:ascii="GHEA Grapalat" w:hAnsi="GHEA Grapalat"/>
          <w:lang w:val="ru-RU"/>
        </w:rPr>
        <w:t>по</w:t>
      </w:r>
      <w:r w:rsidRPr="00C726F9">
        <w:rPr>
          <w:rFonts w:ascii="GHEA Grapalat" w:hAnsi="GHEA Grapalat"/>
          <w:lang w:val="ru-RU"/>
        </w:rPr>
        <w:t xml:space="preserve"> письменной процедуре, за исключением случаев, когда суд по ходатайству лица, участвующего в деле, </w:t>
      </w:r>
      <w:r w:rsidRPr="00067EE2">
        <w:rPr>
          <w:rFonts w:ascii="GHEA Grapalat" w:hAnsi="GHEA Grapalat"/>
          <w:lang w:val="ru-RU"/>
        </w:rPr>
        <w:t xml:space="preserve">или по </w:t>
      </w:r>
      <w:r w:rsidR="00E01C7F" w:rsidRPr="00067EE2">
        <w:rPr>
          <w:rFonts w:ascii="GHEA Grapalat" w:hAnsi="GHEA Grapalat"/>
          <w:lang w:val="ru-RU"/>
        </w:rPr>
        <w:t>своей</w:t>
      </w:r>
      <w:r w:rsidRPr="00067EE2">
        <w:rPr>
          <w:rFonts w:ascii="GHEA Grapalat" w:hAnsi="GHEA Grapalat"/>
          <w:lang w:val="ru-RU"/>
        </w:rPr>
        <w:t xml:space="preserve"> инициативе</w:t>
      </w:r>
      <w:r w:rsidRPr="00C726F9">
        <w:rPr>
          <w:rFonts w:ascii="GHEA Grapalat" w:hAnsi="GHEA Grapalat"/>
          <w:lang w:val="ru-RU"/>
        </w:rPr>
        <w:t xml:space="preserve"> пришел к выводу о необходимости рассмотрения дела в судебном заседании</w:t>
      </w:r>
      <w:r w:rsidR="00C67C76">
        <w:rPr>
          <w:rFonts w:ascii="GHEA Grapalat" w:hAnsi="GHEA Grapalat"/>
          <w:lang w:val="ru-RU"/>
        </w:rPr>
        <w:t>.</w:t>
      </w:r>
      <w:r w:rsidR="00936FEA">
        <w:rPr>
          <w:rFonts w:ascii="GHEA Grapalat" w:hAnsi="GHEA Grapalat"/>
          <w:lang w:val="ru-RU"/>
        </w:rPr>
        <w:t xml:space="preserve"> </w:t>
      </w:r>
    </w:p>
    <w:p w:rsidR="00B86A5A" w:rsidRPr="00C726F9" w:rsidRDefault="00B86A5A" w:rsidP="00AF32F8">
      <w:pPr>
        <w:rPr>
          <w:rFonts w:ascii="GHEA Grapalat" w:hAnsi="GHEA Grapalat"/>
          <w:lang w:val="ru-RU"/>
        </w:rPr>
      </w:pPr>
      <w:r w:rsidRPr="00C726F9">
        <w:rPr>
          <w:rFonts w:ascii="GHEA Grapalat" w:hAnsi="GHEA Grapalat"/>
          <w:lang w:val="ru-RU"/>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sidR="00DD0474">
        <w:rPr>
          <w:rFonts w:ascii="GHEA Grapalat" w:hAnsi="GHEA Grapalat"/>
          <w:lang w:val="ru-RU"/>
        </w:rPr>
        <w:t>.</w:t>
      </w:r>
    </w:p>
    <w:p w:rsidR="007C7CB4" w:rsidRPr="00C726F9" w:rsidRDefault="007C7CB4" w:rsidP="00AF32F8">
      <w:pPr>
        <w:rPr>
          <w:rFonts w:ascii="GHEA Grapalat" w:hAnsi="GHEA Grapalat"/>
          <w:lang w:val="ru-RU"/>
        </w:rPr>
      </w:pPr>
      <w:r w:rsidRPr="00C726F9">
        <w:rPr>
          <w:rFonts w:ascii="GHEA Grapalat" w:hAnsi="GHEA Grapalat"/>
          <w:lang w:val="ru-RU"/>
        </w:rPr>
        <w:t xml:space="preserve">12.15. О рассмотрении дела в судебном заседании суд выносит </w:t>
      </w:r>
      <w:r w:rsidR="00FA19DC">
        <w:rPr>
          <w:rFonts w:ascii="GHEA Grapalat" w:hAnsi="GHEA Grapalat"/>
          <w:lang w:val="ru-RU"/>
        </w:rPr>
        <w:t>решение</w:t>
      </w:r>
      <w:r w:rsidRPr="00C726F9">
        <w:rPr>
          <w:rFonts w:ascii="GHEA Grapalat" w:hAnsi="GHEA Grapalat"/>
          <w:lang w:val="ru-RU"/>
        </w:rPr>
        <w:t xml:space="preserve"> в трехдневный срок по истечении срока, установленного для подачи искового ответа</w:t>
      </w:r>
      <w:r w:rsidR="00FA19DC">
        <w:rPr>
          <w:rFonts w:ascii="GHEA Grapalat" w:hAnsi="GHEA Grapalat"/>
          <w:lang w:val="ru-RU"/>
        </w:rPr>
        <w:t>.</w:t>
      </w:r>
    </w:p>
    <w:p w:rsidR="005F3627" w:rsidRPr="00C726F9" w:rsidRDefault="005F3627" w:rsidP="00AF32F8">
      <w:pPr>
        <w:rPr>
          <w:rFonts w:ascii="GHEA Grapalat" w:hAnsi="GHEA Grapalat"/>
          <w:lang w:val="ru-RU"/>
        </w:rPr>
      </w:pPr>
      <w:r w:rsidRPr="00C726F9">
        <w:rPr>
          <w:rFonts w:ascii="GHEA Grapalat" w:hAnsi="GHEA Grapalat"/>
          <w:lang w:val="ru-RU"/>
        </w:rPr>
        <w:t xml:space="preserve">12.16. Вопрос рассмотрения дела в судебном заседании может </w:t>
      </w:r>
      <w:r w:rsidR="00BE7B1A">
        <w:rPr>
          <w:rFonts w:ascii="GHEA Grapalat" w:hAnsi="GHEA Grapalat"/>
          <w:lang w:val="ru-RU"/>
        </w:rPr>
        <w:t>решиться</w:t>
      </w:r>
      <w:r w:rsidRPr="00C726F9">
        <w:rPr>
          <w:rFonts w:ascii="GHEA Grapalat" w:hAnsi="GHEA Grapalat"/>
          <w:lang w:val="ru-RU"/>
        </w:rPr>
        <w:t xml:space="preserve"> также решением о принятии искового заявления к производству</w:t>
      </w:r>
      <w:r w:rsidR="00BE7B1A">
        <w:rPr>
          <w:rFonts w:ascii="GHEA Grapalat" w:hAnsi="GHEA Grapalat"/>
          <w:lang w:val="ru-RU"/>
        </w:rPr>
        <w:t>.</w:t>
      </w:r>
    </w:p>
    <w:p w:rsidR="007261DD" w:rsidRPr="00C726F9" w:rsidRDefault="007261DD" w:rsidP="00AF32F8">
      <w:pPr>
        <w:rPr>
          <w:rFonts w:ascii="GHEA Grapalat" w:hAnsi="GHEA Grapalat"/>
          <w:lang w:val="ru-RU"/>
        </w:rPr>
      </w:pPr>
      <w:r w:rsidRPr="00C726F9">
        <w:rPr>
          <w:rFonts w:ascii="GHEA Grapalat" w:hAnsi="GHEA Grapalat"/>
          <w:lang w:val="ru-RU"/>
        </w:rPr>
        <w:t xml:space="preserve">12.17. </w:t>
      </w:r>
      <w:r w:rsidR="00BE7B1A">
        <w:rPr>
          <w:rFonts w:ascii="GHEA Grapalat" w:hAnsi="GHEA Grapalat"/>
          <w:lang w:val="ru-RU"/>
        </w:rPr>
        <w:t>О</w:t>
      </w:r>
      <w:r w:rsidRPr="00C726F9">
        <w:rPr>
          <w:rFonts w:ascii="GHEA Grapalat" w:hAnsi="GHEA Grapalat"/>
          <w:lang w:val="ru-RU"/>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sidR="00BE7B1A">
        <w:rPr>
          <w:rFonts w:ascii="GHEA Grapalat" w:hAnsi="GHEA Grapalat"/>
          <w:lang w:val="ru-RU"/>
        </w:rPr>
        <w:t>.</w:t>
      </w:r>
    </w:p>
    <w:p w:rsidR="005319EB" w:rsidRPr="00C726F9" w:rsidRDefault="00347C1D" w:rsidP="00AF32F8">
      <w:pPr>
        <w:rPr>
          <w:rFonts w:ascii="GHEA Grapalat" w:hAnsi="GHEA Grapalat"/>
          <w:lang w:val="ru-RU"/>
        </w:rPr>
      </w:pPr>
      <w:r w:rsidRPr="00C726F9">
        <w:rPr>
          <w:rFonts w:ascii="GHEA Grapalat" w:hAnsi="GHEA Grapalat"/>
          <w:lang w:val="ru-RU"/>
        </w:rPr>
        <w:t xml:space="preserve">12.18. </w:t>
      </w:r>
      <w:r w:rsidR="005319EB" w:rsidRPr="005319EB">
        <w:rPr>
          <w:rFonts w:ascii="GHEA Grapalat" w:hAnsi="GHEA Grapalat"/>
          <w:lang w:val="ru-RU"/>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sidR="005319EB">
        <w:rPr>
          <w:rFonts w:ascii="GHEA Grapalat" w:hAnsi="GHEA Grapalat"/>
          <w:lang w:val="ru-RU"/>
        </w:rPr>
        <w:t xml:space="preserve">о </w:t>
      </w:r>
      <w:r w:rsidR="005319EB" w:rsidRPr="005319EB">
        <w:rPr>
          <w:rFonts w:ascii="GHEA Grapalat" w:hAnsi="GHEA Grapalat"/>
          <w:lang w:val="ru-RU"/>
        </w:rPr>
        <w:t>требова</w:t>
      </w:r>
      <w:r w:rsidR="005319EB">
        <w:rPr>
          <w:rFonts w:ascii="GHEA Grapalat" w:hAnsi="GHEA Grapalat"/>
          <w:lang w:val="ru-RU"/>
        </w:rPr>
        <w:t>нии доказательств</w:t>
      </w:r>
      <w:r w:rsidR="005319EB" w:rsidRPr="005319EB">
        <w:rPr>
          <w:rFonts w:ascii="GHEA Grapalat" w:hAnsi="GHEA Grapalat"/>
          <w:lang w:val="ru-RU"/>
        </w:rPr>
        <w:t>, за исключением случаев, когда он обосновывает невозможность предъявления доказательства по независящим от него причинам</w:t>
      </w:r>
      <w:r w:rsidR="005319EB">
        <w:rPr>
          <w:rFonts w:ascii="GHEA Grapalat" w:hAnsi="GHEA Grapalat"/>
          <w:lang w:val="ru-RU"/>
        </w:rPr>
        <w:t>.</w:t>
      </w:r>
    </w:p>
    <w:p w:rsidR="00D54724" w:rsidRPr="00C726F9" w:rsidRDefault="00D54724" w:rsidP="00AF32F8">
      <w:pPr>
        <w:rPr>
          <w:rFonts w:ascii="GHEA Grapalat" w:hAnsi="GHEA Grapalat"/>
          <w:lang w:val="ru-RU"/>
        </w:rPr>
      </w:pPr>
      <w:proofErr w:type="gramStart"/>
      <w:r w:rsidRPr="00C726F9">
        <w:rPr>
          <w:rFonts w:ascii="GHEA Grapalat" w:hAnsi="GHEA Grapalat"/>
          <w:lang w:val="ru-RU"/>
        </w:rPr>
        <w:t>12.19 .</w:t>
      </w:r>
      <w:proofErr w:type="gramEnd"/>
      <w:r w:rsidRPr="00C726F9">
        <w:rPr>
          <w:rFonts w:ascii="GHEA Grapalat" w:hAnsi="GHEA Grapalat"/>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sidR="008C422F">
        <w:rPr>
          <w:rFonts w:ascii="GHEA Grapalat" w:hAnsi="GHEA Grapalat"/>
          <w:lang w:val="ru-RU"/>
        </w:rPr>
        <w:t>.</w:t>
      </w:r>
    </w:p>
    <w:p w:rsidR="003C66BA" w:rsidRPr="00C726F9" w:rsidRDefault="009572F7" w:rsidP="00AF32F8">
      <w:pPr>
        <w:rPr>
          <w:rFonts w:ascii="GHEA Grapalat" w:hAnsi="GHEA Grapalat"/>
          <w:lang w:val="ru-RU"/>
        </w:rPr>
      </w:pPr>
      <w:r>
        <w:rPr>
          <w:rFonts w:ascii="GHEA Grapalat" w:hAnsi="GHEA Grapalat"/>
          <w:lang w:val="ru-RU"/>
        </w:rPr>
        <w:t xml:space="preserve">    </w:t>
      </w:r>
      <w:r w:rsidR="003C66BA" w:rsidRPr="00C726F9">
        <w:rPr>
          <w:rFonts w:ascii="GHEA Grapalat" w:hAnsi="GHEA Grapalat"/>
          <w:lang w:val="ru-RU"/>
        </w:rPr>
        <w:t xml:space="preserve">12.20. </w:t>
      </w:r>
      <w:r>
        <w:rPr>
          <w:rFonts w:ascii="GHEA Grapalat" w:hAnsi="GHEA Grapalat"/>
          <w:lang w:val="ru-RU"/>
        </w:rPr>
        <w:t>В</w:t>
      </w:r>
      <w:r w:rsidR="003C66BA" w:rsidRPr="00C726F9">
        <w:rPr>
          <w:rFonts w:ascii="GHEA Grapalat" w:hAnsi="GHEA Grapalat"/>
          <w:lang w:val="ru-RU"/>
        </w:rPr>
        <w:t xml:space="preserve"> случаях, когда в интересах общественной или оборон</w:t>
      </w:r>
      <w:r w:rsidR="003F1A55">
        <w:rPr>
          <w:rFonts w:ascii="GHEA Grapalat" w:hAnsi="GHEA Grapalat"/>
          <w:lang w:val="ru-RU"/>
        </w:rPr>
        <w:t>ной</w:t>
      </w:r>
      <w:r w:rsidR="003C66BA" w:rsidRPr="00C726F9">
        <w:rPr>
          <w:rFonts w:ascii="GHEA Grapalat" w:hAnsi="GHEA Grapalat"/>
          <w:lang w:val="ru-RU"/>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003C66BA" w:rsidRPr="00C726F9">
        <w:rPr>
          <w:rFonts w:ascii="GHEA Grapalat" w:hAnsi="GHEA Grapalat"/>
          <w:lang w:val="ru-RU"/>
        </w:rPr>
        <w:t>органа.Уполномоченный</w:t>
      </w:r>
      <w:proofErr w:type="spellEnd"/>
      <w:proofErr w:type="gramEnd"/>
      <w:r w:rsidR="003C66BA" w:rsidRPr="00C726F9">
        <w:rPr>
          <w:rFonts w:ascii="GHEA Grapalat" w:hAnsi="GHEA Grapalat"/>
          <w:lang w:val="ru-RU"/>
        </w:rPr>
        <w:t xml:space="preserve"> орган незамедлительно публикует это решение в бюллетене</w:t>
      </w:r>
      <w:r w:rsidR="003F1A55">
        <w:rPr>
          <w:rFonts w:ascii="GHEA Grapalat" w:hAnsi="GHEA Grapalat"/>
          <w:lang w:val="ru-RU"/>
        </w:rPr>
        <w:t>.</w:t>
      </w:r>
    </w:p>
    <w:p w:rsidR="00B96875" w:rsidRPr="00C726F9" w:rsidRDefault="00B96875" w:rsidP="00AF32F8">
      <w:pPr>
        <w:rPr>
          <w:rFonts w:ascii="GHEA Grapalat" w:hAnsi="GHEA Grapalat"/>
          <w:lang w:val="ru-RU"/>
        </w:rPr>
      </w:pPr>
      <w:r w:rsidRPr="00C726F9">
        <w:rPr>
          <w:rFonts w:ascii="GHEA Grapalat" w:hAnsi="GHEA Grapalat"/>
          <w:lang w:val="ru-RU"/>
        </w:rPr>
        <w:t xml:space="preserve">12.21. </w:t>
      </w:r>
      <w:r w:rsidR="00037D79">
        <w:rPr>
          <w:rFonts w:ascii="GHEA Grapalat" w:hAnsi="GHEA Grapalat"/>
          <w:lang w:val="ru-RU"/>
        </w:rPr>
        <w:t>З</w:t>
      </w:r>
      <w:r w:rsidRPr="00C726F9">
        <w:rPr>
          <w:rFonts w:ascii="GHEA Grapalat" w:hAnsi="GHEA Grapalat"/>
          <w:lang w:val="ru-RU"/>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sidR="008E4788">
        <w:rPr>
          <w:rFonts w:ascii="GHEA Grapalat" w:hAnsi="GHEA Grapalat"/>
          <w:lang w:val="ru-RU"/>
        </w:rPr>
        <w:t>.</w:t>
      </w:r>
    </w:p>
    <w:p w:rsidR="004D55B7" w:rsidRPr="00C726F9" w:rsidRDefault="004D55B7" w:rsidP="00AF32F8">
      <w:pPr>
        <w:rPr>
          <w:rFonts w:ascii="GHEA Grapalat" w:hAnsi="GHEA Grapalat"/>
          <w:lang w:val="ru-RU"/>
        </w:rPr>
      </w:pPr>
      <w:r w:rsidRPr="00C726F9">
        <w:rPr>
          <w:rFonts w:ascii="GHEA Grapalat" w:hAnsi="GHEA Grapalat"/>
          <w:lang w:val="ru-RU"/>
        </w:rPr>
        <w:t xml:space="preserve">12.22. </w:t>
      </w:r>
      <w:r w:rsidR="008E4788">
        <w:rPr>
          <w:rFonts w:ascii="GHEA Grapalat" w:hAnsi="GHEA Grapalat"/>
          <w:lang w:val="ru-RU"/>
        </w:rPr>
        <w:t>П</w:t>
      </w:r>
      <w:r w:rsidRPr="00C726F9">
        <w:rPr>
          <w:rFonts w:ascii="GHEA Grapalat" w:hAnsi="GHEA Grapalat"/>
          <w:lang w:val="ru-RU"/>
        </w:rPr>
        <w:t xml:space="preserve">о спорам, связанным с </w:t>
      </w:r>
      <w:r w:rsidR="0018760E">
        <w:rPr>
          <w:rFonts w:ascii="GHEA Grapalat" w:hAnsi="GHEA Grapalat"/>
          <w:lang w:val="ru-RU"/>
        </w:rPr>
        <w:t>обжалованием</w:t>
      </w:r>
      <w:r w:rsidRPr="00C726F9">
        <w:rPr>
          <w:rFonts w:ascii="GHEA Grapalat" w:hAnsi="GHEA Grapalat"/>
          <w:lang w:val="ru-RU"/>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sidR="0018760E">
        <w:rPr>
          <w:rFonts w:ascii="GHEA Grapalat" w:hAnsi="GHEA Grapalat"/>
          <w:lang w:val="ru-RU"/>
        </w:rPr>
        <w:t>публик</w:t>
      </w:r>
      <w:r w:rsidR="009C4F90">
        <w:rPr>
          <w:rFonts w:ascii="GHEA Grapalat" w:hAnsi="GHEA Grapalat"/>
          <w:lang w:val="ru-RU"/>
        </w:rPr>
        <w:t>ации</w:t>
      </w:r>
      <w:r w:rsidRPr="00C726F9">
        <w:rPr>
          <w:rFonts w:ascii="GHEA Grapalat" w:hAnsi="GHEA Grapalat"/>
          <w:lang w:val="ru-RU"/>
        </w:rPr>
        <w:t>.</w:t>
      </w:r>
    </w:p>
    <w:p w:rsidR="00C30FCB" w:rsidRPr="00C726F9" w:rsidRDefault="00C30FCB" w:rsidP="00AF32F8">
      <w:pPr>
        <w:rPr>
          <w:rFonts w:ascii="GHEA Grapalat" w:hAnsi="GHEA Grapalat"/>
          <w:lang w:val="ru-RU"/>
        </w:rPr>
      </w:pPr>
      <w:r w:rsidRPr="00C726F9">
        <w:rPr>
          <w:rFonts w:ascii="GHEA Grapalat" w:hAnsi="GHEA Grapalat"/>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sidR="0018760E">
        <w:rPr>
          <w:rFonts w:ascii="GHEA Grapalat" w:hAnsi="GHEA Grapalat"/>
          <w:lang w:val="ru-RU"/>
        </w:rPr>
        <w:t>.</w:t>
      </w:r>
    </w:p>
    <w:p w:rsidR="00A11A8B" w:rsidRPr="00C726F9" w:rsidRDefault="00A11A8B" w:rsidP="00AF32F8">
      <w:pPr>
        <w:rPr>
          <w:rFonts w:ascii="GHEA Grapalat" w:hAnsi="GHEA Grapalat"/>
          <w:lang w:val="ru-RU"/>
        </w:rPr>
      </w:pPr>
      <w:r w:rsidRPr="00C726F9">
        <w:rPr>
          <w:rFonts w:ascii="GHEA Grapalat" w:hAnsi="GHEA Grapalat"/>
          <w:lang w:val="ru-RU"/>
        </w:rPr>
        <w:t xml:space="preserve">12.23. </w:t>
      </w:r>
      <w:r w:rsidR="009C4F90">
        <w:rPr>
          <w:rFonts w:ascii="GHEA Grapalat" w:hAnsi="GHEA Grapalat"/>
          <w:lang w:val="ru-RU"/>
        </w:rPr>
        <w:t>С</w:t>
      </w:r>
      <w:r w:rsidRPr="00C726F9">
        <w:rPr>
          <w:rFonts w:ascii="GHEA Grapalat" w:hAnsi="GHEA Grapalat"/>
          <w:lang w:val="ru-RU"/>
        </w:rPr>
        <w:t>тавки государственных пошлин, взимаемых за обжалование, установлены законом "О государственной пошлине".</w:t>
      </w:r>
    </w:p>
    <w:p w:rsidR="00067EE2" w:rsidRDefault="00067EE2">
      <w:pPr>
        <w:rPr>
          <w:rFonts w:ascii="GHEA Grapalat" w:hAnsi="GHEA Grapalat"/>
          <w:b/>
          <w:lang w:val="ru-RU"/>
        </w:rPr>
      </w:pPr>
      <w:r>
        <w:rPr>
          <w:rFonts w:ascii="GHEA Grapalat" w:hAnsi="GHEA Grapalat"/>
          <w:b/>
          <w:lang w:val="ru-RU"/>
        </w:rPr>
        <w:br w:type="page"/>
      </w:r>
    </w:p>
    <w:p w:rsidR="002E6154" w:rsidRPr="00996C18" w:rsidRDefault="002E6154" w:rsidP="005B7610">
      <w:pPr>
        <w:jc w:val="center"/>
        <w:rPr>
          <w:rFonts w:ascii="GHEA Grapalat" w:hAnsi="GHEA Grapalat"/>
          <w:b/>
          <w:lang w:val="ru-RU"/>
        </w:rPr>
      </w:pPr>
      <w:r w:rsidRPr="00996C18">
        <w:rPr>
          <w:rFonts w:ascii="GHEA Grapalat" w:hAnsi="GHEA Grapalat"/>
          <w:b/>
          <w:lang w:val="ru-RU"/>
        </w:rPr>
        <w:lastRenderedPageBreak/>
        <w:t xml:space="preserve">ЧАСТЬ </w:t>
      </w:r>
      <w:r w:rsidRPr="00996C18">
        <w:rPr>
          <w:rFonts w:ascii="GHEA Grapalat" w:hAnsi="GHEA Grapalat"/>
          <w:b/>
        </w:rPr>
        <w:t>II</w:t>
      </w:r>
    </w:p>
    <w:p w:rsidR="005B7610" w:rsidRPr="00996C18" w:rsidRDefault="005B7610" w:rsidP="005B7610">
      <w:pPr>
        <w:spacing w:line="240" w:lineRule="auto"/>
        <w:jc w:val="center"/>
        <w:rPr>
          <w:rFonts w:ascii="GHEA Grapalat" w:hAnsi="GHEA Grapalat"/>
          <w:b/>
          <w:lang w:val="ru-RU"/>
        </w:rPr>
      </w:pPr>
      <w:r w:rsidRPr="00996C18">
        <w:rPr>
          <w:rFonts w:ascii="GHEA Grapalat" w:hAnsi="GHEA Grapalat"/>
          <w:b/>
          <w:lang w:val="ru-RU"/>
        </w:rPr>
        <w:t>И Н С Т Р У К Ц И Я</w:t>
      </w:r>
    </w:p>
    <w:p w:rsidR="00240CC1" w:rsidRPr="00996C18" w:rsidRDefault="00240CC1" w:rsidP="005B7610">
      <w:pPr>
        <w:spacing w:line="240" w:lineRule="auto"/>
        <w:jc w:val="center"/>
        <w:rPr>
          <w:rFonts w:ascii="GHEA Grapalat" w:hAnsi="GHEA Grapalat"/>
          <w:b/>
          <w:lang w:val="ru-RU"/>
        </w:rPr>
      </w:pPr>
    </w:p>
    <w:p w:rsidR="003B2137" w:rsidRPr="00996C18" w:rsidRDefault="003B2137" w:rsidP="003B2137">
      <w:pPr>
        <w:spacing w:line="240" w:lineRule="auto"/>
        <w:jc w:val="center"/>
        <w:rPr>
          <w:rFonts w:ascii="GHEA Grapalat" w:hAnsi="GHEA Grapalat"/>
          <w:b/>
          <w:lang w:val="ru-RU"/>
        </w:rPr>
      </w:pPr>
      <w:r w:rsidRPr="00996C18">
        <w:rPr>
          <w:rFonts w:ascii="GHEA Grapalat" w:hAnsi="GHEA Grapalat"/>
          <w:b/>
          <w:lang w:val="ru-RU"/>
        </w:rPr>
        <w:t>ЗАЯВКА НА ЭЛЕКТРОННЫЙ АУКЦИОН</w:t>
      </w:r>
    </w:p>
    <w:p w:rsidR="00245B74" w:rsidRPr="00996C18" w:rsidRDefault="003B2137" w:rsidP="003B2137">
      <w:pPr>
        <w:spacing w:line="240" w:lineRule="auto"/>
        <w:jc w:val="center"/>
        <w:rPr>
          <w:rFonts w:ascii="GHEA Grapalat" w:hAnsi="GHEA Grapalat"/>
          <w:b/>
          <w:lang w:val="ru-RU"/>
        </w:rPr>
      </w:pPr>
      <w:r w:rsidRPr="00996C18">
        <w:rPr>
          <w:rFonts w:ascii="GHEA Grapalat" w:hAnsi="GHEA Grapalat"/>
          <w:b/>
          <w:lang w:val="ru-RU"/>
        </w:rPr>
        <w:t>ПОДГОТОВКА И УЧАСТИЕ В АУКЦИОНЕ</w:t>
      </w:r>
    </w:p>
    <w:p w:rsidR="00674BCA" w:rsidRPr="00996C18" w:rsidRDefault="00674BCA" w:rsidP="00674BCA">
      <w:pPr>
        <w:widowControl w:val="0"/>
        <w:spacing w:after="160"/>
        <w:jc w:val="center"/>
        <w:rPr>
          <w:rFonts w:ascii="GHEA Grapalat" w:hAnsi="GHEA Grapalat"/>
          <w:b/>
          <w:lang w:val="ru-RU"/>
        </w:rPr>
      </w:pPr>
      <w:r w:rsidRPr="00996C18">
        <w:rPr>
          <w:rFonts w:ascii="GHEA Grapalat" w:hAnsi="GHEA Grapalat"/>
          <w:b/>
          <w:lang w:val="ru-RU"/>
        </w:rPr>
        <w:t>1. ОБЩИЕ ПОЛОЖЕНИЯ</w:t>
      </w:r>
    </w:p>
    <w:p w:rsidR="00674BCA" w:rsidRPr="00996C18" w:rsidRDefault="00674BCA" w:rsidP="00B5538C">
      <w:pPr>
        <w:widowControl w:val="0"/>
        <w:tabs>
          <w:tab w:val="left" w:pos="1134"/>
        </w:tabs>
        <w:spacing w:line="240" w:lineRule="auto"/>
        <w:ind w:firstLine="567"/>
        <w:rPr>
          <w:rFonts w:ascii="GHEA Grapalat" w:hAnsi="GHEA Grapalat" w:cs="Sylfaen"/>
          <w:lang w:val="ru-RU"/>
        </w:rPr>
      </w:pPr>
      <w:r w:rsidRPr="00996C18">
        <w:rPr>
          <w:rFonts w:ascii="GHEA Grapalat" w:hAnsi="GHEA Grapalat"/>
          <w:lang w:val="ru-RU"/>
        </w:rPr>
        <w:t>1.1.</w:t>
      </w:r>
      <w:r w:rsidRPr="00996C18">
        <w:rPr>
          <w:rFonts w:ascii="GHEA Grapalat" w:hAnsi="GHEA Grapalat"/>
          <w:lang w:val="ru-RU"/>
        </w:rPr>
        <w:tab/>
        <w:t>Целью настоящей Инструкции является содействие участникам при подготовке заявки.</w:t>
      </w:r>
    </w:p>
    <w:p w:rsidR="009006C3" w:rsidRPr="00996C18" w:rsidRDefault="00674BCA" w:rsidP="00B5538C">
      <w:pPr>
        <w:widowControl w:val="0"/>
        <w:tabs>
          <w:tab w:val="left" w:pos="1134"/>
        </w:tabs>
        <w:spacing w:after="160" w:line="240" w:lineRule="auto"/>
        <w:ind w:firstLine="567"/>
        <w:rPr>
          <w:rFonts w:ascii="GHEA Grapalat" w:hAnsi="GHEA Grapalat"/>
          <w:lang w:val="ru-RU"/>
        </w:rPr>
      </w:pPr>
      <w:r w:rsidRPr="00996C18">
        <w:rPr>
          <w:rFonts w:ascii="GHEA Grapalat" w:hAnsi="GHEA Grapalat"/>
          <w:lang w:val="ru-RU"/>
        </w:rPr>
        <w:t>1.2.</w:t>
      </w:r>
      <w:r w:rsidRPr="00996C18">
        <w:rPr>
          <w:rFonts w:ascii="GHEA Grapalat" w:hAnsi="GHEA Grapalat"/>
          <w:lang w:val="ru-RU"/>
        </w:rPr>
        <w:tab/>
        <w:t>Кроме армянского языка, заявки могут быть поданы также на английском или русском языке</w:t>
      </w:r>
      <w:r w:rsidR="009006C3" w:rsidRPr="00996C18">
        <w:rPr>
          <w:rFonts w:ascii="GHEA Grapalat" w:hAnsi="GHEA Grapalat"/>
          <w:lang w:val="ru-RU"/>
        </w:rPr>
        <w:t>.</w:t>
      </w:r>
    </w:p>
    <w:p w:rsidR="009006C3" w:rsidRPr="00996C18" w:rsidRDefault="009006C3" w:rsidP="00B5538C">
      <w:pPr>
        <w:widowControl w:val="0"/>
        <w:tabs>
          <w:tab w:val="left" w:pos="1134"/>
        </w:tabs>
        <w:spacing w:after="160" w:line="240" w:lineRule="auto"/>
        <w:ind w:firstLine="567"/>
        <w:jc w:val="center"/>
        <w:rPr>
          <w:rFonts w:ascii="GHEA Grapalat" w:hAnsi="GHEA Grapalat"/>
          <w:b/>
          <w:lang w:val="ru-RU"/>
        </w:rPr>
      </w:pPr>
      <w:r w:rsidRPr="00996C18">
        <w:rPr>
          <w:rFonts w:ascii="GHEA Grapalat" w:hAnsi="GHEA Grapalat"/>
          <w:b/>
          <w:lang w:val="ru-RU"/>
        </w:rPr>
        <w:t>2. ЗАЯВКА НА ПРОЦЕДУРУ</w:t>
      </w:r>
    </w:p>
    <w:p w:rsidR="005D3EC4" w:rsidRDefault="009918DD" w:rsidP="00B5538C">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2.</w:t>
      </w:r>
      <w:proofErr w:type="gramStart"/>
      <w:r w:rsidRPr="00996C18">
        <w:rPr>
          <w:rFonts w:ascii="GHEA Grapalat" w:hAnsi="GHEA Grapalat"/>
          <w:lang w:val="ru-RU"/>
        </w:rPr>
        <w:t>1.Для</w:t>
      </w:r>
      <w:proofErr w:type="gramEnd"/>
      <w:r w:rsidRPr="00996C18">
        <w:rPr>
          <w:rFonts w:ascii="GHEA Grapalat" w:hAnsi="GHEA Grapalat"/>
          <w:lang w:val="ru-RU"/>
        </w:rPr>
        <w:t xml:space="preserve"> участия в процедуре участник в порядке, установленном пособием по закупкам посредством электронного аукциона, подает заявку.</w:t>
      </w:r>
      <w:r w:rsidR="00736E69" w:rsidRPr="00996C18">
        <w:rPr>
          <w:rFonts w:ascii="GHEA Grapalat" w:hAnsi="GHEA Grapalat"/>
          <w:lang w:val="ru-RU"/>
        </w:rPr>
        <w:t xml:space="preserve"> Требования к документам, включаемым в заявку, и предъявляемые к нему на утверждение, установлены разделом 4 части 1 настоящего приглашения.</w:t>
      </w:r>
    </w:p>
    <w:p w:rsidR="00E06ADC" w:rsidRDefault="00C40BFB" w:rsidP="00B5538C">
      <w:pPr>
        <w:widowControl w:val="0"/>
        <w:tabs>
          <w:tab w:val="left" w:pos="1134"/>
        </w:tabs>
        <w:spacing w:line="240" w:lineRule="auto"/>
        <w:ind w:firstLine="567"/>
        <w:rPr>
          <w:ins w:id="15" w:author="Inesa Kocharyan" w:date="2022-03-25T10:25:00Z"/>
          <w:rFonts w:ascii="GHEA Grapalat" w:hAnsi="GHEA Grapalat"/>
          <w:lang w:val="hy-AM"/>
        </w:rPr>
      </w:pPr>
      <w:r w:rsidRPr="007C140A">
        <w:rPr>
          <w:rFonts w:ascii="GHEA Grapalat" w:hAnsi="GHEA Grapalat"/>
          <w:lang w:val="ru-RU"/>
        </w:rPr>
        <w:t>Форм</w:t>
      </w:r>
      <w:r w:rsidR="00F008CE" w:rsidRPr="007C140A">
        <w:rPr>
          <w:rFonts w:ascii="GHEA Grapalat" w:hAnsi="GHEA Grapalat"/>
          <w:lang w:val="ru-RU"/>
        </w:rPr>
        <w:t>у</w:t>
      </w:r>
      <w:r w:rsidRPr="007C140A">
        <w:rPr>
          <w:rFonts w:ascii="GHEA Grapalat" w:hAnsi="GHEA Grapalat"/>
          <w:lang w:val="ru-RU"/>
        </w:rPr>
        <w:t xml:space="preserve"> заявления-объявления (приложение 1)</w:t>
      </w:r>
      <w:r w:rsidR="00D318F2" w:rsidRPr="007C140A">
        <w:rPr>
          <w:rFonts w:ascii="GHEA Grapalat" w:hAnsi="GHEA Grapalat"/>
          <w:lang w:val="hy-AM"/>
        </w:rPr>
        <w:t xml:space="preserve"> </w:t>
      </w:r>
      <w:r w:rsidR="00D318F2" w:rsidRPr="007C140A">
        <w:rPr>
          <w:rFonts w:ascii="GHEA Grapalat" w:hAnsi="GHEA Grapalat"/>
          <w:lang w:val="ru-RU"/>
        </w:rPr>
        <w:t>участник выгружает из системы</w:t>
      </w:r>
      <w:r w:rsidRPr="007C140A">
        <w:rPr>
          <w:rFonts w:ascii="GHEA Grapalat" w:hAnsi="GHEA Grapalat"/>
          <w:lang w:val="ru-RU"/>
        </w:rPr>
        <w:t>,</w:t>
      </w:r>
      <w:r w:rsidR="00D318F2" w:rsidRPr="007C140A">
        <w:rPr>
          <w:rFonts w:ascii="GHEA Grapalat" w:hAnsi="GHEA Grapalat"/>
          <w:lang w:val="ru-RU"/>
        </w:rPr>
        <w:t xml:space="preserve"> а в случае, предусмотренном настоящим приглашением, участник вводит (заполняет) в систему полное описание предлагаемого товара</w:t>
      </w:r>
      <w:r w:rsidR="00D318F2" w:rsidRPr="007C140A">
        <w:rPr>
          <w:rFonts w:ascii="GHEA Grapalat" w:hAnsi="GHEA Grapalat"/>
          <w:lang w:val="hy-AM"/>
        </w:rPr>
        <w:t>.</w:t>
      </w:r>
      <w:r w:rsidR="0066084F" w:rsidRPr="007C140A" w:rsidDel="0066084F">
        <w:rPr>
          <w:rFonts w:ascii="GHEA Grapalat" w:hAnsi="GHEA Grapalat"/>
          <w:lang w:val="ru-RU"/>
        </w:rPr>
        <w:t xml:space="preserve"> </w:t>
      </w:r>
    </w:p>
    <w:p w:rsidR="00BE710F" w:rsidRPr="00996C18" w:rsidRDefault="00BE710F" w:rsidP="00B5538C">
      <w:pPr>
        <w:widowControl w:val="0"/>
        <w:tabs>
          <w:tab w:val="left" w:pos="1134"/>
        </w:tabs>
        <w:spacing w:line="240" w:lineRule="auto"/>
        <w:ind w:firstLine="567"/>
        <w:rPr>
          <w:rFonts w:ascii="GHEA Grapalat" w:hAnsi="GHEA Grapalat"/>
          <w:lang w:val="ru-RU"/>
        </w:rPr>
      </w:pPr>
      <w:r w:rsidRPr="007C140A">
        <w:rPr>
          <w:rFonts w:ascii="GHEA Grapalat" w:hAnsi="GHEA Grapalat"/>
          <w:lang w:val="ru-RU"/>
        </w:rPr>
        <w:t>Резидент РА</w:t>
      </w:r>
    </w:p>
    <w:p w:rsidR="00BE710F" w:rsidRPr="00996C18" w:rsidRDefault="00462286" w:rsidP="00B5538C">
      <w:pPr>
        <w:pStyle w:val="ae"/>
        <w:widowControl w:val="0"/>
        <w:numPr>
          <w:ilvl w:val="0"/>
          <w:numId w:val="3"/>
        </w:numPr>
        <w:tabs>
          <w:tab w:val="left" w:pos="0"/>
        </w:tabs>
        <w:spacing w:line="240" w:lineRule="auto"/>
        <w:ind w:left="284" w:hanging="284"/>
        <w:rPr>
          <w:rFonts w:ascii="GHEA Grapalat" w:hAnsi="GHEA Grapalat"/>
          <w:lang w:val="ru-RU"/>
        </w:rPr>
      </w:pPr>
      <w:r w:rsidRPr="00996C18">
        <w:rPr>
          <w:rFonts w:ascii="GHEA Grapalat" w:hAnsi="GHEA Grapalat"/>
          <w:lang w:val="ru-RU"/>
        </w:rPr>
        <w:t xml:space="preserve"> </w:t>
      </w:r>
      <w:r w:rsidR="00BE710F" w:rsidRPr="00996C18">
        <w:rPr>
          <w:rFonts w:ascii="GHEA Grapalat" w:hAnsi="GHEA Grapalat"/>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w:t>
      </w:r>
      <w:r w:rsidR="00195302" w:rsidRPr="00996C18">
        <w:rPr>
          <w:rFonts w:ascii="GHEA Grapalat" w:hAnsi="GHEA Grapalat"/>
          <w:lang w:val="ru-RU"/>
        </w:rPr>
        <w:t>ия» об идентификационных картах.</w:t>
      </w:r>
    </w:p>
    <w:p w:rsidR="00462286" w:rsidRPr="00996C18" w:rsidRDefault="00462286" w:rsidP="00B5538C">
      <w:pPr>
        <w:widowControl w:val="0"/>
        <w:tabs>
          <w:tab w:val="left" w:pos="0"/>
        </w:tabs>
        <w:spacing w:line="240" w:lineRule="auto"/>
        <w:rPr>
          <w:rFonts w:ascii="GHEA Grapalat" w:hAnsi="GHEA Grapalat"/>
          <w:lang w:val="ru-RU"/>
        </w:rPr>
      </w:pPr>
      <w:r w:rsidRPr="00996C18">
        <w:rPr>
          <w:rFonts w:ascii="GHEA Grapalat" w:hAnsi="GHEA Grapalat"/>
          <w:lang w:val="ru-RU"/>
        </w:rPr>
        <w:t>Документы, включаемые в заявку, в случае утверждения электронной цифровой подписью не запечатываются;</w:t>
      </w:r>
    </w:p>
    <w:p w:rsidR="00462286" w:rsidRPr="00996C18" w:rsidRDefault="00462286" w:rsidP="00B5538C">
      <w:pPr>
        <w:pStyle w:val="ae"/>
        <w:widowControl w:val="0"/>
        <w:numPr>
          <w:ilvl w:val="0"/>
          <w:numId w:val="3"/>
        </w:numPr>
        <w:tabs>
          <w:tab w:val="left" w:pos="0"/>
          <w:tab w:val="left" w:pos="284"/>
        </w:tabs>
        <w:spacing w:line="240" w:lineRule="auto"/>
        <w:ind w:left="0" w:firstLine="0"/>
        <w:contextualSpacing w:val="0"/>
        <w:rPr>
          <w:rFonts w:ascii="GHEA Grapalat" w:hAnsi="GHEA Grapalat"/>
          <w:lang w:val="ru-RU"/>
        </w:rPr>
      </w:pPr>
      <w:r w:rsidRPr="00996C18">
        <w:rPr>
          <w:rFonts w:ascii="GHEA Grapalat" w:hAnsi="GHEA Grapalat"/>
          <w:lang w:val="ru-RU"/>
        </w:rPr>
        <w:t>не являющийся участником подписывает, а при наличии печати также заверяет печатью заявление, оригинальная расшифрованная верс</w:t>
      </w:r>
      <w:r w:rsidR="00F90A31" w:rsidRPr="00996C18">
        <w:rPr>
          <w:rFonts w:ascii="GHEA Grapalat" w:hAnsi="GHEA Grapalat"/>
          <w:lang w:val="ru-RU"/>
        </w:rPr>
        <w:t>ия которого загружает в систему.</w:t>
      </w:r>
    </w:p>
    <w:p w:rsidR="00AC45BB" w:rsidDel="00E06ADC" w:rsidRDefault="00B855D3" w:rsidP="00B5538C">
      <w:pPr>
        <w:pStyle w:val="ae"/>
        <w:widowControl w:val="0"/>
        <w:tabs>
          <w:tab w:val="left" w:pos="0"/>
          <w:tab w:val="left" w:pos="284"/>
        </w:tabs>
        <w:spacing w:line="240" w:lineRule="auto"/>
        <w:ind w:left="0"/>
        <w:contextualSpacing w:val="0"/>
        <w:rPr>
          <w:del w:id="16" w:author="Inesa Kocharyan" w:date="2022-03-25T10:25:00Z"/>
          <w:rFonts w:ascii="GHEA Grapalat" w:hAnsi="GHEA Grapalat"/>
          <w:lang w:val="ru-RU"/>
        </w:rPr>
      </w:pPr>
      <w:r w:rsidRPr="00996C18">
        <w:rPr>
          <w:rFonts w:ascii="GHEA Grapalat" w:hAnsi="GHEA Grapalat"/>
          <w:lang w:val="ru-RU"/>
        </w:rPr>
        <w:tab/>
      </w:r>
      <w:r w:rsidR="00F90A31" w:rsidRPr="00996C18">
        <w:rPr>
          <w:rFonts w:ascii="GHEA Grapalat" w:hAnsi="GHEA Grapalat"/>
          <w:lang w:val="ru-RU"/>
        </w:rPr>
        <w:t>2.2 Участник указывает ценовое предложение по лотам.</w:t>
      </w:r>
      <w:r w:rsidR="005C5719" w:rsidRPr="00996C18">
        <w:rPr>
          <w:rFonts w:ascii="GHEA Grapalat" w:hAnsi="GHEA Grapalat"/>
          <w:lang w:val="ru-RU"/>
        </w:rPr>
        <w:t xml:space="preserve"> Сумма указывается только в цифрах по общей цене, предлагаемой для выполнения контракта.</w:t>
      </w:r>
      <w:r w:rsidR="001B18E5" w:rsidRPr="00996C18">
        <w:rPr>
          <w:rFonts w:ascii="GHEA Grapalat" w:hAnsi="GHEA Grapalat"/>
          <w:lang w:val="ru-RU"/>
        </w:rPr>
        <w:t xml:space="preserve">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w:t>
      </w:r>
      <w:r w:rsidR="000B43CB" w:rsidRPr="00996C18">
        <w:rPr>
          <w:rFonts w:ascii="GHEA Grapalat" w:hAnsi="GHEA Grapalat"/>
          <w:lang w:val="ru-RU"/>
        </w:rPr>
        <w:t>щей уплате по этому виду налога.</w:t>
      </w:r>
      <w:r w:rsidR="00ED26E1" w:rsidRPr="00996C18">
        <w:rPr>
          <w:rFonts w:ascii="GHEA Grapalat" w:hAnsi="GHEA Grapalat"/>
          <w:lang w:val="ru-RU"/>
        </w:rPr>
        <w:t xml:space="preserve"> С этой целью участник в обязательном порядке в ценовом предложении указывает ставку налога. </w:t>
      </w:r>
      <w:r w:rsidR="00306F07" w:rsidRPr="00996C18">
        <w:rPr>
          <w:rFonts w:ascii="GHEA Grapalat" w:hAnsi="GHEA Grapalat"/>
          <w:lang w:val="ru-RU"/>
        </w:rPr>
        <w:t>Система автоматически показывает указанные в ценовом предложении цифры и буквами.</w:t>
      </w:r>
      <w:r w:rsidR="00A90D70" w:rsidRPr="00996C18">
        <w:rPr>
          <w:rFonts w:ascii="GHEA Grapalat" w:hAnsi="GHEA Grapalat"/>
          <w:lang w:val="ru-RU"/>
        </w:rPr>
        <w:t xml:space="preserve"> Окончательно сформированное ценовое предложение, выраженное буквами и цифрами, система автоматически представляет участника на утверждение</w:t>
      </w:r>
      <w:r w:rsidR="00B36057" w:rsidRPr="00996C18">
        <w:rPr>
          <w:rFonts w:ascii="GHEA Grapalat" w:hAnsi="GHEA Grapalat"/>
          <w:lang w:val="ru-RU"/>
        </w:rPr>
        <w:t xml:space="preserve">. </w:t>
      </w:r>
      <w:r w:rsidR="005300F7" w:rsidRPr="00996C18">
        <w:rPr>
          <w:rFonts w:ascii="GHEA Grapalat" w:hAnsi="GHEA Grapalat"/>
          <w:lang w:val="ru-RU"/>
        </w:rPr>
        <w:t>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w:t>
      </w:r>
      <w:r w:rsidR="001532F5" w:rsidRPr="00996C18">
        <w:rPr>
          <w:rFonts w:ascii="GHEA Grapalat" w:hAnsi="GHEA Grapalat"/>
          <w:lang w:val="ru-RU"/>
        </w:rPr>
        <w:t xml:space="preserve"> </w:t>
      </w:r>
      <w:r w:rsidR="00B22F2D" w:rsidRPr="00996C18">
        <w:rPr>
          <w:rFonts w:ascii="GHEA Grapalat" w:hAnsi="GHEA Grapalat"/>
          <w:lang w:val="ru-RU"/>
        </w:rPr>
        <w:t>Заявка считается принятой системой, если участник утверждает ценовое предложение.</w:t>
      </w:r>
      <w:r w:rsidR="00781614" w:rsidRPr="00996C18">
        <w:rPr>
          <w:rFonts w:ascii="GHEA Grapalat" w:hAnsi="GHEA Grapalat"/>
          <w:lang w:val="ru-RU"/>
        </w:rPr>
        <w:tab/>
      </w:r>
    </w:p>
    <w:p w:rsidR="00781614" w:rsidRPr="00996C18" w:rsidRDefault="00781614" w:rsidP="00B5538C">
      <w:pPr>
        <w:pStyle w:val="ae"/>
        <w:widowControl w:val="0"/>
        <w:tabs>
          <w:tab w:val="left" w:pos="0"/>
          <w:tab w:val="left" w:pos="284"/>
        </w:tabs>
        <w:spacing w:line="240" w:lineRule="auto"/>
        <w:ind w:left="0"/>
        <w:contextualSpacing w:val="0"/>
        <w:rPr>
          <w:rFonts w:ascii="GHEA Grapalat" w:hAnsi="GHEA Grapalat"/>
          <w:lang w:val="ru-RU"/>
        </w:rPr>
      </w:pPr>
      <w:r w:rsidRPr="00996C18">
        <w:rPr>
          <w:rFonts w:ascii="GHEA Grapalat" w:hAnsi="GHEA Grapalat"/>
          <w:lang w:val="ru-RU"/>
        </w:rPr>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996C18">
        <w:rPr>
          <w:rFonts w:ascii="GHEA Grapalat" w:hAnsi="GHEA Grapalat"/>
          <w:lang w:val="ru-RU"/>
        </w:rPr>
        <w:t>посредством использования</w:t>
      </w:r>
      <w:proofErr w:type="gramEnd"/>
      <w:r w:rsidRPr="00996C18">
        <w:rPr>
          <w:rFonts w:ascii="GHEA Grapalat" w:hAnsi="GHEA Grapalat"/>
          <w:lang w:val="ru-RU"/>
        </w:rPr>
        <w:t xml:space="preserve"> указанного в настоящем пункте уникального кода (</w:t>
      </w:r>
      <w:r w:rsidRPr="00996C18">
        <w:rPr>
          <w:rFonts w:ascii="GHEA Grapalat" w:hAnsi="GHEA Grapalat"/>
        </w:rPr>
        <w:t>PIN</w:t>
      </w:r>
      <w:r w:rsidRPr="00996C18">
        <w:rPr>
          <w:rFonts w:ascii="GHEA Grapalat" w:hAnsi="GHEA Grapalat"/>
          <w:lang w:val="ru-RU"/>
        </w:rPr>
        <w:t>-кода).</w:t>
      </w:r>
      <w:r w:rsidR="00BC62EA" w:rsidRPr="00996C18">
        <w:rPr>
          <w:rFonts w:ascii="GHEA Grapalat" w:hAnsi="GHEA Grapalat"/>
          <w:lang w:val="ru-RU"/>
        </w:rPr>
        <w:t xml:space="preserve"> </w:t>
      </w:r>
      <w:r w:rsidR="001F0981" w:rsidRPr="00996C18">
        <w:rPr>
          <w:rFonts w:ascii="GHEA Grapalat" w:hAnsi="GHEA Grapalat"/>
          <w:lang w:val="ru-RU"/>
        </w:rPr>
        <w:t>Участник несет ответственность за безопасность и конфиденциальность кода, а также за осуществление любых действий в системе с этим кодом.</w:t>
      </w:r>
      <w:r w:rsidR="00C67FFD" w:rsidRPr="00996C18">
        <w:rPr>
          <w:rFonts w:ascii="GHEA Grapalat" w:hAnsi="GHEA Grapalat"/>
          <w:lang w:val="ru-RU"/>
        </w:rPr>
        <w:t xml:space="preserve"> Код (PIN-код) предоставляет систему только один раз и не подлежит восстановлению.</w:t>
      </w:r>
    </w:p>
    <w:p w:rsidR="00E06ADC" w:rsidRDefault="00B855D3" w:rsidP="00B5538C">
      <w:pPr>
        <w:pStyle w:val="ae"/>
        <w:widowControl w:val="0"/>
        <w:tabs>
          <w:tab w:val="left" w:pos="0"/>
          <w:tab w:val="left" w:pos="284"/>
        </w:tabs>
        <w:spacing w:line="240" w:lineRule="auto"/>
        <w:ind w:left="0"/>
        <w:contextualSpacing w:val="0"/>
        <w:rPr>
          <w:rFonts w:ascii="GHEA Grapalat" w:hAnsi="GHEA Grapalat"/>
          <w:lang w:val="ru-RU"/>
        </w:rPr>
      </w:pPr>
      <w:r w:rsidRPr="00996C18">
        <w:rPr>
          <w:rFonts w:ascii="GHEA Grapalat" w:hAnsi="GHEA Grapalat"/>
          <w:lang w:val="ru-RU"/>
        </w:rPr>
        <w:tab/>
      </w:r>
      <w:r w:rsidR="000219FA" w:rsidRPr="00996C18">
        <w:rPr>
          <w:rFonts w:ascii="GHEA Grapalat" w:hAnsi="GHEA Grapalat"/>
          <w:lang w:val="ru-RU"/>
        </w:rPr>
        <w:t>2.3</w:t>
      </w:r>
      <w:r w:rsidR="007C3E72" w:rsidRPr="00996C18">
        <w:rPr>
          <w:rFonts w:ascii="GHEA Grapalat" w:hAnsi="GHEA Grapalat"/>
          <w:lang w:val="ru-RU"/>
        </w:rPr>
        <w:t xml:space="preserve"> До окончания срока подачи заявок участник может отменить свою заявку через систему и отправить новую заявку или от</w:t>
      </w:r>
      <w:r w:rsidR="003C4B4A" w:rsidRPr="00996C18">
        <w:rPr>
          <w:rFonts w:ascii="GHEA Grapalat" w:hAnsi="GHEA Grapalat"/>
          <w:lang w:val="ru-RU"/>
        </w:rPr>
        <w:t>казаться от участия в процедуре</w:t>
      </w:r>
      <w:r w:rsidR="00084E23" w:rsidRPr="00996C18">
        <w:rPr>
          <w:rFonts w:ascii="GHEA Grapalat" w:hAnsi="GHEA Grapalat"/>
          <w:lang w:val="ru-RU"/>
        </w:rPr>
        <w:t>. В случае новой заявки, отправленной в соответствии с настоящим пунктом, система предоставляет участнику новый уникальный код (</w:t>
      </w:r>
      <w:r w:rsidR="00084E23" w:rsidRPr="00996C18">
        <w:rPr>
          <w:rFonts w:ascii="GHEA Grapalat" w:hAnsi="GHEA Grapalat"/>
        </w:rPr>
        <w:t>PIN</w:t>
      </w:r>
      <w:r w:rsidR="00084E23" w:rsidRPr="00996C18">
        <w:rPr>
          <w:rFonts w:ascii="GHEA Grapalat" w:hAnsi="GHEA Grapalat"/>
          <w:lang w:val="ru-RU"/>
        </w:rPr>
        <w:t>-код)</w:t>
      </w:r>
      <w:r w:rsidR="00674BCA" w:rsidRPr="00996C18">
        <w:rPr>
          <w:rFonts w:ascii="GHEA Grapalat" w:hAnsi="GHEA Grapalat"/>
          <w:lang w:val="ru-RU"/>
        </w:rPr>
        <w:t>.</w:t>
      </w:r>
    </w:p>
    <w:p w:rsidR="00E06ADC" w:rsidRDefault="00E06ADC">
      <w:pPr>
        <w:rPr>
          <w:rFonts w:ascii="GHEA Grapalat" w:hAnsi="GHEA Grapalat"/>
          <w:lang w:val="ru-RU"/>
        </w:rPr>
      </w:pPr>
      <w:r>
        <w:rPr>
          <w:rFonts w:ascii="GHEA Grapalat" w:hAnsi="GHEA Grapalat"/>
          <w:lang w:val="ru-RU"/>
        </w:rPr>
        <w:br w:type="page"/>
      </w:r>
    </w:p>
    <w:p w:rsidR="00240CC1" w:rsidRPr="00996C18" w:rsidRDefault="00240CC1" w:rsidP="00B5538C">
      <w:pPr>
        <w:pStyle w:val="ae"/>
        <w:widowControl w:val="0"/>
        <w:tabs>
          <w:tab w:val="left" w:pos="0"/>
          <w:tab w:val="left" w:pos="284"/>
        </w:tabs>
        <w:spacing w:line="240" w:lineRule="auto"/>
        <w:ind w:left="0"/>
        <w:contextualSpacing w:val="0"/>
        <w:rPr>
          <w:rFonts w:ascii="GHEA Grapalat" w:hAnsi="GHEA Grapalat"/>
          <w:b/>
          <w:lang w:val="ru-RU"/>
        </w:rPr>
      </w:pPr>
    </w:p>
    <w:p w:rsidR="00A45818" w:rsidRPr="00996C18" w:rsidRDefault="004E3200" w:rsidP="00B5538C">
      <w:pPr>
        <w:widowControl w:val="0"/>
        <w:tabs>
          <w:tab w:val="left" w:pos="284"/>
        </w:tabs>
        <w:spacing w:after="160" w:line="240" w:lineRule="auto"/>
        <w:rPr>
          <w:rFonts w:ascii="GHEA Grapalat" w:hAnsi="GHEA Grapalat"/>
          <w:lang w:val="ru-RU"/>
        </w:rPr>
      </w:pPr>
      <w:r w:rsidRPr="00996C18">
        <w:rPr>
          <w:rFonts w:ascii="GHEA Grapalat" w:hAnsi="GHEA Grapalat"/>
          <w:lang w:val="ru-RU"/>
        </w:rPr>
        <w:tab/>
      </w:r>
      <w:r w:rsidR="00A939B8" w:rsidRPr="00996C18">
        <w:rPr>
          <w:rFonts w:ascii="GHEA Grapalat" w:hAnsi="GHEA Grapalat"/>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w:t>
      </w:r>
      <w:r w:rsidR="00AB190D" w:rsidRPr="00996C18">
        <w:rPr>
          <w:rFonts w:ascii="GHEA Grapalat" w:hAnsi="GHEA Grapalat"/>
          <w:lang w:val="ru-RU"/>
        </w:rPr>
        <w:t>узки новых документов в систему.</w:t>
      </w:r>
    </w:p>
    <w:p w:rsidR="00B90CC3" w:rsidRPr="00162DC5" w:rsidRDefault="00B90CC3" w:rsidP="00C50D3A">
      <w:pPr>
        <w:spacing w:line="240" w:lineRule="auto"/>
        <w:jc w:val="right"/>
        <w:rPr>
          <w:rFonts w:ascii="GHEA Grapalat" w:hAnsi="GHEA Grapalat" w:cs="Arial"/>
          <w:b/>
          <w:sz w:val="24"/>
          <w:szCs w:val="24"/>
          <w:lang w:val="ru-RU"/>
        </w:rPr>
      </w:pPr>
      <w:r w:rsidRPr="00996C18">
        <w:rPr>
          <w:rFonts w:ascii="GHEA Grapalat" w:hAnsi="GHEA Grapalat"/>
          <w:lang w:val="ru-RU"/>
        </w:rPr>
        <w:br w:type="page"/>
      </w:r>
      <w:r w:rsidRPr="00162DC5">
        <w:rPr>
          <w:rFonts w:ascii="GHEA Grapalat" w:hAnsi="GHEA Grapalat"/>
          <w:b/>
          <w:sz w:val="24"/>
          <w:szCs w:val="24"/>
          <w:lang w:val="ru-RU"/>
        </w:rPr>
        <w:lastRenderedPageBreak/>
        <w:t>Приложение № 1</w:t>
      </w:r>
    </w:p>
    <w:p w:rsidR="00B90CC3" w:rsidRPr="00996C18" w:rsidRDefault="00B90CC3" w:rsidP="00DB0263">
      <w:pPr>
        <w:pStyle w:val="31"/>
        <w:widowControl w:val="0"/>
        <w:spacing w:after="0" w:line="240" w:lineRule="auto"/>
        <w:jc w:val="right"/>
        <w:rPr>
          <w:rFonts w:ascii="GHEA Grapalat" w:hAnsi="GHEA Grapalat"/>
          <w:b/>
          <w:sz w:val="24"/>
          <w:szCs w:val="24"/>
          <w:lang w:val="ru-RU"/>
        </w:rPr>
      </w:pPr>
      <w:r w:rsidRPr="00996C18">
        <w:rPr>
          <w:rFonts w:ascii="GHEA Grapalat" w:hAnsi="GHEA Grapalat"/>
          <w:b/>
          <w:sz w:val="24"/>
          <w:szCs w:val="24"/>
          <w:lang w:val="ru-RU"/>
        </w:rPr>
        <w:t xml:space="preserve">к </w:t>
      </w:r>
      <w:r w:rsidR="00A35D85" w:rsidRPr="00996C18">
        <w:rPr>
          <w:rFonts w:ascii="GHEA Grapalat" w:hAnsi="GHEA Grapalat"/>
          <w:b/>
          <w:sz w:val="24"/>
          <w:szCs w:val="24"/>
          <w:lang w:val="ru-RU"/>
        </w:rPr>
        <w:t>приглашени</w:t>
      </w:r>
      <w:r w:rsidR="00A35D85">
        <w:rPr>
          <w:rFonts w:ascii="GHEA Grapalat" w:hAnsi="GHEA Grapalat"/>
          <w:b/>
          <w:sz w:val="24"/>
          <w:szCs w:val="24"/>
          <w:lang w:val="ru-RU"/>
        </w:rPr>
        <w:t>ю</w:t>
      </w:r>
      <w:r w:rsidR="00A35D85" w:rsidRPr="00996C18">
        <w:rPr>
          <w:rFonts w:ascii="GHEA Grapalat" w:hAnsi="GHEA Grapalat"/>
          <w:b/>
          <w:sz w:val="24"/>
          <w:szCs w:val="24"/>
          <w:lang w:val="ru-RU"/>
        </w:rPr>
        <w:t xml:space="preserve"> </w:t>
      </w:r>
      <w:r w:rsidRPr="00996C18">
        <w:rPr>
          <w:rFonts w:ascii="GHEA Grapalat" w:hAnsi="GHEA Grapalat"/>
          <w:b/>
          <w:sz w:val="24"/>
          <w:szCs w:val="24"/>
          <w:lang w:val="ru-RU"/>
        </w:rPr>
        <w:t>на электронный аукцион</w:t>
      </w:r>
    </w:p>
    <w:p w:rsidR="008B1087" w:rsidRPr="00603311" w:rsidRDefault="00B90CC3" w:rsidP="00C77BF2">
      <w:pPr>
        <w:pStyle w:val="31"/>
        <w:widowControl w:val="0"/>
        <w:spacing w:after="0" w:line="240" w:lineRule="auto"/>
        <w:jc w:val="right"/>
        <w:rPr>
          <w:rFonts w:ascii="GHEA Grapalat" w:hAnsi="GHEA Grapalat" w:cs="Arial"/>
          <w:b/>
          <w:color w:val="000000" w:themeColor="text1"/>
          <w:sz w:val="24"/>
          <w:szCs w:val="24"/>
          <w:lang w:val="ru-RU"/>
        </w:rPr>
      </w:pPr>
      <w:r w:rsidRPr="00C50D3A">
        <w:rPr>
          <w:rFonts w:ascii="GHEA Grapalat" w:hAnsi="GHEA Grapalat"/>
          <w:b/>
          <w:color w:val="000000" w:themeColor="text1"/>
          <w:sz w:val="24"/>
          <w:szCs w:val="24"/>
          <w:lang w:val="ru-RU"/>
        </w:rPr>
        <w:t xml:space="preserve">под кодом </w:t>
      </w:r>
      <w:proofErr w:type="gramStart"/>
      <w:r w:rsidR="00C77BF2" w:rsidRPr="00C77BF2">
        <w:rPr>
          <w:rFonts w:ascii="GHEA Grapalat" w:hAnsi="GHEA Grapalat"/>
          <w:i/>
          <w:sz w:val="24"/>
          <w:szCs w:val="24"/>
          <w:lang w:val="af-ZA"/>
        </w:rPr>
        <w:t xml:space="preserve">`  </w:t>
      </w:r>
      <w:r w:rsidR="00C77BF2" w:rsidRPr="00C77BF2">
        <w:rPr>
          <w:rFonts w:ascii="GHEA Grapalat" w:hAnsi="GHEA Grapalat"/>
          <w:i/>
          <w:sz w:val="24"/>
          <w:szCs w:val="24"/>
          <w:lang w:val="hy-AM"/>
        </w:rPr>
        <w:t>ՇՄԱՀ</w:t>
      </w:r>
      <w:proofErr w:type="gramEnd"/>
      <w:r w:rsidR="00C77BF2" w:rsidRPr="00C77BF2">
        <w:rPr>
          <w:rFonts w:ascii="GHEA Grapalat" w:hAnsi="GHEA Grapalat"/>
          <w:i/>
          <w:sz w:val="24"/>
          <w:szCs w:val="24"/>
          <w:lang w:val="hy-AM"/>
        </w:rPr>
        <w:t>-ԷԱՃԱՊՁԲ-26/01</w:t>
      </w:r>
      <w:r w:rsidR="00C77BF2" w:rsidRPr="00C77BF2">
        <w:rPr>
          <w:rFonts w:ascii="GHEA Grapalat" w:hAnsi="GHEA Grapalat"/>
          <w:i/>
          <w:sz w:val="24"/>
          <w:szCs w:val="24"/>
          <w:u w:val="single"/>
          <w:lang w:val="af-ZA"/>
        </w:rPr>
        <w:t xml:space="preserve"> </w:t>
      </w:r>
      <w:r w:rsidR="00B57FDE" w:rsidRPr="00996C18">
        <w:rPr>
          <w:rFonts w:ascii="GHEA Grapalat" w:hAnsi="GHEA Grapalat" w:cs="Arial"/>
          <w:b/>
          <w:color w:val="000000" w:themeColor="text1"/>
          <w:sz w:val="24"/>
          <w:szCs w:val="24"/>
          <w:lang w:val="ru-RU"/>
        </w:rPr>
        <w:t>ЗАЯВЛЕНИЕ</w:t>
      </w:r>
      <w:r w:rsidR="00E309D0" w:rsidRPr="003036CA">
        <w:rPr>
          <w:rFonts w:ascii="GHEA Grapalat" w:hAnsi="GHEA Grapalat" w:cs="Arial"/>
          <w:b/>
          <w:color w:val="000000" w:themeColor="text1"/>
          <w:sz w:val="24"/>
          <w:szCs w:val="24"/>
          <w:lang w:val="ru-RU"/>
        </w:rPr>
        <w:t xml:space="preserve"> - ОБЪЯВЛЕНИЕ</w:t>
      </w:r>
      <w:r w:rsidR="00603311" w:rsidRPr="003036CA">
        <w:rPr>
          <w:rFonts w:ascii="GHEA Grapalat" w:hAnsi="GHEA Grapalat" w:cs="Arial"/>
          <w:b/>
          <w:color w:val="000000" w:themeColor="text1"/>
          <w:sz w:val="24"/>
          <w:szCs w:val="24"/>
          <w:lang w:val="ru-RU"/>
        </w:rPr>
        <w:t xml:space="preserve"> O</w:t>
      </w:r>
      <w:r w:rsidR="00603311">
        <w:rPr>
          <w:rFonts w:ascii="GHEA Grapalat" w:hAnsi="GHEA Grapalat" w:cs="Arial"/>
          <w:b/>
          <w:color w:val="000000" w:themeColor="text1"/>
          <w:sz w:val="24"/>
          <w:szCs w:val="24"/>
          <w:lang w:val="ru-RU"/>
        </w:rPr>
        <w:t>Б</w:t>
      </w:r>
    </w:p>
    <w:p w:rsidR="008B1087" w:rsidRPr="00996C18" w:rsidRDefault="00E7763A" w:rsidP="008B1087">
      <w:pPr>
        <w:pStyle w:val="31"/>
        <w:widowControl w:val="0"/>
        <w:spacing w:after="160" w:line="240" w:lineRule="auto"/>
        <w:jc w:val="center"/>
        <w:rPr>
          <w:rFonts w:ascii="GHEA Grapalat" w:hAnsi="GHEA Grapalat" w:cs="Arial"/>
          <w:b/>
          <w:color w:val="000000" w:themeColor="text1"/>
          <w:sz w:val="24"/>
          <w:szCs w:val="24"/>
          <w:lang w:val="ru-RU"/>
        </w:rPr>
      </w:pPr>
      <w:r w:rsidRPr="00996C18">
        <w:rPr>
          <w:rFonts w:ascii="GHEA Grapalat" w:hAnsi="GHEA Grapalat" w:cs="Arial"/>
          <w:b/>
          <w:color w:val="000000" w:themeColor="text1"/>
          <w:sz w:val="24"/>
          <w:szCs w:val="24"/>
          <w:lang w:val="ru-RU"/>
        </w:rPr>
        <w:t>УЧАСТИ</w:t>
      </w:r>
      <w:r>
        <w:rPr>
          <w:rFonts w:ascii="GHEA Grapalat" w:hAnsi="GHEA Grapalat" w:cs="Arial"/>
          <w:b/>
          <w:color w:val="000000" w:themeColor="text1"/>
          <w:sz w:val="24"/>
          <w:szCs w:val="24"/>
          <w:lang w:val="ru-RU"/>
        </w:rPr>
        <w:t>И</w:t>
      </w:r>
      <w:r w:rsidRPr="00996C18">
        <w:rPr>
          <w:rFonts w:ascii="GHEA Grapalat" w:hAnsi="GHEA Grapalat" w:cs="Arial"/>
          <w:b/>
          <w:color w:val="000000" w:themeColor="text1"/>
          <w:sz w:val="24"/>
          <w:szCs w:val="24"/>
          <w:lang w:val="ru-RU"/>
        </w:rPr>
        <w:t xml:space="preserve"> </w:t>
      </w:r>
      <w:r w:rsidR="000E3729" w:rsidRPr="00996C18">
        <w:rPr>
          <w:rFonts w:ascii="GHEA Grapalat" w:hAnsi="GHEA Grapalat" w:cs="Arial"/>
          <w:b/>
          <w:color w:val="000000" w:themeColor="text1"/>
          <w:sz w:val="24"/>
          <w:szCs w:val="24"/>
          <w:lang w:val="ru-RU"/>
        </w:rPr>
        <w:t>В ЭЛЕКТРОННОМ АУКЦИОНЕ</w:t>
      </w:r>
    </w:p>
    <w:p w:rsidR="006E3890" w:rsidRPr="00996C18" w:rsidRDefault="006E3890" w:rsidP="008B1087">
      <w:pPr>
        <w:pStyle w:val="31"/>
        <w:widowControl w:val="0"/>
        <w:spacing w:after="160" w:line="240" w:lineRule="auto"/>
        <w:jc w:val="center"/>
        <w:rPr>
          <w:rFonts w:ascii="GHEA Grapalat" w:hAnsi="GHEA Grapalat" w:cs="Arial"/>
          <w:b/>
          <w:color w:val="000000" w:themeColor="text1"/>
          <w:sz w:val="24"/>
          <w:szCs w:val="24"/>
          <w:lang w:val="ru-RU"/>
        </w:rPr>
      </w:pPr>
    </w:p>
    <w:p w:rsidR="006E3890" w:rsidRPr="0041648D" w:rsidRDefault="006E3890" w:rsidP="0041648D">
      <w:pPr>
        <w:rPr>
          <w:rFonts w:ascii="GHEA Grapalat" w:hAnsi="GHEA Grapalat"/>
          <w:lang w:val="ru-RU"/>
        </w:rPr>
      </w:pPr>
      <w:r w:rsidRPr="0041648D">
        <w:rPr>
          <w:rFonts w:ascii="GHEA Grapalat" w:hAnsi="GHEA Grapalat"/>
          <w:lang w:val="ru-RU"/>
        </w:rPr>
        <w:t>______________________________________________________________заявляет, что</w:t>
      </w:r>
    </w:p>
    <w:p w:rsidR="006E3890" w:rsidRPr="003036CA" w:rsidRDefault="006E3890" w:rsidP="0041648D">
      <w:pPr>
        <w:ind w:left="2694"/>
        <w:rPr>
          <w:rFonts w:ascii="GHEA Grapalat" w:hAnsi="GHEA Grapalat"/>
          <w:sz w:val="18"/>
          <w:szCs w:val="18"/>
          <w:lang w:val="ru-RU"/>
        </w:rPr>
      </w:pPr>
      <w:r w:rsidRPr="003036CA">
        <w:rPr>
          <w:rFonts w:ascii="GHEA Grapalat" w:hAnsi="GHEA Grapalat"/>
          <w:sz w:val="18"/>
          <w:szCs w:val="18"/>
          <w:lang w:val="ru-RU"/>
        </w:rPr>
        <w:t>наименование участника</w:t>
      </w:r>
    </w:p>
    <w:p w:rsidR="006E3890" w:rsidRPr="0041648D" w:rsidRDefault="006E3890" w:rsidP="0041648D">
      <w:pPr>
        <w:rPr>
          <w:rFonts w:ascii="GHEA Grapalat" w:hAnsi="GHEA Grapalat"/>
          <w:u w:val="single"/>
          <w:lang w:val="ru-RU"/>
        </w:rPr>
      </w:pPr>
      <w:r w:rsidRPr="0041648D">
        <w:rPr>
          <w:rFonts w:ascii="GHEA Grapalat" w:hAnsi="GHEA Grapalat"/>
          <w:lang w:val="ru-RU"/>
        </w:rPr>
        <w:t xml:space="preserve">желает участвовать </w:t>
      </w:r>
      <w:proofErr w:type="spellStart"/>
      <w:r w:rsidRPr="0041648D">
        <w:rPr>
          <w:rFonts w:ascii="GHEA Grapalat" w:hAnsi="GHEA Grapalat"/>
          <w:lang w:val="ru-RU"/>
        </w:rPr>
        <w:t>влоте</w:t>
      </w:r>
      <w:proofErr w:type="spellEnd"/>
      <w:r w:rsidRPr="0041648D">
        <w:rPr>
          <w:rFonts w:ascii="GHEA Grapalat" w:hAnsi="GHEA Grapalat"/>
          <w:lang w:val="ru-RU"/>
        </w:rPr>
        <w:t xml:space="preserve"> (лотах)_______________________________объявленного</w:t>
      </w:r>
    </w:p>
    <w:p w:rsidR="006E3890" w:rsidRPr="003036CA" w:rsidRDefault="0041648D" w:rsidP="0041648D">
      <w:pPr>
        <w:spacing w:after="160"/>
        <w:ind w:left="4395"/>
        <w:rPr>
          <w:rFonts w:ascii="GHEA Grapalat" w:hAnsi="GHEA Grapalat" w:cs="Sylfaen"/>
          <w:sz w:val="18"/>
          <w:szCs w:val="18"/>
          <w:lang w:val="ru-RU"/>
        </w:rPr>
      </w:pPr>
      <w:r w:rsidRPr="0041648D">
        <w:rPr>
          <w:rFonts w:ascii="GHEA Grapalat" w:hAnsi="GHEA Grapalat"/>
          <w:lang w:val="ru-RU"/>
        </w:rPr>
        <w:t xml:space="preserve">  </w:t>
      </w:r>
      <w:r w:rsidR="006E3890" w:rsidRPr="003036CA">
        <w:rPr>
          <w:rFonts w:ascii="GHEA Grapalat" w:hAnsi="GHEA Grapalat"/>
          <w:sz w:val="18"/>
          <w:szCs w:val="18"/>
          <w:lang w:val="ru-RU"/>
        </w:rPr>
        <w:t>номер лота (лотов)</w:t>
      </w:r>
    </w:p>
    <w:p w:rsidR="006E3890" w:rsidRPr="0041648D" w:rsidRDefault="006E3890" w:rsidP="0041648D">
      <w:pPr>
        <w:rPr>
          <w:rFonts w:ascii="GHEA Grapalat" w:hAnsi="GHEA Grapalat" w:cs="Sylfaen"/>
          <w:lang w:val="ru-RU"/>
        </w:rPr>
      </w:pPr>
      <w:r w:rsidRPr="0041648D">
        <w:rPr>
          <w:rFonts w:ascii="GHEA Grapalat" w:hAnsi="GHEA Grapalat"/>
          <w:lang w:val="ru-RU"/>
        </w:rPr>
        <w:t>______________________________________________ под кодом---</w:t>
      </w:r>
      <w:r w:rsidRPr="0041648D">
        <w:rPr>
          <w:rFonts w:ascii="GHEA Grapalat" w:hAnsi="GHEA Grapalat"/>
          <w:lang w:val="es-ES"/>
        </w:rPr>
        <w:t xml:space="preserve"> </w:t>
      </w:r>
      <w:r w:rsidR="00B57FDE" w:rsidRPr="0041648D">
        <w:rPr>
          <w:rFonts w:ascii="GHEA Grapalat" w:hAnsi="GHEA Grapalat"/>
          <w:lang w:val="ru-RU"/>
        </w:rPr>
        <w:t>"</w:t>
      </w:r>
      <w:proofErr w:type="spellStart"/>
      <w:r w:rsidR="00C50D3A" w:rsidRPr="00C50D3A">
        <w:rPr>
          <w:rFonts w:ascii="GHEA Grapalat" w:hAnsi="GHEA Grapalat" w:cs="Arial"/>
          <w:color w:val="333333"/>
          <w:sz w:val="23"/>
          <w:szCs w:val="23"/>
          <w:shd w:val="clear" w:color="auto" w:fill="FFFFFF"/>
        </w:rPr>
        <w:t>EAAPDzB</w:t>
      </w:r>
      <w:proofErr w:type="spellEnd"/>
      <w:r w:rsidRPr="0041648D">
        <w:rPr>
          <w:rFonts w:ascii="GHEA Grapalat" w:hAnsi="GHEA Grapalat"/>
          <w:lang w:val="ru-RU"/>
        </w:rPr>
        <w:t xml:space="preserve"> ---/---</w:t>
      </w:r>
      <w:r w:rsidR="00B57FDE" w:rsidRPr="0041648D">
        <w:rPr>
          <w:rFonts w:ascii="GHEA Grapalat" w:hAnsi="GHEA Grapalat"/>
          <w:lang w:val="ru-RU"/>
        </w:rPr>
        <w:t>"</w:t>
      </w:r>
    </w:p>
    <w:p w:rsidR="006E3890" w:rsidRPr="003036CA" w:rsidRDefault="0041648D" w:rsidP="0041648D">
      <w:pPr>
        <w:spacing w:after="160"/>
        <w:rPr>
          <w:rFonts w:ascii="GHEA Grapalat" w:hAnsi="GHEA Grapalat"/>
          <w:sz w:val="18"/>
          <w:szCs w:val="18"/>
          <w:lang w:val="ru-RU"/>
        </w:rPr>
      </w:pPr>
      <w:r w:rsidRPr="003036CA">
        <w:rPr>
          <w:rFonts w:ascii="GHEA Grapalat" w:hAnsi="GHEA Grapalat"/>
          <w:sz w:val="18"/>
          <w:szCs w:val="18"/>
          <w:lang w:val="ru-RU"/>
        </w:rPr>
        <w:t xml:space="preserve">                                 </w:t>
      </w:r>
      <w:r w:rsidR="006E3890" w:rsidRPr="003036CA">
        <w:rPr>
          <w:rFonts w:ascii="GHEA Grapalat" w:hAnsi="GHEA Grapalat"/>
          <w:sz w:val="18"/>
          <w:szCs w:val="18"/>
          <w:lang w:val="ru-RU"/>
        </w:rPr>
        <w:t>наименование заказчика</w:t>
      </w:r>
    </w:p>
    <w:p w:rsidR="006E3890" w:rsidRPr="0041648D" w:rsidRDefault="006E3890" w:rsidP="0041648D">
      <w:pPr>
        <w:spacing w:after="160"/>
        <w:rPr>
          <w:rFonts w:ascii="GHEA Grapalat" w:hAnsi="GHEA Grapalat"/>
          <w:lang w:val="ru-RU"/>
        </w:rPr>
      </w:pPr>
      <w:r w:rsidRPr="0041648D">
        <w:rPr>
          <w:rFonts w:ascii="GHEA Grapalat" w:hAnsi="GHEA Grapalat"/>
          <w:lang w:val="ru-RU"/>
        </w:rPr>
        <w:t>электронного аукциона (далее-процедура)</w:t>
      </w:r>
      <w:r w:rsidR="00F00EB3">
        <w:rPr>
          <w:rFonts w:ascii="GHEA Grapalat" w:hAnsi="GHEA Grapalat"/>
          <w:lang w:val="ru-RU"/>
        </w:rPr>
        <w:t xml:space="preserve"> </w:t>
      </w:r>
      <w:r w:rsidR="00F00EB3" w:rsidRPr="00B671AC">
        <w:rPr>
          <w:rFonts w:ascii="GHEA Grapalat" w:hAnsi="GHEA Grapalat"/>
          <w:color w:val="000000" w:themeColor="text1"/>
          <w:lang w:val="ru-RU"/>
        </w:rPr>
        <w:t xml:space="preserve">и в соответствии с требованиями приглашения представляет </w:t>
      </w:r>
      <w:proofErr w:type="gramStart"/>
      <w:r w:rsidR="00F00EB3" w:rsidRPr="00B671AC">
        <w:rPr>
          <w:rFonts w:ascii="GHEA Grapalat" w:hAnsi="GHEA Grapalat"/>
          <w:color w:val="000000" w:themeColor="text1"/>
          <w:lang w:val="ru-RU"/>
        </w:rPr>
        <w:t>заявку</w:t>
      </w:r>
      <w:r w:rsidR="00F00EB3" w:rsidRPr="0068480C">
        <w:rPr>
          <w:rFonts w:ascii="GHEA Grapalat" w:hAnsi="GHEA Grapalat"/>
          <w:color w:val="000000" w:themeColor="text1"/>
          <w:lang w:val="ru-RU"/>
        </w:rPr>
        <w:t>.</w:t>
      </w:r>
      <w:r w:rsidRPr="0041648D">
        <w:rPr>
          <w:rFonts w:ascii="GHEA Grapalat" w:hAnsi="GHEA Grapalat"/>
          <w:lang w:val="ru-RU"/>
        </w:rPr>
        <w:t>.</w:t>
      </w:r>
      <w:proofErr w:type="gramEnd"/>
    </w:p>
    <w:p w:rsidR="00312BD1" w:rsidRPr="0041648D" w:rsidRDefault="006E3890" w:rsidP="0041648D">
      <w:pPr>
        <w:rPr>
          <w:rFonts w:ascii="GHEA Grapalat" w:hAnsi="GHEA Grapalat" w:cs="Arial"/>
          <w:b/>
          <w:color w:val="000000" w:themeColor="text1"/>
          <w:lang w:val="ru-RU"/>
        </w:rPr>
      </w:pPr>
      <w:r w:rsidRPr="0041648D">
        <w:rPr>
          <w:rFonts w:ascii="GHEA Grapalat" w:hAnsi="GHEA Grapalat"/>
          <w:lang w:val="ru-RU"/>
        </w:rPr>
        <w:t>__________________________________________________ заявляет и заверяет, что</w:t>
      </w:r>
    </w:p>
    <w:p w:rsidR="004A3EF5" w:rsidRPr="00C45DC4" w:rsidRDefault="004A3EF5" w:rsidP="004A3EF5">
      <w:pPr>
        <w:ind w:left="2694"/>
        <w:rPr>
          <w:rFonts w:ascii="GHEA Grapalat" w:hAnsi="GHEA Grapalat"/>
          <w:sz w:val="18"/>
          <w:szCs w:val="18"/>
          <w:lang w:val="ru-RU"/>
        </w:rPr>
      </w:pPr>
      <w:r w:rsidRPr="00C45DC4">
        <w:rPr>
          <w:rFonts w:ascii="GHEA Grapalat" w:hAnsi="GHEA Grapalat"/>
          <w:sz w:val="18"/>
          <w:szCs w:val="18"/>
          <w:lang w:val="ru-RU"/>
        </w:rPr>
        <w:t>наименование участника</w:t>
      </w:r>
    </w:p>
    <w:p w:rsidR="00BB23E4" w:rsidRPr="0041648D" w:rsidRDefault="00BB23E4" w:rsidP="0041648D">
      <w:pPr>
        <w:widowControl w:val="0"/>
        <w:tabs>
          <w:tab w:val="left" w:pos="1276"/>
        </w:tabs>
        <w:spacing w:after="160" w:line="240" w:lineRule="auto"/>
        <w:ind w:firstLine="567"/>
        <w:rPr>
          <w:rFonts w:ascii="GHEA Grapalat" w:hAnsi="GHEA Grapalat"/>
          <w:lang w:val="ru-RU"/>
        </w:rPr>
      </w:pPr>
    </w:p>
    <w:p w:rsidR="006E3890" w:rsidRPr="0041648D" w:rsidRDefault="006E3890" w:rsidP="0041648D">
      <w:pPr>
        <w:rPr>
          <w:rFonts w:ascii="GHEA Grapalat" w:hAnsi="GHEA Grapalat" w:cs="Sylfaen"/>
          <w:lang w:val="ru-RU"/>
        </w:rPr>
      </w:pPr>
      <w:r w:rsidRPr="0041648D">
        <w:rPr>
          <w:rFonts w:ascii="GHEA Grapalat" w:hAnsi="GHEA Grapalat"/>
          <w:lang w:val="ru-RU"/>
        </w:rPr>
        <w:t>является резидентом ______________________________________________________.</w:t>
      </w:r>
    </w:p>
    <w:p w:rsidR="006E3890" w:rsidRPr="003036CA" w:rsidRDefault="006E3890" w:rsidP="0041648D">
      <w:pPr>
        <w:spacing w:after="160"/>
        <w:ind w:left="4111"/>
        <w:rPr>
          <w:rFonts w:ascii="GHEA Grapalat" w:hAnsi="GHEA Grapalat" w:cs="Arial"/>
          <w:sz w:val="18"/>
          <w:szCs w:val="18"/>
          <w:lang w:val="ru-RU"/>
        </w:rPr>
      </w:pPr>
      <w:r w:rsidRPr="003036CA">
        <w:rPr>
          <w:rFonts w:ascii="GHEA Grapalat" w:hAnsi="GHEA Grapalat"/>
          <w:sz w:val="18"/>
          <w:szCs w:val="18"/>
          <w:lang w:val="ru-RU"/>
        </w:rPr>
        <w:t>наименование страны</w:t>
      </w:r>
    </w:p>
    <w:p w:rsidR="006E3890" w:rsidRPr="0041648D" w:rsidRDefault="006E3890" w:rsidP="0041648D">
      <w:pPr>
        <w:jc w:val="center"/>
        <w:rPr>
          <w:rFonts w:ascii="GHEA Grapalat" w:hAnsi="GHEA Grapalat"/>
          <w:lang w:val="ru-RU"/>
        </w:rPr>
      </w:pPr>
    </w:p>
    <w:p w:rsidR="00C50D3A" w:rsidRPr="00C50D3A" w:rsidRDefault="006E3890" w:rsidP="00C50D3A">
      <w:pPr>
        <w:jc w:val="left"/>
        <w:rPr>
          <w:rFonts w:ascii="GHEA Grapalat" w:hAnsi="GHEA Grapalat"/>
          <w:lang w:val="ru-RU"/>
        </w:rPr>
      </w:pPr>
      <w:r w:rsidRPr="0041648D">
        <w:rPr>
          <w:rFonts w:ascii="GHEA Grapalat" w:hAnsi="GHEA Grapalat"/>
          <w:lang w:val="ru-RU"/>
        </w:rPr>
        <w:t>Данные----------------------------------------следующие:</w:t>
      </w:r>
    </w:p>
    <w:p w:rsidR="006E3890" w:rsidRPr="00162DC5" w:rsidRDefault="00C50D3A" w:rsidP="00C50D3A">
      <w:pPr>
        <w:spacing w:line="240" w:lineRule="auto"/>
        <w:jc w:val="left"/>
        <w:rPr>
          <w:rFonts w:ascii="GHEA Grapalat" w:hAnsi="GHEA Grapalat"/>
          <w:lang w:val="ru-RU"/>
        </w:rPr>
      </w:pPr>
      <w:r w:rsidRPr="00C50D3A">
        <w:rPr>
          <w:rFonts w:ascii="GHEA Grapalat" w:hAnsi="GHEA Grapalat"/>
          <w:lang w:val="ru-RU"/>
        </w:rPr>
        <w:t xml:space="preserve">                   </w:t>
      </w:r>
      <w:r w:rsidR="006E3890" w:rsidRPr="0041648D">
        <w:rPr>
          <w:rFonts w:ascii="GHEA Grapalat" w:hAnsi="GHEA Grapalat"/>
          <w:lang w:val="ru-RU"/>
        </w:rPr>
        <w:t>наименование участника</w:t>
      </w:r>
    </w:p>
    <w:p w:rsidR="00C50D3A" w:rsidRPr="00162DC5" w:rsidRDefault="00C50D3A" w:rsidP="00C50D3A">
      <w:pPr>
        <w:spacing w:line="240" w:lineRule="auto"/>
        <w:jc w:val="left"/>
        <w:rPr>
          <w:rFonts w:ascii="GHEA Grapalat" w:hAnsi="GHEA Grapalat"/>
          <w:lang w:val="ru-RU"/>
        </w:rPr>
      </w:pPr>
    </w:p>
    <w:p w:rsidR="006E3890" w:rsidRPr="00996C18" w:rsidRDefault="006E3890" w:rsidP="006E3890">
      <w:pPr>
        <w:rPr>
          <w:rFonts w:ascii="GHEA Grapalat" w:hAnsi="GHEA Grapalat"/>
          <w:lang w:val="ru-RU"/>
        </w:rPr>
      </w:pPr>
      <w:r w:rsidRPr="00996C18">
        <w:rPr>
          <w:rFonts w:ascii="GHEA Grapalat" w:hAnsi="GHEA Grapalat"/>
          <w:lang w:val="ru-RU"/>
        </w:rPr>
        <w:t xml:space="preserve">Учетный номер налогоплательщика </w:t>
      </w:r>
      <w:r w:rsidR="003877C1" w:rsidRPr="004D11FE">
        <w:rPr>
          <w:rFonts w:ascii="GHEA Grapalat" w:hAnsi="GHEA Grapalat"/>
          <w:lang w:val="ru-RU"/>
        </w:rPr>
        <w:t xml:space="preserve">    </w:t>
      </w:r>
      <w:r w:rsidRPr="00996C18">
        <w:rPr>
          <w:rFonts w:ascii="GHEA Grapalat" w:hAnsi="GHEA Grapalat"/>
          <w:lang w:val="ru-RU"/>
        </w:rPr>
        <w:t>________________</w:t>
      </w:r>
    </w:p>
    <w:p w:rsidR="006E3890" w:rsidRPr="004A7C7A" w:rsidRDefault="006E3890" w:rsidP="006E3890">
      <w:pPr>
        <w:tabs>
          <w:tab w:val="left" w:pos="7371"/>
        </w:tabs>
        <w:rPr>
          <w:rFonts w:ascii="GHEA Grapalat" w:hAnsi="GHEA Grapalat"/>
          <w:sz w:val="16"/>
          <w:lang w:val="ru-RU"/>
        </w:rPr>
      </w:pPr>
      <w:r w:rsidRPr="00996C18">
        <w:rPr>
          <w:rFonts w:ascii="GHEA Grapalat" w:hAnsi="GHEA Grapalat"/>
          <w:sz w:val="16"/>
          <w:lang w:val="ru-RU"/>
        </w:rPr>
        <w:t xml:space="preserve">                                                            </w:t>
      </w:r>
      <w:r w:rsidR="003877C1" w:rsidRPr="004D11FE">
        <w:rPr>
          <w:rFonts w:ascii="GHEA Grapalat" w:hAnsi="GHEA Grapalat"/>
          <w:sz w:val="16"/>
          <w:lang w:val="ru-RU"/>
        </w:rPr>
        <w:t xml:space="preserve">             </w:t>
      </w:r>
      <w:r w:rsidRPr="00996C18">
        <w:rPr>
          <w:rFonts w:ascii="GHEA Grapalat" w:hAnsi="GHEA Grapalat"/>
          <w:sz w:val="16"/>
          <w:lang w:val="ru-RU"/>
        </w:rPr>
        <w:t xml:space="preserve"> </w:t>
      </w:r>
      <w:r w:rsidR="003877C1" w:rsidRPr="00996C18">
        <w:rPr>
          <w:rFonts w:ascii="GHEA Grapalat" w:hAnsi="GHEA Grapalat"/>
          <w:sz w:val="16"/>
          <w:lang w:val="ru-RU"/>
        </w:rPr>
        <w:t>У</w:t>
      </w:r>
      <w:r w:rsidRPr="00996C18">
        <w:rPr>
          <w:rFonts w:ascii="GHEA Grapalat" w:hAnsi="GHEA Grapalat"/>
          <w:sz w:val="16"/>
          <w:lang w:val="ru-RU"/>
        </w:rPr>
        <w:t xml:space="preserve">четный </w:t>
      </w:r>
      <w:proofErr w:type="spellStart"/>
      <w:r w:rsidRPr="00996C18">
        <w:rPr>
          <w:rFonts w:ascii="GHEA Grapalat" w:hAnsi="GHEA Grapalat"/>
          <w:sz w:val="16"/>
          <w:lang w:val="ru-RU"/>
        </w:rPr>
        <w:t>номерналогоплательщика</w:t>
      </w:r>
      <w:proofErr w:type="spellEnd"/>
    </w:p>
    <w:p w:rsidR="00C71026" w:rsidRPr="004A7C7A" w:rsidRDefault="00E56C92" w:rsidP="00C71026">
      <w:pPr>
        <w:rPr>
          <w:rFonts w:ascii="GHEA Grapalat" w:hAnsi="GHEA Grapalat" w:cs="Arial"/>
          <w:color w:val="660099"/>
          <w:sz w:val="24"/>
          <w:szCs w:val="24"/>
          <w:u w:val="single"/>
          <w:shd w:val="clear" w:color="auto" w:fill="FFFFFF"/>
          <w:lang w:val="ru-RU"/>
        </w:rPr>
      </w:pPr>
      <w:r w:rsidRPr="00C71026">
        <w:rPr>
          <w:rFonts w:ascii="GHEA Grapalat" w:hAnsi="GHEA Grapalat"/>
          <w:sz w:val="24"/>
          <w:szCs w:val="24"/>
        </w:rPr>
        <w:fldChar w:fldCharType="begin"/>
      </w:r>
      <w:r w:rsidRPr="004A7C7A">
        <w:rPr>
          <w:rFonts w:ascii="GHEA Grapalat" w:hAnsi="GHEA Grapalat"/>
          <w:sz w:val="24"/>
          <w:szCs w:val="24"/>
          <w:lang w:val="ru-RU"/>
        </w:rPr>
        <w:instrText xml:space="preserve"> </w:instrText>
      </w:r>
      <w:r w:rsidR="00C71026" w:rsidRPr="00C71026">
        <w:rPr>
          <w:rFonts w:ascii="GHEA Grapalat" w:hAnsi="GHEA Grapalat"/>
          <w:sz w:val="24"/>
          <w:szCs w:val="24"/>
        </w:rPr>
        <w:instrText>HYPERLINK</w:instrText>
      </w:r>
      <w:r w:rsidRPr="004A7C7A">
        <w:rPr>
          <w:rFonts w:ascii="GHEA Grapalat" w:hAnsi="GHEA Grapalat"/>
          <w:sz w:val="24"/>
          <w:szCs w:val="24"/>
          <w:lang w:val="ru-RU"/>
        </w:rPr>
        <w:instrText xml:space="preserve"> "</w:instrText>
      </w:r>
      <w:r w:rsidR="00C71026" w:rsidRPr="00C71026">
        <w:rPr>
          <w:rFonts w:ascii="GHEA Grapalat" w:hAnsi="GHEA Grapalat"/>
          <w:sz w:val="24"/>
          <w:szCs w:val="24"/>
        </w:rPr>
        <w:instrText>https</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hy</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glosbe</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com</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ru</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hy</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w:instrText>
      </w:r>
      <w:r w:rsidRPr="004A7C7A">
        <w:rPr>
          <w:rFonts w:ascii="GHEA Grapalat" w:hAnsi="GHEA Grapalat"/>
          <w:sz w:val="24"/>
          <w:szCs w:val="24"/>
          <w:lang w:val="ru-RU"/>
        </w:rPr>
        <w:instrText>1%</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BD</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BA</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BE</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w:instrText>
      </w:r>
      <w:r w:rsidRPr="004A7C7A">
        <w:rPr>
          <w:rFonts w:ascii="GHEA Grapalat" w:hAnsi="GHEA Grapalat"/>
          <w:sz w:val="24"/>
          <w:szCs w:val="24"/>
          <w:lang w:val="ru-RU"/>
        </w:rPr>
        <w:instrText>2%</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1%81%</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BA</w:instrText>
      </w:r>
      <w:r w:rsidRPr="004A7C7A">
        <w:rPr>
          <w:rFonts w:ascii="GHEA Grapalat" w:hAnsi="GHEA Grapalat"/>
          <w:sz w:val="24"/>
          <w:szCs w:val="24"/>
          <w:lang w:val="ru-RU"/>
        </w:rPr>
        <w:instrText>%</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w:instrText>
      </w:r>
      <w:r w:rsidRPr="004A7C7A">
        <w:rPr>
          <w:rFonts w:ascii="GHEA Grapalat" w:hAnsi="GHEA Grapalat"/>
          <w:sz w:val="24"/>
          <w:szCs w:val="24"/>
          <w:lang w:val="ru-RU"/>
        </w:rPr>
        <w:instrText>8%</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0%</w:instrText>
      </w:r>
      <w:r w:rsidR="00C71026" w:rsidRPr="00C71026">
        <w:rPr>
          <w:rFonts w:ascii="GHEA Grapalat" w:hAnsi="GHEA Grapalat"/>
          <w:sz w:val="24"/>
          <w:szCs w:val="24"/>
        </w:rPr>
        <w:instrText>B</w:instrText>
      </w:r>
      <w:r w:rsidRPr="004A7C7A">
        <w:rPr>
          <w:rFonts w:ascii="GHEA Grapalat" w:hAnsi="GHEA Grapalat"/>
          <w:sz w:val="24"/>
          <w:szCs w:val="24"/>
          <w:lang w:val="ru-RU"/>
        </w:rPr>
        <w:instrText>9%20%</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1%81%</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1%87%</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1%91%</w:instrText>
      </w:r>
      <w:r w:rsidR="00C71026" w:rsidRPr="00C71026">
        <w:rPr>
          <w:rFonts w:ascii="GHEA Grapalat" w:hAnsi="GHEA Grapalat"/>
          <w:sz w:val="24"/>
          <w:szCs w:val="24"/>
        </w:rPr>
        <w:instrText>D</w:instrText>
      </w:r>
      <w:r w:rsidRPr="004A7C7A">
        <w:rPr>
          <w:rFonts w:ascii="GHEA Grapalat" w:hAnsi="GHEA Grapalat"/>
          <w:sz w:val="24"/>
          <w:szCs w:val="24"/>
          <w:lang w:val="ru-RU"/>
        </w:rPr>
        <w:instrText xml:space="preserve">1%82" </w:instrText>
      </w:r>
      <w:r w:rsidRPr="00C71026">
        <w:rPr>
          <w:rFonts w:ascii="GHEA Grapalat" w:hAnsi="GHEA Grapalat"/>
          <w:sz w:val="24"/>
          <w:szCs w:val="24"/>
        </w:rPr>
        <w:fldChar w:fldCharType="separate"/>
      </w:r>
      <w:r w:rsidRPr="004A7C7A">
        <w:rPr>
          <w:rFonts w:ascii="GHEA Grapalat" w:hAnsi="GHEA Grapalat" w:cs="Arial"/>
          <w:bCs/>
          <w:color w:val="000000" w:themeColor="text1"/>
          <w:sz w:val="24"/>
          <w:szCs w:val="24"/>
          <w:shd w:val="clear" w:color="auto" w:fill="FFFFFF"/>
          <w:lang w:val="ru-RU"/>
        </w:rPr>
        <w:t xml:space="preserve">Банковский </w:t>
      </w:r>
      <w:proofErr w:type="gramStart"/>
      <w:r w:rsidRPr="004A7C7A">
        <w:rPr>
          <w:rFonts w:ascii="GHEA Grapalat" w:hAnsi="GHEA Grapalat" w:cs="Arial"/>
          <w:bCs/>
          <w:color w:val="000000" w:themeColor="text1"/>
          <w:sz w:val="24"/>
          <w:szCs w:val="24"/>
          <w:shd w:val="clear" w:color="auto" w:fill="FFFFFF"/>
          <w:lang w:val="ru-RU"/>
        </w:rPr>
        <w:t xml:space="preserve">счет </w:t>
      </w:r>
      <w:r w:rsidR="003877C1" w:rsidRPr="004D11FE">
        <w:rPr>
          <w:rFonts w:ascii="GHEA Grapalat" w:hAnsi="GHEA Grapalat" w:cs="Arial"/>
          <w:bCs/>
          <w:color w:val="000000" w:themeColor="text1"/>
          <w:sz w:val="24"/>
          <w:szCs w:val="24"/>
          <w:shd w:val="clear" w:color="auto" w:fill="FFFFFF"/>
          <w:lang w:val="ru-RU"/>
        </w:rPr>
        <w:t xml:space="preserve"> </w:t>
      </w:r>
      <w:r w:rsidRPr="004A7C7A">
        <w:rPr>
          <w:rFonts w:ascii="GHEA Grapalat" w:hAnsi="GHEA Grapalat" w:cs="Arial"/>
          <w:bCs/>
          <w:color w:val="000000" w:themeColor="text1"/>
          <w:sz w:val="24"/>
          <w:szCs w:val="24"/>
          <w:shd w:val="clear" w:color="auto" w:fill="FFFFFF"/>
          <w:lang w:val="ru-RU"/>
        </w:rPr>
        <w:t>_</w:t>
      </w:r>
      <w:proofErr w:type="gramEnd"/>
      <w:r w:rsidRPr="004A7C7A">
        <w:rPr>
          <w:rFonts w:ascii="GHEA Grapalat" w:hAnsi="GHEA Grapalat" w:cs="Arial"/>
          <w:bCs/>
          <w:color w:val="000000" w:themeColor="text1"/>
          <w:sz w:val="24"/>
          <w:szCs w:val="24"/>
          <w:shd w:val="clear" w:color="auto" w:fill="FFFFFF"/>
          <w:lang w:val="ru-RU"/>
        </w:rPr>
        <w:t xml:space="preserve">_____________________________ </w:t>
      </w:r>
    </w:p>
    <w:p w:rsidR="00C71026" w:rsidRPr="004A7C7A" w:rsidRDefault="00E56C92" w:rsidP="00C71026">
      <w:pPr>
        <w:tabs>
          <w:tab w:val="left" w:pos="7371"/>
        </w:tabs>
        <w:rPr>
          <w:rFonts w:ascii="GHEA Grapalat" w:hAnsi="GHEA Grapalat"/>
          <w:sz w:val="16"/>
          <w:lang w:val="ru-RU"/>
        </w:rPr>
      </w:pPr>
      <w:r w:rsidRPr="00C71026">
        <w:rPr>
          <w:rFonts w:ascii="GHEA Grapalat" w:hAnsi="GHEA Grapalat"/>
          <w:sz w:val="24"/>
          <w:szCs w:val="24"/>
        </w:rPr>
        <w:fldChar w:fldCharType="end"/>
      </w:r>
      <w:r w:rsidR="00E81FFB" w:rsidRPr="00E81FFB">
        <w:rPr>
          <w:lang w:val="ru-RU"/>
        </w:rPr>
        <w:t xml:space="preserve"> </w:t>
      </w:r>
      <w:r w:rsidR="00E81FFB" w:rsidRPr="004D11FE">
        <w:rPr>
          <w:lang w:val="ru-RU"/>
        </w:rPr>
        <w:t xml:space="preserve">                                                                </w:t>
      </w:r>
      <w:r w:rsidR="00E81FFB" w:rsidRPr="003877C1">
        <w:rPr>
          <w:rFonts w:ascii="GHEA Grapalat" w:hAnsi="GHEA Grapalat"/>
          <w:sz w:val="16"/>
          <w:lang w:val="ru-RU"/>
        </w:rPr>
        <w:t xml:space="preserve">  </w:t>
      </w:r>
      <w:r w:rsidR="00E81FFB" w:rsidRPr="004A7C7A">
        <w:rPr>
          <w:rFonts w:ascii="GHEA Grapalat" w:hAnsi="GHEA Grapalat"/>
          <w:sz w:val="16"/>
          <w:lang w:val="ru-RU"/>
        </w:rPr>
        <w:t>Банковский счет</w:t>
      </w:r>
    </w:p>
    <w:p w:rsidR="006E3890" w:rsidRPr="00996C18" w:rsidRDefault="006E3890" w:rsidP="006E3890">
      <w:pPr>
        <w:rPr>
          <w:rFonts w:ascii="GHEA Grapalat" w:hAnsi="GHEA Grapalat"/>
          <w:lang w:val="ru-RU"/>
        </w:rPr>
      </w:pPr>
      <w:r w:rsidRPr="00996C18">
        <w:rPr>
          <w:rFonts w:ascii="GHEA Grapalat" w:hAnsi="GHEA Grapalat"/>
          <w:lang w:val="ru-RU"/>
        </w:rPr>
        <w:t>Адрес деятельности              ------------------------------------------------------------</w:t>
      </w:r>
    </w:p>
    <w:p w:rsidR="006E3890" w:rsidRPr="00996C18" w:rsidRDefault="006E3890" w:rsidP="006E3890">
      <w:pPr>
        <w:jc w:val="center"/>
        <w:rPr>
          <w:rFonts w:ascii="GHEA Grapalat" w:hAnsi="GHEA Grapalat"/>
          <w:sz w:val="18"/>
          <w:szCs w:val="18"/>
          <w:lang w:val="ru-RU"/>
        </w:rPr>
      </w:pPr>
      <w:r w:rsidRPr="00996C18">
        <w:rPr>
          <w:rFonts w:ascii="GHEA Grapalat" w:hAnsi="GHEA Grapalat"/>
          <w:sz w:val="18"/>
          <w:szCs w:val="18"/>
          <w:lang w:val="ru-RU"/>
        </w:rPr>
        <w:t>адрес деятельности</w:t>
      </w:r>
    </w:p>
    <w:p w:rsidR="00E77411" w:rsidRPr="0073472C" w:rsidRDefault="00E77411" w:rsidP="00E77411">
      <w:pPr>
        <w:rPr>
          <w:rFonts w:ascii="GHEA Grapalat" w:hAnsi="GHEA Grapalat"/>
          <w:lang w:val="ru-RU"/>
        </w:rPr>
      </w:pPr>
      <w:r w:rsidRPr="0073472C">
        <w:rPr>
          <w:rFonts w:ascii="GHEA Grapalat" w:hAnsi="GHEA Grapalat"/>
          <w:lang w:val="ru-RU"/>
        </w:rPr>
        <w:t>Адрес электронной почты              ------------------------------------------------------------</w:t>
      </w:r>
    </w:p>
    <w:p w:rsidR="00E77411" w:rsidRPr="00996C18" w:rsidRDefault="00E77411" w:rsidP="00E77411">
      <w:pPr>
        <w:jc w:val="center"/>
        <w:rPr>
          <w:rFonts w:ascii="GHEA Grapalat" w:hAnsi="GHEA Grapalat"/>
          <w:sz w:val="18"/>
          <w:szCs w:val="18"/>
          <w:lang w:val="ru-RU"/>
        </w:rPr>
      </w:pPr>
      <w:r w:rsidRPr="0073472C">
        <w:rPr>
          <w:rFonts w:ascii="GHEA Grapalat" w:hAnsi="GHEA Grapalat"/>
          <w:sz w:val="18"/>
          <w:szCs w:val="18"/>
          <w:lang w:val="ru-RU"/>
        </w:rPr>
        <w:t>адрес</w:t>
      </w:r>
      <w:r w:rsidRPr="0073472C">
        <w:rPr>
          <w:rFonts w:ascii="GHEA Grapalat" w:hAnsi="GHEA Grapalat"/>
          <w:lang w:val="ru-RU"/>
        </w:rPr>
        <w:t xml:space="preserve"> эл. почты</w:t>
      </w:r>
      <w:r w:rsidRPr="00996C18">
        <w:rPr>
          <w:rFonts w:ascii="GHEA Grapalat" w:hAnsi="GHEA Grapalat"/>
          <w:lang w:val="ru-RU"/>
        </w:rPr>
        <w:t xml:space="preserve">              </w:t>
      </w:r>
    </w:p>
    <w:p w:rsidR="00E77411" w:rsidRDefault="00E77411" w:rsidP="006E3890">
      <w:pPr>
        <w:rPr>
          <w:ins w:id="17" w:author="Inesa Kocharyan" w:date="2022-10-24T10:48:00Z"/>
          <w:rFonts w:ascii="GHEA Grapalat" w:hAnsi="GHEA Grapalat"/>
          <w:lang w:val="ru-RU"/>
        </w:rPr>
      </w:pPr>
    </w:p>
    <w:p w:rsidR="006E3890" w:rsidRPr="00996C18" w:rsidRDefault="006E3890" w:rsidP="006E3890">
      <w:pPr>
        <w:rPr>
          <w:rFonts w:ascii="GHEA Grapalat" w:hAnsi="GHEA Grapalat"/>
          <w:lang w:val="ru-RU"/>
        </w:rPr>
      </w:pPr>
      <w:r w:rsidRPr="00996C18">
        <w:rPr>
          <w:rFonts w:ascii="GHEA Grapalat" w:hAnsi="GHEA Grapalat"/>
          <w:lang w:val="ru-RU"/>
        </w:rPr>
        <w:t>Номер телефона                     -------------------------------------------------------------</w:t>
      </w:r>
    </w:p>
    <w:p w:rsidR="006E3890" w:rsidRPr="00996C18" w:rsidRDefault="006E3890" w:rsidP="00B57FDE">
      <w:pPr>
        <w:tabs>
          <w:tab w:val="left" w:pos="7371"/>
        </w:tabs>
        <w:ind w:left="3544" w:firstLine="3"/>
        <w:rPr>
          <w:rFonts w:ascii="GHEA Grapalat" w:hAnsi="GHEA Grapalat"/>
          <w:sz w:val="20"/>
          <w:lang w:val="ru-RU"/>
        </w:rPr>
      </w:pPr>
      <w:r w:rsidRPr="00996C18">
        <w:rPr>
          <w:rFonts w:ascii="GHEA Grapalat" w:hAnsi="GHEA Grapalat"/>
          <w:sz w:val="16"/>
          <w:lang w:val="ru-RU"/>
        </w:rPr>
        <w:t>Номер телефона</w:t>
      </w:r>
    </w:p>
    <w:p w:rsidR="006E3890" w:rsidRPr="00996C18" w:rsidRDefault="006E3890" w:rsidP="006E3890">
      <w:pPr>
        <w:tabs>
          <w:tab w:val="left" w:pos="7371"/>
        </w:tabs>
        <w:spacing w:line="240" w:lineRule="auto"/>
        <w:jc w:val="left"/>
        <w:rPr>
          <w:rFonts w:ascii="GHEA Grapalat" w:hAnsi="GHEA Grapalat"/>
          <w:sz w:val="20"/>
          <w:lang w:val="ru-RU"/>
        </w:rPr>
      </w:pPr>
      <w:r w:rsidRPr="00996C18">
        <w:rPr>
          <w:rFonts w:ascii="GHEA Grapalat" w:hAnsi="GHEA Grapalat"/>
          <w:sz w:val="20"/>
          <w:lang w:val="ru-RU"/>
        </w:rPr>
        <w:t xml:space="preserve">Название на русском </w:t>
      </w:r>
      <w:proofErr w:type="gramStart"/>
      <w:r w:rsidRPr="00996C18">
        <w:rPr>
          <w:rFonts w:ascii="GHEA Grapalat" w:hAnsi="GHEA Grapalat"/>
          <w:sz w:val="20"/>
          <w:lang w:val="ru-RU"/>
        </w:rPr>
        <w:t>языке  _</w:t>
      </w:r>
      <w:proofErr w:type="gramEnd"/>
      <w:r w:rsidRPr="00996C18">
        <w:rPr>
          <w:rFonts w:ascii="GHEA Grapalat" w:hAnsi="GHEA Grapalat"/>
          <w:sz w:val="20"/>
          <w:lang w:val="ru-RU"/>
        </w:rPr>
        <w:t>_____________________________________________________</w:t>
      </w:r>
    </w:p>
    <w:p w:rsidR="006E3890" w:rsidRPr="00996C18" w:rsidRDefault="006E3890" w:rsidP="006E3890">
      <w:pPr>
        <w:tabs>
          <w:tab w:val="left" w:pos="7371"/>
        </w:tabs>
        <w:spacing w:line="240" w:lineRule="auto"/>
        <w:jc w:val="center"/>
        <w:rPr>
          <w:rFonts w:ascii="GHEA Grapalat" w:hAnsi="GHEA Grapalat"/>
          <w:sz w:val="16"/>
          <w:lang w:val="ru-RU"/>
        </w:rPr>
      </w:pPr>
      <w:r w:rsidRPr="00996C18">
        <w:rPr>
          <w:rFonts w:ascii="GHEA Grapalat" w:hAnsi="GHEA Grapalat"/>
          <w:sz w:val="16"/>
          <w:lang w:val="ru-RU"/>
        </w:rPr>
        <w:t>наименование и организационно-правовой тип на русском языке</w:t>
      </w:r>
    </w:p>
    <w:p w:rsidR="006E3890" w:rsidRPr="00996C18" w:rsidRDefault="006E3890" w:rsidP="006E3890">
      <w:pPr>
        <w:tabs>
          <w:tab w:val="left" w:pos="7371"/>
        </w:tabs>
        <w:spacing w:after="160"/>
        <w:jc w:val="left"/>
        <w:rPr>
          <w:rFonts w:ascii="GHEA Grapalat" w:hAnsi="GHEA Grapalat"/>
          <w:sz w:val="20"/>
          <w:lang w:val="ru-RU"/>
        </w:rPr>
      </w:pPr>
    </w:p>
    <w:p w:rsidR="00575B94" w:rsidRPr="0073472C" w:rsidRDefault="00575B94" w:rsidP="00575B94">
      <w:pPr>
        <w:widowControl w:val="0"/>
        <w:rPr>
          <w:rFonts w:ascii="GHEA Grapalat" w:hAnsi="GHEA Grapalat"/>
          <w:lang w:val="ru-RU"/>
        </w:rPr>
      </w:pPr>
      <w:r w:rsidRPr="0073472C">
        <w:rPr>
          <w:rFonts w:ascii="GHEA Grapalat" w:hAnsi="GHEA Grapalat"/>
          <w:lang w:val="ru-RU"/>
        </w:rPr>
        <w:t xml:space="preserve">Настоящим </w:t>
      </w:r>
      <w:ins w:id="18" w:author="Inesa Kocharyan" w:date="2022-10-25T17:31:00Z">
        <w:r w:rsidR="00FE07F1" w:rsidRPr="0073472C">
          <w:rPr>
            <w:rFonts w:ascii="GHEA Grapalat" w:hAnsi="GHEA Grapalat"/>
            <w:lang w:val="ru-RU"/>
          </w:rPr>
          <w:t xml:space="preserve">    </w:t>
        </w:r>
      </w:ins>
      <w:r w:rsidRPr="0073472C">
        <w:rPr>
          <w:rFonts w:ascii="GHEA Grapalat" w:hAnsi="GHEA Grapalat"/>
          <w:lang w:val="ru-RU"/>
        </w:rPr>
        <w:t xml:space="preserve">_________________________________объявляет и </w:t>
      </w:r>
      <w:proofErr w:type="spellStart"/>
      <w:proofErr w:type="gramStart"/>
      <w:r w:rsidRPr="0073472C">
        <w:rPr>
          <w:rFonts w:ascii="GHEA Grapalat" w:hAnsi="GHEA Grapalat"/>
          <w:lang w:val="ru-RU"/>
        </w:rPr>
        <w:t>подтверждает,что</w:t>
      </w:r>
      <w:proofErr w:type="spellEnd"/>
      <w:proofErr w:type="gramEnd"/>
      <w:r w:rsidRPr="0073472C">
        <w:rPr>
          <w:rFonts w:ascii="GHEA Grapalat" w:hAnsi="GHEA Grapalat"/>
          <w:lang w:val="ru-RU"/>
        </w:rPr>
        <w:t>:</w:t>
      </w:r>
    </w:p>
    <w:p w:rsidR="00575B94" w:rsidRPr="0073472C" w:rsidRDefault="00575B94" w:rsidP="00575B94">
      <w:pPr>
        <w:widowControl w:val="0"/>
        <w:spacing w:after="120"/>
        <w:ind w:left="2835"/>
        <w:rPr>
          <w:rFonts w:ascii="GHEA Grapalat" w:hAnsi="GHEA Grapalat"/>
          <w:sz w:val="16"/>
          <w:lang w:val="ru-RU"/>
        </w:rPr>
      </w:pPr>
      <w:r w:rsidRPr="0073472C">
        <w:rPr>
          <w:rFonts w:ascii="GHEA Grapalat" w:hAnsi="GHEA Grapalat"/>
          <w:sz w:val="16"/>
          <w:lang w:val="ru-RU"/>
        </w:rPr>
        <w:lastRenderedPageBreak/>
        <w:t>наименование участника</w:t>
      </w:r>
    </w:p>
    <w:p w:rsidR="00C50D3A" w:rsidRPr="0073472C" w:rsidRDefault="00C50D3A" w:rsidP="00575B94">
      <w:pPr>
        <w:widowControl w:val="0"/>
        <w:spacing w:after="120"/>
        <w:ind w:left="2835"/>
        <w:rPr>
          <w:rFonts w:ascii="GHEA Grapalat" w:hAnsi="GHEA Grapalat"/>
          <w:sz w:val="16"/>
          <w:lang w:val="ru-RU"/>
        </w:rPr>
      </w:pPr>
    </w:p>
    <w:p w:rsidR="0057609C" w:rsidRPr="0073472C" w:rsidRDefault="0057609C" w:rsidP="0057609C">
      <w:pPr>
        <w:ind w:firstLine="709"/>
        <w:rPr>
          <w:rFonts w:ascii="GHEA Grapalat" w:hAnsi="GHEA Grapalat"/>
          <w:sz w:val="20"/>
          <w:lang w:val="es-ES"/>
        </w:rPr>
      </w:pPr>
      <w:r w:rsidRPr="0073472C">
        <w:rPr>
          <w:rFonts w:ascii="GHEA Grapalat" w:hAnsi="GHEA Grapalat" w:cs="Arial"/>
          <w:sz w:val="20"/>
          <w:szCs w:val="20"/>
          <w:lang w:val="es-ES"/>
        </w:rPr>
        <w:t>1)</w:t>
      </w:r>
      <w:r w:rsidRPr="0073472C">
        <w:rPr>
          <w:rFonts w:ascii="GHEA Grapalat" w:hAnsi="GHEA Grapalat"/>
          <w:sz w:val="20"/>
          <w:lang w:val="hy-AM"/>
        </w:rPr>
        <w:t xml:space="preserve">  </w:t>
      </w:r>
      <w:r w:rsidRPr="0073472C">
        <w:rPr>
          <w:rFonts w:ascii="GHEA Grapalat" w:hAnsi="GHEA Grapalat"/>
          <w:sz w:val="20"/>
          <w:u w:val="single"/>
          <w:lang w:val="hy-AM"/>
        </w:rPr>
        <w:t xml:space="preserve">                                                </w:t>
      </w:r>
      <w:r w:rsidRPr="0073472C">
        <w:rPr>
          <w:rFonts w:ascii="GHEA Grapalat" w:hAnsi="GHEA Grapalat"/>
          <w:sz w:val="20"/>
          <w:u w:val="single"/>
          <w:lang w:val="es-ES"/>
        </w:rPr>
        <w:t xml:space="preserve">                         </w:t>
      </w:r>
      <w:r w:rsidRPr="0073472C">
        <w:rPr>
          <w:rFonts w:ascii="GHEA Grapalat" w:hAnsi="GHEA Grapalat"/>
          <w:sz w:val="20"/>
          <w:u w:val="single"/>
          <w:lang w:val="hy-AM"/>
        </w:rPr>
        <w:t xml:space="preserve">          </w:t>
      </w:r>
      <w:r w:rsidR="00E662E8" w:rsidRPr="0073472C">
        <w:rPr>
          <w:rFonts w:ascii="GHEA Grapalat" w:hAnsi="GHEA Grapalat"/>
          <w:sz w:val="20"/>
          <w:u w:val="single"/>
          <w:lang w:val="ru-RU"/>
        </w:rPr>
        <w:t xml:space="preserve">и </w:t>
      </w:r>
      <w:r w:rsidR="00E662E8" w:rsidRPr="0073472C">
        <w:rPr>
          <w:rFonts w:ascii="GHEA Grapalat" w:hAnsi="GHEA Grapalat"/>
          <w:lang w:val="hy-AM"/>
        </w:rPr>
        <w:t>аффилированные</w:t>
      </w:r>
      <w:r w:rsidR="00ED4A9D" w:rsidRPr="0073472C">
        <w:rPr>
          <w:rFonts w:ascii="GHEA Grapalat" w:hAnsi="GHEA Grapalat"/>
          <w:lang w:val="ru-RU"/>
        </w:rPr>
        <w:t xml:space="preserve"> с ним</w:t>
      </w:r>
      <w:r w:rsidR="00E662E8" w:rsidRPr="0073472C">
        <w:rPr>
          <w:rFonts w:ascii="GHEA Grapalat" w:hAnsi="GHEA Grapalat"/>
          <w:lang w:val="hy-AM"/>
        </w:rPr>
        <w:t xml:space="preserve"> лица</w:t>
      </w:r>
    </w:p>
    <w:p w:rsidR="00E662E8" w:rsidRPr="0073472C" w:rsidRDefault="0057609C" w:rsidP="00E662E8">
      <w:pPr>
        <w:widowControl w:val="0"/>
        <w:spacing w:after="120"/>
        <w:ind w:left="2835"/>
        <w:rPr>
          <w:rFonts w:ascii="GHEA Grapalat" w:hAnsi="GHEA Grapalat"/>
          <w:sz w:val="16"/>
          <w:lang w:val="ru-RU"/>
        </w:rPr>
      </w:pPr>
      <w:r w:rsidRPr="0073472C">
        <w:rPr>
          <w:rFonts w:ascii="GHEA Grapalat" w:hAnsi="GHEA Grapalat"/>
          <w:sz w:val="20"/>
          <w:lang w:val="hy-AM"/>
        </w:rPr>
        <w:tab/>
      </w:r>
      <w:r w:rsidRPr="0073472C">
        <w:rPr>
          <w:rFonts w:ascii="GHEA Grapalat" w:hAnsi="GHEA Grapalat"/>
          <w:sz w:val="20"/>
          <w:lang w:val="hy-AM"/>
        </w:rPr>
        <w:tab/>
      </w:r>
      <w:r w:rsidR="00E662E8" w:rsidRPr="0073472C">
        <w:rPr>
          <w:rFonts w:ascii="GHEA Grapalat" w:hAnsi="GHEA Grapalat"/>
          <w:sz w:val="16"/>
          <w:lang w:val="ru-RU"/>
        </w:rPr>
        <w:t>наименование участника</w:t>
      </w:r>
    </w:p>
    <w:p w:rsidR="0057609C" w:rsidRPr="0073472C" w:rsidRDefault="0057609C" w:rsidP="0057609C">
      <w:pPr>
        <w:rPr>
          <w:rFonts w:ascii="GHEA Grapalat" w:hAnsi="GHEA Grapalat"/>
          <w:i/>
          <w:sz w:val="16"/>
          <w:vertAlign w:val="superscript"/>
          <w:lang w:val="es-ES"/>
        </w:rPr>
      </w:pPr>
    </w:p>
    <w:p w:rsidR="0057609C" w:rsidRPr="0073472C" w:rsidRDefault="0057609C" w:rsidP="0057609C">
      <w:pPr>
        <w:rPr>
          <w:rFonts w:ascii="GHEA Grapalat" w:hAnsi="GHEA Grapalat" w:cs="Sylfaen"/>
          <w:sz w:val="20"/>
          <w:lang w:val="hy-AM"/>
        </w:rPr>
      </w:pP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002D5172" w:rsidRPr="0073472C">
        <w:rPr>
          <w:rFonts w:ascii="GHEA Grapalat" w:hAnsi="GHEA Grapalat"/>
          <w:lang w:val="hy-AM"/>
        </w:rPr>
        <w:t xml:space="preserve">удовлетворяют </w:t>
      </w:r>
      <w:r w:rsidR="002D5172" w:rsidRPr="0073472C">
        <w:rPr>
          <w:rFonts w:ascii="GHEA Grapalat" w:hAnsi="GHEA Grapalat"/>
          <w:color w:val="000000" w:themeColor="text1"/>
          <w:spacing w:val="-4"/>
          <w:lang w:val="ru-RU"/>
        </w:rPr>
        <w:t>требованиям</w:t>
      </w:r>
      <w:r w:rsidR="002D5172" w:rsidRPr="0073472C">
        <w:rPr>
          <w:rFonts w:ascii="GHEA Grapalat" w:hAnsi="GHEA Grapalat"/>
          <w:color w:val="000000" w:themeColor="text1"/>
          <w:sz w:val="24"/>
          <w:szCs w:val="24"/>
          <w:lang w:val="es-ES"/>
        </w:rPr>
        <w:t xml:space="preserve"> </w:t>
      </w:r>
      <w:r w:rsidR="002D5172" w:rsidRPr="0073472C">
        <w:rPr>
          <w:rFonts w:ascii="GHEA Grapalat" w:hAnsi="GHEA Grapalat"/>
          <w:color w:val="000000" w:themeColor="text1"/>
          <w:spacing w:val="-4"/>
          <w:lang w:val="ru-RU"/>
        </w:rPr>
        <w:t>права</w:t>
      </w:r>
      <w:r w:rsidR="002D5172" w:rsidRPr="0073472C">
        <w:rPr>
          <w:rFonts w:ascii="GHEA Grapalat" w:hAnsi="GHEA Grapalat"/>
          <w:color w:val="000000" w:themeColor="text1"/>
          <w:spacing w:val="-4"/>
          <w:lang w:val="es-ES"/>
        </w:rPr>
        <w:t xml:space="preserve"> </w:t>
      </w:r>
      <w:r w:rsidR="002D5172" w:rsidRPr="0073472C">
        <w:rPr>
          <w:rFonts w:ascii="GHEA Grapalat" w:hAnsi="GHEA Grapalat"/>
          <w:color w:val="000000" w:themeColor="text1"/>
          <w:spacing w:val="-4"/>
          <w:lang w:val="ru-RU"/>
        </w:rPr>
        <w:t>участия</w:t>
      </w:r>
      <w:r w:rsidR="002D5172" w:rsidRPr="0073472C">
        <w:rPr>
          <w:rFonts w:ascii="GHEA Grapalat" w:hAnsi="GHEA Grapalat"/>
          <w:color w:val="000000" w:themeColor="text1"/>
          <w:sz w:val="24"/>
          <w:szCs w:val="24"/>
          <w:lang w:val="es-ES"/>
        </w:rPr>
        <w:t xml:space="preserve"> </w:t>
      </w:r>
      <w:r w:rsidR="002D5172" w:rsidRPr="0073472C">
        <w:rPr>
          <w:rFonts w:ascii="GHEA Grapalat" w:hAnsi="GHEA Grapalat"/>
          <w:color w:val="000000" w:themeColor="text1"/>
          <w:spacing w:val="-4"/>
          <w:lang w:val="ru-RU"/>
        </w:rPr>
        <w:t>установленным</w:t>
      </w:r>
      <w:r w:rsidR="002D5172" w:rsidRPr="0073472C">
        <w:rPr>
          <w:rFonts w:ascii="GHEA Grapalat" w:hAnsi="GHEA Grapalat"/>
          <w:color w:val="000000" w:themeColor="text1"/>
          <w:spacing w:val="-4"/>
          <w:lang w:val="es-ES"/>
        </w:rPr>
        <w:t xml:space="preserve"> </w:t>
      </w:r>
      <w:r w:rsidR="002D5172" w:rsidRPr="0073472C">
        <w:rPr>
          <w:rFonts w:ascii="GHEA Grapalat" w:hAnsi="GHEA Grapalat"/>
          <w:color w:val="000000" w:themeColor="text1"/>
          <w:spacing w:val="-4"/>
          <w:lang w:val="ru-RU"/>
        </w:rPr>
        <w:t>приглашением на процедуру</w:t>
      </w:r>
      <w:r w:rsidR="002D5172" w:rsidRPr="0073472C">
        <w:rPr>
          <w:rFonts w:ascii="GHEA Grapalat" w:hAnsi="GHEA Grapalat"/>
          <w:color w:val="000000" w:themeColor="text1"/>
          <w:spacing w:val="-4"/>
          <w:lang w:val="es-ES"/>
        </w:rPr>
        <w:t xml:space="preserve"> </w:t>
      </w:r>
      <w:r w:rsidR="002D5172" w:rsidRPr="0073472C">
        <w:rPr>
          <w:rFonts w:ascii="GHEA Grapalat" w:hAnsi="GHEA Grapalat"/>
          <w:color w:val="000000" w:themeColor="text1"/>
          <w:lang w:val="ru-RU"/>
        </w:rPr>
        <w:t>под</w:t>
      </w:r>
      <w:r w:rsidR="002D5172" w:rsidRPr="0073472C">
        <w:rPr>
          <w:rFonts w:ascii="GHEA Grapalat" w:hAnsi="GHEA Grapalat"/>
          <w:color w:val="000000" w:themeColor="text1"/>
          <w:lang w:val="es-ES"/>
        </w:rPr>
        <w:t xml:space="preserve"> </w:t>
      </w:r>
      <w:r w:rsidR="002D5172" w:rsidRPr="0073472C">
        <w:rPr>
          <w:rFonts w:ascii="GHEA Grapalat" w:hAnsi="GHEA Grapalat"/>
          <w:color w:val="000000" w:themeColor="text1"/>
          <w:lang w:val="ru-RU"/>
        </w:rPr>
        <w:t>кодом</w:t>
      </w:r>
      <w:r w:rsidRPr="0073472C">
        <w:rPr>
          <w:rFonts w:ascii="GHEA Grapalat" w:hAnsi="GHEA Grapalat" w:cs="Arial"/>
          <w:sz w:val="20"/>
          <w:szCs w:val="20"/>
          <w:lang w:val="hy-AM"/>
        </w:rPr>
        <w:t xml:space="preserve"> </w:t>
      </w:r>
      <w:r w:rsidRPr="0073472C">
        <w:rPr>
          <w:rFonts w:ascii="GHEA Grapalat" w:hAnsi="GHEA Grapalat"/>
          <w:sz w:val="20"/>
          <w:u w:val="single"/>
          <w:lang w:val="hy-AM"/>
        </w:rPr>
        <w:t xml:space="preserve">   </w:t>
      </w:r>
      <w:r w:rsidR="002D5172" w:rsidRPr="0073472C">
        <w:rPr>
          <w:rFonts w:ascii="GHEA Grapalat" w:hAnsi="GHEA Grapalat"/>
          <w:lang w:val="ru-RU"/>
        </w:rPr>
        <w:t>"---</w:t>
      </w:r>
      <w:r w:rsidR="002D5172" w:rsidRPr="0073472C">
        <w:rPr>
          <w:rFonts w:ascii="GHEA Grapalat" w:hAnsi="GHEA Grapalat"/>
          <w:b/>
          <w:color w:val="FF0000"/>
          <w:lang w:val="ru-RU"/>
        </w:rPr>
        <w:t xml:space="preserve"> </w:t>
      </w:r>
      <w:proofErr w:type="spellStart"/>
      <w:r w:rsidR="002D5172" w:rsidRPr="0073472C">
        <w:rPr>
          <w:rFonts w:ascii="GHEA Grapalat" w:hAnsi="GHEA Grapalat" w:cs="Arial"/>
          <w:color w:val="000000" w:themeColor="text1"/>
          <w:sz w:val="23"/>
          <w:szCs w:val="23"/>
          <w:shd w:val="clear" w:color="auto" w:fill="FFFFFF"/>
        </w:rPr>
        <w:t>EAAPDzB</w:t>
      </w:r>
      <w:proofErr w:type="spellEnd"/>
      <w:r w:rsidR="002D5172" w:rsidRPr="0073472C">
        <w:rPr>
          <w:rFonts w:ascii="GHEA Grapalat" w:hAnsi="GHEA Grapalat"/>
          <w:b/>
          <w:color w:val="000000" w:themeColor="text1"/>
          <w:lang w:val="ru-RU"/>
        </w:rPr>
        <w:t>/---"</w:t>
      </w:r>
      <w:r w:rsidR="00A02B4A" w:rsidRPr="0073472C">
        <w:rPr>
          <w:rFonts w:ascii="GHEA Grapalat" w:hAnsi="GHEA Grapalat"/>
          <w:b/>
          <w:color w:val="000000" w:themeColor="text1"/>
          <w:sz w:val="24"/>
          <w:szCs w:val="24"/>
          <w:lang w:val="ru-RU"/>
        </w:rPr>
        <w:t>*</w:t>
      </w:r>
      <w:r w:rsidR="002D5172" w:rsidRPr="0073472C">
        <w:rPr>
          <w:rFonts w:ascii="GHEA Grapalat" w:hAnsi="GHEA Grapalat"/>
          <w:b/>
          <w:color w:val="000000" w:themeColor="text1"/>
          <w:lang w:val="ru-RU"/>
        </w:rPr>
        <w:t xml:space="preserve"> </w:t>
      </w:r>
      <w:r w:rsidR="002D5172" w:rsidRPr="00163FE8">
        <w:rPr>
          <w:rFonts w:ascii="GHEA Grapalat" w:hAnsi="GHEA Grapalat"/>
          <w:color w:val="000000" w:themeColor="text1"/>
          <w:lang w:val="ru-RU"/>
        </w:rPr>
        <w:t>и</w:t>
      </w:r>
      <w:r w:rsidRPr="0073472C">
        <w:rPr>
          <w:rFonts w:ascii="GHEA Grapalat" w:hAnsi="GHEA Grapalat"/>
          <w:sz w:val="20"/>
          <w:u w:val="single"/>
          <w:lang w:val="hy-AM"/>
        </w:rPr>
        <w:t xml:space="preserve">  </w:t>
      </w:r>
      <w:r w:rsidR="002D5172" w:rsidRPr="0073472C">
        <w:rPr>
          <w:rFonts w:ascii="GHEA Grapalat" w:hAnsi="GHEA Grapalat"/>
          <w:sz w:val="20"/>
          <w:u w:val="single"/>
          <w:lang w:val="ru-RU"/>
        </w:rPr>
        <w:t>-------------------------------------------------------------------------------------------------</w:t>
      </w:r>
      <w:r w:rsidRPr="0073472C">
        <w:rPr>
          <w:rFonts w:ascii="GHEA Grapalat" w:hAnsi="GHEA Grapalat"/>
          <w:sz w:val="20"/>
          <w:u w:val="single"/>
          <w:lang w:val="hy-AM"/>
        </w:rPr>
        <w:t xml:space="preserve">                                        </w:t>
      </w:r>
      <w:r w:rsidRPr="0073472C">
        <w:rPr>
          <w:rFonts w:ascii="GHEA Grapalat" w:hAnsi="GHEA Grapalat"/>
          <w:sz w:val="20"/>
          <w:u w:val="single"/>
          <w:lang w:val="es-ES"/>
        </w:rPr>
        <w:t xml:space="preserve">                         </w:t>
      </w:r>
      <w:r w:rsidRPr="0073472C">
        <w:rPr>
          <w:rFonts w:ascii="GHEA Grapalat" w:hAnsi="GHEA Grapalat"/>
          <w:sz w:val="20"/>
          <w:u w:val="single"/>
          <w:lang w:val="hy-AM"/>
        </w:rPr>
        <w:t xml:space="preserve">          </w:t>
      </w:r>
      <w:r w:rsidRPr="0073472C">
        <w:rPr>
          <w:rFonts w:ascii="GHEA Grapalat" w:hAnsi="GHEA Grapalat" w:cs="Sylfaen"/>
          <w:sz w:val="20"/>
          <w:lang w:val="hy-AM"/>
        </w:rPr>
        <w:t xml:space="preserve"> </w:t>
      </w:r>
    </w:p>
    <w:p w:rsidR="0057609C" w:rsidRPr="0073472C" w:rsidRDefault="0057609C" w:rsidP="0057609C">
      <w:pPr>
        <w:tabs>
          <w:tab w:val="left" w:pos="6450"/>
        </w:tabs>
        <w:rPr>
          <w:rFonts w:ascii="GHEA Grapalat" w:hAnsi="GHEA Grapalat"/>
          <w:sz w:val="16"/>
          <w:lang w:val="ru-RU"/>
        </w:rPr>
      </w:pPr>
      <w:r w:rsidRPr="0073472C">
        <w:rPr>
          <w:rFonts w:ascii="GHEA Grapalat" w:hAnsi="GHEA Grapalat" w:cs="Sylfaen"/>
          <w:sz w:val="20"/>
          <w:lang w:val="es-ES"/>
        </w:rPr>
        <w:t xml:space="preserve">                                                         </w:t>
      </w:r>
      <w:r w:rsidR="002D5172" w:rsidRPr="0073472C">
        <w:rPr>
          <w:rFonts w:ascii="GHEA Grapalat" w:hAnsi="GHEA Grapalat" w:cs="Sylfaen"/>
          <w:sz w:val="20"/>
          <w:lang w:val="ru-RU"/>
        </w:rPr>
        <w:t xml:space="preserve">       </w:t>
      </w:r>
      <w:r w:rsidRPr="0073472C">
        <w:rPr>
          <w:rFonts w:ascii="GHEA Grapalat" w:hAnsi="GHEA Grapalat" w:cs="Sylfaen"/>
          <w:sz w:val="20"/>
          <w:lang w:val="es-ES"/>
        </w:rPr>
        <w:t xml:space="preserve"> </w:t>
      </w:r>
      <w:r w:rsidR="002D5172" w:rsidRPr="0073472C">
        <w:rPr>
          <w:rFonts w:ascii="GHEA Grapalat" w:hAnsi="GHEA Grapalat"/>
          <w:sz w:val="16"/>
          <w:lang w:val="ru-RU"/>
        </w:rPr>
        <w:t>наименование участника</w:t>
      </w:r>
    </w:p>
    <w:p w:rsidR="0029376F" w:rsidRPr="0073472C" w:rsidRDefault="007C1832" w:rsidP="0073472C">
      <w:pPr>
        <w:rPr>
          <w:rFonts w:ascii="GHEA Grapalat" w:hAnsi="GHEA Grapalat" w:cs="Arial"/>
          <w:sz w:val="20"/>
          <w:szCs w:val="20"/>
          <w:lang w:val="ru-RU"/>
        </w:rPr>
      </w:pPr>
      <w:r w:rsidRPr="0073472C">
        <w:rPr>
          <w:rFonts w:ascii="GHEA Grapalat" w:hAnsi="GHEA Grapalat"/>
          <w:color w:val="000000" w:themeColor="text1"/>
          <w:lang w:val="ru-RU"/>
        </w:rPr>
        <w:t xml:space="preserve">обязуется </w:t>
      </w:r>
      <w:r w:rsidR="0029376F" w:rsidRPr="0073472C">
        <w:rPr>
          <w:rFonts w:ascii="GHEA Grapalat" w:hAnsi="GHEA Grapalat"/>
          <w:color w:val="000000" w:themeColor="text1"/>
          <w:lang w:val="ru-RU"/>
        </w:rPr>
        <w:t xml:space="preserve">в случае признания отобранным участником в порядке и сроки, установленные настоящим </w:t>
      </w:r>
      <w:proofErr w:type="gramStart"/>
      <w:r w:rsidR="0029376F" w:rsidRPr="0073472C">
        <w:rPr>
          <w:rFonts w:ascii="GHEA Grapalat" w:hAnsi="GHEA Grapalat"/>
          <w:color w:val="000000" w:themeColor="text1"/>
          <w:lang w:val="ru-RU"/>
        </w:rPr>
        <w:t>приглашением  представить</w:t>
      </w:r>
      <w:proofErr w:type="gramEnd"/>
      <w:r w:rsidR="0029376F" w:rsidRPr="0073472C">
        <w:rPr>
          <w:rFonts w:ascii="GHEA Grapalat" w:hAnsi="GHEA Grapalat"/>
          <w:color w:val="000000" w:themeColor="text1"/>
          <w:lang w:val="ru-RU"/>
        </w:rPr>
        <w:t xml:space="preserve"> обеспечение квалификации</w:t>
      </w:r>
      <w:r w:rsidR="0029376F" w:rsidRPr="0073472C">
        <w:rPr>
          <w:rFonts w:ascii="GHEA Grapalat" w:hAnsi="GHEA Grapalat"/>
          <w:vertAlign w:val="superscript"/>
          <w:lang w:val="hy-AM"/>
        </w:rPr>
        <w:t>6</w:t>
      </w:r>
      <w:r w:rsidR="00ED4A9D" w:rsidRPr="0073472C">
        <w:rPr>
          <w:rFonts w:ascii="GHEA Grapalat" w:hAnsi="GHEA Grapalat"/>
          <w:vertAlign w:val="superscript"/>
          <w:lang w:val="ru-RU"/>
        </w:rPr>
        <w:t xml:space="preserve">  </w:t>
      </w:r>
      <w:r w:rsidR="00ED4A9D" w:rsidRPr="0073472C">
        <w:rPr>
          <w:rFonts w:ascii="GHEA Grapalat" w:hAnsi="GHEA Grapalat"/>
          <w:lang w:val="ru-RU"/>
        </w:rPr>
        <w:t>;</w:t>
      </w:r>
    </w:p>
    <w:p w:rsidR="00F92DA8" w:rsidRPr="0073472C" w:rsidRDefault="00F92DA8" w:rsidP="0073472C">
      <w:pPr>
        <w:widowControl w:val="0"/>
        <w:spacing w:line="240" w:lineRule="auto"/>
        <w:ind w:left="360"/>
        <w:rPr>
          <w:rFonts w:ascii="GHEA Grapalat" w:hAnsi="GHEA Grapalat" w:cs="Arial"/>
          <w:lang w:val="ru-RU"/>
        </w:rPr>
      </w:pPr>
    </w:p>
    <w:p w:rsidR="00190CBE" w:rsidRPr="0073472C" w:rsidRDefault="0073472C" w:rsidP="0073472C">
      <w:pPr>
        <w:widowControl w:val="0"/>
        <w:spacing w:line="240" w:lineRule="auto"/>
        <w:ind w:left="360"/>
        <w:rPr>
          <w:rFonts w:ascii="GHEA Grapalat" w:hAnsi="GHEA Grapalat" w:cs="Arial"/>
          <w:lang w:val="ru-RU"/>
        </w:rPr>
      </w:pPr>
      <w:r>
        <w:rPr>
          <w:rFonts w:ascii="GHEA Grapalat" w:hAnsi="GHEA Grapalat" w:cs="Arial"/>
          <w:lang w:val="ru-RU"/>
        </w:rPr>
        <w:t xml:space="preserve">2) </w:t>
      </w:r>
      <w:proofErr w:type="gramStart"/>
      <w:r w:rsidR="00CA3F8D" w:rsidRPr="0073472C">
        <w:rPr>
          <w:rFonts w:ascii="GHEA Grapalat" w:hAnsi="GHEA Grapalat" w:cs="Arial"/>
          <w:lang w:val="ru-RU"/>
        </w:rPr>
        <w:t>В</w:t>
      </w:r>
      <w:proofErr w:type="gramEnd"/>
      <w:r w:rsidR="00CA3F8D" w:rsidRPr="0073472C">
        <w:rPr>
          <w:rFonts w:ascii="GHEA Grapalat" w:hAnsi="GHEA Grapalat" w:cs="Arial"/>
          <w:lang w:val="ru-RU"/>
        </w:rPr>
        <w:t xml:space="preserve"> </w:t>
      </w:r>
      <w:r w:rsidR="00CC7170" w:rsidRPr="0073472C">
        <w:rPr>
          <w:rFonts w:ascii="GHEA Grapalat" w:hAnsi="GHEA Grapalat" w:cs="Arial"/>
          <w:lang w:val="ru-RU"/>
        </w:rPr>
        <w:t xml:space="preserve">рамках </w:t>
      </w:r>
      <w:r w:rsidR="00CA3F8D" w:rsidRPr="0073472C">
        <w:rPr>
          <w:rFonts w:ascii="GHEA Grapalat" w:hAnsi="GHEA Grapalat" w:cs="Arial"/>
          <w:lang w:val="ru-RU"/>
        </w:rPr>
        <w:t>участия в процедуре</w:t>
      </w:r>
    </w:p>
    <w:p w:rsidR="00190CBE" w:rsidRPr="00996C18" w:rsidRDefault="00190CBE" w:rsidP="00326396">
      <w:pPr>
        <w:pStyle w:val="ae"/>
        <w:widowControl w:val="0"/>
        <w:numPr>
          <w:ilvl w:val="0"/>
          <w:numId w:val="7"/>
        </w:numPr>
        <w:spacing w:line="240" w:lineRule="auto"/>
        <w:rPr>
          <w:rFonts w:ascii="GHEA Grapalat" w:hAnsi="GHEA Grapalat" w:cs="Arial"/>
          <w:lang w:val="ru-RU"/>
        </w:rPr>
      </w:pPr>
      <w:r w:rsidRPr="00996C18">
        <w:rPr>
          <w:rFonts w:ascii="GHEA Grapalat" w:hAnsi="GHEA Grapalat"/>
          <w:lang w:val="ru-RU"/>
        </w:rPr>
        <w:t>не допускал и (или) не допустит</w:t>
      </w:r>
      <w:r w:rsidR="00326396">
        <w:rPr>
          <w:rFonts w:ascii="GHEA Grapalat" w:hAnsi="GHEA Grapalat"/>
          <w:lang w:val="hy-AM"/>
        </w:rPr>
        <w:t xml:space="preserve"> </w:t>
      </w:r>
      <w:r w:rsidR="00326396" w:rsidRPr="00326396">
        <w:rPr>
          <w:rFonts w:ascii="GHEA Grapalat" w:hAnsi="GHEA Grapalat"/>
          <w:lang w:val="hy-AM"/>
        </w:rPr>
        <w:t>недобросовестн</w:t>
      </w:r>
      <w:r w:rsidR="00326396">
        <w:rPr>
          <w:rFonts w:ascii="GHEA Grapalat" w:hAnsi="GHEA Grapalat"/>
          <w:lang w:val="ru-RU"/>
        </w:rPr>
        <w:t>ой</w:t>
      </w:r>
      <w:r w:rsidR="00326396" w:rsidRPr="00326396">
        <w:rPr>
          <w:rFonts w:ascii="GHEA Grapalat" w:hAnsi="GHEA Grapalat"/>
          <w:lang w:val="hy-AM"/>
        </w:rPr>
        <w:t xml:space="preserve"> конкуренци</w:t>
      </w:r>
      <w:r w:rsidR="00326396">
        <w:rPr>
          <w:rFonts w:ascii="GHEA Grapalat" w:hAnsi="GHEA Grapalat"/>
          <w:lang w:val="ru-RU"/>
        </w:rPr>
        <w:t>и,</w:t>
      </w:r>
      <w:r w:rsidRPr="00996C18">
        <w:rPr>
          <w:rFonts w:ascii="GHEA Grapalat" w:hAnsi="GHEA Grapalat"/>
          <w:lang w:val="ru-RU"/>
        </w:rPr>
        <w:t xml:space="preserve"> злоупотребления доминирующим положением и </w:t>
      </w:r>
      <w:proofErr w:type="spellStart"/>
      <w:r w:rsidRPr="00996C18">
        <w:rPr>
          <w:rFonts w:ascii="GHEA Grapalat" w:hAnsi="GHEA Grapalat"/>
          <w:lang w:val="ru-RU"/>
        </w:rPr>
        <w:t>антиконкурентного</w:t>
      </w:r>
      <w:proofErr w:type="spellEnd"/>
      <w:r w:rsidRPr="00996C18">
        <w:rPr>
          <w:rFonts w:ascii="GHEA Grapalat" w:hAnsi="GHEA Grapalat"/>
          <w:lang w:val="ru-RU"/>
        </w:rPr>
        <w:t xml:space="preserve"> соглашения,</w:t>
      </w:r>
    </w:p>
    <w:p w:rsidR="00190CBE" w:rsidRPr="00996C18" w:rsidRDefault="00190CBE" w:rsidP="00190CBE">
      <w:pPr>
        <w:pStyle w:val="ae"/>
        <w:widowControl w:val="0"/>
        <w:numPr>
          <w:ilvl w:val="0"/>
          <w:numId w:val="7"/>
        </w:numPr>
        <w:tabs>
          <w:tab w:val="left" w:pos="567"/>
        </w:tabs>
        <w:spacing w:line="240" w:lineRule="auto"/>
        <w:contextualSpacing w:val="0"/>
        <w:rPr>
          <w:rFonts w:ascii="GHEA Grapalat" w:hAnsi="GHEA Grapalat"/>
          <w:spacing w:val="-6"/>
          <w:lang w:val="ru-RU"/>
        </w:rPr>
      </w:pPr>
      <w:r w:rsidRPr="00996C18">
        <w:rPr>
          <w:rFonts w:ascii="GHEA Grapalat" w:hAnsi="GHEA Grapalat"/>
          <w:spacing w:val="-6"/>
          <w:lang w:val="ru-RU"/>
        </w:rPr>
        <w:t xml:space="preserve">отсутствует случай установленного приглашением на </w:t>
      </w:r>
      <w:proofErr w:type="gramStart"/>
      <w:r w:rsidR="009D0E60">
        <w:rPr>
          <w:rFonts w:ascii="GHEA Grapalat" w:hAnsi="GHEA Grapalat"/>
          <w:lang w:val="ru-RU"/>
        </w:rPr>
        <w:t xml:space="preserve">процедуру </w:t>
      </w:r>
      <w:r w:rsidRPr="00996C18">
        <w:rPr>
          <w:rFonts w:ascii="GHEA Grapalat" w:hAnsi="GHEA Grapalat"/>
          <w:lang w:val="ru-RU"/>
        </w:rPr>
        <w:t xml:space="preserve"> случая</w:t>
      </w:r>
      <w:proofErr w:type="gramEnd"/>
      <w:r w:rsidRPr="00996C18">
        <w:rPr>
          <w:rFonts w:ascii="GHEA Grapalat" w:hAnsi="GHEA Grapalat"/>
          <w:lang w:val="ru-RU"/>
        </w:rPr>
        <w:t xml:space="preserve">     одновременного </w:t>
      </w:r>
    </w:p>
    <w:p w:rsidR="00190CBE" w:rsidRPr="00996C18" w:rsidRDefault="00190CBE" w:rsidP="00190CBE">
      <w:pPr>
        <w:pStyle w:val="a3"/>
        <w:widowControl w:val="0"/>
        <w:spacing w:line="240" w:lineRule="auto"/>
        <w:ind w:firstLine="0"/>
        <w:jc w:val="left"/>
        <w:rPr>
          <w:rFonts w:ascii="GHEA Grapalat" w:hAnsi="GHEA Grapalat"/>
          <w:i w:val="0"/>
          <w:sz w:val="24"/>
        </w:rPr>
      </w:pPr>
      <w:r w:rsidRPr="00996C18">
        <w:rPr>
          <w:rFonts w:ascii="GHEA Grapalat" w:hAnsi="GHEA Grapalat"/>
          <w:i w:val="0"/>
          <w:sz w:val="24"/>
        </w:rPr>
        <w:t>участия взаимосвязанных с ________________ лиц и (или) учрежденных__________</w:t>
      </w:r>
    </w:p>
    <w:p w:rsidR="00190CBE" w:rsidRPr="00996C18" w:rsidRDefault="00190CBE" w:rsidP="00190CBE">
      <w:pPr>
        <w:widowControl w:val="0"/>
        <w:tabs>
          <w:tab w:val="left" w:pos="7938"/>
        </w:tabs>
        <w:ind w:left="3119"/>
        <w:rPr>
          <w:rFonts w:ascii="GHEA Grapalat" w:hAnsi="GHEA Grapalat"/>
          <w:sz w:val="16"/>
          <w:lang w:val="ru-RU"/>
        </w:rPr>
      </w:pPr>
      <w:r w:rsidRPr="00996C18">
        <w:rPr>
          <w:rFonts w:ascii="GHEA Grapalat" w:hAnsi="GHEA Grapalat"/>
          <w:sz w:val="16"/>
          <w:lang w:val="ru-RU"/>
        </w:rPr>
        <w:t>наименование участника</w:t>
      </w:r>
      <w:r w:rsidRPr="00996C18">
        <w:rPr>
          <w:rFonts w:ascii="GHEA Grapalat" w:hAnsi="GHEA Grapalat"/>
          <w:sz w:val="16"/>
          <w:lang w:val="ru-RU"/>
        </w:rPr>
        <w:tab/>
        <w:t>наименование</w:t>
      </w:r>
    </w:p>
    <w:p w:rsidR="0041648D" w:rsidRPr="004125BB" w:rsidRDefault="00190CBE" w:rsidP="00C50D3A">
      <w:pPr>
        <w:widowControl w:val="0"/>
        <w:tabs>
          <w:tab w:val="left" w:pos="7938"/>
        </w:tabs>
        <w:spacing w:after="160"/>
        <w:ind w:left="8080"/>
        <w:rPr>
          <w:rFonts w:ascii="GHEA Grapalat" w:hAnsi="GHEA Grapalat"/>
          <w:lang w:val="ru-RU"/>
        </w:rPr>
      </w:pPr>
      <w:r w:rsidRPr="00996C18">
        <w:rPr>
          <w:rFonts w:ascii="GHEA Grapalat" w:hAnsi="GHEA Grapalat"/>
          <w:sz w:val="16"/>
          <w:lang w:val="ru-RU"/>
        </w:rPr>
        <w:t>участника</w:t>
      </w:r>
    </w:p>
    <w:p w:rsidR="00C50D3A" w:rsidRPr="004D11FE" w:rsidRDefault="00190CBE" w:rsidP="00C50D3A">
      <w:pPr>
        <w:widowControl w:val="0"/>
        <w:spacing w:line="240" w:lineRule="auto"/>
        <w:rPr>
          <w:rFonts w:ascii="GHEA Grapalat" w:hAnsi="GHEA Grapalat"/>
          <w:lang w:val="ru-RU"/>
        </w:rPr>
      </w:pPr>
      <w:r w:rsidRPr="00996C18">
        <w:rPr>
          <w:rFonts w:ascii="GHEA Grapalat" w:hAnsi="GHEA Grapalat"/>
          <w:lang w:val="ru-RU"/>
        </w:rPr>
        <w:t>организаций, либо организаций, имеющих принадлежащую ____________________</w:t>
      </w:r>
      <w:r w:rsidR="0041648D" w:rsidRPr="0041648D">
        <w:rPr>
          <w:rFonts w:ascii="GHEA Grapalat" w:hAnsi="GHEA Grapalat"/>
          <w:lang w:val="ru-RU"/>
        </w:rPr>
        <w:t xml:space="preserve"> </w:t>
      </w:r>
      <w:r w:rsidR="0041648D" w:rsidRPr="00996C18">
        <w:rPr>
          <w:rFonts w:ascii="GHEA Grapalat" w:hAnsi="GHEA Grapalat"/>
          <w:lang w:val="ru-RU"/>
        </w:rPr>
        <w:t>долю (пай) в</w:t>
      </w:r>
    </w:p>
    <w:p w:rsidR="00C50D3A" w:rsidRPr="003036CA" w:rsidRDefault="00C50D3A" w:rsidP="00C50D3A">
      <w:pPr>
        <w:widowControl w:val="0"/>
        <w:spacing w:line="240" w:lineRule="auto"/>
        <w:rPr>
          <w:rFonts w:ascii="GHEA Grapalat" w:hAnsi="GHEA Grapalat"/>
          <w:sz w:val="18"/>
          <w:szCs w:val="18"/>
          <w:lang w:val="ru-RU"/>
        </w:rPr>
      </w:pPr>
      <w:r w:rsidRPr="004D11FE">
        <w:rPr>
          <w:rFonts w:ascii="GHEA Grapalat" w:hAnsi="GHEA Grapalat"/>
          <w:lang w:val="ru-RU"/>
        </w:rPr>
        <w:t xml:space="preserve">                                                                                     </w:t>
      </w:r>
      <w:r w:rsidRPr="003036CA">
        <w:rPr>
          <w:rFonts w:ascii="GHEA Grapalat" w:hAnsi="GHEA Grapalat"/>
          <w:sz w:val="18"/>
          <w:szCs w:val="18"/>
          <w:lang w:val="ru-RU"/>
        </w:rPr>
        <w:t>наименование участника</w:t>
      </w:r>
      <w:r w:rsidR="0041648D" w:rsidRPr="003036CA">
        <w:rPr>
          <w:rFonts w:ascii="GHEA Grapalat" w:hAnsi="GHEA Grapalat"/>
          <w:sz w:val="18"/>
          <w:szCs w:val="18"/>
          <w:lang w:val="ru-RU"/>
        </w:rPr>
        <w:t xml:space="preserve"> </w:t>
      </w:r>
      <w:r w:rsidRPr="003036CA">
        <w:rPr>
          <w:rFonts w:ascii="GHEA Grapalat" w:hAnsi="GHEA Grapalat"/>
          <w:sz w:val="18"/>
          <w:szCs w:val="18"/>
          <w:lang w:val="ru-RU"/>
        </w:rPr>
        <w:t xml:space="preserve"> </w:t>
      </w:r>
    </w:p>
    <w:p w:rsidR="00190CBE" w:rsidRPr="0041648D" w:rsidRDefault="0041648D" w:rsidP="0041648D">
      <w:pPr>
        <w:widowControl w:val="0"/>
        <w:spacing w:after="160"/>
        <w:rPr>
          <w:rFonts w:ascii="GHEA Grapalat" w:hAnsi="GHEA Grapalat"/>
          <w:lang w:val="ru-RU"/>
        </w:rPr>
      </w:pPr>
      <w:r w:rsidRPr="00996C18">
        <w:rPr>
          <w:rFonts w:ascii="GHEA Grapalat" w:hAnsi="GHEA Grapalat"/>
          <w:lang w:val="ru-RU"/>
        </w:rPr>
        <w:t>размере более пятидесяти процентов,</w:t>
      </w:r>
      <w:r w:rsidRPr="0041648D">
        <w:rPr>
          <w:rFonts w:ascii="GHEA Grapalat" w:hAnsi="GHEA Grapalat"/>
          <w:lang w:val="ru-RU"/>
        </w:rPr>
        <w:t xml:space="preserve"> </w:t>
      </w:r>
      <w:r w:rsidRPr="0041648D">
        <w:rPr>
          <w:rFonts w:ascii="GHEA Grapalat" w:hAnsi="GHEA Grapalat"/>
          <w:vertAlign w:val="superscript"/>
          <w:lang w:val="ru-RU"/>
        </w:rPr>
        <w:t xml:space="preserve">                                                                                                                                                            </w:t>
      </w:r>
    </w:p>
    <w:p w:rsidR="00AD43E2" w:rsidRPr="00996C18" w:rsidRDefault="00AD43E2" w:rsidP="00AD43E2">
      <w:pPr>
        <w:pStyle w:val="ae"/>
        <w:widowControl w:val="0"/>
        <w:numPr>
          <w:ilvl w:val="0"/>
          <w:numId w:val="8"/>
        </w:numPr>
        <w:tabs>
          <w:tab w:val="left" w:pos="426"/>
        </w:tabs>
        <w:spacing w:after="160" w:line="240" w:lineRule="auto"/>
        <w:ind w:left="567" w:hanging="283"/>
        <w:contextualSpacing w:val="0"/>
        <w:rPr>
          <w:rFonts w:ascii="GHEA Grapalat" w:hAnsi="GHEA Grapalat" w:cs="Sylfaen"/>
          <w:lang w:val="ru-RU"/>
        </w:rPr>
      </w:pPr>
      <w:r w:rsidRPr="00996C18">
        <w:rPr>
          <w:rFonts w:ascii="GHEA Grapalat" w:hAnsi="GHEA Grapalat"/>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007"/>
        <w:gridCol w:w="3163"/>
        <w:gridCol w:w="2481"/>
      </w:tblGrid>
      <w:tr w:rsidR="00AD43E2" w:rsidRPr="00C77BF2" w:rsidTr="00C50D3A">
        <w:tc>
          <w:tcPr>
            <w:tcW w:w="443" w:type="dxa"/>
            <w:tcBorders>
              <w:top w:val="single" w:sz="4" w:space="0" w:color="auto"/>
              <w:left w:val="single" w:sz="4" w:space="0" w:color="auto"/>
              <w:bottom w:val="single" w:sz="4" w:space="0" w:color="auto"/>
              <w:right w:val="single" w:sz="4" w:space="0" w:color="auto"/>
            </w:tcBorders>
            <w:vAlign w:val="center"/>
            <w:hideMark/>
          </w:tcPr>
          <w:p w:rsidR="00AD43E2" w:rsidRPr="00996C18" w:rsidRDefault="00AD43E2" w:rsidP="00E16567">
            <w:pPr>
              <w:pStyle w:val="31"/>
              <w:widowControl w:val="0"/>
              <w:spacing w:line="240" w:lineRule="auto"/>
              <w:ind w:left="0"/>
              <w:jc w:val="left"/>
              <w:rPr>
                <w:rFonts w:ascii="GHEA Grapalat" w:hAnsi="GHEA Grapalat"/>
                <w:szCs w:val="24"/>
              </w:rPr>
            </w:pPr>
            <w:r w:rsidRPr="00996C18">
              <w:rPr>
                <w:rFonts w:ascii="GHEA Grapalat" w:hAnsi="GHEA Grapalat"/>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AD43E2" w:rsidRPr="00996C18" w:rsidRDefault="00AD43E2" w:rsidP="00C654FE">
            <w:pPr>
              <w:pStyle w:val="31"/>
              <w:widowControl w:val="0"/>
              <w:spacing w:line="240" w:lineRule="auto"/>
              <w:jc w:val="center"/>
              <w:rPr>
                <w:rFonts w:ascii="GHEA Grapalat" w:hAnsi="GHEA Grapalat"/>
                <w:szCs w:val="24"/>
              </w:rPr>
            </w:pPr>
            <w:proofErr w:type="spellStart"/>
            <w:r w:rsidRPr="00996C18">
              <w:rPr>
                <w:rFonts w:ascii="GHEA Grapalat" w:hAnsi="GHEA Grapalat"/>
                <w:szCs w:val="24"/>
              </w:rPr>
              <w:t>Имя</w:t>
            </w:r>
            <w:proofErr w:type="spellEnd"/>
            <w:r w:rsidRPr="00996C18">
              <w:rPr>
                <w:rFonts w:ascii="GHEA Grapalat" w:hAnsi="GHEA Grapalat"/>
                <w:szCs w:val="24"/>
              </w:rPr>
              <w:t xml:space="preserve">, </w:t>
            </w:r>
            <w:proofErr w:type="spellStart"/>
            <w:r w:rsidRPr="00996C18">
              <w:rPr>
                <w:rFonts w:ascii="GHEA Grapalat" w:hAnsi="GHEA Grapalat"/>
                <w:szCs w:val="24"/>
              </w:rPr>
              <w:t>фамилия</w:t>
            </w:r>
            <w:proofErr w:type="spellEnd"/>
            <w:r w:rsidRPr="00996C18">
              <w:rPr>
                <w:rFonts w:ascii="GHEA Grapalat" w:hAnsi="GHEA Grapalat"/>
                <w:szCs w:val="24"/>
              </w:rPr>
              <w:t xml:space="preserve">, </w:t>
            </w:r>
            <w:proofErr w:type="spellStart"/>
            <w:r w:rsidRPr="00996C18">
              <w:rPr>
                <w:rFonts w:ascii="GHEA Grapalat" w:hAnsi="GHEA Grapalat"/>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AD43E2" w:rsidRPr="00996C18" w:rsidRDefault="00AD43E2" w:rsidP="00C654FE">
            <w:pPr>
              <w:pStyle w:val="31"/>
              <w:widowControl w:val="0"/>
              <w:spacing w:line="240" w:lineRule="auto"/>
              <w:jc w:val="center"/>
              <w:rPr>
                <w:rFonts w:ascii="GHEA Grapalat" w:hAnsi="GHEA Grapalat"/>
                <w:szCs w:val="24"/>
                <w:lang w:val="ru-RU"/>
              </w:rPr>
            </w:pPr>
            <w:r w:rsidRPr="00996C18">
              <w:rPr>
                <w:rFonts w:ascii="GHEA Grapalat" w:hAnsi="GHEA Grapalat"/>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AD43E2" w:rsidRPr="00996C18" w:rsidRDefault="00AD43E2" w:rsidP="00C654FE">
            <w:pPr>
              <w:pStyle w:val="31"/>
              <w:widowControl w:val="0"/>
              <w:spacing w:line="240" w:lineRule="auto"/>
              <w:jc w:val="center"/>
              <w:rPr>
                <w:rFonts w:ascii="GHEA Grapalat" w:hAnsi="GHEA Grapalat"/>
                <w:szCs w:val="24"/>
                <w:lang w:val="ru-RU"/>
              </w:rPr>
            </w:pPr>
            <w:r w:rsidRPr="00996C18">
              <w:rPr>
                <w:rFonts w:ascii="GHEA Grapalat" w:hAnsi="GHEA Grapalat"/>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AD43E2" w:rsidRPr="00C77BF2" w:rsidTr="00C50D3A">
        <w:tc>
          <w:tcPr>
            <w:tcW w:w="44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AD43E2" w:rsidRPr="00996C18" w:rsidRDefault="00AD43E2" w:rsidP="00C654FE">
            <w:pPr>
              <w:pStyle w:val="31"/>
              <w:widowControl w:val="0"/>
              <w:spacing w:line="240" w:lineRule="auto"/>
              <w:jc w:val="center"/>
              <w:rPr>
                <w:rFonts w:ascii="GHEA Grapalat" w:hAnsi="GHEA Grapalat"/>
                <w:szCs w:val="24"/>
                <w:lang w:val="ru-RU"/>
              </w:rPr>
            </w:pPr>
          </w:p>
        </w:tc>
      </w:tr>
      <w:tr w:rsidR="00AD43E2" w:rsidRPr="00C77BF2" w:rsidTr="00C50D3A">
        <w:tc>
          <w:tcPr>
            <w:tcW w:w="44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AD43E2" w:rsidRPr="00996C18" w:rsidRDefault="00AD43E2" w:rsidP="00C654FE">
            <w:pPr>
              <w:pStyle w:val="31"/>
              <w:widowControl w:val="0"/>
              <w:spacing w:line="240" w:lineRule="auto"/>
              <w:jc w:val="center"/>
              <w:rPr>
                <w:rFonts w:ascii="GHEA Grapalat" w:hAnsi="GHEA Grapalat"/>
                <w:szCs w:val="24"/>
                <w:lang w:val="ru-RU"/>
              </w:rPr>
            </w:pPr>
          </w:p>
        </w:tc>
      </w:tr>
      <w:tr w:rsidR="00AD43E2" w:rsidRPr="00C77BF2" w:rsidTr="00C50D3A">
        <w:tc>
          <w:tcPr>
            <w:tcW w:w="44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AD43E2" w:rsidRPr="00996C18" w:rsidRDefault="00AD43E2" w:rsidP="00C654FE">
            <w:pPr>
              <w:pStyle w:val="31"/>
              <w:widowControl w:val="0"/>
              <w:spacing w:line="240" w:lineRule="auto"/>
              <w:jc w:val="center"/>
              <w:rPr>
                <w:rFonts w:ascii="GHEA Grapalat" w:hAnsi="GHEA Grapalat"/>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AD43E2" w:rsidRPr="00996C18" w:rsidRDefault="00AD43E2" w:rsidP="00C654FE">
            <w:pPr>
              <w:pStyle w:val="31"/>
              <w:widowControl w:val="0"/>
              <w:spacing w:line="240" w:lineRule="auto"/>
              <w:jc w:val="center"/>
              <w:rPr>
                <w:rFonts w:ascii="GHEA Grapalat" w:hAnsi="GHEA Grapalat"/>
                <w:szCs w:val="24"/>
                <w:lang w:val="ru-RU"/>
              </w:rPr>
            </w:pPr>
          </w:p>
        </w:tc>
      </w:tr>
    </w:tbl>
    <w:p w:rsidR="00AD43E2" w:rsidRPr="00996C18" w:rsidRDefault="00AD43E2" w:rsidP="00AD43E2">
      <w:pPr>
        <w:rPr>
          <w:rFonts w:ascii="GHEA Grapalat" w:hAnsi="GHEA Grapalat"/>
          <w:lang w:val="ru-RU"/>
        </w:rPr>
      </w:pPr>
    </w:p>
    <w:p w:rsidR="00C654FE" w:rsidRPr="00996C18" w:rsidRDefault="00C654FE" w:rsidP="004B5D09">
      <w:pPr>
        <w:pStyle w:val="ae"/>
        <w:numPr>
          <w:ilvl w:val="0"/>
          <w:numId w:val="4"/>
        </w:numPr>
        <w:spacing w:line="240" w:lineRule="auto"/>
        <w:rPr>
          <w:rFonts w:ascii="GHEA Grapalat" w:hAnsi="GHEA Grapalat"/>
          <w:lang w:val="ru-RU"/>
        </w:rPr>
      </w:pPr>
      <w:r w:rsidRPr="00996C18">
        <w:rPr>
          <w:rFonts w:ascii="GHEA Grapalat" w:hAnsi="GHEA Grapalat"/>
          <w:lang w:val="ru-RU"/>
        </w:rPr>
        <w:t>обеспечена безопасность и конфиденциальность уникального кода (</w:t>
      </w:r>
      <w:r w:rsidRPr="00996C18">
        <w:rPr>
          <w:rFonts w:ascii="GHEA Grapalat" w:hAnsi="GHEA Grapalat"/>
        </w:rPr>
        <w:t>PIN</w:t>
      </w:r>
      <w:r w:rsidRPr="00996C18">
        <w:rPr>
          <w:rFonts w:ascii="GHEA Grapalat" w:hAnsi="GHEA Grapalat"/>
          <w:lang w:val="ru-RU"/>
        </w:rPr>
        <w:t>-кода), предоставленного системой электронного аукциона после представления заявления-</w:t>
      </w:r>
      <w:r w:rsidR="00FF5744" w:rsidRPr="0041648D">
        <w:rPr>
          <w:rFonts w:ascii="GHEA Grapalat" w:hAnsi="GHEA Grapalat"/>
          <w:lang w:val="ru-RU"/>
        </w:rPr>
        <w:t>объявлен</w:t>
      </w:r>
      <w:r w:rsidRPr="00996C18">
        <w:rPr>
          <w:rFonts w:ascii="GHEA Grapalat" w:hAnsi="GHEA Grapalat"/>
          <w:lang w:val="ru-RU"/>
        </w:rPr>
        <w:t xml:space="preserve">, и любое действие, вытекающее из участия в процедуре электронного </w:t>
      </w:r>
      <w:r w:rsidRPr="00996C18">
        <w:rPr>
          <w:rFonts w:ascii="GHEA Grapalat" w:hAnsi="GHEA Grapalat"/>
          <w:lang w:val="ru-RU"/>
        </w:rPr>
        <w:lastRenderedPageBreak/>
        <w:t>аукциона с его использованием, совершается лицом, име</w:t>
      </w:r>
      <w:r w:rsidR="00A01DBF" w:rsidRPr="00996C18">
        <w:rPr>
          <w:rFonts w:ascii="GHEA Grapalat" w:hAnsi="GHEA Grapalat"/>
          <w:lang w:val="ru-RU"/>
        </w:rPr>
        <w:t>ющим соответствующие полномочия.</w:t>
      </w:r>
    </w:p>
    <w:p w:rsidR="001E3F89" w:rsidRPr="00996C18" w:rsidRDefault="001E3F89" w:rsidP="004B5D09">
      <w:pPr>
        <w:spacing w:line="240" w:lineRule="auto"/>
        <w:rPr>
          <w:rFonts w:ascii="GHEA Grapalat" w:hAnsi="GHEA Grapalat"/>
          <w:lang w:val="ru-RU"/>
        </w:rPr>
      </w:pPr>
    </w:p>
    <w:p w:rsidR="001E3F89" w:rsidRPr="00996C18" w:rsidRDefault="001E3F89" w:rsidP="001E3F89">
      <w:pPr>
        <w:rPr>
          <w:rFonts w:ascii="GHEA Grapalat" w:hAnsi="GHEA Grapalat"/>
          <w:lang w:val="ru-RU"/>
        </w:rPr>
      </w:pPr>
      <w:r w:rsidRPr="00996C18">
        <w:rPr>
          <w:rFonts w:ascii="GHEA Grapalat" w:hAnsi="GHEA Grapalat"/>
          <w:lang w:val="ru-RU"/>
        </w:rPr>
        <w:t xml:space="preserve">  </w:t>
      </w:r>
      <w:r w:rsidR="0014399C">
        <w:rPr>
          <w:rFonts w:ascii="GHEA Grapalat" w:hAnsi="GHEA Grapalat"/>
          <w:lang w:val="ru-RU"/>
        </w:rPr>
        <w:t>П</w:t>
      </w:r>
      <w:r w:rsidR="0014399C" w:rsidRPr="00996C18">
        <w:rPr>
          <w:rFonts w:ascii="GHEA Grapalat" w:hAnsi="GHEA Grapalat"/>
          <w:lang w:val="ru-RU"/>
        </w:rPr>
        <w:t xml:space="preserve">олное </w:t>
      </w:r>
      <w:r w:rsidRPr="00996C18">
        <w:rPr>
          <w:rFonts w:ascii="GHEA Grapalat" w:hAnsi="GHEA Grapalat"/>
          <w:lang w:val="ru-RU"/>
        </w:rPr>
        <w:t>описание предлагаемого   ----------------------------</w:t>
      </w:r>
      <w:r w:rsidR="0029376F">
        <w:rPr>
          <w:rFonts w:ascii="GHEA Grapalat" w:hAnsi="GHEA Grapalat"/>
          <w:lang w:val="ru-RU"/>
        </w:rPr>
        <w:t>-----------------------------</w:t>
      </w:r>
      <w:r w:rsidRPr="00996C18">
        <w:rPr>
          <w:rFonts w:ascii="GHEA Grapalat" w:hAnsi="GHEA Grapalat"/>
          <w:lang w:val="ru-RU"/>
        </w:rPr>
        <w:t xml:space="preserve">    товара,</w:t>
      </w:r>
    </w:p>
    <w:p w:rsidR="001E3F89" w:rsidRPr="00996C18" w:rsidRDefault="001E3F89" w:rsidP="001E3F89">
      <w:pPr>
        <w:ind w:left="4" w:firstLine="1"/>
        <w:rPr>
          <w:rFonts w:ascii="GHEA Grapalat" w:hAnsi="GHEA Grapalat"/>
          <w:lang w:val="ru-RU"/>
        </w:rPr>
      </w:pPr>
      <w:r w:rsidRPr="00996C18">
        <w:rPr>
          <w:rFonts w:ascii="GHEA Grapalat" w:hAnsi="GHEA Grapalat"/>
          <w:sz w:val="16"/>
          <w:lang w:val="ru-RU"/>
        </w:rPr>
        <w:t xml:space="preserve"> </w:t>
      </w:r>
      <w:r w:rsidRPr="00996C18">
        <w:rPr>
          <w:rFonts w:ascii="GHEA Grapalat" w:hAnsi="GHEA Grapalat"/>
          <w:sz w:val="16"/>
          <w:lang w:val="ru-RU"/>
        </w:rPr>
        <w:tab/>
        <w:t xml:space="preserve"> </w:t>
      </w:r>
      <w:r w:rsidRPr="00996C18">
        <w:rPr>
          <w:rFonts w:ascii="GHEA Grapalat" w:hAnsi="GHEA Grapalat"/>
          <w:sz w:val="16"/>
          <w:lang w:val="ru-RU"/>
        </w:rPr>
        <w:tab/>
        <w:t xml:space="preserve">               </w:t>
      </w:r>
      <w:r w:rsidR="00601214">
        <w:rPr>
          <w:rFonts w:ascii="GHEA Grapalat" w:hAnsi="GHEA Grapalat"/>
          <w:sz w:val="16"/>
          <w:lang w:val="ru-RU"/>
        </w:rPr>
        <w:t xml:space="preserve">                                  </w:t>
      </w:r>
      <w:r w:rsidR="0029376F">
        <w:rPr>
          <w:rFonts w:ascii="GHEA Grapalat" w:hAnsi="GHEA Grapalat"/>
          <w:sz w:val="16"/>
          <w:lang w:val="ru-RU"/>
        </w:rPr>
        <w:t xml:space="preserve">                  </w:t>
      </w:r>
      <w:r w:rsidR="005F6E79">
        <w:rPr>
          <w:rFonts w:ascii="GHEA Grapalat" w:hAnsi="GHEA Grapalat"/>
          <w:sz w:val="16"/>
          <w:lang w:val="ru-RU"/>
        </w:rPr>
        <w:t xml:space="preserve">  </w:t>
      </w:r>
      <w:r w:rsidR="0029376F">
        <w:rPr>
          <w:rFonts w:ascii="GHEA Grapalat" w:hAnsi="GHEA Grapalat"/>
          <w:sz w:val="16"/>
          <w:lang w:val="ru-RU"/>
        </w:rPr>
        <w:t xml:space="preserve">              </w:t>
      </w:r>
      <w:r w:rsidRPr="00996C18">
        <w:rPr>
          <w:rFonts w:ascii="GHEA Grapalat" w:hAnsi="GHEA Grapalat"/>
          <w:sz w:val="16"/>
          <w:lang w:val="ru-RU"/>
        </w:rPr>
        <w:t xml:space="preserve"> наименование участника</w:t>
      </w:r>
    </w:p>
    <w:p w:rsidR="001E3F89" w:rsidRDefault="0014399C" w:rsidP="004B5D09">
      <w:pPr>
        <w:rPr>
          <w:ins w:id="19" w:author="Inesa Kocharyan" w:date="2022-10-25T11:55:00Z"/>
          <w:rFonts w:ascii="GHEA Grapalat" w:hAnsi="GHEA Grapalat"/>
          <w:lang w:val="ru-RU"/>
        </w:rPr>
      </w:pPr>
      <w:proofErr w:type="spellStart"/>
      <w:proofErr w:type="gramStart"/>
      <w:r w:rsidRPr="0014399C">
        <w:rPr>
          <w:rFonts w:ascii="GHEA Grapalat" w:hAnsi="GHEA Grapalat"/>
          <w:lang w:val="ru-RU"/>
        </w:rPr>
        <w:t>представляется</w:t>
      </w:r>
      <w:r w:rsidR="001E3F89" w:rsidRPr="00996C18">
        <w:rPr>
          <w:rFonts w:ascii="GHEA Grapalat" w:hAnsi="GHEA Grapalat"/>
          <w:lang w:val="ru-RU"/>
        </w:rPr>
        <w:t>.</w:t>
      </w:r>
      <w:r>
        <w:rPr>
          <w:rFonts w:ascii="GHEA Grapalat" w:hAnsi="GHEA Grapalat"/>
          <w:lang w:val="ru-RU"/>
        </w:rPr>
        <w:t>посредством</w:t>
      </w:r>
      <w:proofErr w:type="spellEnd"/>
      <w:proofErr w:type="gramEnd"/>
      <w:r>
        <w:rPr>
          <w:rFonts w:ascii="GHEA Grapalat" w:hAnsi="GHEA Grapalat"/>
          <w:lang w:val="ru-RU"/>
        </w:rPr>
        <w:t xml:space="preserve"> системы.</w:t>
      </w:r>
    </w:p>
    <w:p w:rsidR="0029376F" w:rsidRPr="00996C18" w:rsidRDefault="0029376F" w:rsidP="004B5D09">
      <w:pPr>
        <w:rPr>
          <w:rFonts w:ascii="GHEA Grapalat" w:hAnsi="GHEA Grapalat"/>
          <w:sz w:val="16"/>
          <w:lang w:val="ru-RU"/>
        </w:rPr>
      </w:pPr>
    </w:p>
    <w:p w:rsidR="001E3F89" w:rsidRPr="00996C18" w:rsidRDefault="001E3F89" w:rsidP="001E3F89">
      <w:pPr>
        <w:rPr>
          <w:rFonts w:ascii="GHEA Grapalat" w:hAnsi="GHEA Grapalat"/>
          <w:lang w:val="ru-RU"/>
        </w:rPr>
      </w:pPr>
      <w:r w:rsidRPr="00996C18">
        <w:rPr>
          <w:rFonts w:ascii="GHEA Grapalat" w:hAnsi="GHEA Grapalat"/>
          <w:lang w:val="ru-RU"/>
        </w:rPr>
        <w:t>_______________________________________________</w:t>
      </w:r>
    </w:p>
    <w:p w:rsidR="001E3F89" w:rsidRPr="00996C18" w:rsidRDefault="001E3F89" w:rsidP="004B5D09">
      <w:pPr>
        <w:tabs>
          <w:tab w:val="left" w:pos="7230"/>
        </w:tabs>
        <w:ind w:left="851"/>
        <w:rPr>
          <w:rFonts w:ascii="GHEA Grapalat" w:hAnsi="GHEA Grapalat"/>
          <w:lang w:val="ru-RU"/>
        </w:rPr>
      </w:pPr>
      <w:r w:rsidRPr="00996C18">
        <w:rPr>
          <w:rFonts w:ascii="GHEA Grapalat" w:hAnsi="GHEA Grapalat"/>
          <w:sz w:val="16"/>
          <w:lang w:val="ru-RU"/>
        </w:rPr>
        <w:t>наименование участника (</w:t>
      </w:r>
      <w:proofErr w:type="spellStart"/>
      <w:proofErr w:type="gramStart"/>
      <w:r w:rsidRPr="00996C18">
        <w:rPr>
          <w:rFonts w:ascii="GHEA Grapalat" w:hAnsi="GHEA Grapalat"/>
          <w:sz w:val="16"/>
          <w:lang w:val="ru-RU"/>
        </w:rPr>
        <w:t>должность,имя</w:t>
      </w:r>
      <w:proofErr w:type="spellEnd"/>
      <w:proofErr w:type="gramEnd"/>
      <w:r w:rsidRPr="00996C18">
        <w:rPr>
          <w:rFonts w:ascii="GHEA Grapalat" w:hAnsi="GHEA Grapalat"/>
          <w:sz w:val="16"/>
          <w:lang w:val="ru-RU"/>
        </w:rPr>
        <w:t>, фамилия руководителя</w:t>
      </w:r>
    </w:p>
    <w:p w:rsidR="001E3F89" w:rsidRPr="00996C18" w:rsidRDefault="001E3F89" w:rsidP="001E3F89">
      <w:pPr>
        <w:rPr>
          <w:rFonts w:ascii="GHEA Grapalat" w:hAnsi="GHEA Grapalat"/>
          <w:lang w:val="ru-RU"/>
        </w:rPr>
      </w:pPr>
      <w:r w:rsidRPr="00996C18">
        <w:rPr>
          <w:rFonts w:ascii="GHEA Grapalat" w:hAnsi="GHEA Grapalat"/>
          <w:lang w:val="ru-RU"/>
        </w:rPr>
        <w:t>_____________________</w:t>
      </w:r>
    </w:p>
    <w:p w:rsidR="00575B94" w:rsidRPr="00996C18" w:rsidRDefault="001E3F89" w:rsidP="004B5D09">
      <w:pPr>
        <w:tabs>
          <w:tab w:val="left" w:pos="7230"/>
        </w:tabs>
        <w:ind w:left="851"/>
        <w:rPr>
          <w:rFonts w:ascii="GHEA Grapalat" w:hAnsi="GHEA Grapalat"/>
          <w:lang w:val="ru-RU"/>
        </w:rPr>
      </w:pPr>
      <w:r w:rsidRPr="00996C18">
        <w:rPr>
          <w:rFonts w:ascii="GHEA Grapalat" w:hAnsi="GHEA Grapalat"/>
          <w:sz w:val="16"/>
          <w:lang w:val="ru-RU"/>
        </w:rPr>
        <w:t>(подпись)</w:t>
      </w:r>
    </w:p>
    <w:p w:rsidR="00053496" w:rsidRPr="00053496" w:rsidRDefault="00053496" w:rsidP="00053496">
      <w:pPr>
        <w:pStyle w:val="a5"/>
        <w:rPr>
          <w:rFonts w:ascii="GHEA Grapalat" w:hAnsi="GHEA Grapalat"/>
          <w:lang w:val="ru-RU" w:bidi="ru-RU"/>
        </w:rPr>
      </w:pPr>
      <w:r w:rsidRPr="00053496">
        <w:rPr>
          <w:rFonts w:ascii="GHEA Grapalat" w:hAnsi="GHEA Grapalat"/>
          <w:lang w:val="ru-RU" w:bidi="ru-RU"/>
        </w:rPr>
        <w:t xml:space="preserve">, </w:t>
      </w:r>
      <w:r w:rsidRPr="004A7C7A">
        <w:rPr>
          <w:rFonts w:ascii="GHEA Grapalat" w:hAnsi="GHEA Grapalat"/>
          <w:vertAlign w:val="superscript"/>
          <w:lang w:val="hy-AM" w:bidi="ru-RU"/>
        </w:rPr>
        <w:t>6</w:t>
      </w:r>
      <w:r w:rsidRPr="00053496">
        <w:rPr>
          <w:rFonts w:ascii="GHEA Grapalat" w:hAnsi="GHEA Grapalat"/>
          <w:lang w:val="ru-RU" w:bidi="ru-RU"/>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w:t>
      </w:r>
      <w:proofErr w:type="spellStart"/>
      <w:r w:rsidRPr="00053496">
        <w:rPr>
          <w:rFonts w:ascii="GHEA Grapalat" w:hAnsi="GHEA Grapalat"/>
          <w:lang w:val="ru-RU" w:bidi="ru-RU"/>
        </w:rPr>
        <w:t>открытия</w:t>
      </w:r>
      <w:del w:id="20" w:author="Inesa Kocharyan" w:date="2022-10-25T17:35:00Z">
        <w:r w:rsidRPr="00053496" w:rsidDel="003671DF">
          <w:rPr>
            <w:rFonts w:ascii="GHEA Grapalat" w:hAnsi="GHEA Grapalat"/>
            <w:lang w:val="ru-RU" w:bidi="ru-RU"/>
          </w:rPr>
          <w:delText xml:space="preserve"> </w:delText>
        </w:r>
      </w:del>
      <w:r w:rsidRPr="00053496">
        <w:rPr>
          <w:rFonts w:ascii="GHEA Grapalat" w:hAnsi="GHEA Grapalat"/>
          <w:lang w:val="ru-RU" w:bidi="ru-RU"/>
        </w:rPr>
        <w:t>заявок</w:t>
      </w:r>
      <w:proofErr w:type="spellEnd"/>
      <w:r w:rsidRPr="00053496">
        <w:rPr>
          <w:rFonts w:ascii="GHEA Grapalat" w:hAnsi="GHEA Grapalat"/>
          <w:lang w:val="ru-RU" w:bidi="ru-RU"/>
        </w:rPr>
        <w:t xml:space="preserve"> имеет рейтинг кредитоспособности, присвоенный авторитетными международными организациями (</w:t>
      </w:r>
      <w:proofErr w:type="spellStart"/>
      <w:r w:rsidRPr="00053496">
        <w:rPr>
          <w:rFonts w:ascii="GHEA Grapalat" w:hAnsi="GHEA Grapalat"/>
          <w:lang w:val="ru-RU" w:bidi="ru-RU"/>
        </w:rPr>
        <w:t>Fitch</w:t>
      </w:r>
      <w:proofErr w:type="spellEnd"/>
      <w:r w:rsidRPr="00053496">
        <w:rPr>
          <w:rFonts w:ascii="GHEA Grapalat" w:hAnsi="GHEA Grapalat"/>
          <w:lang w:val="ru-RU" w:bidi="ru-RU"/>
        </w:rPr>
        <w:t xml:space="preserve">, </w:t>
      </w:r>
      <w:proofErr w:type="spellStart"/>
      <w:r w:rsidRPr="00053496">
        <w:rPr>
          <w:rFonts w:ascii="GHEA Grapalat" w:hAnsi="GHEA Grapalat"/>
          <w:lang w:val="ru-RU" w:bidi="ru-RU"/>
        </w:rPr>
        <w:t>Moodys</w:t>
      </w:r>
      <w:proofErr w:type="spellEnd"/>
      <w:r w:rsidRPr="00053496">
        <w:rPr>
          <w:rFonts w:ascii="GHEA Grapalat" w:hAnsi="GHEA Grapalat"/>
          <w:lang w:val="ru-RU" w:bidi="ru-RU"/>
        </w:rPr>
        <w:t xml:space="preserve">, </w:t>
      </w:r>
      <w:proofErr w:type="spellStart"/>
      <w:r w:rsidRPr="00053496">
        <w:rPr>
          <w:rFonts w:ascii="GHEA Grapalat" w:hAnsi="GHEA Grapalat"/>
          <w:lang w:val="ru-RU" w:bidi="ru-RU"/>
        </w:rPr>
        <w:t>Standard</w:t>
      </w:r>
      <w:proofErr w:type="spellEnd"/>
      <w:r w:rsidRPr="00053496">
        <w:rPr>
          <w:rFonts w:ascii="GHEA Grapalat" w:hAnsi="GHEA Grapalat"/>
          <w:lang w:val="ru-RU" w:bidi="ru-RU"/>
        </w:rPr>
        <w:t xml:space="preserve"> &amp; </w:t>
      </w:r>
      <w:proofErr w:type="spellStart"/>
      <w:r w:rsidRPr="00053496">
        <w:rPr>
          <w:rFonts w:ascii="GHEA Grapalat" w:hAnsi="GHEA Grapalat"/>
          <w:lang w:val="ru-RU" w:bidi="ru-RU"/>
        </w:rPr>
        <w:t>Poor's</w:t>
      </w:r>
      <w:proofErr w:type="spellEnd"/>
      <w:r w:rsidRPr="00053496">
        <w:rPr>
          <w:rFonts w:ascii="GHEA Grapalat" w:hAnsi="GHEA Grapalat"/>
          <w:lang w:val="ru-RU" w:bidi="ru-RU"/>
        </w:rPr>
        <w:t>) как минимум в размере суверенного рейтинга Республики Армения</w:t>
      </w:r>
      <w:r w:rsidRPr="00053496" w:rsidDel="00DA0104">
        <w:rPr>
          <w:rFonts w:ascii="GHEA Grapalat" w:hAnsi="GHEA Grapalat"/>
          <w:lang w:val="ru-RU" w:bidi="ru-RU"/>
        </w:rPr>
        <w:t xml:space="preserve"> </w:t>
      </w:r>
      <w:r w:rsidRPr="00053496">
        <w:rPr>
          <w:rFonts w:ascii="GHEA Grapalat" w:hAnsi="GHEA Grapalat"/>
          <w:lang w:val="ru-RU" w:bidi="ru-RU"/>
        </w:rPr>
        <w:t>". При этом отмечается размер рейтинга и название компании с рейтингом кредитоспособности.</w:t>
      </w:r>
    </w:p>
    <w:p w:rsidR="00575B94" w:rsidRPr="00996C18" w:rsidRDefault="00575B94" w:rsidP="00B57FDE">
      <w:pPr>
        <w:pStyle w:val="a5"/>
        <w:rPr>
          <w:rFonts w:ascii="GHEA Grapalat" w:hAnsi="GHEA Grapalat"/>
          <w:lang w:val="ru-RU"/>
        </w:rPr>
      </w:pPr>
    </w:p>
    <w:p w:rsidR="00575B94" w:rsidRPr="00996C18" w:rsidRDefault="00575B94" w:rsidP="00B57FDE">
      <w:pPr>
        <w:pStyle w:val="a5"/>
        <w:rPr>
          <w:rFonts w:ascii="GHEA Grapalat" w:hAnsi="GHEA Grapalat"/>
          <w:lang w:val="ru-RU"/>
        </w:rPr>
      </w:pPr>
    </w:p>
    <w:p w:rsidR="00575B94" w:rsidRPr="00996C18" w:rsidRDefault="00575B94" w:rsidP="00B57FDE">
      <w:pPr>
        <w:pStyle w:val="a5"/>
        <w:rPr>
          <w:rFonts w:ascii="GHEA Grapalat" w:hAnsi="GHEA Grapalat"/>
          <w:lang w:val="ru-RU"/>
        </w:rPr>
      </w:pPr>
    </w:p>
    <w:p w:rsidR="00B57FDE" w:rsidRPr="00996C18" w:rsidRDefault="00B57FDE" w:rsidP="00B57FDE">
      <w:pPr>
        <w:pStyle w:val="a5"/>
        <w:rPr>
          <w:rFonts w:ascii="GHEA Grapalat" w:hAnsi="GHEA Grapalat"/>
          <w:lang w:val="ru-RU"/>
        </w:rPr>
      </w:pPr>
      <w:r w:rsidRPr="00996C18">
        <w:rPr>
          <w:rStyle w:val="a7"/>
          <w:rFonts w:ascii="GHEA Grapalat" w:hAnsi="GHEA Grapalat"/>
          <w:lang w:val="ru-RU"/>
        </w:rPr>
        <w:t>*</w:t>
      </w:r>
      <w:r w:rsidRPr="00996C18">
        <w:rPr>
          <w:rFonts w:ascii="GHEA Grapalat" w:hAnsi="GHEA Grapalat"/>
          <w:i/>
          <w:lang w:val="ru-RU"/>
        </w:rPr>
        <w:t>Заполняется секретарем Комиссии до опубликования приглашения в бюллетене</w:t>
      </w:r>
      <w:r w:rsidR="00303D32" w:rsidRPr="00996C18">
        <w:rPr>
          <w:rFonts w:ascii="GHEA Grapalat" w:hAnsi="GHEA Grapalat"/>
          <w:i/>
          <w:lang w:val="ru-RU"/>
        </w:rPr>
        <w:t>.</w:t>
      </w:r>
    </w:p>
    <w:p w:rsidR="00A91DD4" w:rsidRPr="00753446" w:rsidDel="00A91DD4" w:rsidRDefault="00A91DD4" w:rsidP="00A91DD4">
      <w:pPr>
        <w:spacing w:line="240" w:lineRule="auto"/>
        <w:jc w:val="right"/>
        <w:rPr>
          <w:rFonts w:ascii="GHEA Grapalat" w:hAnsi="GHEA Grapalat"/>
          <w:b/>
          <w:color w:val="000000" w:themeColor="text1"/>
          <w:sz w:val="24"/>
          <w:szCs w:val="24"/>
          <w:lang w:val="ru-RU"/>
        </w:rPr>
      </w:pPr>
      <w:r w:rsidRPr="00753446" w:rsidDel="00A91DD4">
        <w:rPr>
          <w:rFonts w:ascii="GHEA Grapalat" w:hAnsi="GHEA Grapalat"/>
          <w:b/>
          <w:color w:val="000000" w:themeColor="text1"/>
          <w:sz w:val="24"/>
          <w:szCs w:val="24"/>
          <w:lang w:val="ru-RU"/>
        </w:rPr>
        <w:t xml:space="preserve"> </w:t>
      </w:r>
    </w:p>
    <w:p w:rsidR="00AD36A6" w:rsidRPr="00996C18" w:rsidRDefault="00AD36A6" w:rsidP="00AD36A6">
      <w:pPr>
        <w:spacing w:line="240" w:lineRule="auto"/>
        <w:jc w:val="right"/>
        <w:rPr>
          <w:rFonts w:ascii="GHEA Grapalat" w:hAnsi="GHEA Grapalat"/>
          <w:b/>
          <w:lang w:val="ru-RU"/>
        </w:rPr>
      </w:pPr>
      <w:ins w:id="21" w:author="Inesa Kocharyan" w:date="2021-09-02T14:18:00Z">
        <w:r>
          <w:rPr>
            <w:rFonts w:ascii="GHEA Grapalat" w:hAnsi="GHEA Grapalat"/>
            <w:b/>
            <w:lang w:val="ru-RU"/>
          </w:rPr>
          <w:br w:type="page"/>
        </w:r>
      </w:ins>
      <w:r w:rsidRPr="00996C18">
        <w:rPr>
          <w:rFonts w:ascii="GHEA Grapalat" w:hAnsi="GHEA Grapalat"/>
          <w:b/>
          <w:lang w:val="ru-RU"/>
        </w:rPr>
        <w:lastRenderedPageBreak/>
        <w:t xml:space="preserve">Приложение </w:t>
      </w:r>
      <w:r w:rsidR="00A00146">
        <w:rPr>
          <w:rFonts w:ascii="GHEA Grapalat" w:hAnsi="GHEA Grapalat"/>
          <w:b/>
          <w:lang w:val="ru-RU"/>
        </w:rPr>
        <w:t>1.2**</w:t>
      </w:r>
    </w:p>
    <w:p w:rsidR="00AD36A6" w:rsidRPr="00753446" w:rsidRDefault="00AD36A6" w:rsidP="00AD36A6">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sidR="0012456F">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AD36A6" w:rsidRPr="00753446" w:rsidRDefault="00AD36A6" w:rsidP="00AD36A6">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 xml:space="preserve">под кодом </w:t>
      </w:r>
      <w:proofErr w:type="gramStart"/>
      <w:r w:rsidR="00C77BF2" w:rsidRPr="00C77BF2">
        <w:rPr>
          <w:rFonts w:ascii="GHEA Grapalat" w:hAnsi="GHEA Grapalat"/>
          <w:i/>
          <w:sz w:val="24"/>
          <w:szCs w:val="24"/>
          <w:lang w:val="af-ZA"/>
        </w:rPr>
        <w:t xml:space="preserve">`  </w:t>
      </w:r>
      <w:r w:rsidR="00C77BF2" w:rsidRPr="00C77BF2">
        <w:rPr>
          <w:rFonts w:ascii="GHEA Grapalat" w:hAnsi="GHEA Grapalat"/>
          <w:i/>
          <w:sz w:val="24"/>
          <w:szCs w:val="24"/>
          <w:lang w:val="hy-AM"/>
        </w:rPr>
        <w:t>ՇՄԱՀ</w:t>
      </w:r>
      <w:proofErr w:type="gramEnd"/>
      <w:r w:rsidR="00C77BF2" w:rsidRPr="00C77BF2">
        <w:rPr>
          <w:rFonts w:ascii="GHEA Grapalat" w:hAnsi="GHEA Grapalat"/>
          <w:i/>
          <w:sz w:val="24"/>
          <w:szCs w:val="24"/>
          <w:lang w:val="hy-AM"/>
        </w:rPr>
        <w:t>-ԷԱՃԱՊՁԲ-26/01</w:t>
      </w:r>
      <w:r w:rsidR="00C77BF2" w:rsidRPr="00D908D4">
        <w:rPr>
          <w:rFonts w:ascii="GHEA Grapalat" w:hAnsi="GHEA Grapalat"/>
          <w:i/>
          <w:u w:val="single"/>
          <w:lang w:val="af-ZA"/>
        </w:rPr>
        <w:t xml:space="preserve">        </w:t>
      </w:r>
    </w:p>
    <w:p w:rsidR="00AD36A6" w:rsidRDefault="00AD36A6">
      <w:pPr>
        <w:rPr>
          <w:rFonts w:ascii="GHEA Grapalat" w:hAnsi="GHEA Grapalat"/>
          <w:b/>
          <w:lang w:val="ru-RU"/>
        </w:rPr>
      </w:pPr>
    </w:p>
    <w:p w:rsidR="003E5641" w:rsidRPr="005C5BB6" w:rsidRDefault="003E5641" w:rsidP="003E5641">
      <w:pPr>
        <w:ind w:left="360" w:hanging="360"/>
        <w:jc w:val="center"/>
        <w:rPr>
          <w:rFonts w:ascii="GHEA Grapalat" w:hAnsi="GHEA Grapalat"/>
          <w:b/>
          <w:lang w:val="ru-RU"/>
        </w:rPr>
      </w:pPr>
      <w:r w:rsidRPr="005C5BB6">
        <w:rPr>
          <w:rFonts w:ascii="GHEA Grapalat" w:hAnsi="GHEA Grapalat"/>
          <w:b/>
          <w:lang w:val="ru-RU"/>
        </w:rPr>
        <w:t>ФОРМА</w:t>
      </w:r>
    </w:p>
    <w:p w:rsidR="003E5641" w:rsidRPr="005C5BB6" w:rsidRDefault="003E5641" w:rsidP="003E5641">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3E5641" w:rsidRPr="005C5BB6" w:rsidRDefault="003E5641" w:rsidP="003E5641">
      <w:pPr>
        <w:ind w:left="360" w:hanging="360"/>
        <w:jc w:val="center"/>
        <w:rPr>
          <w:rFonts w:ascii="GHEA Grapalat" w:eastAsia="GHEA Grapalat" w:hAnsi="GHEA Grapalat" w:cs="GHEA Grapalat"/>
          <w:b/>
          <w:lang w:val="ru-RU"/>
        </w:rPr>
      </w:pPr>
    </w:p>
    <w:p w:rsidR="003E5641" w:rsidRPr="00FD1EE4" w:rsidRDefault="003E5641" w:rsidP="003E5641">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ind w:left="993" w:hanging="851"/>
              <w:rPr>
                <w:rFonts w:ascii="GHEA Grapalat" w:eastAsia="GHEA Grapalat" w:hAnsi="GHEA Grapalat" w:cs="GHEA Grapalat"/>
              </w:rPr>
            </w:pPr>
          </w:p>
        </w:tc>
      </w:tr>
      <w:tr w:rsidR="003E5641" w:rsidRPr="00C77BF2" w:rsidTr="00331835">
        <w:tc>
          <w:tcPr>
            <w:tcW w:w="2836"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ind w:left="993" w:hanging="851"/>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AB6909">
        <w:rPr>
          <w:rFonts w:ascii="GHEA Grapalat" w:eastAsia="GHEA Grapalat" w:hAnsi="GHEA Grapalat" w:cs="GHEA Grapalat"/>
          <w:i/>
          <w:color w:val="000000"/>
        </w:rPr>
        <w:t>Лицо</w:t>
      </w:r>
      <w:proofErr w:type="spellEnd"/>
      <w:r w:rsidRPr="00AB6909">
        <w:rPr>
          <w:rFonts w:ascii="GHEA Grapalat" w:eastAsia="GHEA Grapalat" w:hAnsi="GHEA Grapalat" w:cs="GHEA Grapalat"/>
          <w:i/>
          <w:color w:val="000000"/>
        </w:rPr>
        <w:t xml:space="preserve">, </w:t>
      </w:r>
      <w:proofErr w:type="spellStart"/>
      <w:r w:rsidRPr="00AB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00AB6909">
        <w:rPr>
          <w:rFonts w:ascii="GHEA Grapalat" w:eastAsia="GHEA Grapalat" w:hAnsi="GHEA Grapalat" w:cs="GHEA Grapalat"/>
          <w:i/>
          <w:color w:val="000000"/>
        </w:rPr>
        <w:t xml:space="preserve"> </w:t>
      </w:r>
      <w:proofErr w:type="spellStart"/>
      <w:r w:rsidRPr="00AB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rPr>
          <w:trHeight w:val="1487"/>
        </w:trPr>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rPr>
          <w:rFonts w:ascii="GHEA Grapalat" w:eastAsia="GHEA Grapalat" w:hAnsi="GHEA Grapalat" w:cs="GHEA Grapalat"/>
        </w:rPr>
      </w:pPr>
    </w:p>
    <w:p w:rsidR="003E5641" w:rsidRPr="00FD1EE4" w:rsidRDefault="003E5641" w:rsidP="003E5641">
      <w:pPr>
        <w:rPr>
          <w:rFonts w:ascii="GHEA Grapalat" w:eastAsia="GHEA Grapalat" w:hAnsi="GHEA Grapalat" w:cs="GHEA Grapalat"/>
        </w:rPr>
      </w:pPr>
      <w:r w:rsidRPr="00FD1EE4">
        <w:rPr>
          <w:rFonts w:ascii="GHEA Grapalat" w:hAnsi="GHEA Grapalat"/>
        </w:rPr>
        <w:br w:type="page"/>
      </w:r>
    </w:p>
    <w:p w:rsidR="003E5641" w:rsidRPr="009A52BE" w:rsidRDefault="003E5641" w:rsidP="003E5641">
      <w:pPr>
        <w:numPr>
          <w:ilvl w:val="0"/>
          <w:numId w:val="9"/>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3E5641" w:rsidRPr="004E2F96"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361"/>
        </w:trPr>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74FF7"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3E5641" w:rsidRPr="00FD1EE4" w:rsidRDefault="003E5641" w:rsidP="0033183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3E5641" w:rsidRPr="00FD1EE4" w:rsidRDefault="003E5641" w:rsidP="003E564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E5641" w:rsidRPr="005C5BB6"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B047A2"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3E5641" w:rsidRPr="00FD1EE4" w:rsidRDefault="003E5641" w:rsidP="0033183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3E5641" w:rsidRPr="00FD1EE4" w:rsidRDefault="003E5641" w:rsidP="003E5641">
      <w:pPr>
        <w:rPr>
          <w:rFonts w:ascii="GHEA Grapalat" w:eastAsia="GHEA Grapalat" w:hAnsi="GHEA Grapalat" w:cs="GHEA Grapalat"/>
          <w:b/>
        </w:rPr>
      </w:pPr>
      <w:r w:rsidRPr="00FD1EE4">
        <w:rPr>
          <w:rFonts w:ascii="GHEA Grapalat" w:hAnsi="GHEA Grapalat"/>
        </w:rPr>
        <w:br w:type="page"/>
      </w:r>
    </w:p>
    <w:p w:rsidR="003E5641" w:rsidRPr="00FD1EE4"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6"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7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943"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943"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E5641" w:rsidRPr="00C77BF2" w:rsidTr="00331835">
        <w:trPr>
          <w:trHeight w:val="924"/>
        </w:trPr>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E5641" w:rsidRPr="00FD1EE4" w:rsidTr="00331835">
        <w:trPr>
          <w:trHeight w:val="684"/>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282"/>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3E5641" w:rsidRPr="006B364D"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3E5641" w:rsidRPr="00F10C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3E5641" w:rsidRPr="005C5BB6"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E5641" w:rsidRPr="00C77BF2" w:rsidTr="00331835">
        <w:trPr>
          <w:trHeight w:val="924"/>
        </w:trPr>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E5641" w:rsidRPr="00FD1EE4" w:rsidTr="00331835">
        <w:trPr>
          <w:trHeight w:val="684"/>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rPr>
          <w:trHeight w:val="1282"/>
        </w:trPr>
        <w:tc>
          <w:tcPr>
            <w:tcW w:w="4508"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3E5641" w:rsidRPr="00C843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3E5641" w:rsidRPr="00C843BA"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E5641" w:rsidRPr="00C77BF2" w:rsidTr="00331835">
        <w:tc>
          <w:tcPr>
            <w:tcW w:w="9016" w:type="dxa"/>
            <w:gridSpan w:val="2"/>
            <w:vAlign w:val="center"/>
          </w:tcPr>
          <w:p w:rsidR="003E5641" w:rsidRPr="005C5BB6" w:rsidRDefault="003E5641" w:rsidP="00331835">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C77BF2"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3E5641" w:rsidRPr="00B23852"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3E5641" w:rsidRPr="00FD1EE4" w:rsidRDefault="003E5641" w:rsidP="0033183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3E5641" w:rsidRPr="00FD1EE4" w:rsidTr="00331835">
        <w:tc>
          <w:tcPr>
            <w:tcW w:w="2837"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w:t>
            </w:r>
            <w:r w:rsidRPr="005C5BB6">
              <w:rPr>
                <w:rFonts w:ascii="GHEA Grapalat" w:eastAsia="GHEA Grapalat" w:hAnsi="GHEA Grapalat" w:cs="GHEA Grapalat"/>
                <w:color w:val="000000"/>
                <w:lang w:val="ru-RU"/>
              </w:rPr>
              <w:lastRenderedPageBreak/>
              <w:t xml:space="preserve">недропользования является должностное лицо или член его семьи </w:t>
            </w:r>
          </w:p>
        </w:tc>
        <w:tc>
          <w:tcPr>
            <w:tcW w:w="6180" w:type="dxa"/>
            <w:vAlign w:val="center"/>
          </w:tcPr>
          <w:p w:rsidR="003E5641" w:rsidRPr="005600B4"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3E5641" w:rsidRPr="005600B4" w:rsidRDefault="003E5641" w:rsidP="00331835">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7"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bl>
    <w:p w:rsidR="003E5641" w:rsidRPr="00FD1EE4" w:rsidRDefault="003E5641" w:rsidP="003E564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E5641" w:rsidRPr="00FD1EE4" w:rsidRDefault="003E5641" w:rsidP="003E5641">
      <w:pPr>
        <w:numPr>
          <w:ilvl w:val="0"/>
          <w:numId w:val="9"/>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FD1EE4" w:rsidRDefault="003E5641" w:rsidP="003E5641">
      <w:pPr>
        <w:numPr>
          <w:ilvl w:val="1"/>
          <w:numId w:val="9"/>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C77BF2" w:rsidTr="00331835">
        <w:trPr>
          <w:trHeight w:val="853"/>
        </w:trPr>
        <w:tc>
          <w:tcPr>
            <w:tcW w:w="2835" w:type="dxa"/>
            <w:vMerge w:val="restart"/>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C77BF2"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C77BF2"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C77BF2"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r w:rsidR="003E5641" w:rsidRPr="00C77BF2" w:rsidTr="00331835">
        <w:trPr>
          <w:trHeight w:val="850"/>
        </w:trPr>
        <w:tc>
          <w:tcPr>
            <w:tcW w:w="2835" w:type="dxa"/>
            <w:vMerge/>
            <w:shd w:val="clear" w:color="auto" w:fill="D9E2F3"/>
            <w:vAlign w:val="center"/>
          </w:tcPr>
          <w:p w:rsidR="003E5641" w:rsidRPr="005C5BB6" w:rsidRDefault="003E5641" w:rsidP="003E5641">
            <w:pPr>
              <w:numPr>
                <w:ilvl w:val="2"/>
                <w:numId w:val="9"/>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numPr>
          <w:ilvl w:val="1"/>
          <w:numId w:val="9"/>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E5641" w:rsidRPr="00FD1EE4" w:rsidTr="00331835">
        <w:tc>
          <w:tcPr>
            <w:tcW w:w="2835" w:type="dxa"/>
            <w:shd w:val="clear" w:color="auto" w:fill="D9E2F3"/>
            <w:vAlign w:val="center"/>
          </w:tcPr>
          <w:p w:rsidR="003E5641" w:rsidRPr="00FD1EE4"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3E5641" w:rsidRPr="00FD1EE4" w:rsidRDefault="003E5641" w:rsidP="00331835">
            <w:pPr>
              <w:spacing w:before="240" w:after="240"/>
              <w:rPr>
                <w:rFonts w:ascii="GHEA Grapalat" w:eastAsia="GHEA Grapalat" w:hAnsi="GHEA Grapalat" w:cs="GHEA Grapalat"/>
              </w:rPr>
            </w:pPr>
          </w:p>
        </w:tc>
      </w:tr>
      <w:tr w:rsidR="003E5641" w:rsidRPr="00C77BF2" w:rsidTr="00331835">
        <w:tc>
          <w:tcPr>
            <w:tcW w:w="2835" w:type="dxa"/>
            <w:shd w:val="clear" w:color="auto" w:fill="D9E2F3"/>
            <w:vAlign w:val="center"/>
          </w:tcPr>
          <w:p w:rsidR="003E5641" w:rsidRPr="005C5BB6" w:rsidRDefault="003E5641" w:rsidP="003E5641">
            <w:pPr>
              <w:numPr>
                <w:ilvl w:val="2"/>
                <w:numId w:val="9"/>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3E5641" w:rsidRPr="005C5BB6" w:rsidRDefault="003E5641" w:rsidP="00331835">
            <w:pPr>
              <w:spacing w:before="240" w:after="240"/>
              <w:rPr>
                <w:rFonts w:ascii="GHEA Grapalat" w:eastAsia="GHEA Grapalat" w:hAnsi="GHEA Grapalat" w:cs="GHEA Grapalat"/>
                <w:lang w:val="ru-RU"/>
              </w:rPr>
            </w:pPr>
          </w:p>
        </w:tc>
      </w:tr>
    </w:tbl>
    <w:p w:rsidR="003E5641" w:rsidRPr="005C5BB6" w:rsidRDefault="003E5641" w:rsidP="003E5641">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3E5641" w:rsidRPr="00E06ADC" w:rsidRDefault="003E5641" w:rsidP="00E06ADC">
      <w:pPr>
        <w:pStyle w:val="ae"/>
        <w:numPr>
          <w:ilvl w:val="0"/>
          <w:numId w:val="9"/>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af1"/>
        <w:tblW w:w="0" w:type="auto"/>
        <w:tblLayout w:type="fixed"/>
        <w:tblLook w:val="04A0" w:firstRow="1" w:lastRow="0" w:firstColumn="1" w:lastColumn="0" w:noHBand="0" w:noVBand="1"/>
      </w:tblPr>
      <w:tblGrid>
        <w:gridCol w:w="9016"/>
      </w:tblGrid>
      <w:tr w:rsidR="003E5641" w:rsidRPr="00C77BF2" w:rsidTr="00331835">
        <w:tc>
          <w:tcPr>
            <w:tcW w:w="9016" w:type="dxa"/>
            <w:shd w:val="clear" w:color="auto" w:fill="DBE5F1" w:themeFill="accent1" w:themeFillTint="33"/>
          </w:tcPr>
          <w:p w:rsidR="003E5641" w:rsidRPr="00FD1EE4" w:rsidRDefault="003E5641" w:rsidP="0033183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E5641" w:rsidRPr="00C77BF2" w:rsidTr="00331835">
        <w:trPr>
          <w:trHeight w:val="10187"/>
        </w:trPr>
        <w:tc>
          <w:tcPr>
            <w:tcW w:w="9016" w:type="dxa"/>
          </w:tcPr>
          <w:p w:rsidR="003E5641" w:rsidRPr="00FD1EE4" w:rsidRDefault="003E5641" w:rsidP="00331835">
            <w:pPr>
              <w:rPr>
                <w:rFonts w:ascii="GHEA Grapalat" w:eastAsia="GHEA Grapalat" w:hAnsi="GHEA Grapalat" w:cs="GHEA Grapalat"/>
                <w:b/>
                <w:color w:val="000000"/>
              </w:rPr>
            </w:pPr>
          </w:p>
        </w:tc>
      </w:tr>
    </w:tbl>
    <w:p w:rsidR="003E5641" w:rsidRPr="005C5BB6" w:rsidRDefault="003E5641" w:rsidP="003E5641">
      <w:pPr>
        <w:pBdr>
          <w:top w:val="nil"/>
          <w:left w:val="nil"/>
          <w:bottom w:val="nil"/>
          <w:right w:val="nil"/>
          <w:between w:val="nil"/>
        </w:pBdr>
        <w:rPr>
          <w:rFonts w:ascii="GHEA Grapalat" w:eastAsia="GHEA Grapalat" w:hAnsi="GHEA Grapalat" w:cs="GHEA Grapalat"/>
          <w:b/>
          <w:color w:val="000000"/>
          <w:lang w:val="ru-RU"/>
        </w:rPr>
      </w:pPr>
    </w:p>
    <w:p w:rsidR="003E5641" w:rsidRPr="005C5BB6" w:rsidRDefault="003E5641" w:rsidP="003E5641">
      <w:pPr>
        <w:rPr>
          <w:rFonts w:ascii="GHEA Grapalat" w:hAnsi="GHEA Grapalat"/>
          <w:b/>
          <w:lang w:val="ru-RU"/>
        </w:rPr>
      </w:pPr>
    </w:p>
    <w:p w:rsidR="003E5641" w:rsidRPr="005C5BB6" w:rsidRDefault="003E5641" w:rsidP="003E5641">
      <w:pPr>
        <w:rPr>
          <w:rFonts w:ascii="GHEA Grapalat" w:hAnsi="GHEA Grapalat"/>
          <w:b/>
          <w:lang w:val="ru-RU"/>
        </w:rPr>
      </w:pPr>
    </w:p>
    <w:p w:rsidR="003E5641" w:rsidRPr="005C5BB6" w:rsidRDefault="003E5641" w:rsidP="003E5641">
      <w:pPr>
        <w:rPr>
          <w:rFonts w:ascii="GHEA Grapalat" w:hAnsi="GHEA Grapalat"/>
          <w:b/>
          <w:lang w:val="ru-RU"/>
        </w:rPr>
      </w:pPr>
      <w:r w:rsidRPr="005C5BB6">
        <w:rPr>
          <w:rFonts w:ascii="GHEA Grapalat" w:hAnsi="GHEA Grapalat"/>
          <w:b/>
          <w:lang w:val="ru-RU"/>
        </w:rPr>
        <w:br w:type="page"/>
      </w:r>
    </w:p>
    <w:p w:rsidR="003E5641" w:rsidRPr="000306ED" w:rsidRDefault="003E5641" w:rsidP="003E5641">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w:t>
      </w:r>
      <w:proofErr w:type="spellStart"/>
      <w:r w:rsidRPr="000306ED">
        <w:rPr>
          <w:rFonts w:ascii="GHEA Grapalat" w:hAnsi="GHEA Grapalat"/>
        </w:rPr>
        <w:t>далее-Организация</w:t>
      </w:r>
      <w:proofErr w:type="spellEnd"/>
      <w:r w:rsidRPr="000306ED">
        <w:rPr>
          <w:rFonts w:ascii="GHEA Grapalat" w:hAnsi="GHEA Grapalat"/>
        </w:rPr>
        <w:t xml:space="preserve">). В </w:t>
      </w:r>
      <w:proofErr w:type="spellStart"/>
      <w:r w:rsidRPr="000306ED">
        <w:rPr>
          <w:rFonts w:ascii="GHEA Grapalat" w:hAnsi="GHEA Grapalat"/>
        </w:rPr>
        <w:t>этом</w:t>
      </w:r>
      <w:proofErr w:type="spellEnd"/>
      <w:r w:rsidRPr="000306ED">
        <w:rPr>
          <w:rFonts w:ascii="GHEA Grapalat" w:hAnsi="GHEA Grapalat"/>
        </w:rPr>
        <w:t xml:space="preserve"> </w:t>
      </w:r>
      <w:proofErr w:type="spellStart"/>
      <w:r w:rsidRPr="000306ED">
        <w:rPr>
          <w:rFonts w:ascii="GHEA Grapalat" w:hAnsi="GHEA Grapalat"/>
        </w:rPr>
        <w:t>разделе</w:t>
      </w:r>
      <w:proofErr w:type="spellEnd"/>
      <w:r w:rsidRPr="000306ED">
        <w:rPr>
          <w:rFonts w:ascii="GHEA Grapalat" w:hAnsi="GHEA Grapalat"/>
        </w:rPr>
        <w:t xml:space="preserve"> </w:t>
      </w:r>
      <w:proofErr w:type="spellStart"/>
      <w:r w:rsidRPr="000306ED">
        <w:rPr>
          <w:rFonts w:ascii="GHEA Grapalat" w:hAnsi="GHEA Grapalat"/>
        </w:rPr>
        <w:t>подразделы</w:t>
      </w:r>
      <w:proofErr w:type="spellEnd"/>
      <w:r w:rsidRPr="000306ED">
        <w:rPr>
          <w:rFonts w:ascii="GHEA Grapalat" w:hAnsi="GHEA Grapalat"/>
        </w:rPr>
        <w:t xml:space="preserve"> </w:t>
      </w:r>
      <w:proofErr w:type="spellStart"/>
      <w:r w:rsidRPr="000306ED">
        <w:rPr>
          <w:rFonts w:ascii="GHEA Grapalat" w:hAnsi="GHEA Grapalat"/>
        </w:rPr>
        <w:t>заполняются</w:t>
      </w:r>
      <w:proofErr w:type="spellEnd"/>
      <w:r w:rsidRPr="000306ED">
        <w:rPr>
          <w:rFonts w:ascii="GHEA Grapalat" w:hAnsi="GHEA Grapalat"/>
        </w:rPr>
        <w:t xml:space="preserve"> </w:t>
      </w:r>
      <w:proofErr w:type="spellStart"/>
      <w:r w:rsidRPr="000306ED">
        <w:rPr>
          <w:rFonts w:ascii="GHEA Grapalat" w:hAnsi="GHEA Grapalat"/>
        </w:rPr>
        <w:t>следующими</w:t>
      </w:r>
      <w:proofErr w:type="spellEnd"/>
      <w:r w:rsidRPr="000306ED">
        <w:rPr>
          <w:rFonts w:ascii="GHEA Grapalat" w:hAnsi="GHEA Grapalat"/>
        </w:rPr>
        <w:t xml:space="preserve"> </w:t>
      </w:r>
      <w:proofErr w:type="spellStart"/>
      <w:r w:rsidRPr="000306ED">
        <w:rPr>
          <w:rFonts w:ascii="GHEA Grapalat" w:hAnsi="GHEA Grapalat"/>
        </w:rPr>
        <w:t>правилами</w:t>
      </w:r>
      <w:proofErr w:type="spellEnd"/>
      <w:r w:rsidRPr="000306ED">
        <w:rPr>
          <w:rFonts w:ascii="GHEA Grapalat" w:hAnsi="GHEA Grapalat"/>
        </w:rPr>
        <w:t>:</w:t>
      </w:r>
    </w:p>
    <w:p w:rsidR="003E5641" w:rsidRPr="005C5BB6" w:rsidRDefault="003E5641" w:rsidP="003E5641">
      <w:pPr>
        <w:pStyle w:val="ae"/>
        <w:numPr>
          <w:ilvl w:val="0"/>
          <w:numId w:val="11"/>
        </w:numPr>
        <w:spacing w:after="200"/>
        <w:ind w:left="0" w:firstLine="142"/>
        <w:rPr>
          <w:rFonts w:ascii="GHEA Grapalat" w:hAnsi="GHEA Grapalat"/>
          <w:lang w:val="ru-RU"/>
        </w:rPr>
      </w:pPr>
      <w:r w:rsidRPr="005C5BB6">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E5641" w:rsidRPr="005C5BB6" w:rsidRDefault="003E5641" w:rsidP="003E5641">
      <w:pPr>
        <w:pStyle w:val="ae"/>
        <w:numPr>
          <w:ilvl w:val="0"/>
          <w:numId w:val="11"/>
        </w:numPr>
        <w:spacing w:after="200"/>
        <w:rPr>
          <w:rFonts w:ascii="GHEA Grapalat" w:hAnsi="GHEA Grapalat"/>
          <w:lang w:val="ru-RU"/>
        </w:rPr>
      </w:pPr>
      <w:r w:rsidRPr="005C5BB6">
        <w:rPr>
          <w:rFonts w:ascii="GHEA Grapalat" w:hAnsi="GHEA Grapalat"/>
          <w:lang w:val="ru-RU"/>
        </w:rPr>
        <w:t xml:space="preserve">в </w:t>
      </w:r>
      <w:proofErr w:type="gramStart"/>
      <w:r w:rsidRPr="005C5BB6">
        <w:rPr>
          <w:rFonts w:ascii="GHEA Grapalat" w:hAnsi="GHEA Grapalat"/>
          <w:lang w:val="ru-RU"/>
        </w:rPr>
        <w:t>подразделе  "</w:t>
      </w:r>
      <w:proofErr w:type="gramEnd"/>
      <w:r w:rsidRPr="005C5BB6">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3E5641" w:rsidRPr="005C5BB6" w:rsidRDefault="003E5641" w:rsidP="003E5641">
      <w:pPr>
        <w:pStyle w:val="ae"/>
        <w:numPr>
          <w:ilvl w:val="0"/>
          <w:numId w:val="11"/>
        </w:numPr>
        <w:spacing w:after="200"/>
        <w:ind w:left="0" w:firstLine="0"/>
        <w:rPr>
          <w:rFonts w:ascii="GHEA Grapalat" w:hAnsi="GHEA Grapalat"/>
          <w:lang w:val="ru-RU"/>
        </w:rPr>
      </w:pPr>
      <w:r w:rsidRPr="005C5BB6">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E5641" w:rsidRPr="000306ED" w:rsidRDefault="003E5641" w:rsidP="003E5641">
      <w:pPr>
        <w:pStyle w:val="ae"/>
        <w:numPr>
          <w:ilvl w:val="0"/>
          <w:numId w:val="10"/>
        </w:numPr>
        <w:spacing w:after="200"/>
        <w:ind w:left="142" w:hanging="284"/>
        <w:rPr>
          <w:rFonts w:ascii="GHEA Grapalat" w:hAnsi="GHEA Grapalat"/>
        </w:rPr>
      </w:pPr>
      <w:r w:rsidRPr="005C5BB6">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C5BB6">
        <w:rPr>
          <w:lang w:val="ru-RU"/>
        </w:rPr>
        <w:t xml:space="preserve"> </w:t>
      </w:r>
      <w:proofErr w:type="spellStart"/>
      <w:r w:rsidRPr="005C5BB6">
        <w:rPr>
          <w:rFonts w:ascii="GHEA Grapalat" w:hAnsi="GHEA Grapalat"/>
          <w:lang w:val="ru-RU"/>
        </w:rPr>
        <w:t>листингированы</w:t>
      </w:r>
      <w:proofErr w:type="spellEnd"/>
      <w:r w:rsidRPr="005C5BB6">
        <w:rPr>
          <w:rFonts w:ascii="GHEA Grapalat" w:hAnsi="GHEA Grapalat"/>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 xml:space="preserve">В </w:t>
      </w:r>
      <w:proofErr w:type="spellStart"/>
      <w:r w:rsidRPr="000306ED">
        <w:rPr>
          <w:rFonts w:ascii="GHEA Grapalat" w:hAnsi="GHEA Grapalat"/>
        </w:rPr>
        <w:t>этом</w:t>
      </w:r>
      <w:proofErr w:type="spellEnd"/>
      <w:r w:rsidRPr="000306ED">
        <w:rPr>
          <w:rFonts w:ascii="GHEA Grapalat" w:hAnsi="GHEA Grapalat"/>
        </w:rPr>
        <w:t xml:space="preserve"> </w:t>
      </w:r>
      <w:proofErr w:type="spellStart"/>
      <w:r w:rsidRPr="000306ED">
        <w:rPr>
          <w:rFonts w:ascii="GHEA Grapalat" w:hAnsi="GHEA Grapalat"/>
        </w:rPr>
        <w:t>разделе</w:t>
      </w:r>
      <w:proofErr w:type="spellEnd"/>
      <w:r w:rsidRPr="000306ED">
        <w:rPr>
          <w:rFonts w:ascii="GHEA Grapalat" w:hAnsi="GHEA Grapalat"/>
        </w:rPr>
        <w:t xml:space="preserve"> </w:t>
      </w:r>
      <w:proofErr w:type="spellStart"/>
      <w:r w:rsidRPr="000306ED">
        <w:rPr>
          <w:rFonts w:ascii="GHEA Grapalat" w:hAnsi="GHEA Grapalat"/>
        </w:rPr>
        <w:t>подразделы</w:t>
      </w:r>
      <w:proofErr w:type="spellEnd"/>
      <w:r w:rsidRPr="000306ED">
        <w:rPr>
          <w:rFonts w:ascii="GHEA Grapalat" w:hAnsi="GHEA Grapalat"/>
        </w:rPr>
        <w:t xml:space="preserve"> </w:t>
      </w:r>
      <w:proofErr w:type="spellStart"/>
      <w:r w:rsidRPr="000306ED">
        <w:rPr>
          <w:rFonts w:ascii="GHEA Grapalat" w:hAnsi="GHEA Grapalat"/>
        </w:rPr>
        <w:t>заполняются</w:t>
      </w:r>
      <w:proofErr w:type="spellEnd"/>
      <w:r w:rsidRPr="000306ED">
        <w:rPr>
          <w:rFonts w:ascii="GHEA Grapalat" w:hAnsi="GHEA Grapalat"/>
        </w:rPr>
        <w:t xml:space="preserve"> </w:t>
      </w:r>
      <w:proofErr w:type="spellStart"/>
      <w:r w:rsidRPr="000306ED">
        <w:rPr>
          <w:rFonts w:ascii="GHEA Grapalat" w:hAnsi="GHEA Grapalat"/>
        </w:rPr>
        <w:t>следующими</w:t>
      </w:r>
      <w:proofErr w:type="spellEnd"/>
      <w:r w:rsidRPr="000306ED">
        <w:rPr>
          <w:rFonts w:ascii="GHEA Grapalat" w:hAnsi="GHEA Grapalat"/>
        </w:rPr>
        <w:t xml:space="preserve"> </w:t>
      </w:r>
      <w:proofErr w:type="spellStart"/>
      <w:r w:rsidRPr="000306ED">
        <w:rPr>
          <w:rFonts w:ascii="GHEA Grapalat" w:hAnsi="GHEA Grapalat"/>
        </w:rPr>
        <w:t>правилами</w:t>
      </w:r>
      <w:proofErr w:type="spellEnd"/>
      <w:r w:rsidRPr="000306ED">
        <w:rPr>
          <w:rFonts w:ascii="GHEA Grapalat" w:hAnsi="GHEA Grapalat"/>
        </w:rPr>
        <w:t>:</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xml:space="preserve">), где </w:t>
      </w:r>
      <w:proofErr w:type="spellStart"/>
      <w:r w:rsidRPr="005C5BB6">
        <w:rPr>
          <w:rFonts w:ascii="GHEA Grapalat" w:hAnsi="GHEA Grapalat"/>
          <w:lang w:val="ru-RU"/>
        </w:rPr>
        <w:t>листингированы</w:t>
      </w:r>
      <w:proofErr w:type="spellEnd"/>
      <w:r w:rsidRPr="005C5BB6">
        <w:rPr>
          <w:rFonts w:ascii="GHEA Grapalat" w:hAnsi="GHEA Grapalat"/>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E5641" w:rsidRPr="005C5BB6" w:rsidRDefault="003E5641" w:rsidP="003E5641">
      <w:pPr>
        <w:pStyle w:val="ae"/>
        <w:numPr>
          <w:ilvl w:val="0"/>
          <w:numId w:val="12"/>
        </w:numPr>
        <w:spacing w:after="200"/>
        <w:rPr>
          <w:rFonts w:ascii="GHEA Grapalat" w:hAnsi="GHEA Grapalat"/>
          <w:lang w:val="ru-RU"/>
        </w:rPr>
      </w:pPr>
      <w:r w:rsidRPr="005C5BB6">
        <w:rPr>
          <w:rFonts w:ascii="GHEA Grapalat" w:hAnsi="GHEA Grapalat"/>
          <w:lang w:val="ru-RU"/>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C5BB6">
        <w:rPr>
          <w:rFonts w:ascii="GHEA Grapalat" w:hAnsi="GHEA Grapalat"/>
          <w:lang w:val="ru-RU"/>
        </w:rPr>
        <w:t>организациий</w:t>
      </w:r>
      <w:proofErr w:type="spellEnd"/>
      <w:r w:rsidRPr="005C5BB6">
        <w:rPr>
          <w:rFonts w:ascii="GHEA Grapalat" w:hAnsi="GHEA Grapalat"/>
          <w:lang w:val="ru-RU"/>
        </w:rPr>
        <w:t xml:space="preserve">. </w:t>
      </w:r>
      <w:r w:rsidRPr="000306ED">
        <w:rPr>
          <w:rFonts w:ascii="GHEA Grapalat" w:hAnsi="GHEA Grapalat"/>
        </w:rPr>
        <w:t xml:space="preserve">В </w:t>
      </w:r>
      <w:proofErr w:type="spellStart"/>
      <w:r w:rsidRPr="000306ED">
        <w:rPr>
          <w:rFonts w:ascii="GHEA Grapalat" w:hAnsi="GHEA Grapalat"/>
        </w:rPr>
        <w:t>этом</w:t>
      </w:r>
      <w:proofErr w:type="spellEnd"/>
      <w:r w:rsidRPr="000306ED">
        <w:rPr>
          <w:rFonts w:ascii="GHEA Grapalat" w:hAnsi="GHEA Grapalat"/>
        </w:rPr>
        <w:t xml:space="preserve"> </w:t>
      </w:r>
      <w:proofErr w:type="spellStart"/>
      <w:r w:rsidRPr="000306ED">
        <w:rPr>
          <w:rFonts w:ascii="GHEA Grapalat" w:hAnsi="GHEA Grapalat"/>
        </w:rPr>
        <w:t>разделе</w:t>
      </w:r>
      <w:proofErr w:type="spellEnd"/>
      <w:r w:rsidRPr="000306ED">
        <w:rPr>
          <w:rFonts w:ascii="GHEA Grapalat" w:hAnsi="GHEA Grapalat"/>
        </w:rPr>
        <w:t xml:space="preserve"> </w:t>
      </w:r>
      <w:proofErr w:type="spellStart"/>
      <w:r w:rsidRPr="000306ED">
        <w:rPr>
          <w:rFonts w:ascii="GHEA Grapalat" w:hAnsi="GHEA Grapalat"/>
        </w:rPr>
        <w:t>подразделы</w:t>
      </w:r>
      <w:proofErr w:type="spellEnd"/>
      <w:r w:rsidRPr="000306ED">
        <w:rPr>
          <w:rFonts w:ascii="GHEA Grapalat" w:hAnsi="GHEA Grapalat"/>
        </w:rPr>
        <w:t xml:space="preserve"> </w:t>
      </w:r>
      <w:proofErr w:type="spellStart"/>
      <w:r w:rsidRPr="000306ED">
        <w:rPr>
          <w:rFonts w:ascii="GHEA Grapalat" w:hAnsi="GHEA Grapalat"/>
        </w:rPr>
        <w:t>заполняются</w:t>
      </w:r>
      <w:proofErr w:type="spellEnd"/>
      <w:r w:rsidRPr="000306ED">
        <w:rPr>
          <w:rFonts w:ascii="GHEA Grapalat" w:hAnsi="GHEA Grapalat"/>
        </w:rPr>
        <w:t xml:space="preserve"> </w:t>
      </w:r>
      <w:proofErr w:type="spellStart"/>
      <w:r w:rsidRPr="000306ED">
        <w:rPr>
          <w:rFonts w:ascii="GHEA Grapalat" w:hAnsi="GHEA Grapalat"/>
        </w:rPr>
        <w:t>следующими</w:t>
      </w:r>
      <w:proofErr w:type="spellEnd"/>
      <w:r w:rsidRPr="000306ED">
        <w:rPr>
          <w:rFonts w:ascii="GHEA Grapalat" w:hAnsi="GHEA Grapalat"/>
        </w:rPr>
        <w:t xml:space="preserve"> </w:t>
      </w:r>
      <w:proofErr w:type="spellStart"/>
      <w:r w:rsidRPr="000306ED">
        <w:rPr>
          <w:rFonts w:ascii="GHEA Grapalat" w:hAnsi="GHEA Grapalat"/>
        </w:rPr>
        <w:t>правилами</w:t>
      </w:r>
      <w:proofErr w:type="spellEnd"/>
      <w:r w:rsidRPr="000306ED">
        <w:rPr>
          <w:rFonts w:ascii="MS Mincho" w:eastAsia="MS Mincho" w:hAnsi="MS Mincho" w:cs="MS Mincho" w:hint="eastAsia"/>
        </w:rPr>
        <w:t>․</w:t>
      </w:r>
    </w:p>
    <w:p w:rsidR="003E5641" w:rsidRPr="005C5BB6" w:rsidRDefault="003E5641" w:rsidP="003E5641">
      <w:pPr>
        <w:pStyle w:val="ae"/>
        <w:numPr>
          <w:ilvl w:val="0"/>
          <w:numId w:val="13"/>
        </w:numPr>
        <w:spacing w:after="200"/>
        <w:ind w:left="0" w:hanging="426"/>
        <w:rPr>
          <w:rFonts w:ascii="GHEA Grapalat" w:hAnsi="GHEA Grapalat"/>
          <w:lang w:val="ru-RU"/>
        </w:rPr>
      </w:pPr>
      <w:r w:rsidRPr="005C5BB6">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C5BB6">
        <w:rPr>
          <w:rFonts w:ascii="GHEA Grapalat" w:hAnsi="GHEA Grapalat"/>
          <w:lang w:val="ru-RU"/>
        </w:rPr>
        <w:t>муниципалитета.В</w:t>
      </w:r>
      <w:proofErr w:type="spellEnd"/>
      <w:proofErr w:type="gramEnd"/>
      <w:r w:rsidRPr="005C5BB6">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5C5BB6" w:rsidRDefault="003E5641" w:rsidP="003E5641">
      <w:pPr>
        <w:ind w:left="-360"/>
        <w:contextualSpacing/>
        <w:rPr>
          <w:rFonts w:ascii="GHEA Grapalat" w:hAnsi="GHEA Grapalat"/>
          <w:lang w:val="ru-RU"/>
        </w:rPr>
      </w:pPr>
      <w:r w:rsidRPr="005C5BB6">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E5641" w:rsidRPr="000306ED" w:rsidRDefault="003E5641" w:rsidP="003E5641">
      <w:pPr>
        <w:pStyle w:val="ae"/>
        <w:numPr>
          <w:ilvl w:val="0"/>
          <w:numId w:val="10"/>
        </w:numPr>
        <w:spacing w:after="200"/>
        <w:ind w:left="0"/>
        <w:rPr>
          <w:rFonts w:ascii="GHEA Grapalat" w:hAnsi="GHEA Grapalat"/>
        </w:rPr>
      </w:pPr>
      <w:r w:rsidRPr="005C5BB6">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 xml:space="preserve">В </w:t>
      </w:r>
      <w:proofErr w:type="spellStart"/>
      <w:r w:rsidRPr="000306ED">
        <w:rPr>
          <w:rFonts w:ascii="GHEA Grapalat" w:hAnsi="GHEA Grapalat"/>
        </w:rPr>
        <w:t>этом</w:t>
      </w:r>
      <w:proofErr w:type="spellEnd"/>
      <w:r w:rsidRPr="000306ED">
        <w:rPr>
          <w:rFonts w:ascii="GHEA Grapalat" w:hAnsi="GHEA Grapalat"/>
        </w:rPr>
        <w:t xml:space="preserve"> </w:t>
      </w:r>
      <w:proofErr w:type="spellStart"/>
      <w:r w:rsidRPr="000306ED">
        <w:rPr>
          <w:rFonts w:ascii="GHEA Grapalat" w:hAnsi="GHEA Grapalat"/>
        </w:rPr>
        <w:t>разделе</w:t>
      </w:r>
      <w:proofErr w:type="spellEnd"/>
      <w:r w:rsidRPr="000306ED">
        <w:rPr>
          <w:rFonts w:ascii="GHEA Grapalat" w:hAnsi="GHEA Grapalat"/>
        </w:rPr>
        <w:t xml:space="preserve"> </w:t>
      </w:r>
      <w:proofErr w:type="spellStart"/>
      <w:r w:rsidRPr="000306ED">
        <w:rPr>
          <w:rFonts w:ascii="GHEA Grapalat" w:hAnsi="GHEA Grapalat"/>
        </w:rPr>
        <w:t>подразделы</w:t>
      </w:r>
      <w:proofErr w:type="spellEnd"/>
      <w:r w:rsidRPr="000306ED">
        <w:rPr>
          <w:rFonts w:ascii="GHEA Grapalat" w:hAnsi="GHEA Grapalat"/>
        </w:rPr>
        <w:t xml:space="preserve"> </w:t>
      </w:r>
      <w:proofErr w:type="spellStart"/>
      <w:r w:rsidRPr="000306ED">
        <w:rPr>
          <w:rFonts w:ascii="GHEA Grapalat" w:hAnsi="GHEA Grapalat"/>
        </w:rPr>
        <w:t>заполняются</w:t>
      </w:r>
      <w:proofErr w:type="spellEnd"/>
      <w:r w:rsidRPr="000306ED">
        <w:rPr>
          <w:rFonts w:ascii="GHEA Grapalat" w:hAnsi="GHEA Grapalat"/>
        </w:rPr>
        <w:t xml:space="preserve"> </w:t>
      </w:r>
      <w:proofErr w:type="spellStart"/>
      <w:r w:rsidRPr="000306ED">
        <w:rPr>
          <w:rFonts w:ascii="GHEA Grapalat" w:hAnsi="GHEA Grapalat"/>
        </w:rPr>
        <w:t>следующими</w:t>
      </w:r>
      <w:proofErr w:type="spellEnd"/>
      <w:r w:rsidRPr="000306ED">
        <w:rPr>
          <w:rFonts w:ascii="GHEA Grapalat" w:hAnsi="GHEA Grapalat"/>
        </w:rPr>
        <w:t xml:space="preserve"> </w:t>
      </w:r>
      <w:proofErr w:type="spellStart"/>
      <w:r w:rsidRPr="000306ED">
        <w:rPr>
          <w:rFonts w:ascii="GHEA Grapalat" w:hAnsi="GHEA Grapalat"/>
        </w:rPr>
        <w:t>правилами</w:t>
      </w:r>
      <w:proofErr w:type="spellEnd"/>
      <w:r w:rsidRPr="000306ED">
        <w:rPr>
          <w:rFonts w:ascii="MS Mincho" w:eastAsia="MS Mincho" w:hAnsi="MS Mincho" w:cs="MS Mincho" w:hint="eastAsia"/>
        </w:rPr>
        <w:t>․</w:t>
      </w:r>
    </w:p>
    <w:p w:rsidR="003E5641" w:rsidRPr="005C5BB6" w:rsidRDefault="003E5641" w:rsidP="003E5641">
      <w:pPr>
        <w:pStyle w:val="ae"/>
        <w:numPr>
          <w:ilvl w:val="0"/>
          <w:numId w:val="14"/>
        </w:numPr>
        <w:spacing w:after="200"/>
        <w:ind w:left="0"/>
        <w:rPr>
          <w:rFonts w:ascii="GHEA Grapalat" w:hAnsi="GHEA Grapalat"/>
          <w:lang w:val="ru-RU"/>
        </w:rPr>
      </w:pPr>
      <w:r w:rsidRPr="005C5BB6">
        <w:rPr>
          <w:rFonts w:ascii="GHEA Grapalat" w:hAnsi="GHEA Grapalat"/>
          <w:lang w:val="ru-RU"/>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w:t>
      </w:r>
      <w:r w:rsidRPr="005C5BB6">
        <w:rPr>
          <w:rFonts w:ascii="GHEA Grapalat" w:hAnsi="GHEA Grapalat"/>
          <w:lang w:val="ru-RU"/>
        </w:rPr>
        <w:lastRenderedPageBreak/>
        <w:t>армянском языке или латинскими буквами в документе, удостоверяющем его личность, то в декларации заполняется их транскрипция;</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3) в подразделе "Адрес учета лица" заполняется адрес места учета реального бенефициара;</w:t>
      </w:r>
    </w:p>
    <w:p w:rsidR="003E5641" w:rsidRPr="005C5BB6" w:rsidRDefault="003E5641" w:rsidP="003E5641">
      <w:pPr>
        <w:ind w:left="-375"/>
        <w:contextualSpacing/>
        <w:rPr>
          <w:rFonts w:ascii="GHEA Grapalat" w:hAnsi="GHEA Grapalat"/>
          <w:highlight w:val="yellow"/>
          <w:lang w:val="ru-RU"/>
        </w:rPr>
      </w:pPr>
      <w:r w:rsidRPr="005C5BB6">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E5641" w:rsidRPr="005C5BB6" w:rsidRDefault="003E5641" w:rsidP="003E5641">
      <w:pPr>
        <w:ind w:left="-375"/>
        <w:contextualSpacing/>
        <w:rPr>
          <w:rFonts w:ascii="GHEA Grapalat" w:hAnsi="GHEA Grapalat"/>
          <w:lang w:val="ru-RU"/>
        </w:rPr>
      </w:pPr>
      <w:r w:rsidRPr="005C5BB6">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C5BB6">
        <w:rPr>
          <w:rFonts w:ascii="GHEA Grapalat" w:hAnsi="GHEA Grapalat"/>
          <w:lang w:val="ru-RU"/>
        </w:rPr>
        <w:t>является  реальным</w:t>
      </w:r>
      <w:proofErr w:type="gramEnd"/>
      <w:r w:rsidRPr="005C5BB6">
        <w:rPr>
          <w:rFonts w:ascii="GHEA Grapalat" w:hAnsi="GHEA Grapalat"/>
          <w:lang w:val="ru-RU"/>
        </w:rPr>
        <w:t xml:space="preserve"> бенефициаром Организации и включается информация, требуемая в связи с этими основаниями. В случае </w:t>
      </w:r>
      <w:proofErr w:type="spellStart"/>
      <w:r w:rsidRPr="005C5BB6">
        <w:rPr>
          <w:rFonts w:ascii="GHEA Grapalat" w:hAnsi="GHEA Grapalat"/>
          <w:lang w:val="ru-RU"/>
        </w:rPr>
        <w:t>реальнго</w:t>
      </w:r>
      <w:proofErr w:type="spellEnd"/>
      <w:r w:rsidRPr="005C5BB6">
        <w:rPr>
          <w:rFonts w:ascii="GHEA Grapalat" w:hAnsi="GHEA Grapalat"/>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E5641" w:rsidRPr="005C5BB6" w:rsidRDefault="003E5641" w:rsidP="003E5641">
      <w:pPr>
        <w:contextualSpacing/>
        <w:rPr>
          <w:rFonts w:ascii="GHEA Grapalat" w:eastAsia="GHEA Grapalat" w:hAnsi="GHEA Grapalat" w:cs="GHEA Grapalat"/>
          <w:lang w:val="ru-RU"/>
        </w:rPr>
      </w:pPr>
      <w:r w:rsidRPr="005C5BB6">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C5BB6">
        <w:rPr>
          <w:rFonts w:ascii="GHEA Grapalat" w:hAnsi="GHEA Grapalat"/>
          <w:lang w:val="ru-RU"/>
        </w:rPr>
        <w:t>прямо</w:t>
      </w:r>
      <w:proofErr w:type="gramEnd"/>
      <w:r w:rsidRPr="005C5BB6">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5C5BB6">
        <w:rPr>
          <w:rFonts w:ascii="GHEA Grapalat" w:hAnsi="GHEA Grapalat"/>
          <w:lang w:val="ru-RU"/>
        </w:rPr>
        <w:t>рганизации</w:t>
      </w:r>
      <w:proofErr w:type="spellEnd"/>
      <w:r w:rsidRPr="005C5BB6">
        <w:rPr>
          <w:rFonts w:ascii="GHEA Grapalat" w:hAnsi="GHEA Grapalat"/>
          <w:lang w:val="ru-RU"/>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5C5BB6">
        <w:rPr>
          <w:rFonts w:ascii="GHEA Grapalat" w:hAnsi="GHEA Grapalat"/>
          <w:lang w:val="ru-RU"/>
        </w:rPr>
        <w:t>рганизации</w:t>
      </w:r>
      <w:proofErr w:type="spellEnd"/>
      <w:r w:rsidRPr="005C5BB6">
        <w:rPr>
          <w:rFonts w:ascii="GHEA Grapalat" w:hAnsi="GHEA Grapalat"/>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5C5BB6">
        <w:rPr>
          <w:rFonts w:ascii="GHEA Grapalat" w:hAnsi="GHEA Grapalat"/>
          <w:lang w:val="ru-RU"/>
        </w:rPr>
        <w:t>рганизации</w:t>
      </w:r>
      <w:proofErr w:type="spellEnd"/>
      <w:r w:rsidRPr="005C5BB6">
        <w:rPr>
          <w:rFonts w:ascii="GHEA Grapalat" w:hAnsi="GHEA Grapalat"/>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w:t>
      </w:r>
      <w:r w:rsidRPr="005C5BB6">
        <w:rPr>
          <w:rFonts w:ascii="GHEA Grapalat" w:hAnsi="GHEA Grapalat"/>
          <w:lang w:val="ru-RU"/>
        </w:rPr>
        <w:lastRenderedPageBreak/>
        <w:t xml:space="preserve">реального бенефициара. </w:t>
      </w:r>
      <w:r w:rsidRPr="005C5BB6">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E5641" w:rsidRPr="000306ED" w:rsidRDefault="003E5641" w:rsidP="003E5641">
      <w:pPr>
        <w:contextualSpacing/>
        <w:rPr>
          <w:rFonts w:ascii="GHEA Grapalat" w:hAnsi="GHEA Grapalat"/>
          <w:lang w:val="hy-AM"/>
        </w:rPr>
      </w:pPr>
      <w:r w:rsidRPr="005C5BB6">
        <w:rPr>
          <w:rFonts w:ascii="GHEA Grapalat" w:hAnsi="GHEA Grapalat"/>
          <w:lang w:val="ru-RU"/>
        </w:rPr>
        <w:t xml:space="preserve">б. 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делается отметка, если лицо по смыслу пункта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5C5BB6">
        <w:rPr>
          <w:rFonts w:ascii="GHEA Grapalat" w:hAnsi="GHEA Grapalat"/>
          <w:lang w:val="ru-RU"/>
        </w:rPr>
        <w:t>рганизацию</w:t>
      </w:r>
      <w:proofErr w:type="spellEnd"/>
      <w:r w:rsidRPr="005C5BB6">
        <w:rPr>
          <w:rFonts w:ascii="GHEA Grapalat" w:hAnsi="GHEA Grapalat"/>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3E5641" w:rsidRPr="005C5BB6" w:rsidRDefault="003E5641" w:rsidP="003E5641">
      <w:pPr>
        <w:contextualSpacing/>
        <w:rPr>
          <w:rFonts w:ascii="GHEA Grapalat" w:hAnsi="GHEA Grapalat"/>
          <w:lang w:val="ru-RU"/>
        </w:rPr>
      </w:pPr>
      <w:r w:rsidRPr="005C5BB6">
        <w:rPr>
          <w:rFonts w:ascii="GHEA Grapalat" w:hAnsi="GHEA Grapalat"/>
          <w:lang w:val="ru-RU"/>
        </w:rPr>
        <w:t>в</w:t>
      </w:r>
      <w:r w:rsidRPr="000306ED">
        <w:rPr>
          <w:rFonts w:ascii="GHEA Grapalat" w:hAnsi="GHEA Grapalat"/>
          <w:lang w:val="hy-AM"/>
        </w:rPr>
        <w:t xml:space="preserve">. </w:t>
      </w:r>
      <w:r w:rsidRPr="005C5BB6">
        <w:rPr>
          <w:rFonts w:ascii="GHEA Grapalat" w:hAnsi="GHEA Grapalat"/>
          <w:lang w:val="ru-RU"/>
        </w:rPr>
        <w:t>в</w:t>
      </w:r>
      <w:r w:rsidRPr="000306ED">
        <w:rPr>
          <w:rFonts w:ascii="GHEA Grapalat" w:hAnsi="GHEA Grapalat"/>
          <w:lang w:val="hy-AM"/>
        </w:rPr>
        <w:t xml:space="preserve">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C5BB6">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и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этого подраздела</w:t>
      </w:r>
      <w:r w:rsidRPr="005C5BB6">
        <w:rPr>
          <w:rFonts w:ascii="GHEA Grapalat" w:hAnsi="GHEA Grapalat"/>
          <w:lang w:val="ru-RU"/>
        </w:rPr>
        <w:t>.</w:t>
      </w:r>
    </w:p>
    <w:p w:rsidR="003E5641" w:rsidRPr="005C5BB6" w:rsidRDefault="003E5641" w:rsidP="003E5641">
      <w:pPr>
        <w:contextualSpacing/>
        <w:rPr>
          <w:rFonts w:ascii="Cambria Math" w:hAnsi="Cambria Math" w:cs="Cambria Math"/>
          <w:lang w:val="ru-RU"/>
        </w:rPr>
      </w:pPr>
      <w:r w:rsidRPr="000306ED">
        <w:rPr>
          <w:rFonts w:ascii="GHEA Grapalat" w:hAnsi="GHEA Grapalat"/>
          <w:lang w:val="hy-AM"/>
        </w:rPr>
        <w:t xml:space="preserve">6) </w:t>
      </w:r>
      <w:r w:rsidRPr="005C5BB6">
        <w:rPr>
          <w:rFonts w:ascii="GHEA Grapalat" w:hAnsi="GHEA Grapalat"/>
          <w:lang w:val="ru-RU"/>
        </w:rPr>
        <w:t>П</w:t>
      </w:r>
      <w:r w:rsidRPr="000306ED">
        <w:rPr>
          <w:rFonts w:ascii="GHEA Grapalat" w:hAnsi="GHEA Grapalat"/>
          <w:lang w:val="hy-AM"/>
        </w:rPr>
        <w:t xml:space="preserve">одраздел </w:t>
      </w:r>
      <w:r w:rsidRPr="005C5BB6">
        <w:rPr>
          <w:rFonts w:ascii="GHEA Grapalat" w:eastAsia="GHEA Grapalat" w:hAnsi="GHEA Grapalat" w:cs="GHEA Grapalat"/>
          <w:lang w:val="ru-RU"/>
        </w:rPr>
        <w:t>"</w:t>
      </w:r>
      <w:r w:rsidRPr="005C5BB6">
        <w:rPr>
          <w:rFonts w:ascii="GHEA Grapalat" w:hAnsi="GHEA Grapalat"/>
          <w:lang w:val="ru-RU"/>
        </w:rPr>
        <w:t>О</w:t>
      </w:r>
      <w:r w:rsidRPr="000306ED">
        <w:rPr>
          <w:rFonts w:ascii="GHEA Grapalat" w:hAnsi="GHEA Grapalat"/>
          <w:lang w:val="hy-AM"/>
        </w:rPr>
        <w:t xml:space="preserve">снования </w:t>
      </w:r>
      <w:r w:rsidRPr="005C5BB6">
        <w:rPr>
          <w:rFonts w:ascii="GHEA Grapalat" w:hAnsi="GHEA Grapalat"/>
          <w:lang w:val="ru-RU"/>
        </w:rPr>
        <w:t>являться</w:t>
      </w:r>
      <w:r w:rsidRPr="000306ED">
        <w:rPr>
          <w:rFonts w:ascii="GHEA Grapalat" w:hAnsi="GHEA Grapalat"/>
          <w:lang w:val="hy-AM"/>
        </w:rPr>
        <w:t xml:space="preserve"> реальн</w:t>
      </w:r>
      <w:proofErr w:type="spellStart"/>
      <w:r w:rsidRPr="005C5BB6">
        <w:rPr>
          <w:rFonts w:ascii="GHEA Grapalat" w:hAnsi="GHEA Grapalat"/>
          <w:lang w:val="ru-RU"/>
        </w:rPr>
        <w:t>ым</w:t>
      </w:r>
      <w:proofErr w:type="spellEnd"/>
      <w:r w:rsidRPr="000306ED">
        <w:rPr>
          <w:rFonts w:ascii="GHEA Grapalat" w:hAnsi="GHEA Grapalat"/>
          <w:lang w:val="hy-AM"/>
        </w:rPr>
        <w:t xml:space="preserve"> </w:t>
      </w:r>
      <w:r w:rsidRPr="005C5BB6">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C5BB6">
        <w:rPr>
          <w:lang w:val="ru-RU"/>
        </w:rPr>
        <w:t xml:space="preserve"> </w:t>
      </w:r>
      <w:r w:rsidRPr="000306ED">
        <w:rPr>
          <w:rFonts w:ascii="GHEA Grapalat" w:hAnsi="GHEA Grapalat"/>
          <w:lang w:val="hy-AM"/>
        </w:rPr>
        <w:t xml:space="preserve">Раскрытие реальных </w:t>
      </w:r>
      <w:r w:rsidRPr="005C5BB6">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5C5BB6">
        <w:rPr>
          <w:rFonts w:ascii="GHEA Grapalat" w:hAnsi="GHEA Grapalat"/>
          <w:lang w:val="ru-RU"/>
        </w:rPr>
        <w:t>.</w:t>
      </w:r>
      <w:r w:rsidRPr="005C5BB6">
        <w:rPr>
          <w:lang w:val="ru-RU"/>
        </w:rPr>
        <w:t xml:space="preserve"> </w:t>
      </w:r>
      <w:r w:rsidRPr="005C5BB6">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C5BB6">
        <w:rPr>
          <w:rFonts w:ascii="Cambria Math" w:hAnsi="Cambria Math" w:cs="Cambria Math"/>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а. в пункте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5C5BB6">
        <w:rPr>
          <w:rFonts w:ascii="GHEA Grapalat" w:hAnsi="GHEA Grapalat"/>
          <w:lang w:val="ru-RU"/>
        </w:rPr>
        <w:t>процентов</w:t>
      </w:r>
      <w:proofErr w:type="gramEnd"/>
      <w:r w:rsidRPr="005C5BB6">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подпункта 5 пункта 4 настоящего Порядка;</w:t>
      </w:r>
    </w:p>
    <w:p w:rsidR="003E5641" w:rsidRPr="000306ED" w:rsidRDefault="003E5641" w:rsidP="003E5641">
      <w:pPr>
        <w:contextualSpacing/>
        <w:rPr>
          <w:rFonts w:ascii="GHEA Grapalat" w:hAnsi="GHEA Grapalat"/>
          <w:lang w:val="hy-AM"/>
        </w:rPr>
      </w:pPr>
      <w:r w:rsidRPr="000306ED">
        <w:rPr>
          <w:rFonts w:ascii="GHEA Grapalat" w:hAnsi="GHEA Grapalat"/>
          <w:lang w:val="hy-AM"/>
        </w:rPr>
        <w:t xml:space="preserve">б.в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5C5BB6">
        <w:rPr>
          <w:rFonts w:ascii="GHEA Grapalat" w:hAnsi="GHEA Grapalat"/>
          <w:lang w:val="ru-RU"/>
        </w:rPr>
        <w:t>отстраня</w:t>
      </w:r>
      <w:proofErr w:type="spellEnd"/>
      <w:r w:rsidRPr="000306ED">
        <w:rPr>
          <w:rFonts w:ascii="GHEA Grapalat" w:hAnsi="GHEA Grapalat"/>
          <w:lang w:val="hy-AM"/>
        </w:rPr>
        <w:t>ть большинство членов органов управления юридического лица;</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в. В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г. в пункте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по смыслу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5C5BB6">
        <w:rPr>
          <w:rFonts w:ascii="GHEA Grapalat" w:hAnsi="GHEA Grapalat"/>
          <w:lang w:val="ru-RU"/>
        </w:rPr>
        <w:t>-</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д. в пункте </w:t>
      </w:r>
      <w:r w:rsidRPr="005C5BB6">
        <w:rPr>
          <w:rFonts w:ascii="GHEA Grapalat" w:eastAsia="GHEA Grapalat" w:hAnsi="GHEA Grapalat" w:cs="GHEA Grapalat"/>
          <w:lang w:val="ru-RU"/>
        </w:rPr>
        <w:t>"</w:t>
      </w:r>
      <w:r w:rsidRPr="005C5BB6">
        <w:rPr>
          <w:rFonts w:ascii="GHEA Grapalat" w:hAnsi="GHEA Grapalat"/>
          <w:lang w:val="ru-RU"/>
        </w:rPr>
        <w:t>д</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5C5BB6">
        <w:rPr>
          <w:rFonts w:ascii="GHEA Grapalat" w:hAnsi="GHEA Grapalat"/>
          <w:lang w:val="ru-RU"/>
        </w:rPr>
        <w:lastRenderedPageBreak/>
        <w:t xml:space="preserve">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 xml:space="preserve">" </w:t>
      </w:r>
      <w:r w:rsidRPr="005C5BB6">
        <w:rPr>
          <w:rFonts w:ascii="GHEA Grapalat" w:hAnsi="GHEA Grapalat"/>
          <w:lang w:val="ru-RU"/>
        </w:rPr>
        <w:t xml:space="preserve">-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5C5BB6">
        <w:rPr>
          <w:rFonts w:ascii="GHEA Grapalat" w:hAnsi="GHEA Grapalat"/>
          <w:lang w:val="ru-RU"/>
        </w:rPr>
        <w:t>рганизацию</w:t>
      </w:r>
      <w:proofErr w:type="spellEnd"/>
      <w:r w:rsidRPr="005C5BB6">
        <w:rPr>
          <w:rFonts w:ascii="GHEA Grapalat" w:hAnsi="GHEA Grapalat"/>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E5641" w:rsidRPr="005C5BB6" w:rsidRDefault="003E5641" w:rsidP="003E5641">
      <w:pPr>
        <w:contextualSpacing/>
        <w:rPr>
          <w:rFonts w:ascii="GHEA Grapalat" w:eastAsia="GHEA Grapalat" w:hAnsi="GHEA Grapalat" w:cs="GHEA Grapalat"/>
          <w:lang w:val="ru-RU"/>
        </w:rPr>
      </w:pPr>
      <w:r w:rsidRPr="005C5BB6">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5C5BB6">
        <w:rPr>
          <w:rFonts w:ascii="GHEA Grapalat" w:eastAsia="GHEA Grapalat" w:hAnsi="GHEA Grapalat" w:cs="GHEA Grapalat"/>
          <w:lang w:val="ru-RU"/>
        </w:rPr>
        <w:t xml:space="preserve">"Контактные данные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 xml:space="preserve">" заполняются адрес электронной почты и номер телефона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 xml:space="preserve">5. Раздел 5 декларации (Промежуточные юридические лица) заполняется, </w:t>
      </w:r>
    </w:p>
    <w:p w:rsidR="003E5641" w:rsidRPr="005C5BB6" w:rsidRDefault="003E5641" w:rsidP="003E5641">
      <w:pPr>
        <w:contextualSpacing/>
        <w:rPr>
          <w:rFonts w:ascii="GHEA Grapalat" w:hAnsi="GHEA Grapalat"/>
          <w:lang w:val="ru-RU"/>
        </w:rPr>
      </w:pPr>
      <w:r w:rsidRPr="005C5BB6">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C5BB6">
        <w:rPr>
          <w:rFonts w:ascii="MS Mincho" w:eastAsia="MS Mincho" w:hAnsi="MS Mincho" w:cs="MS Mincho"/>
          <w:lang w:val="ru-RU"/>
        </w:rPr>
        <w:t>․</w:t>
      </w:r>
    </w:p>
    <w:p w:rsidR="003E5641" w:rsidRPr="005C5BB6" w:rsidRDefault="003E5641" w:rsidP="003E5641">
      <w:pPr>
        <w:contextualSpacing/>
        <w:rPr>
          <w:rFonts w:ascii="GHEA Grapalat" w:hAnsi="GHEA Grapalat"/>
          <w:lang w:val="ru-RU"/>
        </w:rPr>
      </w:pPr>
      <w:r w:rsidRPr="005C5BB6">
        <w:rPr>
          <w:rFonts w:ascii="GHEA Grapalat" w:hAnsi="GHEA Grapalat"/>
          <w:lang w:val="ru-RU"/>
        </w:rPr>
        <w:t>1) в подразделе</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организации"</w:t>
      </w:r>
      <w:r w:rsidRPr="000306ED">
        <w:rPr>
          <w:rFonts w:ascii="GHEA Grapalat" w:hAnsi="GHEA Grapalat"/>
          <w:lang w:val="hy-AM"/>
        </w:rPr>
        <w:t xml:space="preserve"> </w:t>
      </w:r>
      <w:r w:rsidRPr="005C5BB6">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E5641" w:rsidRPr="005C5BB6" w:rsidRDefault="003E5641" w:rsidP="003E5641">
      <w:pPr>
        <w:contextualSpacing/>
        <w:rPr>
          <w:rFonts w:ascii="GHEA Grapalat" w:hAnsi="GHEA Grapalat"/>
          <w:lang w:val="ru-RU"/>
        </w:rPr>
      </w:pPr>
      <w:r w:rsidRPr="005C5BB6">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E5641" w:rsidRPr="005C5BB6" w:rsidRDefault="003E5641" w:rsidP="003E5641">
      <w:pPr>
        <w:contextualSpacing/>
        <w:rPr>
          <w:rFonts w:ascii="GHEA Grapalat" w:hAnsi="GHEA Grapalat"/>
          <w:lang w:val="ru-RU"/>
        </w:rPr>
      </w:pPr>
      <w:r w:rsidRPr="005C5BB6">
        <w:rPr>
          <w:rFonts w:ascii="GHEA Grapalat" w:hAnsi="GHEA Grapalat"/>
          <w:lang w:val="ru-RU"/>
        </w:rPr>
        <w:t>3) Подраздел</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C5BB6">
        <w:rPr>
          <w:rFonts w:ascii="GHEA Grapalat" w:hAnsi="GHEA Grapalat"/>
          <w:lang w:val="ru-RU"/>
        </w:rPr>
        <w:t>листингуются</w:t>
      </w:r>
      <w:proofErr w:type="spellEnd"/>
      <w:r w:rsidRPr="005C5BB6">
        <w:rPr>
          <w:rFonts w:ascii="GHEA Grapalat" w:hAnsi="GHEA Grapalat"/>
          <w:lang w:val="ru-RU"/>
        </w:rPr>
        <w:t xml:space="preserve">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xml:space="preserve">), где </w:t>
      </w:r>
      <w:proofErr w:type="spellStart"/>
      <w:r w:rsidRPr="005C5BB6">
        <w:rPr>
          <w:rFonts w:ascii="GHEA Grapalat" w:hAnsi="GHEA Grapalat"/>
          <w:lang w:val="ru-RU"/>
        </w:rPr>
        <w:t>листингуются</w:t>
      </w:r>
      <w:proofErr w:type="spellEnd"/>
      <w:r w:rsidRPr="005C5BB6">
        <w:rPr>
          <w:rFonts w:ascii="GHEA Grapalat" w:hAnsi="GHEA Grapalat"/>
          <w:lang w:val="ru-RU"/>
        </w:rPr>
        <w:t xml:space="preserve"> акции юридического лица, а также ссылается на имеющиеся на бирже документы.</w:t>
      </w:r>
    </w:p>
    <w:p w:rsidR="003E5641" w:rsidRPr="005C5BB6" w:rsidRDefault="003E5641" w:rsidP="003E5641">
      <w:pPr>
        <w:contextualSpacing/>
        <w:rPr>
          <w:rFonts w:ascii="GHEA Grapalat" w:hAnsi="GHEA Grapalat"/>
          <w:lang w:val="ru-RU"/>
        </w:rPr>
      </w:pPr>
      <w:r w:rsidRPr="005C5BB6">
        <w:rPr>
          <w:rFonts w:ascii="GHEA Grapalat" w:hAnsi="GHEA Grapalat"/>
          <w:lang w:val="ru-RU"/>
        </w:rPr>
        <w:lastRenderedPageBreak/>
        <w:t xml:space="preserve">6. Раздел 6 декларации (Дополнительные </w:t>
      </w:r>
      <w:r w:rsidR="00D8338F">
        <w:rPr>
          <w:rFonts w:ascii="GHEA Grapalat" w:hAnsi="GHEA Grapalat"/>
          <w:lang w:val="ru-RU"/>
        </w:rPr>
        <w:t>примечания</w:t>
      </w:r>
      <w:r w:rsidRPr="005C5BB6">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E5641" w:rsidRDefault="003E5641" w:rsidP="003E5641">
      <w:pPr>
        <w:contextualSpacing/>
        <w:rPr>
          <w:rFonts w:ascii="GHEA Grapalat" w:hAnsi="GHEA Grapalat"/>
          <w:lang w:val="ru-RU"/>
        </w:rPr>
      </w:pPr>
      <w:r w:rsidRPr="005C5BB6">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E5641" w:rsidRPr="005C5BB6" w:rsidRDefault="003E5641" w:rsidP="003E5641">
      <w:pPr>
        <w:contextualSpacing/>
        <w:rPr>
          <w:rFonts w:ascii="GHEA Grapalat" w:hAnsi="GHEA Grapalat"/>
          <w:lang w:val="ru-RU"/>
        </w:rPr>
      </w:pPr>
    </w:p>
    <w:p w:rsidR="003E5641" w:rsidRPr="005C5BB6" w:rsidRDefault="003E5641" w:rsidP="003E5641">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3E5641" w:rsidRPr="005C5BB6" w:rsidRDefault="003E5641" w:rsidP="003E5641">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sidR="00FA5B65">
        <w:rPr>
          <w:rFonts w:ascii="GHEA Grapalat" w:hAnsi="GHEA Grapalat"/>
          <w:i/>
          <w:sz w:val="18"/>
          <w:szCs w:val="18"/>
          <w:lang w:val="ru-RU"/>
        </w:rPr>
        <w:t xml:space="preserve"> те</w:t>
      </w:r>
      <w:r w:rsidR="00EE0AAB">
        <w:rPr>
          <w:rFonts w:ascii="GHEA Grapalat" w:hAnsi="GHEA Grapalat"/>
          <w:i/>
          <w:sz w:val="18"/>
          <w:szCs w:val="18"/>
          <w:lang w:val="ru-RU"/>
        </w:rPr>
        <w:t>м</w:t>
      </w:r>
      <w:r w:rsidR="00FA5B65">
        <w:rPr>
          <w:rFonts w:ascii="GHEA Grapalat" w:hAnsi="GHEA Grapalat"/>
          <w:i/>
          <w:sz w:val="18"/>
          <w:szCs w:val="18"/>
          <w:lang w:val="ru-RU"/>
        </w:rPr>
        <w:t xml:space="preserve"> участником</w:t>
      </w:r>
      <w:r w:rsidR="00BD5D41">
        <w:rPr>
          <w:rFonts w:ascii="GHEA Grapalat" w:hAnsi="GHEA Grapalat"/>
          <w:i/>
          <w:sz w:val="18"/>
          <w:szCs w:val="18"/>
          <w:lang w:val="ru-RU"/>
        </w:rPr>
        <w:t xml:space="preserve">, </w:t>
      </w:r>
      <w:proofErr w:type="gramStart"/>
      <w:r w:rsidR="00BD5D41">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FA5B65" w:rsidRPr="005C5BB6" w:rsidRDefault="00E01BA1" w:rsidP="005C5BB6">
      <w:pPr>
        <w:ind w:left="142"/>
        <w:rPr>
          <w:rFonts w:ascii="GHEA Grapalat" w:hAnsi="GHEA Grapalat"/>
          <w:i/>
          <w:sz w:val="18"/>
          <w:szCs w:val="18"/>
          <w:lang w:val="ru-RU"/>
        </w:rPr>
      </w:pPr>
      <w:r w:rsidRPr="005C5BB6">
        <w:rPr>
          <w:rFonts w:ascii="GHEA Grapalat" w:hAnsi="GHEA Grapalat"/>
          <w:i/>
          <w:sz w:val="18"/>
          <w:szCs w:val="18"/>
          <w:lang w:val="ru-RU"/>
        </w:rPr>
        <w:t xml:space="preserve">- </w:t>
      </w:r>
      <w:r w:rsidR="00787E05">
        <w:rPr>
          <w:rFonts w:ascii="GHEA Grapalat" w:hAnsi="GHEA Grapalat"/>
          <w:i/>
          <w:sz w:val="18"/>
          <w:szCs w:val="18"/>
          <w:lang w:val="ru-RU"/>
        </w:rPr>
        <w:t>является резидентом РА</w:t>
      </w:r>
      <w:r w:rsidR="00516D31">
        <w:rPr>
          <w:rFonts w:ascii="GHEA Grapalat" w:hAnsi="GHEA Grapalat"/>
          <w:i/>
          <w:sz w:val="18"/>
          <w:szCs w:val="18"/>
          <w:lang w:val="hy-AM"/>
        </w:rPr>
        <w:t xml:space="preserve"> </w:t>
      </w:r>
      <w:r w:rsidR="006D4993" w:rsidRPr="005C5BB6">
        <w:rPr>
          <w:rFonts w:ascii="GHEA Grapalat" w:hAnsi="GHEA Grapalat"/>
          <w:i/>
          <w:sz w:val="18"/>
          <w:szCs w:val="18"/>
          <w:lang w:val="ru-RU"/>
        </w:rPr>
        <w:t>(этот участник представляет приложение 1,3)</w:t>
      </w:r>
      <w:r w:rsidR="00FA5B65" w:rsidRPr="005C5BB6">
        <w:rPr>
          <w:rFonts w:ascii="GHEA Grapalat" w:hAnsi="GHEA Grapalat"/>
          <w:i/>
          <w:sz w:val="18"/>
          <w:szCs w:val="18"/>
          <w:lang w:val="ru-RU"/>
        </w:rPr>
        <w:t>,</w:t>
      </w:r>
    </w:p>
    <w:p w:rsidR="00AD36A6" w:rsidRPr="005C5BB6" w:rsidRDefault="00FA5B65" w:rsidP="005C5BB6">
      <w:pPr>
        <w:ind w:left="142"/>
        <w:rPr>
          <w:rFonts w:ascii="GHEA Grapalat" w:hAnsi="GHEA Grapalat"/>
          <w:b/>
          <w:lang w:val="ru-RU"/>
        </w:rPr>
      </w:pPr>
      <w:r w:rsidRPr="005C5BB6">
        <w:rPr>
          <w:rFonts w:ascii="GHEA Grapalat" w:hAnsi="GHEA Grapalat"/>
          <w:i/>
          <w:sz w:val="18"/>
          <w:szCs w:val="18"/>
          <w:lang w:val="ru-RU"/>
        </w:rPr>
        <w:t xml:space="preserve">- </w:t>
      </w:r>
      <w:r w:rsidR="00CB5FB7" w:rsidRPr="005C5BB6">
        <w:rPr>
          <w:rFonts w:ascii="GHEA Grapalat" w:hAnsi="GHEA Grapalat"/>
          <w:i/>
          <w:sz w:val="18"/>
          <w:szCs w:val="18"/>
          <w:lang w:val="ru-RU"/>
        </w:rPr>
        <w:t xml:space="preserve">является физическим лицом  или </w:t>
      </w:r>
      <w:r w:rsidRPr="005C5BB6">
        <w:rPr>
          <w:rFonts w:ascii="GHEA Grapalat" w:hAnsi="GHEA Grapalat"/>
          <w:i/>
          <w:sz w:val="18"/>
          <w:szCs w:val="18"/>
          <w:lang w:val="ru-RU"/>
        </w:rPr>
        <w:t>индивидуальным предпринимателем</w:t>
      </w:r>
      <w:r w:rsidRPr="005C5BB6">
        <w:rPr>
          <w:rFonts w:ascii="GHEA Grapalat" w:hAnsi="GHEA Grapalat"/>
          <w:sz w:val="24"/>
          <w:szCs w:val="24"/>
          <w:lang w:val="ru-RU"/>
        </w:rPr>
        <w:t xml:space="preserve"> </w:t>
      </w:r>
      <w:r w:rsidR="003E5641" w:rsidRPr="005C5BB6">
        <w:rPr>
          <w:rFonts w:ascii="GHEA Grapalat" w:hAnsi="GHEA Grapalat"/>
          <w:b/>
          <w:lang w:val="ru-RU"/>
        </w:rPr>
        <w:br w:type="page"/>
      </w:r>
    </w:p>
    <w:p w:rsidR="00A108E5" w:rsidRPr="00996C18" w:rsidRDefault="00A108E5" w:rsidP="00A108E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A108E5" w:rsidRPr="00753446" w:rsidRDefault="00A108E5" w:rsidP="00A108E5">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sidR="00B233FE">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E974AB" w:rsidRDefault="00A108E5" w:rsidP="00C77BF2">
      <w:pPr>
        <w:pStyle w:val="31"/>
        <w:widowControl w:val="0"/>
        <w:spacing w:after="0" w:line="240" w:lineRule="auto"/>
        <w:jc w:val="right"/>
        <w:rPr>
          <w:rFonts w:ascii="GHEA Grapalat" w:hAnsi="GHEA Grapalat"/>
          <w:b/>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E974AB" w:rsidRPr="003351D2" w:rsidRDefault="00E974AB" w:rsidP="00E974AB">
      <w:pPr>
        <w:ind w:left="360" w:hanging="360"/>
        <w:jc w:val="center"/>
        <w:rPr>
          <w:rFonts w:ascii="GHEA Grapalat" w:hAnsi="GHEA Grapalat"/>
          <w:b/>
          <w:lang w:val="ru-RU"/>
        </w:rPr>
      </w:pPr>
      <w:r w:rsidRPr="003351D2">
        <w:rPr>
          <w:rFonts w:ascii="GHEA Grapalat" w:hAnsi="GHEA Grapalat"/>
          <w:b/>
          <w:lang w:val="ru-RU"/>
        </w:rPr>
        <w:t>ФОРМА</w:t>
      </w:r>
    </w:p>
    <w:p w:rsidR="00E974AB" w:rsidRPr="003351D2" w:rsidRDefault="00E974AB" w:rsidP="00E974AB">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AA2AF6" w:rsidRDefault="00AA2AF6" w:rsidP="003351D2">
      <w:pPr>
        <w:spacing w:line="240" w:lineRule="auto"/>
        <w:rPr>
          <w:rFonts w:ascii="GHEA Grapalat" w:hAnsi="GHEA Grapalat"/>
          <w:b/>
          <w:lang w:val="ru-RU"/>
        </w:rPr>
      </w:pPr>
    </w:p>
    <w:p w:rsidR="00AA2AF6" w:rsidRPr="003351D2" w:rsidRDefault="00AA2AF6" w:rsidP="00AA2AF6">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009B3627" w:rsidRPr="00D20D36">
        <w:rPr>
          <w:rFonts w:ascii="GHEA Grapalat" w:hAnsi="GHEA Grapalat"/>
          <w:lang w:val="ru-RU"/>
        </w:rPr>
        <w:t>представляет</w:t>
      </w:r>
      <w:r w:rsidR="009B3627" w:rsidRPr="009B3627">
        <w:rPr>
          <w:rFonts w:ascii="GHEA Grapalat" w:hAnsi="GHEA Grapalat"/>
          <w:lang w:val="ru-RU"/>
        </w:rPr>
        <w:t xml:space="preserve"> </w:t>
      </w:r>
      <w:r w:rsidRPr="003351D2">
        <w:rPr>
          <w:rFonts w:ascii="GHEA Grapalat" w:hAnsi="GHEA Grapalat"/>
          <w:lang w:val="ru-RU"/>
        </w:rPr>
        <w:t>ссылку на сайт, содержащий</w:t>
      </w:r>
    </w:p>
    <w:p w:rsidR="00AA2AF6" w:rsidRPr="003351D2" w:rsidRDefault="00AA2AF6" w:rsidP="003351D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AA2AF6" w:rsidRDefault="00AA2AF6" w:rsidP="003351D2">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a7"/>
          <w:rFonts w:ascii="GHEA Grapalat" w:hAnsi="GHEA Grapalat"/>
          <w:sz w:val="28"/>
          <w:szCs w:val="28"/>
          <w:lang w:val="ru-RU"/>
        </w:rPr>
        <w:footnoteReference w:customMarkFollows="1" w:id="4"/>
        <w:t>**</w:t>
      </w:r>
      <w:r w:rsidR="00D11FE3" w:rsidRPr="0032775F">
        <w:rPr>
          <w:rStyle w:val="a7"/>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AA2AF6" w:rsidRDefault="00AA2AF6" w:rsidP="003351D2">
      <w:pPr>
        <w:spacing w:line="240" w:lineRule="auto"/>
        <w:rPr>
          <w:rFonts w:ascii="GHEA Grapalat" w:hAnsi="GHEA Grapalat"/>
          <w:lang w:val="ru-RU"/>
        </w:rPr>
      </w:pPr>
    </w:p>
    <w:p w:rsidR="00AA2AF6" w:rsidRDefault="00AA2AF6" w:rsidP="003351D2">
      <w:pPr>
        <w:spacing w:line="240" w:lineRule="auto"/>
        <w:rPr>
          <w:rFonts w:ascii="GHEA Grapalat" w:hAnsi="GHEA Grapalat"/>
          <w:lang w:val="ru-RU"/>
        </w:rPr>
      </w:pPr>
    </w:p>
    <w:p w:rsidR="00B545E9" w:rsidRPr="003351D2" w:rsidRDefault="00B545E9" w:rsidP="00B545E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545E9" w:rsidRPr="003351D2" w:rsidRDefault="00B545E9" w:rsidP="00B545E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545E9" w:rsidRPr="003351D2" w:rsidRDefault="00B545E9" w:rsidP="00B545E9">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545E9" w:rsidRPr="003351D2" w:rsidRDefault="00B545E9" w:rsidP="00B545E9">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AA2AF6" w:rsidRDefault="00AA2AF6" w:rsidP="003351D2">
      <w:pPr>
        <w:spacing w:line="240" w:lineRule="auto"/>
        <w:rPr>
          <w:rFonts w:ascii="GHEA Grapalat" w:hAnsi="GHEA Grapalat"/>
          <w:lang w:val="ru-RU"/>
        </w:rPr>
      </w:pPr>
    </w:p>
    <w:p w:rsidR="00AA2AF6" w:rsidRDefault="00AA2AF6" w:rsidP="003351D2">
      <w:pPr>
        <w:spacing w:line="240" w:lineRule="auto"/>
        <w:rPr>
          <w:rFonts w:ascii="GHEA Grapalat" w:hAnsi="GHEA Grapalat"/>
          <w:lang w:val="ru-RU"/>
        </w:rPr>
      </w:pPr>
    </w:p>
    <w:p w:rsidR="00A108E5" w:rsidRPr="00753446" w:rsidRDefault="00A108E5" w:rsidP="003351D2">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A108E5" w:rsidRDefault="00A108E5">
      <w:pPr>
        <w:rPr>
          <w:rFonts w:ascii="GHEA Grapalat" w:hAnsi="GHEA Grapalat"/>
          <w:b/>
          <w:lang w:val="ru-RU"/>
        </w:rPr>
      </w:pPr>
    </w:p>
    <w:p w:rsidR="005736B4" w:rsidRPr="00996C18" w:rsidRDefault="005736B4" w:rsidP="003036CA">
      <w:pPr>
        <w:spacing w:line="240" w:lineRule="auto"/>
        <w:jc w:val="right"/>
        <w:rPr>
          <w:rFonts w:ascii="GHEA Grapalat" w:hAnsi="GHEA Grapalat"/>
          <w:b/>
          <w:lang w:val="ru-RU"/>
        </w:rPr>
      </w:pPr>
      <w:r w:rsidRPr="00996C18">
        <w:rPr>
          <w:rFonts w:ascii="GHEA Grapalat" w:hAnsi="GHEA Grapalat"/>
          <w:b/>
          <w:lang w:val="ru-RU"/>
        </w:rPr>
        <w:t>Приложение 2</w:t>
      </w:r>
    </w:p>
    <w:p w:rsidR="00753446" w:rsidRPr="00753446" w:rsidRDefault="00753446" w:rsidP="00753446">
      <w:pPr>
        <w:pStyle w:val="31"/>
        <w:widowControl w:val="0"/>
        <w:spacing w:after="0" w:line="240" w:lineRule="auto"/>
        <w:jc w:val="right"/>
        <w:rPr>
          <w:rFonts w:ascii="GHEA Grapalat" w:hAnsi="GHEA Grapalat"/>
          <w:b/>
          <w:color w:val="000000" w:themeColor="text1"/>
          <w:sz w:val="24"/>
          <w:szCs w:val="24"/>
          <w:lang w:val="ru-RU"/>
        </w:rPr>
      </w:pPr>
      <w:proofErr w:type="gramStart"/>
      <w:r w:rsidRPr="00753446">
        <w:rPr>
          <w:rFonts w:ascii="GHEA Grapalat" w:hAnsi="GHEA Grapalat"/>
          <w:b/>
          <w:color w:val="000000" w:themeColor="text1"/>
          <w:sz w:val="24"/>
          <w:szCs w:val="24"/>
          <w:lang w:val="ru-RU"/>
        </w:rPr>
        <w:t>к приглашение</w:t>
      </w:r>
      <w:proofErr w:type="gramEnd"/>
      <w:r w:rsidRPr="00753446">
        <w:rPr>
          <w:rFonts w:ascii="GHEA Grapalat" w:hAnsi="GHEA Grapalat"/>
          <w:b/>
          <w:color w:val="000000" w:themeColor="text1"/>
          <w:sz w:val="24"/>
          <w:szCs w:val="24"/>
          <w:lang w:val="ru-RU"/>
        </w:rPr>
        <w:t xml:space="preserve"> на электронный аукцион</w:t>
      </w:r>
    </w:p>
    <w:p w:rsidR="007F6EBB" w:rsidRPr="00996C18" w:rsidRDefault="00753446" w:rsidP="00C77BF2">
      <w:pPr>
        <w:pStyle w:val="31"/>
        <w:widowControl w:val="0"/>
        <w:spacing w:after="0" w:line="240" w:lineRule="auto"/>
        <w:jc w:val="right"/>
        <w:rPr>
          <w:rFonts w:ascii="GHEA Grapalat" w:hAnsi="GHEA Grapalat"/>
          <w:b/>
          <w:color w:val="000000" w:themeColor="text1"/>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DB4D18" w:rsidRPr="00996C18" w:rsidRDefault="00DB4D18" w:rsidP="00DB4D18">
      <w:pPr>
        <w:pStyle w:val="31"/>
        <w:widowControl w:val="0"/>
        <w:spacing w:after="160" w:line="240" w:lineRule="auto"/>
        <w:jc w:val="center"/>
        <w:rPr>
          <w:rFonts w:ascii="GHEA Grapalat" w:hAnsi="GHEA Grapalat"/>
          <w:color w:val="000000" w:themeColor="text1"/>
          <w:sz w:val="24"/>
          <w:szCs w:val="24"/>
          <w:lang w:val="ru-RU"/>
        </w:rPr>
      </w:pPr>
    </w:p>
    <w:p w:rsidR="00DB4D18" w:rsidRPr="00996C18" w:rsidRDefault="00DB4D18" w:rsidP="00DB4D18">
      <w:pPr>
        <w:pStyle w:val="31"/>
        <w:widowControl w:val="0"/>
        <w:spacing w:after="160" w:line="240" w:lineRule="auto"/>
        <w:jc w:val="center"/>
        <w:rPr>
          <w:rFonts w:ascii="GHEA Grapalat" w:hAnsi="GHEA Grapalat"/>
          <w:color w:val="000000" w:themeColor="text1"/>
          <w:sz w:val="24"/>
          <w:szCs w:val="24"/>
          <w:lang w:val="hy-AM"/>
        </w:rPr>
      </w:pPr>
      <w:r w:rsidRPr="00996C18">
        <w:rPr>
          <w:rFonts w:ascii="GHEA Grapalat" w:hAnsi="GHEA Grapalat"/>
          <w:color w:val="000000" w:themeColor="text1"/>
          <w:sz w:val="24"/>
          <w:szCs w:val="24"/>
          <w:lang w:val="ru-RU"/>
        </w:rPr>
        <w:t xml:space="preserve">ГАРАНТИЯ </w:t>
      </w:r>
      <w:r w:rsidRPr="00996C18">
        <w:rPr>
          <w:rFonts w:ascii="GHEA Grapalat" w:hAnsi="GHEA Grapalat"/>
          <w:color w:val="000000" w:themeColor="text1"/>
          <w:sz w:val="24"/>
          <w:szCs w:val="24"/>
        </w:rPr>
        <w:t>N</w:t>
      </w:r>
      <w:r w:rsidRPr="00996C18">
        <w:rPr>
          <w:rFonts w:ascii="GHEA Grapalat" w:hAnsi="GHEA Grapalat"/>
          <w:color w:val="000000" w:themeColor="text1"/>
          <w:sz w:val="24"/>
          <w:szCs w:val="24"/>
          <w:lang w:val="hy-AM"/>
        </w:rPr>
        <w:t>________</w:t>
      </w:r>
    </w:p>
    <w:p w:rsidR="00DB4D18" w:rsidRPr="00996C18" w:rsidRDefault="00DB4D18" w:rsidP="00DB4D18">
      <w:pPr>
        <w:widowControl w:val="0"/>
        <w:spacing w:after="160"/>
        <w:ind w:left="567" w:right="565"/>
        <w:jc w:val="center"/>
        <w:rPr>
          <w:rFonts w:ascii="GHEA Grapalat" w:hAnsi="GHEA Grapalat"/>
          <w:b/>
          <w:color w:val="000000" w:themeColor="text1"/>
          <w:lang w:val="ru-RU"/>
        </w:rPr>
      </w:pPr>
    </w:p>
    <w:p w:rsidR="003B7346" w:rsidRPr="00996C18" w:rsidRDefault="003B7346" w:rsidP="004D15EF">
      <w:pPr>
        <w:pStyle w:val="ab"/>
        <w:shd w:val="clear" w:color="auto" w:fill="FFFFFF"/>
        <w:spacing w:before="0" w:beforeAutospacing="0" w:after="0" w:afterAutospacing="0"/>
        <w:ind w:firstLine="567"/>
        <w:contextualSpacing/>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1. Настоящая гарантия</w:t>
      </w:r>
      <w:r w:rsidR="00301631">
        <w:rPr>
          <w:rFonts w:ascii="GHEA Grapalat" w:eastAsiaTheme="minorHAnsi" w:hAnsi="GHEA Grapalat" w:cstheme="minorBidi"/>
          <w:color w:val="000000" w:themeColor="text1"/>
          <w:sz w:val="22"/>
          <w:szCs w:val="22"/>
        </w:rPr>
        <w:t>,</w:t>
      </w:r>
      <w:r w:rsidR="00301631" w:rsidRPr="00301631">
        <w:rPr>
          <w:rFonts w:ascii="GHEA Grapalat" w:eastAsiaTheme="minorHAnsi" w:hAnsi="GHEA Grapalat" w:cstheme="minorBidi"/>
        </w:rPr>
        <w:t xml:space="preserve"> </w:t>
      </w:r>
      <w:r w:rsidR="00301631">
        <w:rPr>
          <w:rFonts w:ascii="GHEA Grapalat" w:eastAsiaTheme="minorHAnsi" w:hAnsi="GHEA Grapalat" w:cstheme="minorBidi"/>
        </w:rPr>
        <w:t xml:space="preserve">а также </w:t>
      </w:r>
      <w:r w:rsidR="00301631" w:rsidRPr="00012732">
        <w:rPr>
          <w:rFonts w:ascii="GHEA Grapalat" w:eastAsiaTheme="minorHAnsi" w:hAnsi="GHEA Grapalat" w:cstheme="minorBidi"/>
        </w:rPr>
        <w:t xml:space="preserve">воспроизведенный (отсканированный) с оригинала </w:t>
      </w:r>
      <w:r w:rsidR="00C94834">
        <w:rPr>
          <w:rFonts w:ascii="GHEA Grapalat" w:eastAsiaTheme="minorHAnsi" w:hAnsi="GHEA Grapalat" w:cstheme="minorBidi"/>
        </w:rPr>
        <w:t>настоящ</w:t>
      </w:r>
      <w:r w:rsidR="00C94834" w:rsidRPr="00933DFD">
        <w:rPr>
          <w:rFonts w:ascii="GHEA Grapalat" w:eastAsiaTheme="minorHAnsi" w:hAnsi="GHEA Grapalat" w:cstheme="minorBidi"/>
        </w:rPr>
        <w:t>ей</w:t>
      </w:r>
      <w:r w:rsidR="00C94834">
        <w:rPr>
          <w:rFonts w:ascii="GHEA Grapalat" w:eastAsiaTheme="minorHAnsi" w:hAnsi="GHEA Grapalat" w:cstheme="minorBidi"/>
        </w:rPr>
        <w:t xml:space="preserve"> гарантии </w:t>
      </w:r>
      <w:r w:rsidR="00301631">
        <w:rPr>
          <w:rFonts w:ascii="GHEA Grapalat" w:eastAsiaTheme="minorHAnsi" w:hAnsi="GHEA Grapalat" w:cstheme="minorBidi"/>
        </w:rPr>
        <w:t xml:space="preserve">вариант </w:t>
      </w:r>
      <w:r w:rsidRPr="00996C18">
        <w:rPr>
          <w:rFonts w:ascii="GHEA Grapalat" w:eastAsiaTheme="minorHAnsi" w:hAnsi="GHEA Grapalat" w:cstheme="minorBidi"/>
          <w:color w:val="000000" w:themeColor="text1"/>
          <w:sz w:val="22"/>
          <w:szCs w:val="22"/>
        </w:rPr>
        <w:t xml:space="preserve">(далее-гарантия) </w:t>
      </w:r>
      <w:r w:rsidR="00C94834" w:rsidRPr="00996C18">
        <w:rPr>
          <w:rFonts w:ascii="GHEA Grapalat" w:eastAsiaTheme="minorHAnsi" w:hAnsi="GHEA Grapalat" w:cstheme="minorBidi"/>
          <w:color w:val="000000" w:themeColor="text1"/>
          <w:sz w:val="22"/>
          <w:szCs w:val="22"/>
        </w:rPr>
        <w:t>явля</w:t>
      </w:r>
      <w:r w:rsidR="00C94834" w:rsidRPr="00933DFD">
        <w:rPr>
          <w:rFonts w:ascii="GHEA Grapalat" w:eastAsiaTheme="minorHAnsi" w:hAnsi="GHEA Grapalat" w:cstheme="minorBidi"/>
          <w:color w:val="000000" w:themeColor="text1"/>
          <w:sz w:val="22"/>
          <w:szCs w:val="22"/>
        </w:rPr>
        <w:t>ю</w:t>
      </w:r>
      <w:r w:rsidR="00C94834" w:rsidRPr="00996C18">
        <w:rPr>
          <w:rFonts w:ascii="GHEA Grapalat" w:eastAsiaTheme="minorHAnsi" w:hAnsi="GHEA Grapalat" w:cstheme="minorBidi"/>
          <w:color w:val="000000" w:themeColor="text1"/>
          <w:sz w:val="22"/>
          <w:szCs w:val="22"/>
        </w:rPr>
        <w:t xml:space="preserve">тся </w:t>
      </w:r>
      <w:r w:rsidRPr="00996C18">
        <w:rPr>
          <w:rFonts w:ascii="GHEA Grapalat" w:eastAsiaTheme="minorHAnsi" w:hAnsi="GHEA Grapalat" w:cstheme="minorBidi"/>
          <w:color w:val="000000" w:themeColor="text1"/>
          <w:sz w:val="22"/>
          <w:szCs w:val="22"/>
        </w:rPr>
        <w:t xml:space="preserve">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996C18">
        <w:rPr>
          <w:rFonts w:ascii="GHEA Grapalat" w:eastAsiaTheme="minorHAnsi" w:hAnsi="GHEA Grapalat" w:cstheme="minorBidi"/>
          <w:color w:val="000000" w:themeColor="text1"/>
          <w:sz w:val="22"/>
          <w:szCs w:val="22"/>
        </w:rPr>
        <w:t>кодом  _</w:t>
      </w:r>
      <w:proofErr w:type="gramEnd"/>
      <w:r w:rsidRPr="00996C18">
        <w:rPr>
          <w:rFonts w:ascii="GHEA Grapalat" w:eastAsiaTheme="minorHAnsi" w:hAnsi="GHEA Grapalat" w:cstheme="minorBidi"/>
          <w:color w:val="000000" w:themeColor="text1"/>
          <w:sz w:val="22"/>
          <w:szCs w:val="22"/>
        </w:rPr>
        <w:t>_____________________</w:t>
      </w:r>
      <w:r w:rsidRPr="00996C18">
        <w:rPr>
          <w:rFonts w:ascii="GHEA Grapalat" w:eastAsiaTheme="minorHAnsi" w:hAnsi="GHEA Grapalat" w:cstheme="minorBidi"/>
          <w:bCs/>
          <w:color w:val="000000" w:themeColor="text1"/>
          <w:sz w:val="22"/>
          <w:szCs w:val="22"/>
        </w:rPr>
        <w:t xml:space="preserve"> организованной</w:t>
      </w:r>
    </w:p>
    <w:p w:rsidR="003B7346" w:rsidRPr="00996C18" w:rsidRDefault="003B7346" w:rsidP="004D15EF">
      <w:pPr>
        <w:pStyle w:val="a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                                                 код процедуры</w:t>
      </w:r>
    </w:p>
    <w:p w:rsidR="003B7346" w:rsidRPr="00996C18" w:rsidRDefault="003B7346" w:rsidP="004D15EF">
      <w:pPr>
        <w:pStyle w:val="a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____________________________</w:t>
      </w:r>
      <w:r w:rsidRPr="00996C18">
        <w:rPr>
          <w:rFonts w:ascii="GHEA Grapalat" w:eastAsiaTheme="minorHAnsi" w:hAnsi="GHEA Grapalat" w:cstheme="minorBidi"/>
          <w:color w:val="000000" w:themeColor="text1"/>
          <w:sz w:val="22"/>
          <w:szCs w:val="22"/>
          <w:lang w:val="hy-AM"/>
        </w:rPr>
        <w:t>(далее-бенефициар)</w:t>
      </w:r>
      <w:r w:rsidRPr="00996C18">
        <w:rPr>
          <w:rFonts w:ascii="GHEA Grapalat" w:eastAsiaTheme="minorHAnsi" w:hAnsi="GHEA Grapalat" w:cstheme="minorBidi"/>
          <w:color w:val="000000" w:themeColor="text1"/>
          <w:sz w:val="22"/>
          <w:szCs w:val="22"/>
        </w:rPr>
        <w:t xml:space="preserve">, вытекающих из </w:t>
      </w:r>
      <w:r w:rsidRPr="00996C18">
        <w:rPr>
          <w:rFonts w:ascii="GHEA Grapalat" w:hAnsi="GHEA Grapalat"/>
          <w:color w:val="000000" w:themeColor="text1"/>
          <w:sz w:val="22"/>
          <w:szCs w:val="22"/>
        </w:rPr>
        <w:t xml:space="preserve">участия ____________   </w:t>
      </w:r>
    </w:p>
    <w:p w:rsidR="003B7346" w:rsidRPr="00996C18" w:rsidRDefault="003B7346" w:rsidP="004D15EF">
      <w:pPr>
        <w:pStyle w:val="ab"/>
        <w:shd w:val="clear" w:color="auto" w:fill="FFFFFF"/>
        <w:spacing w:before="0" w:beforeAutospacing="0" w:after="0" w:afterAutospacing="0"/>
        <w:contextualSpacing/>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     наименование заказчика                                                         </w:t>
      </w:r>
      <w:r w:rsidR="004D15EF" w:rsidRPr="00996C18">
        <w:rPr>
          <w:rFonts w:ascii="GHEA Grapalat" w:eastAsiaTheme="minorHAnsi" w:hAnsi="GHEA Grapalat" w:cstheme="minorBidi"/>
          <w:color w:val="000000" w:themeColor="text1"/>
          <w:sz w:val="22"/>
          <w:szCs w:val="22"/>
        </w:rPr>
        <w:t xml:space="preserve">         </w:t>
      </w:r>
      <w:r w:rsidRPr="00996C18">
        <w:rPr>
          <w:rFonts w:ascii="GHEA Grapalat" w:eastAsiaTheme="minorHAnsi" w:hAnsi="GHEA Grapalat" w:cstheme="minorBidi"/>
          <w:color w:val="000000" w:themeColor="text1"/>
          <w:sz w:val="22"/>
          <w:szCs w:val="22"/>
        </w:rPr>
        <w:t xml:space="preserve"> </w:t>
      </w:r>
      <w:r w:rsidRPr="00996C18">
        <w:rPr>
          <w:rStyle w:val="af0"/>
          <w:rFonts w:ascii="GHEA Grapalat" w:hAnsi="GHEA Grapalat"/>
          <w:color w:val="000000" w:themeColor="text1"/>
          <w:sz w:val="22"/>
          <w:szCs w:val="22"/>
        </w:rPr>
        <w:t>наименование участника</w:t>
      </w:r>
    </w:p>
    <w:p w:rsidR="003B7346" w:rsidRPr="00996C18" w:rsidRDefault="003B7346"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lang w:val="hy-AM"/>
        </w:rPr>
        <w:t xml:space="preserve"> (далее-</w:t>
      </w:r>
      <w:r w:rsidRPr="00996C18">
        <w:rPr>
          <w:rFonts w:ascii="GHEA Grapalat" w:eastAsiaTheme="minorHAnsi" w:hAnsi="GHEA Grapalat" w:cstheme="minorBidi"/>
          <w:color w:val="000000" w:themeColor="text1"/>
          <w:sz w:val="22"/>
          <w:szCs w:val="22"/>
        </w:rPr>
        <w:t>п</w:t>
      </w:r>
      <w:r w:rsidRPr="00996C18">
        <w:rPr>
          <w:rFonts w:ascii="GHEA Grapalat" w:eastAsiaTheme="minorHAnsi" w:hAnsi="GHEA Grapalat" w:cstheme="minorBidi"/>
          <w:color w:val="000000" w:themeColor="text1"/>
          <w:sz w:val="22"/>
          <w:szCs w:val="22"/>
          <w:lang w:val="hy-AM"/>
        </w:rPr>
        <w:t>ринципал)</w:t>
      </w:r>
      <w:r w:rsidRPr="00996C18">
        <w:rPr>
          <w:rFonts w:ascii="GHEA Grapalat" w:eastAsiaTheme="minorHAnsi" w:hAnsi="GHEA Grapalat" w:cstheme="minorBidi"/>
          <w:color w:val="000000" w:themeColor="text1"/>
          <w:sz w:val="22"/>
          <w:szCs w:val="22"/>
        </w:rPr>
        <w:t xml:space="preserve"> в данной процедуре закупок.</w:t>
      </w:r>
    </w:p>
    <w:p w:rsidR="00DB4D18" w:rsidRPr="00996C18"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p>
    <w:p w:rsidR="00DB4D18" w:rsidRPr="00996C18" w:rsidRDefault="00DB4D18" w:rsidP="004D15EF">
      <w:pPr>
        <w:pStyle w:val="ab"/>
        <w:shd w:val="clear" w:color="auto" w:fill="FFFFFF"/>
        <w:spacing w:before="0" w:beforeAutospacing="0" w:after="0" w:afterAutospacing="0"/>
        <w:ind w:firstLine="708"/>
        <w:jc w:val="both"/>
        <w:rPr>
          <w:rFonts w:ascii="GHEA Grapalat" w:eastAsiaTheme="minorHAnsi" w:hAnsi="GHEA Grapalat" w:cstheme="minorBidi"/>
          <w:color w:val="000000" w:themeColor="text1"/>
          <w:sz w:val="22"/>
          <w:szCs w:val="22"/>
          <w:lang w:val="hy-AM"/>
        </w:rPr>
      </w:pPr>
      <w:r w:rsidRPr="00996C18">
        <w:rPr>
          <w:rFonts w:ascii="GHEA Grapalat" w:eastAsiaTheme="minorHAnsi" w:hAnsi="GHEA Grapalat" w:cstheme="minorBidi"/>
          <w:color w:val="000000" w:themeColor="text1"/>
          <w:sz w:val="22"/>
          <w:szCs w:val="22"/>
        </w:rPr>
        <w:t>2.  По гарантии</w:t>
      </w:r>
      <w:r w:rsidRPr="00996C18">
        <w:rPr>
          <w:rFonts w:ascii="GHEA Grapalat" w:eastAsiaTheme="minorHAnsi" w:hAnsi="GHEA Grapalat" w:cstheme="minorBidi"/>
          <w:color w:val="000000" w:themeColor="text1"/>
          <w:sz w:val="22"/>
          <w:szCs w:val="22"/>
          <w:lang w:val="hy-AM"/>
        </w:rPr>
        <w:t xml:space="preserve">------------------------------------------------------------------------- </w:t>
      </w:r>
    </w:p>
    <w:p w:rsidR="00DB4D18" w:rsidRPr="00996C18"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                                </w:t>
      </w:r>
      <w:r w:rsidR="00753446">
        <w:rPr>
          <w:rFonts w:ascii="GHEA Grapalat" w:eastAsiaTheme="minorHAnsi" w:hAnsi="GHEA Grapalat" w:cstheme="minorBidi"/>
          <w:color w:val="000000" w:themeColor="text1"/>
          <w:sz w:val="22"/>
          <w:szCs w:val="22"/>
        </w:rPr>
        <w:t xml:space="preserve">     </w:t>
      </w:r>
      <w:r w:rsidRPr="00996C18">
        <w:rPr>
          <w:rFonts w:ascii="GHEA Grapalat" w:eastAsiaTheme="minorHAnsi" w:hAnsi="GHEA Grapalat" w:cstheme="minorBidi"/>
          <w:color w:val="000000" w:themeColor="text1"/>
          <w:sz w:val="22"/>
          <w:szCs w:val="22"/>
        </w:rPr>
        <w:t xml:space="preserve">  наименование </w:t>
      </w:r>
      <w:proofErr w:type="gramStart"/>
      <w:r w:rsidRPr="00996C18">
        <w:rPr>
          <w:rFonts w:ascii="GHEA Grapalat" w:eastAsiaTheme="minorHAnsi" w:hAnsi="GHEA Grapalat" w:cstheme="minorBidi"/>
          <w:color w:val="000000" w:themeColor="text1"/>
          <w:sz w:val="22"/>
          <w:szCs w:val="22"/>
        </w:rPr>
        <w:t>банка</w:t>
      </w:r>
      <w:proofErr w:type="gramEnd"/>
      <w:r w:rsidRPr="00996C18">
        <w:rPr>
          <w:rFonts w:ascii="GHEA Grapalat" w:eastAsiaTheme="minorHAnsi" w:hAnsi="GHEA Grapalat" w:cstheme="minorBidi"/>
          <w:color w:val="000000" w:themeColor="text1"/>
          <w:sz w:val="22"/>
          <w:szCs w:val="22"/>
        </w:rPr>
        <w:t xml:space="preserve"> выдающего гарантию</w:t>
      </w:r>
    </w:p>
    <w:p w:rsidR="00DB4D18" w:rsidRPr="00996C18"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DB4D18" w:rsidRPr="00996C18" w:rsidRDefault="003B7346"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                                                                              </w:t>
      </w:r>
      <w:r w:rsidR="00DB4D18" w:rsidRPr="00996C18">
        <w:rPr>
          <w:rFonts w:ascii="GHEA Grapalat" w:eastAsiaTheme="minorHAnsi" w:hAnsi="GHEA Grapalat" w:cstheme="minorBidi"/>
          <w:color w:val="000000" w:themeColor="text1"/>
          <w:sz w:val="22"/>
          <w:szCs w:val="22"/>
        </w:rPr>
        <w:t xml:space="preserve">сумма в цифрах и прописью         </w:t>
      </w:r>
    </w:p>
    <w:p w:rsidR="00DB4D18" w:rsidRPr="00996C18"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proofErr w:type="gramStart"/>
      <w:r w:rsidRPr="00996C18">
        <w:rPr>
          <w:rFonts w:ascii="GHEA Grapalat" w:eastAsiaTheme="minorHAnsi" w:hAnsi="GHEA Grapalat" w:cstheme="minorBidi"/>
          <w:color w:val="000000" w:themeColor="text1"/>
          <w:sz w:val="22"/>
          <w:szCs w:val="22"/>
        </w:rPr>
        <w:t>гарантии)  в</w:t>
      </w:r>
      <w:proofErr w:type="gramEnd"/>
      <w:r w:rsidRPr="00996C18">
        <w:rPr>
          <w:rFonts w:ascii="GHEA Grapalat" w:eastAsiaTheme="minorHAnsi" w:hAnsi="GHEA Grapalat" w:cstheme="minorBidi"/>
          <w:color w:val="000000" w:themeColor="text1"/>
          <w:sz w:val="22"/>
          <w:szCs w:val="22"/>
        </w:rPr>
        <w:t xml:space="preserve"> течение </w:t>
      </w:r>
      <w:r w:rsidR="00D932D9" w:rsidRPr="00965FD3">
        <w:rPr>
          <w:rFonts w:ascii="GHEA Grapalat" w:eastAsiaTheme="minorHAnsi" w:hAnsi="GHEA Grapalat" w:cstheme="minorBidi"/>
          <w:color w:val="000000" w:themeColor="text1"/>
          <w:sz w:val="22"/>
          <w:szCs w:val="22"/>
        </w:rPr>
        <w:t>пяти</w:t>
      </w:r>
      <w:r w:rsidR="00D932D9" w:rsidRPr="00996C18">
        <w:rPr>
          <w:rFonts w:ascii="GHEA Grapalat" w:eastAsiaTheme="minorHAnsi" w:hAnsi="GHEA Grapalat" w:cstheme="minorBidi"/>
          <w:color w:val="000000" w:themeColor="text1"/>
          <w:sz w:val="22"/>
          <w:szCs w:val="22"/>
        </w:rPr>
        <w:t xml:space="preserve"> </w:t>
      </w:r>
      <w:r w:rsidRPr="00996C18">
        <w:rPr>
          <w:rFonts w:ascii="GHEA Grapalat" w:eastAsiaTheme="minorHAnsi" w:hAnsi="GHEA Grapalat" w:cstheme="minorBidi"/>
          <w:color w:val="000000" w:themeColor="text1"/>
          <w:sz w:val="22"/>
          <w:szCs w:val="22"/>
        </w:rPr>
        <w:t xml:space="preserve">рабочих дней после получения требования. </w:t>
      </w:r>
    </w:p>
    <w:p w:rsidR="005E21A7" w:rsidRPr="00C71026"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996C18">
        <w:rPr>
          <w:rFonts w:ascii="GHEA Grapalat" w:eastAsiaTheme="minorHAnsi" w:hAnsi="GHEA Grapalat" w:cstheme="minorBidi"/>
          <w:color w:val="000000" w:themeColor="text1"/>
          <w:sz w:val="22"/>
          <w:szCs w:val="22"/>
        </w:rPr>
        <w:t xml:space="preserve">Выплата производится посредством перечисления на расчетный    счет____________________ </w:t>
      </w:r>
    </w:p>
    <w:p w:rsidR="005E21A7" w:rsidRPr="003A28E0" w:rsidRDefault="005E21A7"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0"/>
          <w:szCs w:val="22"/>
        </w:rPr>
      </w:pPr>
      <w:r w:rsidRPr="003A28E0">
        <w:rPr>
          <w:rFonts w:ascii="GHEA Grapalat" w:eastAsiaTheme="minorHAnsi" w:hAnsi="GHEA Grapalat" w:cstheme="minorBidi"/>
          <w:color w:val="000000" w:themeColor="text1"/>
          <w:sz w:val="20"/>
          <w:szCs w:val="22"/>
        </w:rPr>
        <w:t xml:space="preserve"> </w:t>
      </w:r>
      <w:r w:rsidRPr="003A28E0">
        <w:rPr>
          <w:rFonts w:ascii="GHEA Grapalat" w:eastAsiaTheme="minorHAnsi" w:hAnsi="GHEA Grapalat" w:cstheme="minorBidi"/>
          <w:color w:val="000000" w:themeColor="text1"/>
          <w:sz w:val="20"/>
          <w:szCs w:val="22"/>
        </w:rPr>
        <w:tab/>
      </w:r>
      <w:r w:rsidRPr="003A28E0">
        <w:rPr>
          <w:rFonts w:ascii="GHEA Grapalat" w:eastAsiaTheme="minorHAnsi" w:hAnsi="GHEA Grapalat" w:cstheme="minorBidi"/>
          <w:color w:val="000000" w:themeColor="text1"/>
          <w:sz w:val="20"/>
          <w:szCs w:val="22"/>
        </w:rPr>
        <w:tab/>
      </w:r>
      <w:r w:rsidRPr="003A28E0">
        <w:rPr>
          <w:rFonts w:ascii="GHEA Grapalat" w:eastAsiaTheme="minorHAnsi" w:hAnsi="GHEA Grapalat" w:cstheme="minorBidi"/>
          <w:color w:val="000000" w:themeColor="text1"/>
          <w:sz w:val="20"/>
          <w:szCs w:val="22"/>
        </w:rPr>
        <w:tab/>
        <w:t xml:space="preserve">                                                         </w:t>
      </w:r>
      <w:r w:rsidRPr="003A28E0">
        <w:rPr>
          <w:rFonts w:ascii="GHEA Grapalat" w:eastAsiaTheme="minorHAnsi" w:hAnsi="GHEA Grapalat" w:cstheme="minorBidi"/>
          <w:color w:val="000000" w:themeColor="text1"/>
          <w:sz w:val="20"/>
          <w:szCs w:val="22"/>
        </w:rPr>
        <w:tab/>
      </w:r>
      <w:r w:rsidRPr="003A28E0">
        <w:rPr>
          <w:rFonts w:ascii="GHEA Grapalat" w:eastAsiaTheme="minorHAnsi" w:hAnsi="GHEA Grapalat" w:cstheme="minorBidi"/>
          <w:color w:val="000000" w:themeColor="text1"/>
          <w:sz w:val="20"/>
          <w:szCs w:val="22"/>
        </w:rPr>
        <w:tab/>
      </w:r>
      <w:r w:rsidRPr="003A28E0">
        <w:rPr>
          <w:rFonts w:ascii="GHEA Grapalat" w:eastAsiaTheme="minorHAnsi" w:hAnsi="GHEA Grapalat" w:cstheme="minorBidi"/>
          <w:color w:val="000000" w:themeColor="text1"/>
          <w:sz w:val="20"/>
          <w:szCs w:val="22"/>
        </w:rPr>
        <w:tab/>
        <w:t xml:space="preserve">                                                    Расчетный счет</w:t>
      </w:r>
    </w:p>
    <w:p w:rsidR="00DB4D18" w:rsidRPr="003A28E0" w:rsidRDefault="00DB4D1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бенефициара.</w:t>
      </w:r>
    </w:p>
    <w:p w:rsidR="00DB4D18" w:rsidRPr="003A28E0" w:rsidRDefault="00DB4D18" w:rsidP="004D15EF">
      <w:pPr>
        <w:pStyle w:val="ab"/>
        <w:shd w:val="clear" w:color="auto" w:fill="FFFFFF"/>
        <w:spacing w:before="0" w:beforeAutospacing="0" w:after="0" w:afterAutospacing="0"/>
        <w:ind w:firstLine="375"/>
        <w:jc w:val="both"/>
        <w:rPr>
          <w:rStyle w:val="af0"/>
          <w:rFonts w:ascii="GHEA Grapalat" w:hAnsi="GHEA Grapalat"/>
          <w:b w:val="0"/>
          <w:bCs w:val="0"/>
          <w:color w:val="000000" w:themeColor="text1"/>
          <w:sz w:val="22"/>
          <w:szCs w:val="22"/>
        </w:rPr>
      </w:pPr>
      <w:r w:rsidRPr="003A28E0">
        <w:rPr>
          <w:rFonts w:ascii="GHEA Grapalat" w:eastAsiaTheme="minorHAnsi" w:hAnsi="GHEA Grapalat" w:cstheme="minorBidi"/>
          <w:color w:val="000000" w:themeColor="text1"/>
          <w:sz w:val="22"/>
          <w:szCs w:val="22"/>
        </w:rPr>
        <w:t>3. Настоящая гарантия является безотзывной.</w:t>
      </w:r>
    </w:p>
    <w:p w:rsidR="00DB4D18" w:rsidRPr="003A28E0" w:rsidRDefault="00DB4D18" w:rsidP="004D15EF">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2802" w:rsidRPr="003A28E0" w:rsidRDefault="00DB4D18" w:rsidP="00D82802">
      <w:pPr>
        <w:pStyle w:val="ab"/>
        <w:shd w:val="clear" w:color="auto" w:fill="FFFFFF"/>
        <w:spacing w:before="0" w:beforeAutospacing="0" w:after="0" w:afterAutospacing="0"/>
        <w:ind w:firstLine="374"/>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5. </w:t>
      </w:r>
      <w:r w:rsidR="00D82802" w:rsidRPr="003A28E0">
        <w:rPr>
          <w:rFonts w:ascii="GHEA Grapalat" w:eastAsiaTheme="minorHAnsi" w:hAnsi="GHEA Grapalat" w:cstheme="minorBidi"/>
          <w:color w:val="000000" w:themeColor="text1"/>
          <w:sz w:val="22"/>
          <w:szCs w:val="22"/>
        </w:rPr>
        <w:t xml:space="preserve"> Гарантия действует</w:t>
      </w:r>
      <w:r w:rsidR="00F54929" w:rsidRPr="00933DFD">
        <w:rPr>
          <w:rFonts w:ascii="GHEA Grapalat" w:eastAsiaTheme="minorHAnsi" w:hAnsi="GHEA Grapalat" w:cstheme="minorBidi"/>
          <w:color w:val="000000" w:themeColor="text1"/>
          <w:sz w:val="22"/>
          <w:szCs w:val="22"/>
        </w:rPr>
        <w:t xml:space="preserve"> </w:t>
      </w:r>
      <w:r w:rsidR="00F54929">
        <w:rPr>
          <w:rFonts w:ascii="GHEA Grapalat" w:eastAsiaTheme="minorHAnsi" w:hAnsi="GHEA Grapalat" w:cstheme="minorBidi"/>
        </w:rPr>
        <w:t>с момента выпуска и в силе</w:t>
      </w:r>
      <w:r w:rsidR="00D82802" w:rsidRPr="003A28E0">
        <w:rPr>
          <w:rFonts w:ascii="GHEA Grapalat" w:eastAsiaTheme="minorHAnsi" w:hAnsi="GHEA Grapalat" w:cstheme="minorBidi"/>
          <w:color w:val="000000" w:themeColor="text1"/>
          <w:sz w:val="22"/>
          <w:szCs w:val="22"/>
        </w:rPr>
        <w:t xml:space="preserve"> девяносто рабочих дней</w:t>
      </w:r>
      <w:r w:rsidR="00492DF1">
        <w:rPr>
          <w:rFonts w:ascii="GHEA Grapalat" w:eastAsiaTheme="minorHAnsi" w:hAnsi="GHEA Grapalat" w:cstheme="minorBidi"/>
          <w:color w:val="000000" w:themeColor="text1"/>
          <w:sz w:val="22"/>
          <w:szCs w:val="22"/>
        </w:rPr>
        <w:t xml:space="preserve"> **</w:t>
      </w:r>
      <w:r w:rsidR="00D82802" w:rsidRPr="003A28E0">
        <w:rPr>
          <w:rFonts w:ascii="GHEA Grapalat" w:eastAsiaTheme="minorHAnsi" w:hAnsi="GHEA Grapalat" w:cstheme="minorBidi"/>
          <w:color w:val="000000" w:themeColor="text1"/>
          <w:sz w:val="22"/>
          <w:szCs w:val="22"/>
        </w:rPr>
        <w:t xml:space="preserve"> со дня </w:t>
      </w:r>
      <w:r w:rsidR="00DE26CE" w:rsidRPr="00AA4C59">
        <w:rPr>
          <w:rFonts w:ascii="GHEA Grapalat" w:eastAsiaTheme="minorHAnsi" w:hAnsi="GHEA Grapalat" w:cstheme="minorBidi"/>
        </w:rPr>
        <w:t xml:space="preserve">истечения </w:t>
      </w:r>
      <w:r w:rsidR="00DE26CE">
        <w:rPr>
          <w:rFonts w:ascii="GHEA Grapalat" w:eastAsiaTheme="minorHAnsi" w:hAnsi="GHEA Grapalat" w:cstheme="minorBidi"/>
        </w:rPr>
        <w:t xml:space="preserve">крайнего </w:t>
      </w:r>
      <w:r w:rsidR="00DE26CE" w:rsidRPr="00AA4C59">
        <w:rPr>
          <w:rFonts w:ascii="GHEA Grapalat" w:eastAsiaTheme="minorHAnsi" w:hAnsi="GHEA Grapalat" w:cstheme="minorBidi"/>
        </w:rPr>
        <w:t xml:space="preserve">срока </w:t>
      </w:r>
      <w:r w:rsidR="00D82802" w:rsidRPr="003A28E0">
        <w:rPr>
          <w:rFonts w:ascii="GHEA Grapalat" w:eastAsiaTheme="minorHAnsi" w:hAnsi="GHEA Grapalat" w:cstheme="minorBidi"/>
          <w:color w:val="000000" w:themeColor="text1"/>
          <w:sz w:val="22"/>
          <w:szCs w:val="22"/>
        </w:rPr>
        <w:t xml:space="preserve">подачи принципалом </w:t>
      </w:r>
      <w:proofErr w:type="spellStart"/>
      <w:r w:rsidR="00D82802" w:rsidRPr="003A28E0">
        <w:rPr>
          <w:rFonts w:ascii="GHEA Grapalat" w:eastAsiaTheme="minorHAnsi" w:hAnsi="GHEA Grapalat" w:cstheme="minorBidi"/>
          <w:color w:val="000000" w:themeColor="text1"/>
          <w:sz w:val="22"/>
          <w:szCs w:val="22"/>
        </w:rPr>
        <w:t>заяв</w:t>
      </w:r>
      <w:proofErr w:type="spellEnd"/>
      <w:r w:rsidR="00DE26CE">
        <w:rPr>
          <w:rFonts w:ascii="GHEA Grapalat" w:eastAsiaTheme="minorHAnsi" w:hAnsi="GHEA Grapalat" w:cstheme="minorBidi"/>
          <w:color w:val="000000" w:themeColor="text1"/>
          <w:sz w:val="22"/>
          <w:szCs w:val="22"/>
          <w:lang w:val="en-US"/>
        </w:rPr>
        <w:t>o</w:t>
      </w:r>
      <w:r w:rsidR="00D82802" w:rsidRPr="003A28E0">
        <w:rPr>
          <w:rFonts w:ascii="GHEA Grapalat" w:eastAsiaTheme="minorHAnsi" w:hAnsi="GHEA Grapalat" w:cstheme="minorBidi"/>
          <w:color w:val="000000" w:themeColor="text1"/>
          <w:sz w:val="22"/>
          <w:szCs w:val="22"/>
        </w:rPr>
        <w:t>к на участие в организованной бенефициаром процедуре закупок под кодом   ________________________________.</w:t>
      </w:r>
    </w:p>
    <w:p w:rsidR="00D82802" w:rsidRPr="003A28E0" w:rsidRDefault="00D82802" w:rsidP="00D82802">
      <w:pPr>
        <w:pStyle w:val="ab"/>
        <w:spacing w:before="0" w:beforeAutospacing="0" w:after="0" w:afterAutospacing="0"/>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w:t>
      </w:r>
      <w:r w:rsidR="007308C7" w:rsidRPr="00933DFD">
        <w:rPr>
          <w:rFonts w:ascii="GHEA Grapalat" w:eastAsiaTheme="minorHAnsi" w:hAnsi="GHEA Grapalat" w:cstheme="minorBidi"/>
          <w:color w:val="000000" w:themeColor="text1"/>
          <w:sz w:val="22"/>
          <w:szCs w:val="22"/>
        </w:rPr>
        <w:t xml:space="preserve">                                                                      </w:t>
      </w:r>
      <w:r w:rsidRPr="003A28E0">
        <w:rPr>
          <w:rFonts w:ascii="GHEA Grapalat" w:eastAsiaTheme="minorHAnsi" w:hAnsi="GHEA Grapalat" w:cstheme="minorBidi"/>
          <w:color w:val="000000" w:themeColor="text1"/>
          <w:sz w:val="22"/>
          <w:szCs w:val="22"/>
        </w:rPr>
        <w:t>код процедуры</w:t>
      </w:r>
    </w:p>
    <w:p w:rsidR="00AA5FB9" w:rsidRPr="00933DFD" w:rsidRDefault="00D82802" w:rsidP="00933DFD">
      <w:pPr>
        <w:pStyle w:val="ab"/>
        <w:ind w:firstLine="374"/>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AA5FB9" w:rsidRPr="00933DFD">
        <w:rPr>
          <w:rFonts w:ascii="GHEA Grapalat" w:eastAsiaTheme="minorHAnsi" w:hAnsi="GHEA Grapalat" w:cstheme="minorBidi"/>
          <w:color w:val="000000" w:themeColor="text1"/>
          <w:sz w:val="22"/>
          <w:szCs w:val="22"/>
        </w:rPr>
        <w:t>----------------------------------------------------------------------------</w:t>
      </w:r>
      <w:r w:rsidRPr="003A28E0">
        <w:rPr>
          <w:rFonts w:ascii="GHEA Grapalat" w:eastAsiaTheme="minorHAnsi" w:hAnsi="GHEA Grapalat" w:cstheme="minorBidi"/>
          <w:color w:val="000000" w:themeColor="text1"/>
          <w:sz w:val="22"/>
          <w:szCs w:val="22"/>
        </w:rPr>
        <w:t xml:space="preserve">, </w:t>
      </w:r>
    </w:p>
    <w:p w:rsidR="00AA5FB9" w:rsidRPr="00933DFD" w:rsidRDefault="00AA5FB9" w:rsidP="00D82802">
      <w:pPr>
        <w:pStyle w:val="ab"/>
        <w:ind w:firstLine="374"/>
        <w:contextualSpacing/>
        <w:rPr>
          <w:rFonts w:ascii="GHEA Grapalat" w:eastAsiaTheme="minorHAnsi" w:hAnsi="GHEA Grapalat" w:cstheme="minorBidi"/>
          <w:color w:val="000000" w:themeColor="text1"/>
          <w:sz w:val="22"/>
          <w:szCs w:val="22"/>
        </w:rPr>
      </w:pPr>
      <w:r w:rsidRPr="00933DFD">
        <w:rPr>
          <w:rStyle w:val="af0"/>
          <w:b w:val="0"/>
          <w:bCs w:val="0"/>
          <w:sz w:val="20"/>
          <w:szCs w:val="20"/>
        </w:rPr>
        <w:t xml:space="preserve">                                                                                </w:t>
      </w:r>
      <w:r>
        <w:rPr>
          <w:rStyle w:val="af0"/>
          <w:b w:val="0"/>
          <w:bCs w:val="0"/>
          <w:sz w:val="20"/>
          <w:szCs w:val="20"/>
        </w:rPr>
        <w:t>адрес эл. почты секретаря</w:t>
      </w:r>
    </w:p>
    <w:p w:rsidR="00D82802" w:rsidRPr="003A28E0" w:rsidRDefault="00D82802" w:rsidP="00D82802">
      <w:pPr>
        <w:pStyle w:val="ab"/>
        <w:ind w:firstLine="374"/>
        <w:contextualSpacing/>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который указан в упомянутом в настоящем пункте приглашении к процедуре закупок.</w:t>
      </w:r>
    </w:p>
    <w:p w:rsidR="00BD7047" w:rsidRPr="003A28E0" w:rsidRDefault="00BD7047" w:rsidP="00D82802">
      <w:pPr>
        <w:pStyle w:val="ab"/>
        <w:shd w:val="clear" w:color="auto" w:fill="FFFFFF"/>
        <w:spacing w:before="0" w:beforeAutospacing="0" w:after="0" w:afterAutospacing="0"/>
        <w:ind w:firstLine="374"/>
        <w:contextualSpacing/>
        <w:jc w:val="both"/>
        <w:rPr>
          <w:rStyle w:val="af0"/>
          <w:rFonts w:ascii="GHEA Grapalat" w:hAnsi="GHEA Grapalat"/>
          <w:b w:val="0"/>
          <w:bCs w:val="0"/>
          <w:color w:val="000000" w:themeColor="text1"/>
          <w:sz w:val="22"/>
          <w:szCs w:val="22"/>
        </w:rPr>
      </w:pPr>
    </w:p>
    <w:p w:rsidR="00DE26CE" w:rsidRPr="00933DFD" w:rsidRDefault="00DB4D18" w:rsidP="004D15EF">
      <w:pPr>
        <w:pStyle w:val="ab"/>
        <w:shd w:val="clear" w:color="auto" w:fill="FFFFFF"/>
        <w:spacing w:before="0" w:beforeAutospacing="0" w:after="0" w:afterAutospacing="0"/>
        <w:ind w:firstLine="375"/>
        <w:jc w:val="both"/>
        <w:rPr>
          <w:rFonts w:ascii="GHEA Grapalat" w:hAnsi="GHEA Grapalat"/>
          <w:color w:val="000000" w:themeColor="text1"/>
        </w:rPr>
      </w:pPr>
      <w:r w:rsidRPr="003A28E0">
        <w:rPr>
          <w:rFonts w:ascii="GHEA Grapalat" w:eastAsiaTheme="minorHAnsi" w:hAnsi="GHEA Grapalat" w:cstheme="minorBidi"/>
          <w:color w:val="000000" w:themeColor="text1"/>
          <w:sz w:val="22"/>
          <w:szCs w:val="22"/>
        </w:rPr>
        <w:t xml:space="preserve">6. </w:t>
      </w:r>
      <w:r w:rsidR="00A86845" w:rsidRPr="003A28E0">
        <w:rPr>
          <w:rFonts w:ascii="GHEA Grapalat" w:hAnsi="GHEA Grapalat"/>
          <w:color w:val="000000" w:themeColor="text1"/>
        </w:rPr>
        <w:t>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sidR="00AA5FB9" w:rsidRPr="00933DFD">
        <w:rPr>
          <w:rFonts w:ascii="GHEA Grapalat" w:hAnsi="GHEA Grapalat"/>
          <w:color w:val="000000" w:themeColor="text1"/>
        </w:rPr>
        <w:t xml:space="preserve"> </w:t>
      </w:r>
      <w:r w:rsidR="00AA5FB9">
        <w:rPr>
          <w:rFonts w:ascii="GHEA Grapalat" w:eastAsiaTheme="minorHAnsi" w:hAnsi="GHEA Grapalat" w:cstheme="minorBidi"/>
        </w:rPr>
        <w:t>и гарантия</w:t>
      </w:r>
      <w:r w:rsidR="00A86845" w:rsidRPr="003A28E0">
        <w:rPr>
          <w:rFonts w:ascii="GHEA Grapalat" w:hAnsi="GHEA Grapalat"/>
          <w:color w:val="000000" w:themeColor="text1"/>
        </w:rPr>
        <w:t>.</w:t>
      </w:r>
    </w:p>
    <w:p w:rsidR="00DB4D18" w:rsidRPr="003A28E0" w:rsidRDefault="00DB4D18" w:rsidP="004D15EF">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A17B2" w:rsidRPr="003A28E0"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8.Лицо, выдающее гарантию, отклоняет требование бенефициара, если:</w:t>
      </w:r>
    </w:p>
    <w:p w:rsidR="001A17B2" w:rsidRPr="003A28E0"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1) требование или прилагаемые документы не соответствуют условиям настоящей гарантии,</w:t>
      </w:r>
    </w:p>
    <w:p w:rsidR="001A17B2" w:rsidRPr="00996C18"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2) требование представлено по истечении срока, установленного гарантией.</w:t>
      </w:r>
    </w:p>
    <w:p w:rsidR="001A17B2" w:rsidRPr="00996C18"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A17B2" w:rsidRPr="00996C18"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1A17B2" w:rsidRPr="00996C18"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A17B2" w:rsidRPr="00996C18" w:rsidRDefault="001A17B2"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1A17B2" w:rsidRPr="00996C18" w:rsidRDefault="001A17B2" w:rsidP="004D15EF">
      <w:pPr>
        <w:pStyle w:val="ab"/>
        <w:shd w:val="clear" w:color="auto" w:fill="FFFFFF"/>
        <w:spacing w:before="0" w:beforeAutospacing="0" w:after="0" w:afterAutospacing="0"/>
        <w:ind w:firstLine="375"/>
        <w:jc w:val="both"/>
        <w:rPr>
          <w:rFonts w:ascii="GHEA Grapalat" w:hAnsi="GHEA Grapalat"/>
          <w:sz w:val="22"/>
          <w:szCs w:val="22"/>
        </w:rPr>
      </w:pPr>
    </w:p>
    <w:p w:rsidR="001A17B2" w:rsidRPr="00996C18" w:rsidRDefault="001A17B2" w:rsidP="004D15EF">
      <w:pPr>
        <w:pStyle w:val="ab"/>
        <w:shd w:val="clear" w:color="auto" w:fill="FFFFFF"/>
        <w:spacing w:before="0" w:beforeAutospacing="0" w:after="0" w:afterAutospacing="0"/>
        <w:ind w:firstLine="375"/>
        <w:jc w:val="both"/>
        <w:rPr>
          <w:rFonts w:ascii="GHEA Grapalat" w:hAnsi="GHEA Grapalat"/>
          <w:sz w:val="22"/>
          <w:szCs w:val="22"/>
          <w:u w:val="single"/>
        </w:rPr>
      </w:pPr>
      <w:r w:rsidRPr="00996C18">
        <w:rPr>
          <w:rFonts w:ascii="GHEA Grapalat" w:hAnsi="GHEA Grapalat"/>
          <w:sz w:val="22"/>
          <w:szCs w:val="22"/>
          <w:lang w:val="hy-AM"/>
        </w:rPr>
        <w:t>Руководитель исполнительного органа</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rPr>
        <w:t xml:space="preserve">  _____________________________</w:t>
      </w:r>
    </w:p>
    <w:p w:rsidR="001A17B2" w:rsidRPr="00996C18" w:rsidRDefault="001A17B2" w:rsidP="004D15EF">
      <w:pPr>
        <w:pStyle w:val="ab"/>
        <w:shd w:val="clear" w:color="auto" w:fill="FFFFFF"/>
        <w:spacing w:before="0" w:beforeAutospacing="0" w:after="0" w:afterAutospacing="0"/>
        <w:ind w:firstLine="375"/>
        <w:jc w:val="both"/>
        <w:rPr>
          <w:rFonts w:ascii="GHEA Grapalat" w:hAnsi="GHEA Grapalat"/>
          <w:sz w:val="22"/>
          <w:szCs w:val="22"/>
          <w:lang w:val="hy-AM"/>
        </w:rPr>
      </w:pPr>
    </w:p>
    <w:p w:rsidR="001A17B2" w:rsidRPr="00996C18" w:rsidRDefault="001A17B2" w:rsidP="004D15EF">
      <w:pPr>
        <w:pStyle w:val="ab"/>
        <w:shd w:val="clear" w:color="auto" w:fill="FFFFFF"/>
        <w:spacing w:before="0" w:beforeAutospacing="0" w:after="0" w:afterAutospacing="0"/>
        <w:ind w:firstLine="375"/>
        <w:jc w:val="both"/>
        <w:rPr>
          <w:rFonts w:ascii="GHEA Grapalat" w:hAnsi="GHEA Grapalat"/>
          <w:sz w:val="22"/>
          <w:szCs w:val="22"/>
          <w:lang w:val="hy-AM"/>
        </w:rPr>
      </w:pPr>
      <w:r w:rsidRPr="00996C18">
        <w:rPr>
          <w:rFonts w:ascii="GHEA Grapalat" w:hAnsi="GHEA Grapalat"/>
          <w:sz w:val="22"/>
          <w:szCs w:val="22"/>
        </w:rPr>
        <w:t>_________________________________________________________________</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p>
    <w:p w:rsidR="001A17B2" w:rsidRPr="00996C18" w:rsidRDefault="001A17B2" w:rsidP="004D15EF">
      <w:pPr>
        <w:pStyle w:val="ab"/>
        <w:shd w:val="clear" w:color="auto" w:fill="FFFFFF"/>
        <w:spacing w:before="0" w:beforeAutospacing="0" w:after="0" w:afterAutospacing="0"/>
        <w:jc w:val="both"/>
        <w:rPr>
          <w:rFonts w:ascii="GHEA Grapalat" w:hAnsi="GHEA Grapalat" w:cs="Sylfaen"/>
          <w:sz w:val="22"/>
          <w:szCs w:val="22"/>
          <w:vertAlign w:val="superscript"/>
        </w:rPr>
      </w:pPr>
      <w:r w:rsidRPr="00996C18">
        <w:rPr>
          <w:rFonts w:ascii="GHEA Grapalat" w:hAnsi="GHEA Grapalat" w:cs="Sylfaen"/>
          <w:sz w:val="22"/>
          <w:szCs w:val="22"/>
          <w:vertAlign w:val="superscript"/>
        </w:rPr>
        <w:t xml:space="preserve">                                                                       число, месяц, год</w:t>
      </w:r>
    </w:p>
    <w:p w:rsidR="00FF5934" w:rsidRPr="00996C18" w:rsidRDefault="00FF5934" w:rsidP="004D15EF">
      <w:pPr>
        <w:widowControl w:val="0"/>
        <w:tabs>
          <w:tab w:val="left" w:pos="1134"/>
        </w:tabs>
        <w:autoSpaceDE w:val="0"/>
        <w:autoSpaceDN w:val="0"/>
        <w:adjustRightInd w:val="0"/>
        <w:spacing w:after="160" w:line="240" w:lineRule="auto"/>
        <w:ind w:firstLine="567"/>
        <w:rPr>
          <w:rFonts w:ascii="GHEA Grapalat" w:hAnsi="GHEA Grapalat"/>
          <w:lang w:val="ru-RU"/>
        </w:rPr>
      </w:pPr>
    </w:p>
    <w:p w:rsidR="00BC0657" w:rsidRPr="00996C18" w:rsidRDefault="004D15EF" w:rsidP="004D15EF">
      <w:pPr>
        <w:widowControl w:val="0"/>
        <w:tabs>
          <w:tab w:val="left" w:pos="6059"/>
        </w:tabs>
        <w:spacing w:after="160" w:line="240" w:lineRule="auto"/>
        <w:ind w:firstLine="567"/>
        <w:rPr>
          <w:rFonts w:ascii="GHEA Grapalat" w:hAnsi="GHEA Grapalat"/>
          <w:lang w:val="ru-RU"/>
        </w:rPr>
      </w:pPr>
      <w:r w:rsidRPr="00996C18">
        <w:rPr>
          <w:rFonts w:ascii="GHEA Grapalat" w:hAnsi="GHEA Grapalat"/>
          <w:lang w:val="ru-RU"/>
        </w:rPr>
        <w:tab/>
      </w:r>
    </w:p>
    <w:p w:rsidR="00BC0657" w:rsidRPr="00996C18" w:rsidRDefault="00BC0657" w:rsidP="004D15EF">
      <w:pPr>
        <w:widowControl w:val="0"/>
        <w:spacing w:after="160" w:line="240" w:lineRule="auto"/>
        <w:ind w:firstLine="567"/>
        <w:rPr>
          <w:rFonts w:ascii="GHEA Grapalat" w:hAnsi="GHEA Grapalat"/>
          <w:i/>
          <w:lang w:val="ru-RU"/>
        </w:rPr>
      </w:pPr>
    </w:p>
    <w:p w:rsidR="00A457B6" w:rsidRPr="00996C18" w:rsidRDefault="00A457B6" w:rsidP="00290922">
      <w:pPr>
        <w:pStyle w:val="a5"/>
        <w:contextualSpacing/>
        <w:jc w:val="both"/>
        <w:rPr>
          <w:rFonts w:ascii="GHEA Grapalat" w:hAnsi="GHEA Grapalat"/>
          <w:sz w:val="22"/>
          <w:szCs w:val="22"/>
          <w:lang w:val="ru-RU"/>
        </w:rPr>
      </w:pPr>
      <w:r w:rsidRPr="00996C18">
        <w:rPr>
          <w:rStyle w:val="a7"/>
          <w:rFonts w:ascii="GHEA Grapalat" w:hAnsi="GHEA Grapalat"/>
          <w:sz w:val="22"/>
          <w:szCs w:val="22"/>
          <w:lang w:val="ru-RU"/>
        </w:rPr>
        <w:t>*</w:t>
      </w:r>
      <w:r w:rsidRPr="00996C18">
        <w:rPr>
          <w:rFonts w:ascii="GHEA Grapalat" w:hAnsi="GHEA Grapalat"/>
          <w:i/>
          <w:sz w:val="22"/>
          <w:szCs w:val="22"/>
          <w:lang w:val="ru-RU"/>
        </w:rPr>
        <w:t>Заполняется секретарем Комиссии до опубликования приглашения в бюллетене</w:t>
      </w:r>
    </w:p>
    <w:p w:rsidR="00F16B5B" w:rsidRPr="00996C18" w:rsidRDefault="00F96D26" w:rsidP="00290922">
      <w:pPr>
        <w:spacing w:line="240" w:lineRule="auto"/>
        <w:contextualSpacing/>
        <w:rPr>
          <w:rFonts w:ascii="GHEA Grapalat" w:eastAsia="Times New Roman" w:hAnsi="GHEA Grapalat" w:cs="Times New Roman"/>
          <w:sz w:val="24"/>
          <w:szCs w:val="16"/>
          <w:lang w:val="ru-RU" w:eastAsia="ru-RU" w:bidi="ru-RU"/>
        </w:rPr>
      </w:pPr>
      <w:r w:rsidRPr="00C67CFB">
        <w:rPr>
          <w:rFonts w:ascii="GHEA Grapalat" w:eastAsia="Times New Roman" w:hAnsi="GHEA Grapalat" w:cs="Times New Roman"/>
          <w:i/>
          <w:lang w:val="ru-RU" w:eastAsia="ru-RU"/>
        </w:rPr>
        <w:t xml:space="preserve">**Если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C67CFB">
        <w:rPr>
          <w:rFonts w:ascii="GHEA Grapalat" w:eastAsia="Times New Roman" w:hAnsi="GHEA Grapalat" w:cs="Times New Roman"/>
          <w:i/>
          <w:lang w:val="ru-RU" w:eastAsia="ru-RU"/>
        </w:rPr>
        <w:t>драмов</w:t>
      </w:r>
      <w:proofErr w:type="spellEnd"/>
      <w:r w:rsidRPr="00C67CFB">
        <w:rPr>
          <w:rFonts w:ascii="GHEA Grapalat" w:eastAsia="Times New Roman" w:hAnsi="GHEA Grapalat" w:cs="Times New Roman"/>
          <w:i/>
          <w:lang w:val="ru-RU" w:eastAsia="ru-RU"/>
        </w:rPr>
        <w:t xml:space="preserve"> РА, то слова "девяносто рабочих дней" заменяются словами " сто двадцать рабочих дней</w:t>
      </w:r>
      <w:r w:rsidR="005633C9" w:rsidRPr="00AF5DA8">
        <w:rPr>
          <w:rFonts w:ascii="GHEA Grapalat" w:eastAsia="Times New Roman" w:hAnsi="GHEA Grapalat" w:cs="Times New Roman"/>
          <w:i/>
          <w:lang w:val="ru-RU" w:eastAsia="ru-RU"/>
        </w:rPr>
        <w:t>"</w:t>
      </w:r>
      <w:r w:rsidR="003D13AD" w:rsidRPr="003D13AD">
        <w:rPr>
          <w:rFonts w:ascii="GHEA Grapalat" w:hAnsi="GHEA Grapalat"/>
          <w:i/>
          <w:sz w:val="24"/>
          <w:szCs w:val="16"/>
          <w:lang w:val="ru-RU"/>
        </w:rPr>
        <w:t>.</w:t>
      </w:r>
      <w:r w:rsidR="00F16B5B" w:rsidRPr="00996C18">
        <w:rPr>
          <w:rFonts w:ascii="GHEA Grapalat" w:hAnsi="GHEA Grapalat"/>
          <w:i/>
          <w:sz w:val="24"/>
          <w:szCs w:val="16"/>
          <w:lang w:val="ru-RU"/>
        </w:rPr>
        <w:br w:type="page"/>
      </w:r>
    </w:p>
    <w:p w:rsidR="00F16B5B" w:rsidRPr="00996C18" w:rsidRDefault="00F16B5B" w:rsidP="00F16B5B">
      <w:pPr>
        <w:widowControl w:val="0"/>
        <w:tabs>
          <w:tab w:val="left" w:pos="1134"/>
        </w:tabs>
        <w:autoSpaceDE w:val="0"/>
        <w:autoSpaceDN w:val="0"/>
        <w:adjustRightInd w:val="0"/>
        <w:spacing w:line="240" w:lineRule="auto"/>
        <w:ind w:firstLine="567"/>
        <w:jc w:val="right"/>
        <w:rPr>
          <w:rFonts w:ascii="GHEA Grapalat" w:hAnsi="GHEA Grapalat"/>
          <w:b/>
          <w:lang w:val="ru-RU"/>
        </w:rPr>
      </w:pPr>
      <w:r w:rsidRPr="00996C18">
        <w:rPr>
          <w:rFonts w:ascii="GHEA Grapalat" w:hAnsi="GHEA Grapalat"/>
          <w:b/>
          <w:lang w:val="ru-RU"/>
        </w:rPr>
        <w:lastRenderedPageBreak/>
        <w:t>Приложение 3</w:t>
      </w:r>
    </w:p>
    <w:p w:rsidR="00753446" w:rsidRPr="00753446" w:rsidRDefault="00753446" w:rsidP="00753446">
      <w:pPr>
        <w:pStyle w:val="31"/>
        <w:widowControl w:val="0"/>
        <w:spacing w:after="0" w:line="240" w:lineRule="auto"/>
        <w:jc w:val="right"/>
        <w:rPr>
          <w:rFonts w:ascii="GHEA Grapalat" w:hAnsi="GHEA Grapalat"/>
          <w:b/>
          <w:color w:val="000000" w:themeColor="text1"/>
          <w:sz w:val="24"/>
          <w:szCs w:val="24"/>
          <w:lang w:val="ru-RU"/>
        </w:rPr>
      </w:pPr>
      <w:proofErr w:type="gramStart"/>
      <w:r w:rsidRPr="00753446">
        <w:rPr>
          <w:rFonts w:ascii="GHEA Grapalat" w:hAnsi="GHEA Grapalat"/>
          <w:b/>
          <w:color w:val="000000" w:themeColor="text1"/>
          <w:sz w:val="24"/>
          <w:szCs w:val="24"/>
          <w:lang w:val="ru-RU"/>
        </w:rPr>
        <w:t>к приглашение</w:t>
      </w:r>
      <w:proofErr w:type="gramEnd"/>
      <w:r w:rsidRPr="00753446">
        <w:rPr>
          <w:rFonts w:ascii="GHEA Grapalat" w:hAnsi="GHEA Grapalat"/>
          <w:b/>
          <w:color w:val="000000" w:themeColor="text1"/>
          <w:sz w:val="24"/>
          <w:szCs w:val="24"/>
          <w:lang w:val="ru-RU"/>
        </w:rPr>
        <w:t xml:space="preserve"> на электронный аукцион</w:t>
      </w:r>
    </w:p>
    <w:p w:rsidR="00753446" w:rsidRPr="00162DC5" w:rsidRDefault="00753446" w:rsidP="00C77BF2">
      <w:pPr>
        <w:pStyle w:val="31"/>
        <w:widowControl w:val="0"/>
        <w:spacing w:after="0" w:line="240" w:lineRule="auto"/>
        <w:jc w:val="right"/>
        <w:rPr>
          <w:rFonts w:ascii="GHEA Grapalat" w:hAnsi="GHEA Grapalat"/>
          <w:sz w:val="22"/>
          <w:szCs w:val="22"/>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F16B5B" w:rsidRPr="00996C18" w:rsidRDefault="00F16B5B" w:rsidP="00753446">
      <w:pPr>
        <w:pStyle w:val="31"/>
        <w:widowControl w:val="0"/>
        <w:spacing w:after="160" w:line="240" w:lineRule="auto"/>
        <w:jc w:val="center"/>
        <w:rPr>
          <w:rFonts w:ascii="GHEA Grapalat" w:hAnsi="GHEA Grapalat"/>
          <w:sz w:val="22"/>
          <w:szCs w:val="22"/>
          <w:lang w:val="hy-AM"/>
        </w:rPr>
      </w:pPr>
      <w:r w:rsidRPr="00996C18">
        <w:rPr>
          <w:rFonts w:ascii="GHEA Grapalat" w:hAnsi="GHEA Grapalat"/>
          <w:sz w:val="22"/>
          <w:szCs w:val="22"/>
          <w:lang w:val="ru-RU"/>
        </w:rPr>
        <w:t xml:space="preserve">ГАРАНТИЯ </w:t>
      </w:r>
      <w:r w:rsidRPr="00996C18">
        <w:rPr>
          <w:rFonts w:ascii="GHEA Grapalat" w:hAnsi="GHEA Grapalat"/>
          <w:sz w:val="22"/>
          <w:szCs w:val="22"/>
        </w:rPr>
        <w:t>N</w:t>
      </w:r>
      <w:r w:rsidRPr="00996C18">
        <w:rPr>
          <w:rFonts w:ascii="GHEA Grapalat" w:hAnsi="GHEA Grapalat"/>
          <w:sz w:val="22"/>
          <w:szCs w:val="22"/>
          <w:lang w:val="hy-AM"/>
        </w:rPr>
        <w:t>________</w:t>
      </w:r>
    </w:p>
    <w:p w:rsidR="00F16B5B" w:rsidRPr="00162DC5" w:rsidRDefault="00F16B5B" w:rsidP="00753446">
      <w:pPr>
        <w:widowControl w:val="0"/>
        <w:spacing w:after="160" w:line="240" w:lineRule="auto"/>
        <w:ind w:left="567" w:right="565"/>
        <w:jc w:val="center"/>
        <w:rPr>
          <w:rFonts w:ascii="GHEA Grapalat" w:hAnsi="GHEA Grapalat"/>
          <w:b/>
          <w:lang w:val="ru-RU"/>
        </w:rPr>
      </w:pPr>
      <w:r w:rsidRPr="00996C18">
        <w:rPr>
          <w:rFonts w:ascii="GHEA Grapalat" w:hAnsi="GHEA Grapalat"/>
          <w:b/>
          <w:lang w:val="ru-RU"/>
        </w:rPr>
        <w:t>(обеспечение квалификации)</w:t>
      </w:r>
    </w:p>
    <w:p w:rsidR="00753446" w:rsidRPr="00162DC5" w:rsidRDefault="00753446" w:rsidP="00753446">
      <w:pPr>
        <w:widowControl w:val="0"/>
        <w:spacing w:after="160" w:line="240" w:lineRule="auto"/>
        <w:ind w:left="567" w:right="565"/>
        <w:jc w:val="center"/>
        <w:rPr>
          <w:rFonts w:ascii="GHEA Grapalat" w:hAnsi="GHEA Grapalat"/>
          <w:b/>
          <w:lang w:val="ru-RU"/>
        </w:rPr>
      </w:pPr>
    </w:p>
    <w:p w:rsidR="00F16B5B" w:rsidRPr="00D82802" w:rsidRDefault="00F16B5B" w:rsidP="004D15EF">
      <w:pPr>
        <w:pStyle w:val="ab"/>
        <w:shd w:val="clear" w:color="auto" w:fill="FFFFFF"/>
        <w:spacing w:before="0" w:beforeAutospacing="0" w:after="0" w:afterAutospacing="0"/>
        <w:jc w:val="both"/>
        <w:rPr>
          <w:rFonts w:eastAsiaTheme="minorHAnsi" w:cstheme="minorBidi"/>
        </w:rPr>
      </w:pPr>
      <w:r w:rsidRPr="00996C18">
        <w:rPr>
          <w:rFonts w:ascii="GHEA Grapalat" w:eastAsiaTheme="minorHAnsi" w:hAnsi="GHEA Grapalat"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t>_____________________________________________</w:t>
      </w:r>
    </w:p>
    <w:p w:rsidR="00F16B5B" w:rsidRPr="00D82802" w:rsidRDefault="00F16B5B" w:rsidP="004D15EF">
      <w:pPr>
        <w:pStyle w:val="ab"/>
        <w:shd w:val="clear" w:color="auto" w:fill="FFFFFF"/>
        <w:spacing w:before="0" w:beforeAutospacing="0" w:after="0" w:afterAutospacing="0"/>
        <w:ind w:left="-142"/>
        <w:jc w:val="both"/>
        <w:rPr>
          <w:rFonts w:eastAsiaTheme="minorHAnsi" w:cstheme="minorBidi"/>
          <w:bCs/>
        </w:rPr>
      </w:pPr>
      <w:r w:rsidRPr="00D82802">
        <w:rPr>
          <w:rFonts w:eastAsiaTheme="minorHAnsi" w:cstheme="minorBidi"/>
          <w:b/>
          <w:bCs/>
        </w:rPr>
        <w:tab/>
        <w:t xml:space="preserve">                                                                            номер заключаемого договора</w:t>
      </w:r>
    </w:p>
    <w:p w:rsidR="00F16B5B" w:rsidRPr="00D82802" w:rsidRDefault="00F16B5B" w:rsidP="004D15EF">
      <w:pPr>
        <w:pStyle w:val="ab"/>
        <w:shd w:val="clear" w:color="auto" w:fill="FFFFFF"/>
        <w:spacing w:before="0" w:beforeAutospacing="0" w:after="0" w:afterAutospacing="0"/>
        <w:ind w:left="-142"/>
        <w:jc w:val="both"/>
        <w:rPr>
          <w:rFonts w:eastAsiaTheme="minorHAnsi" w:cstheme="minorBidi"/>
        </w:rPr>
      </w:pPr>
      <w:r w:rsidRPr="00996C18">
        <w:rPr>
          <w:rFonts w:ascii="GHEA Grapalat" w:eastAsiaTheme="minorHAnsi" w:hAnsi="GHEA Grapalat" w:cstheme="minorBidi"/>
          <w:sz w:val="22"/>
          <w:szCs w:val="22"/>
        </w:rPr>
        <w:t xml:space="preserve">  заключаемым</w:t>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r>
      <w:r w:rsidRPr="00D82802">
        <w:rPr>
          <w:rFonts w:eastAsiaTheme="minorHAnsi" w:cstheme="minorBidi"/>
          <w:b/>
          <w:bCs/>
        </w:rPr>
        <w:tab/>
      </w:r>
      <w:r w:rsidRPr="00996C18">
        <w:rPr>
          <w:rFonts w:ascii="GHEA Grapalat" w:eastAsiaTheme="minorHAnsi" w:hAnsi="GHEA Grapalat" w:cstheme="minorBidi"/>
          <w:sz w:val="22"/>
          <w:szCs w:val="22"/>
        </w:rPr>
        <w:t xml:space="preserve"> (далее-</w:t>
      </w:r>
      <w:proofErr w:type="gramStart"/>
      <w:r w:rsidRPr="00996C18">
        <w:rPr>
          <w:rFonts w:ascii="GHEA Grapalat" w:eastAsiaTheme="minorHAnsi" w:hAnsi="GHEA Grapalat" w:cstheme="minorBidi"/>
          <w:sz w:val="22"/>
          <w:szCs w:val="22"/>
        </w:rPr>
        <w:t>принципал )</w:t>
      </w:r>
      <w:proofErr w:type="gramEnd"/>
      <w:r w:rsidRPr="00996C18">
        <w:rPr>
          <w:rFonts w:ascii="GHEA Grapalat" w:eastAsiaTheme="minorHAnsi" w:hAnsi="GHEA Grapalat" w:cstheme="minorBidi"/>
          <w:sz w:val="22"/>
          <w:szCs w:val="22"/>
        </w:rPr>
        <w:t xml:space="preserve"> в результате  _______________________________</w:t>
      </w:r>
    </w:p>
    <w:p w:rsidR="00F16B5B" w:rsidRPr="00D82802" w:rsidRDefault="00F16B5B" w:rsidP="004D15EF">
      <w:pPr>
        <w:pStyle w:val="ab"/>
        <w:shd w:val="clear" w:color="auto" w:fill="FFFFFF"/>
        <w:spacing w:before="0" w:beforeAutospacing="0" w:after="0" w:afterAutospacing="0"/>
        <w:ind w:left="-142"/>
        <w:jc w:val="both"/>
        <w:rPr>
          <w:rFonts w:ascii="GHEA Grapalat" w:eastAsiaTheme="minorHAnsi" w:hAnsi="GHEA Grapalat" w:cstheme="minorBidi"/>
          <w:sz w:val="22"/>
          <w:szCs w:val="22"/>
        </w:rPr>
      </w:pPr>
      <w:r w:rsidRPr="00D82802">
        <w:rPr>
          <w:rFonts w:eastAsiaTheme="minorHAnsi" w:cstheme="minorBidi"/>
          <w:b/>
          <w:bCs/>
        </w:rPr>
        <w:t xml:space="preserve">                                                                                               наименование отобранного участника</w:t>
      </w:r>
      <w:r w:rsidRPr="00D82802">
        <w:rPr>
          <w:rFonts w:eastAsiaTheme="minorHAnsi" w:cstheme="minorBidi"/>
          <w:b/>
          <w:bCs/>
        </w:rPr>
        <w:tab/>
      </w:r>
    </w:p>
    <w:p w:rsidR="00F16B5B" w:rsidRPr="00996C18" w:rsidRDefault="00F16B5B"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D82802">
        <w:rPr>
          <w:rFonts w:eastAsiaTheme="minorHAnsi" w:cstheme="minorBidi"/>
          <w:b/>
          <w:bCs/>
        </w:rPr>
        <w:tab/>
      </w:r>
    </w:p>
    <w:p w:rsidR="00F16B5B" w:rsidRPr="00D82802" w:rsidRDefault="00F16B5B" w:rsidP="004D15E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организованной </w:t>
      </w:r>
      <w:r w:rsidRPr="00D82802">
        <w:rPr>
          <w:rFonts w:ascii="GHEA Grapalat" w:eastAsiaTheme="minorHAnsi" w:hAnsi="GHEA Grapalat" w:cstheme="minorBidi"/>
          <w:sz w:val="22"/>
          <w:szCs w:val="22"/>
        </w:rPr>
        <w:tab/>
      </w:r>
      <w:r w:rsidRPr="00D82802">
        <w:rPr>
          <w:rFonts w:ascii="GHEA Grapalat" w:eastAsiaTheme="minorHAnsi" w:hAnsi="GHEA Grapalat" w:cstheme="minorBidi"/>
          <w:sz w:val="22"/>
          <w:szCs w:val="22"/>
        </w:rPr>
        <w:tab/>
      </w:r>
      <w:r w:rsidRPr="00D82802">
        <w:rPr>
          <w:rFonts w:ascii="GHEA Grapalat" w:eastAsiaTheme="minorHAnsi" w:hAnsi="GHEA Grapalat" w:cstheme="minorBidi"/>
          <w:sz w:val="22"/>
          <w:szCs w:val="22"/>
        </w:rPr>
        <w:tab/>
      </w:r>
      <w:r w:rsidRPr="00D82802">
        <w:rPr>
          <w:rFonts w:ascii="GHEA Grapalat" w:eastAsiaTheme="minorHAnsi" w:hAnsi="GHEA Grapalat" w:cstheme="minorBidi"/>
          <w:sz w:val="22"/>
          <w:szCs w:val="22"/>
        </w:rPr>
        <w:tab/>
      </w:r>
      <w:r w:rsidRPr="00D82802">
        <w:rPr>
          <w:rFonts w:ascii="GHEA Grapalat" w:eastAsiaTheme="minorHAnsi" w:hAnsi="GHEA Grapalat" w:cstheme="minorBidi"/>
          <w:sz w:val="22"/>
          <w:szCs w:val="22"/>
        </w:rPr>
        <w:tab/>
      </w:r>
      <w:r w:rsidRPr="00D82802">
        <w:rPr>
          <w:rFonts w:ascii="GHEA Grapalat" w:eastAsiaTheme="minorHAnsi" w:hAnsi="GHEA Grapalat" w:cstheme="minorBidi"/>
          <w:sz w:val="22"/>
          <w:szCs w:val="22"/>
        </w:rPr>
        <w:tab/>
      </w:r>
      <w:r w:rsidRPr="00996C18">
        <w:rPr>
          <w:rFonts w:ascii="GHEA Grapalat" w:eastAsiaTheme="minorHAnsi" w:hAnsi="GHEA Grapalat" w:cstheme="minorBidi"/>
          <w:sz w:val="22"/>
          <w:szCs w:val="22"/>
        </w:rPr>
        <w:t xml:space="preserve"> (далее-бенефициар) ________________________</w:t>
      </w:r>
    </w:p>
    <w:p w:rsidR="00F16B5B" w:rsidRPr="00D82802" w:rsidRDefault="00F16B5B" w:rsidP="004D15EF">
      <w:pPr>
        <w:pStyle w:val="ab"/>
        <w:shd w:val="clear" w:color="auto" w:fill="FFFFFF"/>
        <w:spacing w:before="0" w:beforeAutospacing="0" w:after="0" w:afterAutospacing="0"/>
        <w:ind w:left="1276" w:firstLine="708"/>
        <w:jc w:val="both"/>
        <w:rPr>
          <w:rFonts w:ascii="GHEA Grapalat" w:eastAsiaTheme="minorHAnsi" w:hAnsi="GHEA Grapalat" w:cstheme="minorBidi"/>
          <w:sz w:val="22"/>
          <w:szCs w:val="22"/>
        </w:rPr>
      </w:pPr>
      <w:r w:rsidRPr="00D82802">
        <w:rPr>
          <w:rFonts w:eastAsiaTheme="minorHAnsi" w:cstheme="minorBidi"/>
          <w:b/>
          <w:bCs/>
        </w:rPr>
        <w:t xml:space="preserve">                                        наименование заказчика</w:t>
      </w:r>
    </w:p>
    <w:p w:rsidR="00F16B5B" w:rsidRPr="003A28E0" w:rsidRDefault="00F16B5B"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proofErr w:type="gramStart"/>
      <w:r w:rsidRPr="00996C18">
        <w:rPr>
          <w:rFonts w:ascii="GHEA Grapalat" w:eastAsiaTheme="minorHAnsi" w:hAnsi="GHEA Grapalat" w:cstheme="minorBidi"/>
          <w:sz w:val="22"/>
          <w:szCs w:val="22"/>
        </w:rPr>
        <w:t xml:space="preserve">процедуры  </w:t>
      </w:r>
      <w:r w:rsidRPr="003A28E0">
        <w:rPr>
          <w:rFonts w:ascii="GHEA Grapalat" w:eastAsiaTheme="minorHAnsi" w:hAnsi="GHEA Grapalat" w:cstheme="minorBidi"/>
          <w:color w:val="000000" w:themeColor="text1"/>
          <w:sz w:val="22"/>
          <w:szCs w:val="22"/>
        </w:rPr>
        <w:t>закупок</w:t>
      </w:r>
      <w:proofErr w:type="gramEnd"/>
      <w:r w:rsidRPr="003A28E0">
        <w:rPr>
          <w:rFonts w:ascii="GHEA Grapalat" w:eastAsiaTheme="minorHAnsi" w:hAnsi="GHEA Grapalat" w:cstheme="minorBidi"/>
          <w:color w:val="000000" w:themeColor="text1"/>
          <w:sz w:val="22"/>
          <w:szCs w:val="22"/>
        </w:rPr>
        <w:t xml:space="preserve"> под кодом ____________________.</w:t>
      </w:r>
    </w:p>
    <w:p w:rsidR="00F16B5B" w:rsidRPr="003A28E0" w:rsidRDefault="00F16B5B"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код процедуры</w:t>
      </w:r>
    </w:p>
    <w:p w:rsidR="00F16B5B" w:rsidRPr="003A28E0" w:rsidRDefault="00BE6F08"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22"/>
          <w:szCs w:val="22"/>
          <w:lang w:val="hy-AM"/>
        </w:rPr>
      </w:pPr>
      <w:r w:rsidRPr="003A28E0">
        <w:rPr>
          <w:rFonts w:ascii="GHEA Grapalat" w:eastAsiaTheme="minorHAnsi" w:hAnsi="GHEA Grapalat" w:cstheme="minorBidi"/>
          <w:color w:val="000000" w:themeColor="text1"/>
          <w:sz w:val="22"/>
          <w:szCs w:val="22"/>
        </w:rPr>
        <w:t xml:space="preserve">    </w:t>
      </w:r>
      <w:r w:rsidR="00F16B5B" w:rsidRPr="003A28E0">
        <w:rPr>
          <w:rFonts w:ascii="GHEA Grapalat" w:eastAsiaTheme="minorHAnsi" w:hAnsi="GHEA Grapalat" w:cstheme="minorBidi"/>
          <w:color w:val="000000" w:themeColor="text1"/>
          <w:sz w:val="22"/>
          <w:szCs w:val="22"/>
        </w:rPr>
        <w:t>2.  По гарантии ----------------------------------------------------------------------------</w:t>
      </w:r>
    </w:p>
    <w:p w:rsidR="00F16B5B" w:rsidRPr="003A28E0" w:rsidRDefault="00F16B5B" w:rsidP="004D15EF">
      <w:pPr>
        <w:pStyle w:val="ab"/>
        <w:shd w:val="clear" w:color="auto" w:fill="FFFFFF"/>
        <w:spacing w:before="0" w:beforeAutospacing="0" w:after="0" w:afterAutospacing="0"/>
        <w:jc w:val="both"/>
        <w:rPr>
          <w:rFonts w:ascii="GHEA Grapalat" w:eastAsiaTheme="minorHAnsi" w:hAnsi="GHEA Grapalat" w:cstheme="minorBidi"/>
          <w:color w:val="000000" w:themeColor="text1"/>
          <w:sz w:val="18"/>
          <w:szCs w:val="18"/>
        </w:rPr>
      </w:pPr>
      <w:r w:rsidRPr="003A28E0">
        <w:rPr>
          <w:rFonts w:ascii="GHEA Grapalat" w:eastAsiaTheme="minorHAnsi" w:hAnsi="GHEA Grapalat" w:cstheme="minorBidi"/>
          <w:color w:val="000000" w:themeColor="text1"/>
          <w:sz w:val="18"/>
          <w:szCs w:val="18"/>
        </w:rPr>
        <w:t xml:space="preserve">                                 наименование выдающего гарантию</w:t>
      </w:r>
      <w:r w:rsidR="00D82802" w:rsidRPr="003A28E0">
        <w:rPr>
          <w:rFonts w:ascii="GHEA Grapalat" w:eastAsiaTheme="minorHAnsi" w:hAnsi="GHEA Grapalat" w:cstheme="minorBidi"/>
          <w:color w:val="000000" w:themeColor="text1"/>
          <w:sz w:val="18"/>
          <w:szCs w:val="18"/>
        </w:rPr>
        <w:t xml:space="preserve"> </w:t>
      </w:r>
      <w:r w:rsidR="00F0179F" w:rsidRPr="003A28E0">
        <w:rPr>
          <w:rFonts w:ascii="GHEA Grapalat" w:eastAsiaTheme="minorHAnsi" w:hAnsi="GHEA Grapalat" w:cstheme="minorBidi"/>
          <w:color w:val="000000" w:themeColor="text1"/>
          <w:sz w:val="18"/>
          <w:szCs w:val="18"/>
        </w:rPr>
        <w:t xml:space="preserve">банка </w:t>
      </w:r>
    </w:p>
    <w:p w:rsidR="00F16B5B" w:rsidRPr="00996C18" w:rsidRDefault="00F16B5B" w:rsidP="004D15E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3A28E0">
        <w:rPr>
          <w:rFonts w:ascii="GHEA Grapalat" w:eastAsiaTheme="minorHAnsi" w:hAnsi="GHEA Grapalat" w:cstheme="minorBidi"/>
          <w:color w:val="000000" w:themeColor="text1"/>
          <w:sz w:val="22"/>
          <w:szCs w:val="22"/>
        </w:rPr>
        <w:t>(далее-лицо, выдающее гарантию) безоговорочно обязуется по требованию бенефициара (далее-требование), в порядке и сроки, установленные</w:t>
      </w:r>
      <w:r w:rsidRPr="00996C18">
        <w:rPr>
          <w:rFonts w:ascii="GHEA Grapalat" w:eastAsiaTheme="minorHAnsi" w:hAnsi="GHEA Grapalat" w:cstheme="minorBidi"/>
          <w:sz w:val="22"/>
          <w:szCs w:val="22"/>
        </w:rPr>
        <w:t xml:space="preserve"> настоящей гарантией, выплатить бенефициару ----------------------------------------</w:t>
      </w:r>
      <w:proofErr w:type="gramStart"/>
      <w:r w:rsidRPr="00996C18">
        <w:rPr>
          <w:rFonts w:ascii="GHEA Grapalat" w:eastAsiaTheme="minorHAnsi" w:hAnsi="GHEA Grapalat" w:cstheme="minorBidi"/>
          <w:sz w:val="22"/>
          <w:szCs w:val="22"/>
        </w:rPr>
        <w:t xml:space="preserve">   (</w:t>
      </w:r>
      <w:proofErr w:type="gramEnd"/>
      <w:r w:rsidRPr="00996C18">
        <w:rPr>
          <w:rFonts w:ascii="GHEA Grapalat" w:eastAsiaTheme="minorHAnsi" w:hAnsi="GHEA Grapalat" w:cstheme="minorBidi"/>
          <w:sz w:val="22"/>
          <w:szCs w:val="22"/>
        </w:rPr>
        <w:t xml:space="preserve">далее-сумма             </w:t>
      </w:r>
    </w:p>
    <w:p w:rsidR="00F16B5B" w:rsidRPr="00996C18" w:rsidRDefault="00F16B5B" w:rsidP="004D15E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сумма в цифрах и прописью         </w:t>
      </w:r>
    </w:p>
    <w:p w:rsidR="00F16B5B" w:rsidRPr="00996C18" w:rsidRDefault="00F16B5B" w:rsidP="004D15E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гарантии) в течение </w:t>
      </w:r>
      <w:r w:rsidR="00E41134" w:rsidRPr="00223C6F">
        <w:rPr>
          <w:rFonts w:ascii="GHEA Grapalat" w:eastAsiaTheme="minorHAnsi" w:hAnsi="GHEA Grapalat" w:cstheme="minorBidi"/>
          <w:sz w:val="22"/>
          <w:szCs w:val="22"/>
        </w:rPr>
        <w:t>пяти</w:t>
      </w:r>
      <w:r w:rsidR="00E41134" w:rsidRPr="00996C18">
        <w:rPr>
          <w:rFonts w:ascii="GHEA Grapalat" w:eastAsiaTheme="minorHAnsi" w:hAnsi="GHEA Grapalat" w:cstheme="minorBidi"/>
          <w:sz w:val="22"/>
          <w:szCs w:val="22"/>
        </w:rPr>
        <w:t xml:space="preserve"> </w:t>
      </w:r>
      <w:proofErr w:type="gramStart"/>
      <w:r w:rsidRPr="00996C18">
        <w:rPr>
          <w:rFonts w:ascii="GHEA Grapalat" w:eastAsiaTheme="minorHAnsi" w:hAnsi="GHEA Grapalat" w:cstheme="minorBidi"/>
          <w:sz w:val="22"/>
          <w:szCs w:val="22"/>
        </w:rPr>
        <w:t>рабочих  дней</w:t>
      </w:r>
      <w:proofErr w:type="gramEnd"/>
      <w:r w:rsidRPr="00996C18">
        <w:rPr>
          <w:rFonts w:ascii="GHEA Grapalat" w:eastAsiaTheme="minorHAnsi" w:hAnsi="GHEA Grapalat" w:cstheme="minorBidi"/>
          <w:sz w:val="22"/>
          <w:szCs w:val="22"/>
        </w:rPr>
        <w:t xml:space="preserve"> после получения требования. </w:t>
      </w:r>
    </w:p>
    <w:p w:rsidR="00F16B5B" w:rsidRPr="00996C18" w:rsidRDefault="00F16B5B" w:rsidP="004D15EF">
      <w:pPr>
        <w:pStyle w:val="a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rsidR="00F16B5B" w:rsidRPr="00996C18" w:rsidRDefault="00F16B5B" w:rsidP="004D15E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расчетный счет</w:t>
      </w:r>
    </w:p>
    <w:p w:rsidR="00F16B5B" w:rsidRPr="00753446" w:rsidRDefault="00F16B5B" w:rsidP="004D15EF">
      <w:pPr>
        <w:pStyle w:val="ab"/>
        <w:shd w:val="clear" w:color="auto" w:fill="FFFFFF"/>
        <w:spacing w:before="0" w:beforeAutospacing="0" w:after="0" w:afterAutospacing="0"/>
        <w:ind w:firstLine="375"/>
        <w:jc w:val="both"/>
        <w:rPr>
          <w:rStyle w:val="af0"/>
          <w:rFonts w:ascii="GHEA Grapalat" w:hAnsi="GHEA Grapalat"/>
          <w:bCs w:val="0"/>
          <w:sz w:val="22"/>
          <w:szCs w:val="22"/>
        </w:rPr>
      </w:pPr>
      <w:r w:rsidRPr="00753446">
        <w:rPr>
          <w:rStyle w:val="af0"/>
          <w:rFonts w:ascii="GHEA Grapalat" w:hAnsi="GHEA Grapalat"/>
          <w:b w:val="0"/>
          <w:sz w:val="22"/>
          <w:szCs w:val="22"/>
        </w:rPr>
        <w:t>3.</w:t>
      </w:r>
      <w:r w:rsidRPr="00753446">
        <w:rPr>
          <w:rStyle w:val="af0"/>
          <w:rFonts w:ascii="GHEA Grapalat" w:hAnsi="GHEA Grapalat"/>
          <w:sz w:val="22"/>
          <w:szCs w:val="22"/>
        </w:rPr>
        <w:t xml:space="preserve"> </w:t>
      </w:r>
      <w:r w:rsidRPr="00753446">
        <w:rPr>
          <w:rFonts w:ascii="GHEA Grapalat" w:eastAsiaTheme="minorHAnsi" w:hAnsi="GHEA Grapalat" w:cstheme="minorBidi"/>
          <w:sz w:val="22"/>
          <w:szCs w:val="22"/>
        </w:rPr>
        <w:t>Настоящая гарантия является безотзывной.</w:t>
      </w:r>
    </w:p>
    <w:p w:rsidR="00F16B5B" w:rsidRPr="00996C18" w:rsidRDefault="00F16B5B"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0557C" w:rsidRPr="00012732" w:rsidRDefault="0020557C" w:rsidP="0020557C">
      <w:pPr>
        <w:pStyle w:val="ab"/>
        <w:shd w:val="clear" w:color="auto" w:fill="FFFFFF"/>
        <w:ind w:firstLine="374"/>
        <w:contextualSpacing/>
        <w:jc w:val="both"/>
        <w:rPr>
          <w:rFonts w:ascii="GHEA Grapalat" w:eastAsiaTheme="minorHAnsi" w:hAnsi="GHEA Grapalat" w:cstheme="minorBidi"/>
        </w:rPr>
      </w:pPr>
      <w:r w:rsidRPr="00012732">
        <w:rPr>
          <w:rFonts w:ascii="GHEA Grapalat" w:eastAsiaTheme="minorHAnsi" w:hAnsi="GHEA Grapalat" w:cstheme="minorBidi"/>
        </w:rPr>
        <w:t>5. Гарантия действует</w:t>
      </w:r>
      <w:r w:rsidR="00414DE7" w:rsidRPr="00C7615B">
        <w:rPr>
          <w:rFonts w:ascii="GHEA Grapalat" w:eastAsiaTheme="minorHAnsi" w:hAnsi="GHEA Grapalat" w:cstheme="minorBidi"/>
        </w:rPr>
        <w:t xml:space="preserve"> </w:t>
      </w:r>
      <w:r w:rsidR="00414DE7">
        <w:rPr>
          <w:rFonts w:ascii="GHEA Grapalat" w:eastAsiaTheme="minorHAnsi" w:hAnsi="GHEA Grapalat" w:cstheme="minorBidi"/>
        </w:rPr>
        <w:t xml:space="preserve">с момента выпуска и в </w:t>
      </w:r>
      <w:proofErr w:type="gramStart"/>
      <w:r w:rsidR="00414DE7">
        <w:rPr>
          <w:rFonts w:ascii="GHEA Grapalat" w:eastAsiaTheme="minorHAnsi" w:hAnsi="GHEA Grapalat" w:cstheme="minorBidi"/>
        </w:rPr>
        <w:t xml:space="preserve">силе  </w:t>
      </w:r>
      <w:r w:rsidRPr="00012732">
        <w:rPr>
          <w:rFonts w:ascii="GHEA Grapalat" w:eastAsiaTheme="minorHAnsi" w:hAnsi="GHEA Grapalat" w:cstheme="minorBidi"/>
        </w:rPr>
        <w:t>со</w:t>
      </w:r>
      <w:proofErr w:type="gramEnd"/>
      <w:r w:rsidRPr="00012732">
        <w:rPr>
          <w:rFonts w:ascii="GHEA Grapalat" w:eastAsiaTheme="minorHAnsi" w:hAnsi="GHEA Grapalat" w:cstheme="minorBidi"/>
        </w:rPr>
        <w:t xml:space="preserve"> дня вступления в силу договора под кодом N________________________ заключаемого  между  бенефициаром </w:t>
      </w:r>
    </w:p>
    <w:p w:rsidR="0020557C" w:rsidRPr="00012732" w:rsidRDefault="00414DE7" w:rsidP="0020557C">
      <w:pPr>
        <w:pStyle w:val="ab"/>
        <w:shd w:val="clear" w:color="auto" w:fill="FFFFFF"/>
        <w:ind w:firstLine="374"/>
        <w:contextualSpacing/>
        <w:jc w:val="both"/>
        <w:rPr>
          <w:rFonts w:ascii="GHEA Grapalat" w:eastAsiaTheme="minorHAnsi" w:hAnsi="GHEA Grapalat" w:cstheme="minorBidi"/>
        </w:rPr>
      </w:pPr>
      <w:r w:rsidRPr="00C7615B">
        <w:rPr>
          <w:rFonts w:ascii="GHEA Grapalat" w:eastAsiaTheme="minorHAnsi" w:hAnsi="GHEA Grapalat" w:cstheme="minorBidi"/>
          <w:sz w:val="18"/>
          <w:szCs w:val="18"/>
        </w:rPr>
        <w:t xml:space="preserve">                                      </w:t>
      </w:r>
      <w:r w:rsidR="0020557C" w:rsidRPr="00012732">
        <w:rPr>
          <w:rFonts w:ascii="GHEA Grapalat" w:eastAsiaTheme="minorHAnsi" w:hAnsi="GHEA Grapalat" w:cstheme="minorBidi"/>
          <w:sz w:val="18"/>
          <w:szCs w:val="18"/>
        </w:rPr>
        <w:t xml:space="preserve">номер заключаемого </w:t>
      </w:r>
      <w:proofErr w:type="spellStart"/>
      <w:r w:rsidR="0020557C" w:rsidRPr="00012732">
        <w:rPr>
          <w:rFonts w:ascii="GHEA Grapalat" w:eastAsiaTheme="minorHAnsi" w:hAnsi="GHEA Grapalat" w:cstheme="minorBidi"/>
          <w:sz w:val="18"/>
          <w:szCs w:val="18"/>
        </w:rPr>
        <w:t>договара</w:t>
      </w:r>
      <w:proofErr w:type="spellEnd"/>
    </w:p>
    <w:p w:rsidR="0020557C" w:rsidRPr="00012732" w:rsidRDefault="0020557C" w:rsidP="0020557C">
      <w:pPr>
        <w:pStyle w:val="ab"/>
        <w:shd w:val="clear" w:color="auto" w:fill="FFFFFF"/>
        <w:ind w:firstLine="374"/>
        <w:contextualSpacing/>
        <w:jc w:val="both"/>
        <w:rPr>
          <w:rFonts w:ascii="GHEA Grapalat" w:eastAsiaTheme="minorHAnsi" w:hAnsi="GHEA Grapalat" w:cstheme="minorBidi"/>
        </w:rPr>
      </w:pPr>
    </w:p>
    <w:p w:rsidR="0020557C" w:rsidRPr="00012732" w:rsidRDefault="00414DE7" w:rsidP="0020557C">
      <w:pPr>
        <w:pStyle w:val="ab"/>
        <w:shd w:val="clear" w:color="auto" w:fill="FFFFFF"/>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и принципалом    </w:t>
      </w:r>
      <w:proofErr w:type="gramStart"/>
      <w:r w:rsidR="0020557C" w:rsidRPr="00012732">
        <w:rPr>
          <w:rFonts w:ascii="GHEA Grapalat" w:eastAsiaTheme="minorHAnsi" w:hAnsi="GHEA Grapalat" w:cstheme="minorBidi"/>
        </w:rPr>
        <w:t>и  действует</w:t>
      </w:r>
      <w:proofErr w:type="gramEnd"/>
      <w:r w:rsidR="0020557C" w:rsidRPr="00012732">
        <w:rPr>
          <w:rFonts w:ascii="GHEA Grapalat" w:eastAsiaTheme="minorHAnsi" w:hAnsi="GHEA Grapalat" w:cstheme="minorBidi"/>
        </w:rPr>
        <w:t xml:space="preserve"> </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в</w:t>
      </w:r>
      <w:r w:rsidR="0020557C" w:rsidRPr="00012732">
        <w:rPr>
          <w:rFonts w:ascii="GHEA Grapalat" w:hAnsi="GHEA Grapalat"/>
        </w:rPr>
        <w:t>ключительно</w:t>
      </w:r>
      <w:r w:rsidR="0020557C" w:rsidRPr="00012732">
        <w:rPr>
          <w:rFonts w:ascii="GHEA Grapalat" w:eastAsiaTheme="minorHAnsi" w:hAnsi="GHEA Grapalat" w:cstheme="minorBidi"/>
        </w:rPr>
        <w:t xml:space="preserve"> </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 xml:space="preserve">до </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 xml:space="preserve">девяностого </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 xml:space="preserve">рабочего </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дня</w:t>
      </w:r>
      <w:r w:rsidR="0020557C" w:rsidRPr="00012732">
        <w:rPr>
          <w:rFonts w:ascii="GHEA Grapalat" w:eastAsiaTheme="minorHAnsi" w:hAnsi="GHEA Grapalat" w:cstheme="minorBidi"/>
          <w:lang w:val="hy-AM"/>
        </w:rPr>
        <w:t xml:space="preserve">   </w:t>
      </w:r>
      <w:r w:rsidR="0020557C" w:rsidRPr="00012732">
        <w:rPr>
          <w:rFonts w:ascii="GHEA Grapalat" w:eastAsiaTheme="minorHAnsi" w:hAnsi="GHEA Grapalat" w:cstheme="minorBidi"/>
        </w:rPr>
        <w:t xml:space="preserve">следующего за днем </w:t>
      </w:r>
    </w:p>
    <w:p w:rsidR="0020557C" w:rsidRPr="00012732" w:rsidRDefault="0020557C" w:rsidP="0020557C">
      <w:pPr>
        <w:pStyle w:val="ab"/>
        <w:shd w:val="clear" w:color="auto" w:fill="FFFFFF"/>
        <w:contextualSpacing/>
        <w:jc w:val="both"/>
        <w:rPr>
          <w:rFonts w:ascii="GHEA Grapalat" w:eastAsiaTheme="minorHAnsi" w:hAnsi="GHEA Grapalat" w:cstheme="minorBidi"/>
          <w:sz w:val="18"/>
          <w:szCs w:val="18"/>
          <w:lang w:val="hy-AM"/>
        </w:rPr>
      </w:pPr>
    </w:p>
    <w:p w:rsidR="0020557C" w:rsidRPr="00012732" w:rsidRDefault="0020557C" w:rsidP="0020557C">
      <w:pPr>
        <w:pStyle w:val="ab"/>
        <w:shd w:val="clear" w:color="auto" w:fill="FFFFFF"/>
        <w:contextualSpacing/>
        <w:jc w:val="center"/>
        <w:rPr>
          <w:rFonts w:eastAsiaTheme="minorHAnsi" w:cstheme="minorBidi"/>
        </w:rPr>
      </w:pPr>
      <w:r w:rsidRPr="00012732">
        <w:rPr>
          <w:rFonts w:ascii="GHEA Grapalat" w:eastAsiaTheme="minorHAnsi" w:hAnsi="GHEA Grapalat" w:cstheme="minorBidi"/>
          <w:lang w:val="hy-AM"/>
        </w:rPr>
        <w:t>--------------------------------------------------------</w:t>
      </w:r>
      <w:r w:rsidRPr="00012732">
        <w:rPr>
          <w:rFonts w:ascii="GHEA Grapalat" w:eastAsiaTheme="minorHAnsi" w:hAnsi="GHEA Grapalat" w:cstheme="minorBidi"/>
        </w:rPr>
        <w:t>------------------</w:t>
      </w:r>
      <w:r w:rsidRPr="00012732">
        <w:rPr>
          <w:rFonts w:ascii="GHEA Grapalat" w:eastAsiaTheme="minorHAnsi" w:hAnsi="GHEA Grapalat" w:cstheme="minorBidi"/>
          <w:lang w:val="hy-AM"/>
        </w:rPr>
        <w:t>----------------------</w:t>
      </w:r>
      <w:r w:rsidRPr="00012732">
        <w:rPr>
          <w:rFonts w:eastAsiaTheme="minorHAnsi" w:cstheme="minorBidi"/>
        </w:rPr>
        <w:t xml:space="preserve"> </w:t>
      </w:r>
      <w:r w:rsidRPr="00012732">
        <w:rPr>
          <w:rFonts w:eastAsiaTheme="minorHAnsi" w:cstheme="minorBidi"/>
          <w:lang w:val="hy-AM"/>
        </w:rPr>
        <w:t>.</w:t>
      </w:r>
      <w:r w:rsidRPr="00012732">
        <w:rPr>
          <w:rFonts w:eastAsiaTheme="minorHAnsi" w:cstheme="minorBidi"/>
        </w:rPr>
        <w:t xml:space="preserve">           </w:t>
      </w:r>
      <w:r w:rsidR="00413817">
        <w:rPr>
          <w:rFonts w:eastAsiaTheme="minorHAnsi" w:cstheme="minorBidi"/>
        </w:rPr>
        <w:t xml:space="preserve">         </w:t>
      </w:r>
      <w:r w:rsidRPr="00012732">
        <w:rPr>
          <w:rFonts w:ascii="GHEA Grapalat" w:hAnsi="GHEA Grapalat"/>
          <w:sz w:val="16"/>
          <w:szCs w:val="16"/>
        </w:rPr>
        <w:t>крайний срок</w:t>
      </w:r>
      <w:r w:rsidRPr="00012732">
        <w:rPr>
          <w:rFonts w:ascii="GHEA Grapalat" w:eastAsiaTheme="minorHAnsi" w:hAnsi="GHEA Grapalat" w:cstheme="minorBidi"/>
          <w:sz w:val="16"/>
          <w:szCs w:val="16"/>
        </w:rPr>
        <w:t xml:space="preserve"> поставки товаров</w:t>
      </w:r>
      <w:r w:rsidRPr="00012732">
        <w:rPr>
          <w:rFonts w:ascii="GHEA Grapalat" w:eastAsiaTheme="minorHAnsi" w:hAnsi="GHEA Grapalat" w:cstheme="minorBidi"/>
          <w:sz w:val="16"/>
          <w:szCs w:val="16"/>
          <w:lang w:val="hy-AM"/>
        </w:rPr>
        <w:t>, предусмотренн</w:t>
      </w:r>
      <w:proofErr w:type="spellStart"/>
      <w:r w:rsidRPr="00012732">
        <w:rPr>
          <w:rFonts w:ascii="GHEA Grapalat" w:eastAsiaTheme="minorHAnsi" w:hAnsi="GHEA Grapalat" w:cstheme="minorBidi"/>
          <w:sz w:val="16"/>
          <w:szCs w:val="16"/>
        </w:rPr>
        <w:t>ый</w:t>
      </w:r>
      <w:proofErr w:type="spellEnd"/>
      <w:r w:rsidRPr="00012732">
        <w:rPr>
          <w:rFonts w:ascii="GHEA Grapalat" w:eastAsiaTheme="minorHAnsi" w:hAnsi="GHEA Grapalat" w:cstheme="minorBidi"/>
          <w:sz w:val="16"/>
          <w:szCs w:val="16"/>
        </w:rPr>
        <w:t xml:space="preserve"> </w:t>
      </w:r>
      <w:r w:rsidRPr="00012732">
        <w:rPr>
          <w:rFonts w:ascii="GHEA Grapalat" w:eastAsiaTheme="minorHAnsi" w:hAnsi="GHEA Grapalat" w:cstheme="minorBidi"/>
          <w:sz w:val="16"/>
          <w:szCs w:val="16"/>
          <w:lang w:val="hy-AM"/>
        </w:rPr>
        <w:t>заключаемым договором</w:t>
      </w:r>
    </w:p>
    <w:p w:rsidR="002D76D9" w:rsidRPr="00C7615B" w:rsidRDefault="0020557C" w:rsidP="0020557C">
      <w:pPr>
        <w:pStyle w:val="ab"/>
        <w:shd w:val="clear" w:color="auto" w:fill="FFFFFF"/>
        <w:contextualSpacing/>
        <w:jc w:val="both"/>
        <w:rPr>
          <w:rFonts w:ascii="GHEA Grapalat" w:eastAsiaTheme="minorHAnsi" w:hAnsi="GHEA Grapalat" w:cstheme="minorBidi"/>
        </w:rPr>
      </w:pPr>
      <w:r w:rsidRPr="00012732">
        <w:rPr>
          <w:rFonts w:ascii="GHEA Grapalat" w:eastAsiaTheme="minorHAnsi" w:hAnsi="GHEA Grapalat" w:cstheme="minorBidi"/>
        </w:rPr>
        <w:t>В день предоставления гарантии лицо, выдающее гарантию, с официального адреса</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D76D9" w:rsidRPr="00C7615B">
        <w:rPr>
          <w:rFonts w:ascii="GHEA Grapalat" w:eastAsiaTheme="minorHAnsi" w:hAnsi="GHEA Grapalat" w:cstheme="minorBidi"/>
        </w:rPr>
        <w:t>------------------------------------------------------------------</w:t>
      </w:r>
      <w:r w:rsidRPr="00012732">
        <w:rPr>
          <w:rFonts w:ascii="GHEA Grapalat" w:eastAsiaTheme="minorHAnsi" w:hAnsi="GHEA Grapalat" w:cstheme="minorBidi"/>
        </w:rPr>
        <w:t xml:space="preserve">указанный в приглашении к </w:t>
      </w:r>
    </w:p>
    <w:p w:rsidR="002D76D9" w:rsidRPr="00C7615B" w:rsidRDefault="002D76D9" w:rsidP="0020557C">
      <w:pPr>
        <w:pStyle w:val="ab"/>
        <w:shd w:val="clear" w:color="auto" w:fill="FFFFFF"/>
        <w:contextualSpacing/>
        <w:jc w:val="both"/>
        <w:rPr>
          <w:rFonts w:ascii="GHEA Grapalat" w:eastAsiaTheme="minorHAnsi" w:hAnsi="GHEA Grapalat" w:cstheme="minorBidi"/>
        </w:rPr>
      </w:pPr>
      <w:r w:rsidRPr="00C7615B">
        <w:rPr>
          <w:rStyle w:val="af0"/>
          <w:b w:val="0"/>
          <w:bCs w:val="0"/>
          <w:sz w:val="20"/>
          <w:szCs w:val="20"/>
        </w:rPr>
        <w:t xml:space="preserve">                                                     </w:t>
      </w:r>
      <w:r>
        <w:rPr>
          <w:rStyle w:val="af0"/>
          <w:b w:val="0"/>
          <w:bCs w:val="0"/>
          <w:sz w:val="20"/>
          <w:szCs w:val="20"/>
        </w:rPr>
        <w:t>адрес эл. почты секретаря</w:t>
      </w:r>
    </w:p>
    <w:p w:rsidR="0020557C" w:rsidRPr="00012732" w:rsidRDefault="0020557C" w:rsidP="0020557C">
      <w:pPr>
        <w:pStyle w:val="ab"/>
        <w:shd w:val="clear" w:color="auto" w:fill="FFFFFF"/>
        <w:contextualSpacing/>
        <w:jc w:val="both"/>
        <w:rPr>
          <w:rFonts w:ascii="GHEA Grapalat" w:eastAsiaTheme="minorHAnsi" w:hAnsi="GHEA Grapalat" w:cstheme="minorBidi"/>
        </w:rPr>
      </w:pPr>
      <w:r w:rsidRPr="00012732">
        <w:rPr>
          <w:rFonts w:ascii="GHEA Grapalat" w:eastAsiaTheme="minorHAnsi" w:hAnsi="GHEA Grapalat" w:cstheme="minorBidi"/>
        </w:rPr>
        <w:t>процедуре закупок, организованной под кодом упомянутым в пункте 1 настоящей гарантии</w:t>
      </w:r>
      <w:r w:rsidRPr="00012732">
        <w:rPr>
          <w:rFonts w:ascii="GHEA Grapalat" w:eastAsiaTheme="minorHAnsi" w:hAnsi="GHEA Grapalat" w:cstheme="minorBidi"/>
          <w:lang w:val="hy-AM"/>
        </w:rPr>
        <w:t>.</w:t>
      </w:r>
      <w:r w:rsidRPr="00012732">
        <w:rPr>
          <w:rFonts w:ascii="GHEA Grapalat" w:eastAsiaTheme="minorHAnsi" w:hAnsi="GHEA Grapalat" w:cstheme="minorBidi"/>
        </w:rPr>
        <w:t xml:space="preserve"> </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4D15EF"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lastRenderedPageBreak/>
        <w:t xml:space="preserve">1) копии заключенного договора N_____________________, включая </w:t>
      </w:r>
      <w:r w:rsidR="004D15EF" w:rsidRPr="00996C18">
        <w:rPr>
          <w:rFonts w:ascii="GHEA Grapalat" w:eastAsiaTheme="minorHAnsi" w:hAnsi="GHEA Grapalat" w:cstheme="minorBidi"/>
          <w:sz w:val="22"/>
          <w:szCs w:val="22"/>
        </w:rPr>
        <w:t xml:space="preserve">копии </w:t>
      </w:r>
      <w:proofErr w:type="gramStart"/>
      <w:r w:rsidR="004D15EF" w:rsidRPr="00996C18">
        <w:rPr>
          <w:rFonts w:ascii="GHEA Grapalat" w:eastAsiaTheme="minorHAnsi" w:hAnsi="GHEA Grapalat" w:cstheme="minorBidi"/>
          <w:sz w:val="22"/>
          <w:szCs w:val="22"/>
        </w:rPr>
        <w:t>внесенных  в</w:t>
      </w:r>
      <w:proofErr w:type="gramEnd"/>
      <w:r w:rsidR="004D15EF" w:rsidRPr="00996C18">
        <w:rPr>
          <w:rFonts w:ascii="GHEA Grapalat" w:eastAsiaTheme="minorHAnsi" w:hAnsi="GHEA Grapalat" w:cstheme="minorBidi"/>
          <w:sz w:val="22"/>
          <w:szCs w:val="22"/>
        </w:rPr>
        <w:t xml:space="preserve"> него изменений, дополнительных соглашений,</w:t>
      </w:r>
    </w:p>
    <w:p w:rsidR="00165DC5" w:rsidRPr="00996C18" w:rsidRDefault="004D15EF" w:rsidP="004D15EF">
      <w:pPr>
        <w:pStyle w:val="ab"/>
        <w:shd w:val="clear" w:color="auto" w:fill="FFFFFF"/>
        <w:contextualSpacing/>
        <w:jc w:val="both"/>
        <w:rPr>
          <w:rFonts w:ascii="GHEA Grapalat" w:eastAsiaTheme="minorHAnsi" w:hAnsi="GHEA Grapalat" w:cstheme="minorBidi"/>
          <w:sz w:val="22"/>
          <w:szCs w:val="22"/>
        </w:rPr>
      </w:pPr>
      <w:r w:rsidRPr="004125BB">
        <w:rPr>
          <w:rFonts w:ascii="GHEA Grapalat" w:eastAsiaTheme="minorHAnsi" w:hAnsi="GHEA Grapalat" w:cstheme="minorBidi"/>
          <w:sz w:val="22"/>
          <w:szCs w:val="22"/>
        </w:rPr>
        <w:t xml:space="preserve">                                  </w:t>
      </w:r>
      <w:r w:rsidRPr="00996C18">
        <w:rPr>
          <w:rFonts w:ascii="GHEA Grapalat" w:eastAsiaTheme="minorHAnsi" w:hAnsi="GHEA Grapalat" w:cstheme="minorBidi"/>
          <w:sz w:val="22"/>
          <w:szCs w:val="22"/>
        </w:rPr>
        <w:t xml:space="preserve">      </w:t>
      </w:r>
      <w:r w:rsidR="00346E22" w:rsidRPr="00996C18">
        <w:rPr>
          <w:rFonts w:ascii="GHEA Grapalat" w:eastAsiaTheme="minorHAnsi" w:hAnsi="GHEA Grapalat" w:cstheme="minorBidi"/>
          <w:sz w:val="22"/>
          <w:szCs w:val="22"/>
        </w:rPr>
        <w:t xml:space="preserve"> </w:t>
      </w:r>
      <w:r w:rsidR="00165DC5" w:rsidRPr="00996C18">
        <w:rPr>
          <w:rFonts w:ascii="GHEA Grapalat" w:eastAsiaTheme="minorHAnsi" w:hAnsi="GHEA Grapalat" w:cstheme="minorBidi"/>
          <w:sz w:val="22"/>
          <w:szCs w:val="22"/>
        </w:rPr>
        <w:t xml:space="preserve">номер заключаемого </w:t>
      </w:r>
      <w:proofErr w:type="spellStart"/>
      <w:r w:rsidR="00165DC5" w:rsidRPr="00996C18">
        <w:rPr>
          <w:rFonts w:ascii="GHEA Grapalat" w:eastAsiaTheme="minorHAnsi" w:hAnsi="GHEA Grapalat" w:cstheme="minorBidi"/>
          <w:sz w:val="22"/>
          <w:szCs w:val="22"/>
        </w:rPr>
        <w:t>договара</w:t>
      </w:r>
      <w:proofErr w:type="spellEnd"/>
      <w:r w:rsidRPr="004125BB">
        <w:rPr>
          <w:rFonts w:ascii="GHEA Grapalat" w:eastAsiaTheme="minorHAnsi" w:hAnsi="GHEA Grapalat" w:cstheme="minorBidi"/>
          <w:sz w:val="22"/>
          <w:szCs w:val="22"/>
        </w:rPr>
        <w:t xml:space="preserve"> </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996C18">
          <w:rPr>
            <w:rStyle w:val="aa"/>
            <w:rFonts w:ascii="GHEA Grapalat" w:hAnsi="GHEA Grapalat"/>
            <w:sz w:val="22"/>
            <w:szCs w:val="22"/>
            <w:lang w:val="hy-AM"/>
          </w:rPr>
          <w:t>www.procurement.am</w:t>
        </w:r>
      </w:hyperlink>
      <w:r w:rsidRPr="00996C18">
        <w:rPr>
          <w:rFonts w:ascii="GHEA Grapalat" w:eastAsiaTheme="minorHAnsi" w:hAnsi="GHEA Grapalat" w:cstheme="minorBidi"/>
          <w:sz w:val="22"/>
          <w:szCs w:val="22"/>
        </w:rPr>
        <w:t xml:space="preserve"> .</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8.Лицо, выдающее гарантию, отклоняет требование бенефициара, если:</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2) требование представлено по истечении срока, установленного гарантией.</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165DC5" w:rsidRPr="00996C18" w:rsidRDefault="00165DC5" w:rsidP="004D15EF">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65DC5" w:rsidRPr="00996C18" w:rsidRDefault="00165DC5" w:rsidP="004D15EF">
      <w:pPr>
        <w:pStyle w:val="ab"/>
        <w:shd w:val="clear" w:color="auto" w:fill="FFFFFF"/>
        <w:spacing w:before="0" w:beforeAutospacing="0" w:after="0" w:afterAutospacing="0"/>
        <w:ind w:firstLine="375"/>
        <w:jc w:val="both"/>
        <w:rPr>
          <w:rFonts w:ascii="GHEA Grapalat" w:hAnsi="GHEA Grapalat"/>
          <w:sz w:val="22"/>
          <w:szCs w:val="22"/>
        </w:rPr>
      </w:pPr>
    </w:p>
    <w:p w:rsidR="00165DC5" w:rsidRPr="00996C18" w:rsidRDefault="00165DC5" w:rsidP="004D15EF">
      <w:pPr>
        <w:pStyle w:val="ab"/>
        <w:shd w:val="clear" w:color="auto" w:fill="FFFFFF"/>
        <w:spacing w:before="0" w:beforeAutospacing="0" w:after="0" w:afterAutospacing="0"/>
        <w:ind w:firstLine="375"/>
        <w:jc w:val="both"/>
        <w:rPr>
          <w:rFonts w:ascii="GHEA Grapalat" w:hAnsi="GHEA Grapalat"/>
          <w:sz w:val="22"/>
          <w:szCs w:val="22"/>
        </w:rPr>
      </w:pPr>
    </w:p>
    <w:p w:rsidR="00165DC5" w:rsidRPr="00996C18" w:rsidRDefault="00165DC5" w:rsidP="004D15EF">
      <w:pPr>
        <w:pStyle w:val="ab"/>
        <w:shd w:val="clear" w:color="auto" w:fill="FFFFFF"/>
        <w:spacing w:before="0" w:beforeAutospacing="0" w:after="0" w:afterAutospacing="0"/>
        <w:ind w:firstLine="375"/>
        <w:jc w:val="both"/>
        <w:rPr>
          <w:rFonts w:ascii="GHEA Grapalat" w:hAnsi="GHEA Grapalat"/>
          <w:sz w:val="22"/>
          <w:szCs w:val="22"/>
          <w:u w:val="single"/>
        </w:rPr>
      </w:pPr>
      <w:r w:rsidRPr="00996C18">
        <w:rPr>
          <w:rFonts w:ascii="GHEA Grapalat" w:hAnsi="GHEA Grapalat"/>
          <w:sz w:val="22"/>
          <w:szCs w:val="22"/>
          <w:lang w:val="hy-AM"/>
        </w:rPr>
        <w:t>Руководитель исполнительного органа</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rPr>
        <w:t>____________________________________________</w:t>
      </w:r>
    </w:p>
    <w:p w:rsidR="00165DC5" w:rsidRPr="00996C18" w:rsidRDefault="00165DC5" w:rsidP="004D15EF">
      <w:pPr>
        <w:pStyle w:val="ab"/>
        <w:shd w:val="clear" w:color="auto" w:fill="FFFFFF"/>
        <w:spacing w:before="0" w:beforeAutospacing="0" w:after="0" w:afterAutospacing="0"/>
        <w:ind w:firstLine="375"/>
        <w:jc w:val="both"/>
        <w:rPr>
          <w:rFonts w:ascii="GHEA Grapalat" w:hAnsi="GHEA Grapalat"/>
          <w:sz w:val="22"/>
          <w:szCs w:val="22"/>
          <w:u w:val="single"/>
        </w:rPr>
      </w:pPr>
    </w:p>
    <w:p w:rsidR="00165DC5" w:rsidRPr="00996C18" w:rsidRDefault="00165DC5" w:rsidP="004D15EF">
      <w:pPr>
        <w:pStyle w:val="ab"/>
        <w:shd w:val="clear" w:color="auto" w:fill="FFFFFF"/>
        <w:spacing w:before="0" w:beforeAutospacing="0" w:after="0" w:afterAutospacing="0"/>
        <w:ind w:firstLine="375"/>
        <w:jc w:val="both"/>
        <w:rPr>
          <w:rFonts w:ascii="GHEA Grapalat" w:hAnsi="GHEA Grapalat"/>
          <w:sz w:val="22"/>
          <w:szCs w:val="22"/>
          <w:lang w:val="hy-AM"/>
        </w:rPr>
      </w:pPr>
      <w:r w:rsidRPr="00996C18">
        <w:rPr>
          <w:rFonts w:ascii="GHEA Grapalat" w:hAnsi="GHEA Grapalat"/>
          <w:sz w:val="22"/>
          <w:szCs w:val="22"/>
          <w:u w:val="single"/>
        </w:rPr>
        <w:t>____________________________________________________________________________</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p>
    <w:p w:rsidR="008C02C8" w:rsidRPr="00996C18" w:rsidRDefault="00165DC5" w:rsidP="004D15EF">
      <w:pPr>
        <w:pStyle w:val="ab"/>
        <w:shd w:val="clear" w:color="auto" w:fill="FFFFFF"/>
        <w:spacing w:before="0" w:beforeAutospacing="0" w:after="0" w:afterAutospacing="0"/>
        <w:jc w:val="both"/>
        <w:rPr>
          <w:rFonts w:ascii="GHEA Grapalat" w:hAnsi="GHEA Grapalat"/>
          <w:i/>
          <w:szCs w:val="16"/>
        </w:rPr>
      </w:pPr>
      <w:r w:rsidRPr="00996C18">
        <w:rPr>
          <w:rFonts w:ascii="GHEA Grapalat" w:hAnsi="GHEA Grapalat" w:cs="Sylfaen"/>
          <w:sz w:val="22"/>
          <w:szCs w:val="22"/>
          <w:vertAlign w:val="superscript"/>
        </w:rPr>
        <w:t xml:space="preserve">                                                                                число, месяц, год</w:t>
      </w:r>
    </w:p>
    <w:p w:rsidR="00165DC5" w:rsidRPr="00996C18" w:rsidRDefault="00165DC5" w:rsidP="00831701">
      <w:pPr>
        <w:pStyle w:val="a3"/>
        <w:widowControl w:val="0"/>
        <w:spacing w:after="160" w:line="240" w:lineRule="auto"/>
        <w:ind w:firstLine="0"/>
        <w:rPr>
          <w:rFonts w:ascii="GHEA Grapalat" w:hAnsi="GHEA Grapalat"/>
          <w:i w:val="0"/>
          <w:sz w:val="24"/>
          <w:szCs w:val="16"/>
        </w:rPr>
      </w:pPr>
    </w:p>
    <w:p w:rsidR="00165DC5" w:rsidRPr="00996C18" w:rsidRDefault="00165DC5" w:rsidP="00831701">
      <w:pPr>
        <w:pStyle w:val="a3"/>
        <w:widowControl w:val="0"/>
        <w:spacing w:after="160" w:line="240" w:lineRule="auto"/>
        <w:ind w:firstLine="0"/>
        <w:rPr>
          <w:rFonts w:ascii="GHEA Grapalat" w:hAnsi="GHEA Grapalat"/>
          <w:i w:val="0"/>
          <w:sz w:val="24"/>
          <w:szCs w:val="16"/>
        </w:rPr>
      </w:pPr>
    </w:p>
    <w:p w:rsidR="00165DC5" w:rsidRPr="00996C18" w:rsidRDefault="00165DC5" w:rsidP="00165DC5">
      <w:pPr>
        <w:pStyle w:val="a5"/>
        <w:rPr>
          <w:rFonts w:ascii="GHEA Grapalat" w:hAnsi="GHEA Grapalat"/>
          <w:lang w:val="ru-RU"/>
        </w:rPr>
      </w:pPr>
      <w:r w:rsidRPr="00996C18">
        <w:rPr>
          <w:rStyle w:val="a7"/>
          <w:rFonts w:ascii="GHEA Grapalat" w:hAnsi="GHEA Grapalat"/>
          <w:lang w:val="ru-RU"/>
        </w:rPr>
        <w:t>*</w:t>
      </w:r>
      <w:r w:rsidRPr="00996C18">
        <w:rPr>
          <w:rFonts w:ascii="GHEA Grapalat" w:hAnsi="GHEA Grapalat"/>
          <w:i/>
          <w:lang w:val="ru-RU"/>
        </w:rPr>
        <w:t>Заполняется секретарем Комиссии до опубликования приглашения в бюллетене</w:t>
      </w:r>
    </w:p>
    <w:p w:rsidR="00B86F9C" w:rsidRPr="00996C18" w:rsidRDefault="00B86F9C" w:rsidP="00B032C0">
      <w:pPr>
        <w:jc w:val="right"/>
        <w:rPr>
          <w:rFonts w:ascii="GHEA Grapalat" w:hAnsi="GHEA Grapalat"/>
          <w:b/>
          <w:lang w:val="ru-RU"/>
        </w:rPr>
      </w:pPr>
      <w:r w:rsidRPr="00996C18">
        <w:rPr>
          <w:rFonts w:ascii="GHEA Grapalat" w:hAnsi="GHEA Grapalat"/>
          <w:i/>
          <w:sz w:val="24"/>
          <w:szCs w:val="16"/>
          <w:lang w:val="ru-RU"/>
        </w:rPr>
        <w:br w:type="page"/>
      </w:r>
      <w:r w:rsidRPr="00996C18">
        <w:rPr>
          <w:rFonts w:ascii="GHEA Grapalat" w:hAnsi="GHEA Grapalat"/>
          <w:b/>
          <w:lang w:val="ru-RU"/>
        </w:rPr>
        <w:lastRenderedPageBreak/>
        <w:t>Приложение 3.1</w:t>
      </w:r>
    </w:p>
    <w:p w:rsidR="00753446" w:rsidRPr="00753446" w:rsidRDefault="00753446" w:rsidP="00753446">
      <w:pPr>
        <w:pStyle w:val="31"/>
        <w:widowControl w:val="0"/>
        <w:spacing w:after="0" w:line="240" w:lineRule="auto"/>
        <w:jc w:val="right"/>
        <w:rPr>
          <w:rFonts w:ascii="GHEA Grapalat" w:hAnsi="GHEA Grapalat"/>
          <w:b/>
          <w:color w:val="000000" w:themeColor="text1"/>
          <w:sz w:val="24"/>
          <w:szCs w:val="24"/>
          <w:lang w:val="ru-RU"/>
        </w:rPr>
      </w:pPr>
      <w:proofErr w:type="gramStart"/>
      <w:r w:rsidRPr="00753446">
        <w:rPr>
          <w:rFonts w:ascii="GHEA Grapalat" w:hAnsi="GHEA Grapalat"/>
          <w:b/>
          <w:color w:val="000000" w:themeColor="text1"/>
          <w:sz w:val="24"/>
          <w:szCs w:val="24"/>
          <w:lang w:val="ru-RU"/>
        </w:rPr>
        <w:t>к приглашение</w:t>
      </w:r>
      <w:proofErr w:type="gramEnd"/>
      <w:r w:rsidRPr="00753446">
        <w:rPr>
          <w:rFonts w:ascii="GHEA Grapalat" w:hAnsi="GHEA Grapalat"/>
          <w:b/>
          <w:color w:val="000000" w:themeColor="text1"/>
          <w:sz w:val="24"/>
          <w:szCs w:val="24"/>
          <w:lang w:val="ru-RU"/>
        </w:rPr>
        <w:t xml:space="preserve"> на электронный аукцион</w:t>
      </w:r>
    </w:p>
    <w:p w:rsidR="00753446" w:rsidRPr="00753446" w:rsidRDefault="00753446" w:rsidP="00753446">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753446" w:rsidRPr="00162DC5" w:rsidRDefault="00753446" w:rsidP="00B032C0">
      <w:pPr>
        <w:pStyle w:val="a3"/>
        <w:widowControl w:val="0"/>
        <w:spacing w:line="240" w:lineRule="auto"/>
        <w:jc w:val="center"/>
        <w:rPr>
          <w:rFonts w:ascii="GHEA Grapalat" w:hAnsi="GHEA Grapalat"/>
          <w:i w:val="0"/>
          <w:sz w:val="22"/>
          <w:szCs w:val="22"/>
        </w:rPr>
      </w:pPr>
    </w:p>
    <w:p w:rsidR="00111962" w:rsidRPr="00996C18" w:rsidRDefault="00111962" w:rsidP="00B032C0">
      <w:pPr>
        <w:pStyle w:val="a3"/>
        <w:widowControl w:val="0"/>
        <w:spacing w:line="240" w:lineRule="auto"/>
        <w:jc w:val="center"/>
        <w:rPr>
          <w:rFonts w:ascii="GHEA Grapalat" w:hAnsi="GHEA Grapalat"/>
          <w:i w:val="0"/>
          <w:sz w:val="22"/>
          <w:szCs w:val="22"/>
        </w:rPr>
      </w:pPr>
      <w:r w:rsidRPr="00996C18">
        <w:rPr>
          <w:rFonts w:ascii="GHEA Grapalat" w:hAnsi="GHEA Grapalat"/>
          <w:i w:val="0"/>
          <w:sz w:val="22"/>
          <w:szCs w:val="22"/>
        </w:rPr>
        <w:t>ГАРАНТИЯ N __________</w:t>
      </w:r>
    </w:p>
    <w:p w:rsidR="00165DC5" w:rsidRPr="004125BB" w:rsidRDefault="00111962" w:rsidP="00B032C0">
      <w:pPr>
        <w:pStyle w:val="a3"/>
        <w:widowControl w:val="0"/>
        <w:spacing w:line="240" w:lineRule="auto"/>
        <w:ind w:firstLine="0"/>
        <w:jc w:val="center"/>
        <w:rPr>
          <w:rFonts w:ascii="GHEA Grapalat" w:hAnsi="GHEA Grapalat"/>
          <w:i w:val="0"/>
          <w:sz w:val="22"/>
          <w:szCs w:val="22"/>
        </w:rPr>
      </w:pPr>
      <w:r w:rsidRPr="00996C18">
        <w:rPr>
          <w:rFonts w:ascii="GHEA Grapalat" w:hAnsi="GHEA Grapalat"/>
          <w:i w:val="0"/>
          <w:sz w:val="22"/>
          <w:szCs w:val="22"/>
        </w:rPr>
        <w:t>(обеспечение квалификации)</w:t>
      </w:r>
    </w:p>
    <w:p w:rsidR="00B032C0" w:rsidRPr="004125BB" w:rsidRDefault="00B032C0" w:rsidP="00B032C0">
      <w:pPr>
        <w:pStyle w:val="a3"/>
        <w:widowControl w:val="0"/>
        <w:spacing w:line="240" w:lineRule="auto"/>
        <w:ind w:firstLine="0"/>
        <w:jc w:val="center"/>
        <w:rPr>
          <w:rFonts w:ascii="GHEA Grapalat" w:hAnsi="GHEA Grapalat"/>
          <w:i w:val="0"/>
          <w:sz w:val="22"/>
          <w:szCs w:val="22"/>
        </w:rPr>
      </w:pPr>
    </w:p>
    <w:p w:rsidR="00570D49" w:rsidRPr="003A28E0" w:rsidRDefault="00570D49" w:rsidP="00B032C0">
      <w:pPr>
        <w:pStyle w:val="ab"/>
        <w:shd w:val="clear" w:color="auto" w:fill="FFFFFF"/>
        <w:spacing w:before="0" w:beforeAutospacing="0" w:after="0" w:afterAutospacing="0"/>
        <w:jc w:val="both"/>
        <w:rPr>
          <w:rStyle w:val="af0"/>
          <w:rFonts w:ascii="GHEA Grapalat" w:hAnsi="GHEA Grapalat"/>
          <w:b w:val="0"/>
          <w:bCs w:val="0"/>
          <w:color w:val="000000" w:themeColor="text1"/>
          <w:sz w:val="22"/>
          <w:szCs w:val="22"/>
        </w:rPr>
      </w:pPr>
      <w:r w:rsidRPr="003A28E0">
        <w:rPr>
          <w:rFonts w:ascii="GHEA Grapalat" w:eastAsiaTheme="minorHAnsi" w:hAnsi="GHEA Grapalat"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rPr>
        <w:t>_____________________________________________</w:t>
      </w:r>
    </w:p>
    <w:p w:rsidR="00570D49" w:rsidRPr="00F07559" w:rsidRDefault="00570D49" w:rsidP="00B032C0">
      <w:pPr>
        <w:pStyle w:val="ab"/>
        <w:shd w:val="clear" w:color="auto" w:fill="FFFFFF"/>
        <w:spacing w:before="0" w:beforeAutospacing="0" w:after="0" w:afterAutospacing="0"/>
        <w:ind w:left="-142"/>
        <w:rPr>
          <w:rStyle w:val="af0"/>
          <w:rFonts w:ascii="GHEA Grapalat" w:hAnsi="GHEA Grapalat"/>
          <w:b w:val="0"/>
          <w:color w:val="000000" w:themeColor="text1"/>
          <w:sz w:val="20"/>
          <w:szCs w:val="20"/>
        </w:rPr>
      </w:pPr>
      <w:r w:rsidRPr="003A28E0">
        <w:rPr>
          <w:rStyle w:val="af0"/>
          <w:rFonts w:ascii="GHEA Grapalat" w:hAnsi="GHEA Grapalat"/>
          <w:color w:val="000000" w:themeColor="text1"/>
          <w:sz w:val="22"/>
          <w:szCs w:val="22"/>
          <w:lang w:val="hy-AM"/>
        </w:rPr>
        <w:tab/>
      </w:r>
      <w:r w:rsidRPr="003A28E0">
        <w:rPr>
          <w:rStyle w:val="af0"/>
          <w:rFonts w:ascii="GHEA Grapalat" w:hAnsi="GHEA Grapalat"/>
          <w:color w:val="000000" w:themeColor="text1"/>
          <w:sz w:val="22"/>
          <w:szCs w:val="22"/>
        </w:rPr>
        <w:t xml:space="preserve">       </w:t>
      </w:r>
      <w:r w:rsidRPr="00F07559">
        <w:rPr>
          <w:rStyle w:val="af0"/>
          <w:rFonts w:ascii="GHEA Grapalat" w:hAnsi="GHEA Grapalat"/>
          <w:b w:val="0"/>
          <w:color w:val="000000" w:themeColor="text1"/>
          <w:sz w:val="20"/>
          <w:szCs w:val="20"/>
        </w:rPr>
        <w:t>номер заключаемого договора</w:t>
      </w:r>
    </w:p>
    <w:p w:rsidR="00570D49" w:rsidRPr="003A28E0" w:rsidRDefault="00570D49" w:rsidP="00B032C0">
      <w:pPr>
        <w:pStyle w:val="ab"/>
        <w:shd w:val="clear" w:color="auto" w:fill="FFFFFF"/>
        <w:spacing w:before="0" w:beforeAutospacing="0" w:after="0" w:afterAutospacing="0"/>
        <w:ind w:left="-142"/>
        <w:rPr>
          <w:rStyle w:val="af0"/>
          <w:rFonts w:ascii="GHEA Grapalat" w:hAnsi="GHEA Grapalat"/>
          <w:b w:val="0"/>
          <w:bCs w:val="0"/>
          <w:color w:val="000000" w:themeColor="text1"/>
          <w:sz w:val="22"/>
          <w:szCs w:val="22"/>
        </w:rPr>
      </w:pPr>
      <w:r w:rsidRPr="003A28E0">
        <w:rPr>
          <w:rFonts w:ascii="GHEA Grapalat" w:eastAsiaTheme="minorHAnsi" w:hAnsi="GHEA Grapalat" w:cstheme="minorBidi"/>
          <w:color w:val="000000" w:themeColor="text1"/>
          <w:sz w:val="22"/>
          <w:szCs w:val="22"/>
        </w:rPr>
        <w:t xml:space="preserve">  заключаемым</w:t>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Style w:val="af0"/>
          <w:rFonts w:ascii="GHEA Grapalat" w:hAnsi="GHEA Grapalat"/>
          <w:color w:val="000000" w:themeColor="text1"/>
          <w:sz w:val="22"/>
          <w:szCs w:val="22"/>
          <w:u w:val="single"/>
          <w:lang w:val="hy-AM"/>
        </w:rPr>
        <w:tab/>
      </w:r>
      <w:r w:rsidRPr="003A28E0">
        <w:rPr>
          <w:rFonts w:ascii="GHEA Grapalat" w:eastAsiaTheme="minorHAnsi" w:hAnsi="GHEA Grapalat" w:cstheme="minorBidi"/>
          <w:color w:val="000000" w:themeColor="text1"/>
          <w:sz w:val="22"/>
          <w:szCs w:val="22"/>
        </w:rPr>
        <w:t xml:space="preserve"> (далее-</w:t>
      </w:r>
      <w:proofErr w:type="gramStart"/>
      <w:r w:rsidRPr="003A28E0">
        <w:rPr>
          <w:rFonts w:ascii="GHEA Grapalat" w:eastAsiaTheme="minorHAnsi" w:hAnsi="GHEA Grapalat" w:cstheme="minorBidi"/>
          <w:color w:val="000000" w:themeColor="text1"/>
          <w:sz w:val="22"/>
          <w:szCs w:val="22"/>
        </w:rPr>
        <w:t>принципал )</w:t>
      </w:r>
      <w:proofErr w:type="gramEnd"/>
      <w:r w:rsidRPr="003A28E0">
        <w:rPr>
          <w:rFonts w:ascii="GHEA Grapalat" w:eastAsiaTheme="minorHAnsi" w:hAnsi="GHEA Grapalat" w:cstheme="minorBidi"/>
          <w:color w:val="000000" w:themeColor="text1"/>
          <w:sz w:val="22"/>
          <w:szCs w:val="22"/>
        </w:rPr>
        <w:t xml:space="preserve"> в результате  _______________________________</w:t>
      </w:r>
    </w:p>
    <w:p w:rsidR="00570D49" w:rsidRPr="00F07559" w:rsidRDefault="00570D49" w:rsidP="00B032C0">
      <w:pPr>
        <w:pStyle w:val="ab"/>
        <w:shd w:val="clear" w:color="auto" w:fill="FFFFFF"/>
        <w:spacing w:before="0" w:beforeAutospacing="0" w:after="0" w:afterAutospacing="0"/>
        <w:ind w:left="-142"/>
        <w:rPr>
          <w:rFonts w:ascii="GHEA Grapalat" w:hAnsi="GHEA Grapalat" w:cs="Sylfaen"/>
          <w:b/>
          <w:color w:val="000000" w:themeColor="text1"/>
          <w:sz w:val="20"/>
          <w:szCs w:val="20"/>
          <w:vertAlign w:val="superscript"/>
          <w:lang w:val="hy-AM"/>
        </w:rPr>
      </w:pPr>
      <w:r w:rsidRPr="00F07559">
        <w:rPr>
          <w:rStyle w:val="af0"/>
          <w:rFonts w:ascii="GHEA Grapalat" w:hAnsi="GHEA Grapalat"/>
          <w:b w:val="0"/>
          <w:color w:val="000000" w:themeColor="text1"/>
          <w:sz w:val="20"/>
          <w:szCs w:val="20"/>
        </w:rPr>
        <w:t xml:space="preserve">                                                                           наименование отобранного участника</w:t>
      </w:r>
      <w:r w:rsidRPr="00F07559">
        <w:rPr>
          <w:rStyle w:val="af0"/>
          <w:rFonts w:ascii="GHEA Grapalat" w:hAnsi="GHEA Grapalat"/>
          <w:b w:val="0"/>
          <w:color w:val="000000" w:themeColor="text1"/>
          <w:sz w:val="20"/>
          <w:szCs w:val="20"/>
          <w:lang w:val="hy-AM"/>
        </w:rPr>
        <w:tab/>
      </w:r>
    </w:p>
    <w:p w:rsidR="00570D49" w:rsidRPr="003A28E0" w:rsidRDefault="00570D49" w:rsidP="00B032C0">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Style w:val="af0"/>
          <w:rFonts w:ascii="GHEA Grapalat" w:hAnsi="GHEA Grapalat"/>
          <w:color w:val="000000" w:themeColor="text1"/>
          <w:sz w:val="22"/>
          <w:szCs w:val="22"/>
          <w:lang w:val="hy-AM"/>
        </w:rPr>
        <w:tab/>
      </w:r>
    </w:p>
    <w:p w:rsidR="00570D49" w:rsidRPr="003A28E0" w:rsidRDefault="00570D49" w:rsidP="00B032C0">
      <w:pPr>
        <w:pStyle w:val="ab"/>
        <w:shd w:val="clear" w:color="auto" w:fill="FFFFFF"/>
        <w:spacing w:before="0" w:beforeAutospacing="0" w:after="0" w:afterAutospacing="0"/>
        <w:jc w:val="both"/>
        <w:rPr>
          <w:rFonts w:ascii="GHEA Grapalat" w:hAnsi="GHEA Grapalat"/>
          <w:color w:val="000000" w:themeColor="text1"/>
          <w:sz w:val="22"/>
          <w:szCs w:val="22"/>
        </w:rPr>
      </w:pPr>
      <w:r w:rsidRPr="003A28E0">
        <w:rPr>
          <w:rFonts w:ascii="GHEA Grapalat" w:eastAsiaTheme="minorHAnsi" w:hAnsi="GHEA Grapalat" w:cstheme="minorBidi"/>
          <w:color w:val="000000" w:themeColor="text1"/>
          <w:sz w:val="22"/>
          <w:szCs w:val="22"/>
        </w:rPr>
        <w:t xml:space="preserve">организованной </w:t>
      </w:r>
      <w:r w:rsidRPr="003A28E0">
        <w:rPr>
          <w:rFonts w:ascii="GHEA Grapalat" w:hAnsi="GHEA Grapalat"/>
          <w:color w:val="000000" w:themeColor="text1"/>
          <w:sz w:val="22"/>
          <w:szCs w:val="22"/>
          <w:u w:val="single"/>
          <w:lang w:val="hy-AM"/>
        </w:rPr>
        <w:tab/>
      </w:r>
      <w:r w:rsidRPr="003A28E0">
        <w:rPr>
          <w:rFonts w:ascii="GHEA Grapalat" w:hAnsi="GHEA Grapalat"/>
          <w:color w:val="000000" w:themeColor="text1"/>
          <w:sz w:val="22"/>
          <w:szCs w:val="22"/>
          <w:u w:val="single"/>
          <w:lang w:val="hy-AM"/>
        </w:rPr>
        <w:tab/>
      </w:r>
      <w:r w:rsidRPr="003A28E0">
        <w:rPr>
          <w:rFonts w:ascii="GHEA Grapalat" w:hAnsi="GHEA Grapalat"/>
          <w:color w:val="000000" w:themeColor="text1"/>
          <w:sz w:val="22"/>
          <w:szCs w:val="22"/>
          <w:u w:val="single"/>
          <w:lang w:val="hy-AM"/>
        </w:rPr>
        <w:tab/>
      </w:r>
      <w:r w:rsidRPr="003A28E0">
        <w:rPr>
          <w:rFonts w:ascii="GHEA Grapalat" w:hAnsi="GHEA Grapalat"/>
          <w:color w:val="000000" w:themeColor="text1"/>
          <w:sz w:val="22"/>
          <w:szCs w:val="22"/>
          <w:u w:val="single"/>
          <w:lang w:val="hy-AM"/>
        </w:rPr>
        <w:tab/>
      </w:r>
      <w:r w:rsidRPr="003A28E0">
        <w:rPr>
          <w:rFonts w:ascii="GHEA Grapalat" w:hAnsi="GHEA Grapalat"/>
          <w:color w:val="000000" w:themeColor="text1"/>
          <w:sz w:val="22"/>
          <w:szCs w:val="22"/>
          <w:u w:val="single"/>
          <w:lang w:val="hy-AM"/>
        </w:rPr>
        <w:tab/>
      </w:r>
      <w:r w:rsidRPr="003A28E0">
        <w:rPr>
          <w:rFonts w:ascii="GHEA Grapalat" w:hAnsi="GHEA Grapalat"/>
          <w:color w:val="000000" w:themeColor="text1"/>
          <w:sz w:val="22"/>
          <w:szCs w:val="22"/>
          <w:u w:val="single"/>
          <w:lang w:val="hy-AM"/>
        </w:rPr>
        <w:tab/>
      </w:r>
      <w:r w:rsidRPr="003A28E0">
        <w:rPr>
          <w:rFonts w:ascii="GHEA Grapalat" w:eastAsiaTheme="minorHAnsi" w:hAnsi="GHEA Grapalat" w:cstheme="minorBidi"/>
          <w:color w:val="000000" w:themeColor="text1"/>
          <w:sz w:val="22"/>
          <w:szCs w:val="22"/>
        </w:rPr>
        <w:t xml:space="preserve"> (далее-бенефициар) ________________________</w:t>
      </w:r>
    </w:p>
    <w:p w:rsidR="00570D49" w:rsidRPr="00F07559" w:rsidRDefault="00570D49" w:rsidP="00B032C0">
      <w:pPr>
        <w:pStyle w:val="ab"/>
        <w:shd w:val="clear" w:color="auto" w:fill="FFFFFF"/>
        <w:spacing w:before="0" w:beforeAutospacing="0" w:after="0" w:afterAutospacing="0"/>
        <w:ind w:left="1276" w:firstLine="708"/>
        <w:rPr>
          <w:rFonts w:ascii="GHEA Grapalat" w:eastAsiaTheme="minorHAnsi" w:hAnsi="GHEA Grapalat" w:cstheme="minorBidi"/>
          <w:b/>
          <w:color w:val="000000" w:themeColor="text1"/>
          <w:sz w:val="20"/>
          <w:szCs w:val="20"/>
        </w:rPr>
      </w:pPr>
      <w:r w:rsidRPr="003A28E0">
        <w:rPr>
          <w:rStyle w:val="af0"/>
          <w:rFonts w:ascii="GHEA Grapalat" w:hAnsi="GHEA Grapalat"/>
          <w:color w:val="000000" w:themeColor="text1"/>
          <w:sz w:val="22"/>
          <w:szCs w:val="22"/>
        </w:rPr>
        <w:t xml:space="preserve">                              </w:t>
      </w:r>
      <w:r w:rsidRPr="00F07559">
        <w:rPr>
          <w:rStyle w:val="af0"/>
          <w:rFonts w:ascii="GHEA Grapalat" w:hAnsi="GHEA Grapalat"/>
          <w:b w:val="0"/>
          <w:color w:val="000000" w:themeColor="text1"/>
          <w:sz w:val="20"/>
          <w:szCs w:val="20"/>
        </w:rPr>
        <w:t>наименование заказчика</w:t>
      </w:r>
    </w:p>
    <w:p w:rsidR="00570D49" w:rsidRPr="003A28E0" w:rsidRDefault="00570D49" w:rsidP="00B032C0">
      <w:pPr>
        <w:pStyle w:val="ab"/>
        <w:shd w:val="clear" w:color="auto" w:fill="FFFFFF"/>
        <w:spacing w:before="0" w:beforeAutospacing="0" w:after="0" w:afterAutospacing="0"/>
        <w:rPr>
          <w:rFonts w:ascii="GHEA Grapalat" w:hAnsi="GHEA Grapalat" w:cs="Sylfaen"/>
          <w:color w:val="000000" w:themeColor="text1"/>
          <w:sz w:val="22"/>
          <w:szCs w:val="22"/>
          <w:vertAlign w:val="superscript"/>
        </w:rPr>
      </w:pPr>
      <w:proofErr w:type="gramStart"/>
      <w:r w:rsidRPr="003A28E0">
        <w:rPr>
          <w:rFonts w:ascii="GHEA Grapalat" w:eastAsiaTheme="minorHAnsi" w:hAnsi="GHEA Grapalat" w:cstheme="minorBidi"/>
          <w:color w:val="000000" w:themeColor="text1"/>
          <w:sz w:val="22"/>
          <w:szCs w:val="22"/>
        </w:rPr>
        <w:t>процедуры  закупок</w:t>
      </w:r>
      <w:proofErr w:type="gramEnd"/>
      <w:r w:rsidRPr="003A28E0">
        <w:rPr>
          <w:rFonts w:ascii="GHEA Grapalat" w:eastAsiaTheme="minorHAnsi" w:hAnsi="GHEA Grapalat" w:cstheme="minorBidi"/>
          <w:color w:val="000000" w:themeColor="text1"/>
          <w:sz w:val="22"/>
          <w:szCs w:val="22"/>
        </w:rPr>
        <w:t xml:space="preserve"> под кодом ____________________.</w:t>
      </w:r>
    </w:p>
    <w:p w:rsidR="00570D49" w:rsidRPr="00F07559" w:rsidRDefault="00570D49" w:rsidP="00B032C0">
      <w:pPr>
        <w:pStyle w:val="ab"/>
        <w:shd w:val="clear" w:color="auto" w:fill="FFFFFF"/>
        <w:spacing w:before="0" w:beforeAutospacing="0" w:after="0" w:afterAutospacing="0"/>
        <w:jc w:val="both"/>
        <w:rPr>
          <w:rFonts w:ascii="GHEA Grapalat" w:eastAsiaTheme="minorHAnsi" w:hAnsi="GHEA Grapalat" w:cstheme="minorBidi"/>
          <w:color w:val="000000" w:themeColor="text1"/>
          <w:sz w:val="20"/>
          <w:szCs w:val="20"/>
        </w:rPr>
      </w:pPr>
      <w:r w:rsidRPr="003A28E0">
        <w:rPr>
          <w:rFonts w:ascii="GHEA Grapalat" w:eastAsiaTheme="minorHAnsi" w:hAnsi="GHEA Grapalat" w:cstheme="minorBidi"/>
          <w:color w:val="000000" w:themeColor="text1"/>
          <w:sz w:val="22"/>
          <w:szCs w:val="22"/>
        </w:rPr>
        <w:t xml:space="preserve">                                              </w:t>
      </w:r>
      <w:r w:rsidRPr="00F07559">
        <w:rPr>
          <w:rFonts w:ascii="GHEA Grapalat" w:eastAsiaTheme="minorHAnsi" w:hAnsi="GHEA Grapalat" w:cstheme="minorBidi"/>
          <w:color w:val="000000" w:themeColor="text1"/>
          <w:sz w:val="20"/>
          <w:szCs w:val="20"/>
        </w:rPr>
        <w:t>код процедуры</w:t>
      </w:r>
    </w:p>
    <w:p w:rsidR="006903AB" w:rsidRPr="003A28E0" w:rsidRDefault="00BE6F08" w:rsidP="006903AB">
      <w:pPr>
        <w:pStyle w:val="ab"/>
        <w:shd w:val="clear" w:color="auto" w:fill="FFFFFF"/>
        <w:spacing w:before="0" w:beforeAutospacing="0" w:after="0" w:afterAutospacing="0"/>
        <w:jc w:val="both"/>
        <w:rPr>
          <w:rFonts w:ascii="GHEA Grapalat" w:eastAsiaTheme="minorHAnsi" w:hAnsi="GHEA Grapalat" w:cstheme="minorBidi"/>
          <w:color w:val="000000" w:themeColor="text1"/>
        </w:rPr>
      </w:pPr>
      <w:r w:rsidRPr="003A28E0">
        <w:rPr>
          <w:rFonts w:ascii="GHEA Grapalat" w:eastAsiaTheme="minorHAnsi" w:hAnsi="GHEA Grapalat" w:cstheme="minorBidi"/>
          <w:color w:val="000000" w:themeColor="text1"/>
          <w:sz w:val="22"/>
          <w:szCs w:val="22"/>
        </w:rPr>
        <w:t xml:space="preserve">    </w:t>
      </w:r>
    </w:p>
    <w:p w:rsidR="006903AB" w:rsidRPr="003A28E0" w:rsidRDefault="006903AB" w:rsidP="006903AB">
      <w:pPr>
        <w:pStyle w:val="ab"/>
        <w:shd w:val="clear" w:color="auto" w:fill="FFFFFF"/>
        <w:spacing w:before="0" w:beforeAutospacing="0" w:after="0" w:afterAutospacing="0"/>
        <w:jc w:val="both"/>
        <w:rPr>
          <w:rFonts w:ascii="GHEA Grapalat" w:eastAsiaTheme="minorHAnsi" w:hAnsi="GHEA Grapalat" w:cstheme="minorBidi"/>
          <w:color w:val="000000" w:themeColor="text1"/>
          <w:lang w:val="hy-AM"/>
        </w:rPr>
      </w:pPr>
      <w:r w:rsidRPr="003A28E0">
        <w:rPr>
          <w:rFonts w:ascii="GHEA Grapalat" w:eastAsiaTheme="minorHAnsi" w:hAnsi="GHEA Grapalat" w:cstheme="minorBidi"/>
          <w:color w:val="000000" w:themeColor="text1"/>
        </w:rPr>
        <w:t xml:space="preserve">2.  По гарантии </w:t>
      </w:r>
      <w:r w:rsidRPr="003A28E0">
        <w:rPr>
          <w:rFonts w:ascii="GHEA Grapalat" w:eastAsiaTheme="minorHAnsi" w:hAnsi="GHEA Grapalat" w:cstheme="minorBidi"/>
          <w:color w:val="000000" w:themeColor="text1"/>
          <w:lang w:val="hy-AM"/>
        </w:rPr>
        <w:t xml:space="preserve">---------------------------------------------------------------------------- </w:t>
      </w:r>
    </w:p>
    <w:p w:rsidR="006903AB" w:rsidRPr="003A28E0" w:rsidRDefault="006903AB" w:rsidP="006903AB">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hAnsi="GHEA Grapalat"/>
          <w:color w:val="000000" w:themeColor="text1"/>
          <w:sz w:val="18"/>
          <w:szCs w:val="18"/>
          <w:lang w:val="ru-RU" w:eastAsia="ru-RU" w:bidi="ru-RU"/>
        </w:rPr>
        <w:t xml:space="preserve">                                             наименование </w:t>
      </w:r>
      <w:r w:rsidR="00176C59">
        <w:rPr>
          <w:rFonts w:ascii="GHEA Grapalat" w:hAnsi="GHEA Grapalat"/>
          <w:color w:val="000000" w:themeColor="text1"/>
          <w:sz w:val="18"/>
          <w:szCs w:val="18"/>
          <w:lang w:val="ru-RU" w:eastAsia="ru-RU" w:bidi="ru-RU"/>
        </w:rPr>
        <w:t>вы</w:t>
      </w:r>
      <w:r w:rsidRPr="003A28E0">
        <w:rPr>
          <w:rFonts w:ascii="GHEA Grapalat" w:hAnsi="GHEA Grapalat"/>
          <w:color w:val="000000" w:themeColor="text1"/>
          <w:sz w:val="18"/>
          <w:szCs w:val="18"/>
          <w:lang w:val="ru-RU" w:eastAsia="ru-RU" w:bidi="ru-RU"/>
        </w:rPr>
        <w:t xml:space="preserve">дающего гарантию банка </w:t>
      </w:r>
    </w:p>
    <w:p w:rsidR="006903AB" w:rsidRPr="003A28E0" w:rsidRDefault="006903AB" w:rsidP="006903AB">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hAnsi="GHEA Grapalat"/>
          <w:color w:val="000000" w:themeColor="text1"/>
          <w:lang w:val="ru-RU" w:eastAsia="ru-RU" w:bidi="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Pr="003A28E0">
        <w:rPr>
          <w:rFonts w:ascii="GHEA Grapalat" w:hAnsi="GHEA Grapalat"/>
          <w:color w:val="000000" w:themeColor="text1"/>
          <w:sz w:val="24"/>
          <w:szCs w:val="24"/>
          <w:lang w:val="ru-RU" w:eastAsia="ru-RU" w:bidi="ru-RU"/>
        </w:rPr>
        <w:t xml:space="preserve"> ----------------------------------------</w:t>
      </w:r>
      <w:proofErr w:type="gramStart"/>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lang w:val="ru-RU" w:eastAsia="ru-RU" w:bidi="ru-RU"/>
        </w:rPr>
        <w:t>(</w:t>
      </w:r>
      <w:proofErr w:type="gramEnd"/>
      <w:r w:rsidRPr="003A28E0">
        <w:rPr>
          <w:rFonts w:ascii="GHEA Grapalat" w:hAnsi="GHEA Grapalat"/>
          <w:color w:val="000000" w:themeColor="text1"/>
          <w:lang w:val="ru-RU" w:eastAsia="ru-RU" w:bidi="ru-RU"/>
        </w:rPr>
        <w:t>далее-сумма</w:t>
      </w:r>
      <w:r w:rsidRPr="003A28E0">
        <w:rPr>
          <w:rFonts w:ascii="GHEA Grapalat" w:hAnsi="GHEA Grapalat"/>
          <w:color w:val="000000" w:themeColor="text1"/>
          <w:sz w:val="24"/>
          <w:szCs w:val="24"/>
          <w:lang w:val="ru-RU" w:eastAsia="ru-RU" w:bidi="ru-RU"/>
        </w:rPr>
        <w:t xml:space="preserve">             </w:t>
      </w:r>
    </w:p>
    <w:p w:rsidR="006903AB" w:rsidRPr="003A28E0" w:rsidRDefault="006903AB" w:rsidP="006903AB">
      <w:pPr>
        <w:shd w:val="clear" w:color="auto" w:fill="FFFFFF"/>
        <w:spacing w:line="240" w:lineRule="auto"/>
        <w:rPr>
          <w:rFonts w:ascii="GHEA Grapalat" w:hAnsi="GHEA Grapalat"/>
          <w:color w:val="000000" w:themeColor="text1"/>
          <w:sz w:val="18"/>
          <w:szCs w:val="18"/>
          <w:lang w:val="ru-RU" w:eastAsia="ru-RU" w:bidi="ru-RU"/>
        </w:rPr>
      </w:pPr>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18"/>
          <w:szCs w:val="18"/>
          <w:lang w:val="ru-RU" w:eastAsia="ru-RU" w:bidi="ru-RU"/>
        </w:rPr>
        <w:t xml:space="preserve">сумма в цифрах и прописью         </w:t>
      </w:r>
    </w:p>
    <w:p w:rsidR="006903AB" w:rsidRPr="003A28E0" w:rsidRDefault="006903AB" w:rsidP="006903AB">
      <w:pPr>
        <w:shd w:val="clear" w:color="auto" w:fill="FFFFFF"/>
        <w:spacing w:line="240" w:lineRule="auto"/>
        <w:rPr>
          <w:rFonts w:ascii="GHEA Grapalat" w:hAnsi="GHEA Grapalat"/>
          <w:color w:val="000000" w:themeColor="text1"/>
          <w:lang w:val="ru-RU" w:eastAsia="ru-RU" w:bidi="ru-RU"/>
        </w:rPr>
      </w:pPr>
      <w:r w:rsidRPr="003A28E0">
        <w:rPr>
          <w:rFonts w:ascii="GHEA Grapalat" w:hAnsi="GHEA Grapalat"/>
          <w:color w:val="000000" w:themeColor="text1"/>
          <w:lang w:val="ru-RU" w:eastAsia="ru-RU" w:bidi="ru-RU"/>
        </w:rPr>
        <w:t xml:space="preserve">гарантии) в течение </w:t>
      </w:r>
      <w:r w:rsidR="00AB673B" w:rsidRPr="00C1255B">
        <w:rPr>
          <w:rFonts w:ascii="GHEA Grapalat" w:hAnsi="GHEA Grapalat"/>
          <w:color w:val="000000" w:themeColor="text1"/>
          <w:lang w:val="ru-RU" w:eastAsia="ru-RU" w:bidi="ru-RU"/>
        </w:rPr>
        <w:t>пяти</w:t>
      </w:r>
      <w:r w:rsidR="00AB673B">
        <w:rPr>
          <w:rFonts w:ascii="GHEA Grapalat" w:hAnsi="GHEA Grapalat"/>
          <w:color w:val="000000" w:themeColor="text1"/>
          <w:lang w:val="ru-RU" w:eastAsia="ru-RU" w:bidi="ru-RU"/>
        </w:rPr>
        <w:t xml:space="preserve"> </w:t>
      </w:r>
      <w:proofErr w:type="gramStart"/>
      <w:r w:rsidRPr="003A28E0">
        <w:rPr>
          <w:rFonts w:ascii="GHEA Grapalat" w:hAnsi="GHEA Grapalat"/>
          <w:color w:val="000000" w:themeColor="text1"/>
          <w:lang w:val="ru-RU" w:eastAsia="ru-RU" w:bidi="ru-RU"/>
        </w:rPr>
        <w:t>рабочих  дней</w:t>
      </w:r>
      <w:proofErr w:type="gramEnd"/>
      <w:r w:rsidRPr="003A28E0">
        <w:rPr>
          <w:rFonts w:ascii="GHEA Grapalat" w:hAnsi="GHEA Grapalat"/>
          <w:color w:val="000000" w:themeColor="text1"/>
          <w:lang w:val="ru-RU" w:eastAsia="ru-RU" w:bidi="ru-RU"/>
        </w:rPr>
        <w:t xml:space="preserve">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w:t>
      </w:r>
      <w:proofErr w:type="gramStart"/>
      <w:r w:rsidRPr="003A28E0">
        <w:rPr>
          <w:rFonts w:ascii="GHEA Grapalat" w:hAnsi="GHEA Grapalat"/>
          <w:color w:val="000000" w:themeColor="text1"/>
          <w:lang w:val="ru-RU" w:eastAsia="ru-RU" w:bidi="ru-RU"/>
        </w:rPr>
        <w:t>лицу</w:t>
      </w:r>
      <w:proofErr w:type="gramEnd"/>
      <w:r w:rsidRPr="003A28E0">
        <w:rPr>
          <w:rFonts w:ascii="GHEA Grapalat" w:hAnsi="GHEA Grapalat"/>
          <w:color w:val="000000" w:themeColor="text1"/>
          <w:lang w:val="ru-RU" w:eastAsia="ru-RU" w:bidi="ru-RU"/>
        </w:rPr>
        <w:t xml:space="preserve"> давшему гарантию. </w:t>
      </w:r>
    </w:p>
    <w:p w:rsidR="006903AB" w:rsidRPr="003A28E0" w:rsidRDefault="006903AB" w:rsidP="006903AB">
      <w:pPr>
        <w:shd w:val="clear" w:color="auto" w:fill="FFFFFF"/>
        <w:spacing w:line="240" w:lineRule="auto"/>
        <w:ind w:firstLine="708"/>
        <w:rPr>
          <w:rFonts w:ascii="GHEA Grapalat" w:hAnsi="GHEA Grapalat"/>
          <w:color w:val="000000" w:themeColor="text1"/>
          <w:sz w:val="24"/>
          <w:szCs w:val="24"/>
          <w:lang w:val="ru-RU" w:eastAsia="ru-RU" w:bidi="ru-RU"/>
        </w:rPr>
      </w:pPr>
      <w:r w:rsidRPr="003A28E0">
        <w:rPr>
          <w:rFonts w:ascii="GHEA Grapalat" w:hAnsi="GHEA Grapalat"/>
          <w:color w:val="000000" w:themeColor="text1"/>
          <w:lang w:val="ru-RU" w:eastAsia="ru-RU" w:bidi="ru-RU"/>
        </w:rPr>
        <w:t>Выплата производится посредством перечисления на расчетный счет</w:t>
      </w:r>
      <w:r w:rsidRPr="003A28E0">
        <w:rPr>
          <w:rFonts w:ascii="GHEA Grapalat" w:hAnsi="GHEA Grapalat"/>
          <w:color w:val="000000" w:themeColor="text1"/>
          <w:sz w:val="24"/>
          <w:szCs w:val="24"/>
          <w:lang w:val="ru-RU" w:eastAsia="ru-RU" w:bidi="ru-RU"/>
        </w:rPr>
        <w:t xml:space="preserve">____________________ </w:t>
      </w:r>
      <w:r w:rsidRPr="003A28E0">
        <w:rPr>
          <w:rFonts w:ascii="GHEA Grapalat" w:hAnsi="GHEA Grapalat"/>
          <w:color w:val="000000" w:themeColor="text1"/>
          <w:lang w:val="ru-RU" w:eastAsia="ru-RU" w:bidi="ru-RU"/>
        </w:rPr>
        <w:t>бенефициара.</w:t>
      </w:r>
    </w:p>
    <w:p w:rsidR="006903AB" w:rsidRPr="003A28E0" w:rsidRDefault="006903AB" w:rsidP="006903AB">
      <w:pPr>
        <w:shd w:val="clear" w:color="auto" w:fill="FFFFFF"/>
        <w:spacing w:line="240" w:lineRule="auto"/>
        <w:rPr>
          <w:rFonts w:ascii="GHEA Grapalat" w:hAnsi="GHEA Grapalat"/>
          <w:color w:val="000000" w:themeColor="text1"/>
          <w:sz w:val="18"/>
          <w:szCs w:val="18"/>
          <w:lang w:val="ru-RU" w:eastAsia="ru-RU" w:bidi="ru-RU"/>
        </w:rPr>
      </w:pPr>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18"/>
          <w:szCs w:val="18"/>
          <w:lang w:val="ru-RU" w:eastAsia="ru-RU" w:bidi="ru-RU"/>
        </w:rPr>
        <w:t>расчетный счет</w:t>
      </w:r>
    </w:p>
    <w:p w:rsidR="00346E22" w:rsidRPr="003A28E0" w:rsidRDefault="006903AB" w:rsidP="006903AB">
      <w:pPr>
        <w:pStyle w:val="ab"/>
        <w:shd w:val="clear" w:color="auto" w:fill="FFFFFF"/>
        <w:spacing w:before="0" w:beforeAutospacing="0" w:after="0" w:afterAutospacing="0"/>
        <w:jc w:val="both"/>
        <w:rPr>
          <w:rStyle w:val="af0"/>
          <w:rFonts w:ascii="GHEA Grapalat" w:hAnsi="GHEA Grapalat"/>
          <w:b w:val="0"/>
          <w:color w:val="000000" w:themeColor="text1"/>
          <w:sz w:val="22"/>
          <w:szCs w:val="22"/>
          <w:lang w:val="hy-AM"/>
        </w:rPr>
      </w:pPr>
      <w:r w:rsidRPr="003A28E0">
        <w:rPr>
          <w:rStyle w:val="af0"/>
          <w:rFonts w:ascii="GHEA Grapalat" w:hAnsi="GHEA Grapalat"/>
          <w:b w:val="0"/>
          <w:color w:val="000000" w:themeColor="text1"/>
          <w:sz w:val="22"/>
          <w:szCs w:val="22"/>
          <w:lang w:val="hy-AM"/>
        </w:rPr>
        <w:t xml:space="preserve">     </w:t>
      </w:r>
      <w:r w:rsidR="00346E22" w:rsidRPr="003A28E0">
        <w:rPr>
          <w:rStyle w:val="af0"/>
          <w:rFonts w:ascii="GHEA Grapalat" w:hAnsi="GHEA Grapalat"/>
          <w:b w:val="0"/>
          <w:color w:val="000000" w:themeColor="text1"/>
          <w:sz w:val="22"/>
          <w:szCs w:val="22"/>
        </w:rPr>
        <w:t>3</w:t>
      </w:r>
      <w:r w:rsidR="00346E22" w:rsidRPr="003A28E0">
        <w:rPr>
          <w:rStyle w:val="af0"/>
          <w:rFonts w:ascii="GHEA Grapalat" w:hAnsi="GHEA Grapalat"/>
          <w:color w:val="000000" w:themeColor="text1"/>
          <w:sz w:val="22"/>
          <w:szCs w:val="22"/>
        </w:rPr>
        <w:t xml:space="preserve">. </w:t>
      </w:r>
      <w:r w:rsidR="00346E22" w:rsidRPr="003A28E0">
        <w:rPr>
          <w:rFonts w:ascii="GHEA Grapalat" w:eastAsiaTheme="minorHAnsi" w:hAnsi="GHEA Grapalat" w:cstheme="minorBidi"/>
          <w:color w:val="000000" w:themeColor="text1"/>
          <w:sz w:val="22"/>
          <w:szCs w:val="22"/>
        </w:rPr>
        <w:t>Настоящая гарантия является безотзывной.</w:t>
      </w:r>
    </w:p>
    <w:p w:rsidR="00346E22" w:rsidRPr="003A28E0" w:rsidRDefault="00346E22" w:rsidP="00B032C0">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46E22" w:rsidRPr="003A28E0" w:rsidRDefault="00BE6F08" w:rsidP="00B032C0">
      <w:pPr>
        <w:pStyle w:val="ab"/>
        <w:shd w:val="clear" w:color="auto" w:fill="FFFFFF"/>
        <w:ind w:left="3" w:hanging="1"/>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w:t>
      </w:r>
      <w:r w:rsidR="00346E22" w:rsidRPr="003A28E0">
        <w:rPr>
          <w:rFonts w:ascii="GHEA Grapalat" w:eastAsiaTheme="minorHAnsi" w:hAnsi="GHEA Grapalat" w:cstheme="minorBidi"/>
          <w:color w:val="000000" w:themeColor="text1"/>
          <w:sz w:val="22"/>
          <w:szCs w:val="22"/>
        </w:rPr>
        <w:t xml:space="preserve">5. Гарантия действует </w:t>
      </w:r>
      <w:r w:rsidR="005945C9">
        <w:rPr>
          <w:rFonts w:ascii="GHEA Grapalat" w:eastAsiaTheme="minorHAnsi" w:hAnsi="GHEA Grapalat" w:cstheme="minorBidi"/>
        </w:rPr>
        <w:t xml:space="preserve">с момента выпуска и в </w:t>
      </w:r>
      <w:proofErr w:type="gramStart"/>
      <w:r w:rsidR="005945C9">
        <w:rPr>
          <w:rFonts w:ascii="GHEA Grapalat" w:eastAsiaTheme="minorHAnsi" w:hAnsi="GHEA Grapalat" w:cstheme="minorBidi"/>
        </w:rPr>
        <w:t xml:space="preserve">силе  </w:t>
      </w:r>
      <w:r w:rsidR="00346E22" w:rsidRPr="003A28E0">
        <w:rPr>
          <w:rFonts w:ascii="GHEA Grapalat" w:eastAsiaTheme="minorHAnsi" w:hAnsi="GHEA Grapalat" w:cstheme="minorBidi"/>
          <w:color w:val="000000" w:themeColor="text1"/>
          <w:sz w:val="22"/>
          <w:szCs w:val="22"/>
        </w:rPr>
        <w:t>со</w:t>
      </w:r>
      <w:proofErr w:type="gramEnd"/>
      <w:r w:rsidR="00346E22" w:rsidRPr="003A28E0">
        <w:rPr>
          <w:rFonts w:ascii="GHEA Grapalat" w:eastAsiaTheme="minorHAnsi" w:hAnsi="GHEA Grapalat" w:cstheme="minorBidi"/>
          <w:color w:val="000000" w:themeColor="text1"/>
          <w:sz w:val="22"/>
          <w:szCs w:val="22"/>
        </w:rPr>
        <w:t xml:space="preserve"> дня вступления в силу договора</w:t>
      </w:r>
    </w:p>
    <w:p w:rsidR="005945C9" w:rsidRPr="005945C9" w:rsidRDefault="00346E22" w:rsidP="00B032C0">
      <w:pPr>
        <w:pStyle w:val="ab"/>
        <w:shd w:val="clear" w:color="auto" w:fill="FFFFFF"/>
        <w:ind w:left="3" w:hanging="1"/>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N_____________________ заключенного между бенефициаром и принципалом </w:t>
      </w:r>
      <w:del w:id="22" w:author="Inesa Kocharyan" w:date="2023-07-07T13:24:00Z">
        <w:r w:rsidRPr="003A28E0" w:rsidDel="005945C9">
          <w:rPr>
            <w:rFonts w:ascii="GHEA Grapalat" w:eastAsiaTheme="minorHAnsi" w:hAnsi="GHEA Grapalat" w:cstheme="minorBidi"/>
            <w:color w:val="000000" w:themeColor="text1"/>
            <w:sz w:val="22"/>
            <w:szCs w:val="22"/>
          </w:rPr>
          <w:delText xml:space="preserve"> </w:delText>
        </w:r>
      </w:del>
    </w:p>
    <w:p w:rsidR="00346E22" w:rsidRPr="003A28E0" w:rsidRDefault="005945C9" w:rsidP="00B032C0">
      <w:pPr>
        <w:pStyle w:val="ab"/>
        <w:shd w:val="clear" w:color="auto" w:fill="FFFFFF"/>
        <w:ind w:left="3" w:hanging="1"/>
        <w:contextualSpacing/>
        <w:jc w:val="both"/>
        <w:rPr>
          <w:rFonts w:ascii="GHEA Grapalat" w:eastAsiaTheme="minorHAnsi" w:hAnsi="GHEA Grapalat" w:cstheme="minorBidi"/>
          <w:color w:val="000000" w:themeColor="text1"/>
          <w:sz w:val="22"/>
          <w:szCs w:val="22"/>
        </w:rPr>
      </w:pPr>
      <w:r w:rsidRPr="005945C9">
        <w:rPr>
          <w:rFonts w:ascii="GHEA Grapalat" w:eastAsiaTheme="minorHAnsi" w:hAnsi="GHEA Grapalat" w:cstheme="minorBidi"/>
          <w:color w:val="000000" w:themeColor="text1"/>
          <w:sz w:val="20"/>
          <w:szCs w:val="20"/>
        </w:rPr>
        <w:t xml:space="preserve">номер </w:t>
      </w:r>
      <w:r w:rsidR="00346E22" w:rsidRPr="005945C9">
        <w:rPr>
          <w:rFonts w:ascii="GHEA Grapalat" w:eastAsiaTheme="minorHAnsi" w:hAnsi="GHEA Grapalat" w:cstheme="minorBidi"/>
          <w:color w:val="000000" w:themeColor="text1"/>
          <w:sz w:val="20"/>
          <w:szCs w:val="20"/>
        </w:rPr>
        <w:t xml:space="preserve">заключаемого договора                                                                                             </w:t>
      </w:r>
    </w:p>
    <w:p w:rsidR="00346E22" w:rsidRPr="003A28E0" w:rsidRDefault="00346E22" w:rsidP="00B032C0">
      <w:pPr>
        <w:pStyle w:val="ab"/>
        <w:shd w:val="clear" w:color="auto" w:fill="FFFFFF"/>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w:t>
      </w:r>
    </w:p>
    <w:p w:rsidR="000B3A55" w:rsidRPr="003A28E0" w:rsidRDefault="000B3A55" w:rsidP="000B3A55">
      <w:pPr>
        <w:pStyle w:val="ab"/>
        <w:shd w:val="clear" w:color="auto" w:fill="FFFFFF"/>
        <w:contextualSpacing/>
        <w:jc w:val="both"/>
        <w:rPr>
          <w:rFonts w:ascii="GHEA Grapalat" w:eastAsiaTheme="minorHAnsi" w:hAnsi="GHEA Grapalat" w:cstheme="minorBidi"/>
          <w:color w:val="000000" w:themeColor="text1"/>
          <w:lang w:val="hy-AM"/>
        </w:rPr>
      </w:pPr>
      <w:proofErr w:type="gramStart"/>
      <w:r w:rsidRPr="003A28E0">
        <w:rPr>
          <w:rFonts w:ascii="GHEA Grapalat" w:eastAsiaTheme="minorHAnsi" w:hAnsi="GHEA Grapalat" w:cstheme="minorBidi"/>
          <w:color w:val="000000" w:themeColor="text1"/>
        </w:rPr>
        <w:t>и  действует</w:t>
      </w:r>
      <w:proofErr w:type="gramEnd"/>
      <w:r w:rsidRPr="003A28E0">
        <w:rPr>
          <w:rFonts w:ascii="GHEA Grapalat" w:eastAsiaTheme="minorHAnsi" w:hAnsi="GHEA Grapalat" w:cstheme="minorBidi"/>
          <w:color w:val="000000" w:themeColor="text1"/>
        </w:rPr>
        <w:t xml:space="preserve"> </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в</w:t>
      </w:r>
      <w:r w:rsidRPr="003A28E0">
        <w:rPr>
          <w:rFonts w:ascii="GHEA Grapalat" w:hAnsi="GHEA Grapalat"/>
          <w:color w:val="000000" w:themeColor="text1"/>
        </w:rPr>
        <w:t>ключительно</w:t>
      </w:r>
      <w:r w:rsidRPr="003A28E0">
        <w:rPr>
          <w:rFonts w:ascii="GHEA Grapalat" w:eastAsiaTheme="minorHAnsi" w:hAnsi="GHEA Grapalat" w:cstheme="minorBidi"/>
          <w:color w:val="000000" w:themeColor="text1"/>
        </w:rPr>
        <w:t xml:space="preserve"> </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 xml:space="preserve">до </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 xml:space="preserve">девяностого </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 xml:space="preserve">рабочего </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дня</w:t>
      </w:r>
      <w:r w:rsidRPr="003A28E0">
        <w:rPr>
          <w:rFonts w:ascii="GHEA Grapalat" w:eastAsiaTheme="minorHAnsi" w:hAnsi="GHEA Grapalat" w:cstheme="minorBidi"/>
          <w:color w:val="000000" w:themeColor="text1"/>
          <w:lang w:val="hy-AM"/>
        </w:rPr>
        <w:t xml:space="preserve">   </w:t>
      </w:r>
      <w:r w:rsidRPr="003A28E0">
        <w:rPr>
          <w:rFonts w:ascii="GHEA Grapalat" w:eastAsiaTheme="minorHAnsi" w:hAnsi="GHEA Grapalat" w:cstheme="minorBidi"/>
          <w:color w:val="000000" w:themeColor="text1"/>
        </w:rPr>
        <w:t xml:space="preserve">следующего за днем </w:t>
      </w:r>
    </w:p>
    <w:p w:rsidR="000B3A55" w:rsidRPr="003A28E0" w:rsidRDefault="000B3A55" w:rsidP="000B3A55">
      <w:pPr>
        <w:pStyle w:val="ab"/>
        <w:shd w:val="clear" w:color="auto" w:fill="FFFFFF"/>
        <w:contextualSpacing/>
        <w:jc w:val="both"/>
        <w:rPr>
          <w:rFonts w:ascii="GHEA Grapalat" w:eastAsiaTheme="minorHAnsi" w:hAnsi="GHEA Grapalat" w:cstheme="minorBidi"/>
          <w:color w:val="000000" w:themeColor="text1"/>
          <w:sz w:val="18"/>
          <w:szCs w:val="18"/>
          <w:lang w:val="hy-AM"/>
        </w:rPr>
      </w:pPr>
    </w:p>
    <w:p w:rsidR="000B3A55" w:rsidRPr="003A28E0" w:rsidRDefault="000B3A55" w:rsidP="000B3A55">
      <w:pPr>
        <w:pStyle w:val="ab"/>
        <w:shd w:val="clear" w:color="auto" w:fill="FFFFFF"/>
        <w:contextualSpacing/>
        <w:jc w:val="center"/>
        <w:rPr>
          <w:rFonts w:eastAsiaTheme="minorHAnsi" w:cstheme="minorBidi"/>
          <w:color w:val="000000" w:themeColor="text1"/>
        </w:rPr>
      </w:pPr>
      <w:r w:rsidRPr="003A28E0">
        <w:rPr>
          <w:rFonts w:ascii="GHEA Grapalat" w:eastAsiaTheme="minorHAnsi" w:hAnsi="GHEA Grapalat" w:cstheme="minorBidi"/>
          <w:color w:val="000000" w:themeColor="text1"/>
          <w:lang w:val="hy-AM"/>
        </w:rPr>
        <w:t>--------------------------------------------------------</w:t>
      </w:r>
      <w:r w:rsidRPr="003A28E0">
        <w:rPr>
          <w:rFonts w:ascii="GHEA Grapalat" w:eastAsiaTheme="minorHAnsi" w:hAnsi="GHEA Grapalat" w:cstheme="minorBidi"/>
          <w:color w:val="000000" w:themeColor="text1"/>
        </w:rPr>
        <w:t>------------------</w:t>
      </w:r>
      <w:r w:rsidRPr="003A28E0">
        <w:rPr>
          <w:rFonts w:ascii="GHEA Grapalat" w:eastAsiaTheme="minorHAnsi" w:hAnsi="GHEA Grapalat" w:cstheme="minorBidi"/>
          <w:color w:val="000000" w:themeColor="text1"/>
          <w:lang w:val="hy-AM"/>
        </w:rPr>
        <w:t>----------------------</w:t>
      </w:r>
      <w:r w:rsidRPr="003A28E0">
        <w:rPr>
          <w:rFonts w:eastAsiaTheme="minorHAnsi" w:cstheme="minorBidi"/>
          <w:color w:val="000000" w:themeColor="text1"/>
        </w:rPr>
        <w:t xml:space="preserve"> </w:t>
      </w:r>
      <w:r w:rsidRPr="003A28E0">
        <w:rPr>
          <w:rFonts w:eastAsiaTheme="minorHAnsi" w:cstheme="minorBidi"/>
          <w:color w:val="000000" w:themeColor="text1"/>
          <w:lang w:val="hy-AM"/>
        </w:rPr>
        <w:t>.</w:t>
      </w:r>
      <w:r w:rsidRPr="003A28E0">
        <w:rPr>
          <w:rFonts w:eastAsiaTheme="minorHAnsi" w:cstheme="minorBidi"/>
          <w:color w:val="000000" w:themeColor="text1"/>
        </w:rPr>
        <w:t xml:space="preserve">                     </w:t>
      </w:r>
      <w:r w:rsidRPr="003A28E0">
        <w:rPr>
          <w:rFonts w:ascii="GHEA Grapalat" w:hAnsi="GHEA Grapalat"/>
          <w:color w:val="000000" w:themeColor="text1"/>
          <w:sz w:val="16"/>
          <w:szCs w:val="16"/>
        </w:rPr>
        <w:t>крайний срок</w:t>
      </w:r>
      <w:r w:rsidRPr="003A28E0">
        <w:rPr>
          <w:rFonts w:ascii="GHEA Grapalat" w:eastAsiaTheme="minorHAnsi" w:hAnsi="GHEA Grapalat" w:cstheme="minorBidi"/>
          <w:color w:val="000000" w:themeColor="text1"/>
          <w:sz w:val="16"/>
          <w:szCs w:val="16"/>
        </w:rPr>
        <w:t xml:space="preserve"> поставки товаров</w:t>
      </w:r>
      <w:r w:rsidRPr="003A28E0">
        <w:rPr>
          <w:rFonts w:ascii="GHEA Grapalat" w:eastAsiaTheme="minorHAnsi" w:hAnsi="GHEA Grapalat" w:cstheme="minorBidi"/>
          <w:color w:val="000000" w:themeColor="text1"/>
          <w:sz w:val="16"/>
          <w:szCs w:val="16"/>
          <w:lang w:val="hy-AM"/>
        </w:rPr>
        <w:t>, предусмотренн</w:t>
      </w:r>
      <w:proofErr w:type="spellStart"/>
      <w:r w:rsidRPr="003A28E0">
        <w:rPr>
          <w:rFonts w:ascii="GHEA Grapalat" w:eastAsiaTheme="minorHAnsi" w:hAnsi="GHEA Grapalat" w:cstheme="minorBidi"/>
          <w:color w:val="000000" w:themeColor="text1"/>
          <w:sz w:val="16"/>
          <w:szCs w:val="16"/>
        </w:rPr>
        <w:t>ый</w:t>
      </w:r>
      <w:proofErr w:type="spellEnd"/>
      <w:r w:rsidRPr="003A28E0">
        <w:rPr>
          <w:rFonts w:ascii="GHEA Grapalat" w:eastAsiaTheme="minorHAnsi" w:hAnsi="GHEA Grapalat" w:cstheme="minorBidi"/>
          <w:color w:val="000000" w:themeColor="text1"/>
          <w:sz w:val="16"/>
          <w:szCs w:val="16"/>
        </w:rPr>
        <w:t xml:space="preserve"> </w:t>
      </w:r>
      <w:r w:rsidRPr="003A28E0">
        <w:rPr>
          <w:rFonts w:ascii="GHEA Grapalat" w:eastAsiaTheme="minorHAnsi" w:hAnsi="GHEA Grapalat" w:cstheme="minorBidi"/>
          <w:color w:val="000000" w:themeColor="text1"/>
          <w:sz w:val="16"/>
          <w:szCs w:val="16"/>
          <w:lang w:val="hy-AM"/>
        </w:rPr>
        <w:t>заключаемым договором</w:t>
      </w:r>
    </w:p>
    <w:p w:rsidR="00346E22" w:rsidRPr="003A28E0" w:rsidRDefault="00346E22" w:rsidP="00B032C0">
      <w:pPr>
        <w:pStyle w:val="ab"/>
        <w:shd w:val="clear" w:color="auto" w:fill="FFFFFF"/>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w:t>
      </w:r>
    </w:p>
    <w:p w:rsidR="005945C9" w:rsidRPr="00775A85" w:rsidRDefault="00BE6F08" w:rsidP="00B032C0">
      <w:pPr>
        <w:pStyle w:val="ab"/>
        <w:shd w:val="clear" w:color="auto" w:fill="FFFFFF"/>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5945C9" w:rsidRPr="00775A85">
        <w:rPr>
          <w:rFonts w:ascii="GHEA Grapalat" w:eastAsiaTheme="minorHAnsi" w:hAnsi="GHEA Grapalat" w:cstheme="minorBidi"/>
          <w:color w:val="000000" w:themeColor="text1"/>
          <w:sz w:val="22"/>
          <w:szCs w:val="22"/>
        </w:rPr>
        <w:t xml:space="preserve"> --------------</w:t>
      </w:r>
      <w:r w:rsidRPr="003A28E0">
        <w:rPr>
          <w:rFonts w:ascii="GHEA Grapalat" w:eastAsiaTheme="minorHAnsi" w:hAnsi="GHEA Grapalat" w:cstheme="minorBidi"/>
          <w:color w:val="000000" w:themeColor="text1"/>
          <w:sz w:val="22"/>
          <w:szCs w:val="22"/>
        </w:rPr>
        <w:t xml:space="preserve"> </w:t>
      </w:r>
    </w:p>
    <w:p w:rsidR="005945C9" w:rsidRPr="00775A85" w:rsidRDefault="005945C9" w:rsidP="00775A85">
      <w:pPr>
        <w:pStyle w:val="ab"/>
        <w:shd w:val="clear" w:color="auto" w:fill="FFFFFF"/>
        <w:contextualSpacing/>
        <w:jc w:val="right"/>
        <w:rPr>
          <w:rFonts w:ascii="GHEA Grapalat" w:eastAsiaTheme="minorHAnsi" w:hAnsi="GHEA Grapalat" w:cstheme="minorBidi"/>
          <w:color w:val="000000" w:themeColor="text1"/>
          <w:sz w:val="18"/>
          <w:szCs w:val="18"/>
        </w:rPr>
      </w:pPr>
      <w:r w:rsidRPr="00775A85">
        <w:rPr>
          <w:rStyle w:val="af0"/>
          <w:b w:val="0"/>
          <w:bCs w:val="0"/>
          <w:sz w:val="18"/>
          <w:szCs w:val="18"/>
        </w:rPr>
        <w:t>адрес эл. почты секретаря</w:t>
      </w:r>
    </w:p>
    <w:p w:rsidR="00BE6F08" w:rsidRPr="003A28E0" w:rsidRDefault="00BE6F08" w:rsidP="00B032C0">
      <w:pPr>
        <w:pStyle w:val="ab"/>
        <w:shd w:val="clear" w:color="auto" w:fill="FFFFFF"/>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указанный в приглашении к процедуре закупок, организованной под кодом упомянутым в пункте 1 настоящей гарантии</w:t>
      </w:r>
    </w:p>
    <w:p w:rsidR="00346E22" w:rsidRPr="003A28E0" w:rsidRDefault="00346E22" w:rsidP="00B032C0">
      <w:pPr>
        <w:pStyle w:val="ab"/>
        <w:shd w:val="clear" w:color="auto" w:fill="FFFFFF"/>
        <w:spacing w:before="0" w:beforeAutospacing="0" w:after="0" w:afterAutospacing="0"/>
        <w:ind w:firstLine="375"/>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lastRenderedPageBreak/>
        <w:t>6. Бенефициар предъявляет требование лицу, дающему гарантию, в письменной форме. К требованию прилагаются следующие документы:</w:t>
      </w:r>
    </w:p>
    <w:p w:rsidR="00346E22" w:rsidRPr="003A28E0" w:rsidRDefault="00346E22" w:rsidP="00B032C0">
      <w:pPr>
        <w:pStyle w:val="ab"/>
        <w:shd w:val="clear" w:color="auto" w:fill="FFFFFF"/>
        <w:ind w:firstLine="374"/>
        <w:contextualSpacing/>
        <w:jc w:val="both"/>
        <w:rPr>
          <w:rFonts w:ascii="GHEA Grapalat" w:eastAsiaTheme="minorHAnsi" w:hAnsi="GHEA Grapalat" w:cstheme="minorBidi"/>
          <w:color w:val="000000" w:themeColor="text1"/>
          <w:sz w:val="22"/>
          <w:szCs w:val="22"/>
        </w:rPr>
      </w:pPr>
      <w:r w:rsidRPr="003A28E0">
        <w:rPr>
          <w:rFonts w:ascii="GHEA Grapalat" w:eastAsiaTheme="minorHAnsi" w:hAnsi="GHEA Grapalat" w:cstheme="minorBidi"/>
          <w:color w:val="000000" w:themeColor="text1"/>
          <w:sz w:val="22"/>
          <w:szCs w:val="22"/>
        </w:rPr>
        <w:t xml:space="preserve">1) копии заключенного договора N_____________________, включая </w:t>
      </w:r>
    </w:p>
    <w:p w:rsidR="00346E22" w:rsidRPr="005945C9" w:rsidRDefault="00346E22" w:rsidP="00B032C0">
      <w:pPr>
        <w:pStyle w:val="ab"/>
        <w:shd w:val="clear" w:color="auto" w:fill="FFFFFF"/>
        <w:contextualSpacing/>
        <w:jc w:val="both"/>
        <w:rPr>
          <w:rFonts w:ascii="GHEA Grapalat" w:eastAsiaTheme="minorHAnsi" w:hAnsi="GHEA Grapalat" w:cstheme="minorBidi"/>
          <w:sz w:val="20"/>
          <w:szCs w:val="20"/>
        </w:rPr>
      </w:pPr>
      <w:r w:rsidRPr="005945C9">
        <w:rPr>
          <w:rFonts w:ascii="GHEA Grapalat" w:eastAsiaTheme="minorHAnsi" w:hAnsi="GHEA Grapalat" w:cstheme="minorBidi"/>
          <w:sz w:val="20"/>
          <w:szCs w:val="20"/>
        </w:rPr>
        <w:t xml:space="preserve">                                     </w:t>
      </w:r>
      <w:r w:rsidR="00B032C0" w:rsidRPr="005945C9">
        <w:rPr>
          <w:rFonts w:ascii="GHEA Grapalat" w:eastAsiaTheme="minorHAnsi" w:hAnsi="GHEA Grapalat" w:cstheme="minorBidi"/>
          <w:sz w:val="20"/>
          <w:szCs w:val="20"/>
        </w:rPr>
        <w:t xml:space="preserve">            </w:t>
      </w:r>
      <w:r w:rsidRPr="005945C9">
        <w:rPr>
          <w:rFonts w:ascii="GHEA Grapalat" w:eastAsiaTheme="minorHAnsi" w:hAnsi="GHEA Grapalat" w:cstheme="minorBidi"/>
          <w:sz w:val="20"/>
          <w:szCs w:val="20"/>
        </w:rPr>
        <w:t xml:space="preserve">   </w:t>
      </w:r>
      <w:r w:rsidR="005945C9" w:rsidRPr="00775A85">
        <w:rPr>
          <w:rFonts w:ascii="GHEA Grapalat" w:eastAsiaTheme="minorHAnsi" w:hAnsi="GHEA Grapalat" w:cstheme="minorBidi"/>
          <w:sz w:val="20"/>
          <w:szCs w:val="20"/>
        </w:rPr>
        <w:t xml:space="preserve">     </w:t>
      </w:r>
      <w:r w:rsidRPr="005945C9">
        <w:rPr>
          <w:rFonts w:ascii="GHEA Grapalat" w:eastAsiaTheme="minorHAnsi" w:hAnsi="GHEA Grapalat" w:cstheme="minorBidi"/>
          <w:sz w:val="20"/>
          <w:szCs w:val="20"/>
        </w:rPr>
        <w:t xml:space="preserve">номер заключаемого </w:t>
      </w:r>
      <w:proofErr w:type="spellStart"/>
      <w:r w:rsidRPr="005945C9">
        <w:rPr>
          <w:rFonts w:ascii="GHEA Grapalat" w:eastAsiaTheme="minorHAnsi" w:hAnsi="GHEA Grapalat" w:cstheme="minorBidi"/>
          <w:sz w:val="20"/>
          <w:szCs w:val="20"/>
        </w:rPr>
        <w:t>договара</w:t>
      </w:r>
      <w:proofErr w:type="spellEnd"/>
    </w:p>
    <w:p w:rsidR="00346E22" w:rsidRPr="00996C18" w:rsidRDefault="00346E22"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копии </w:t>
      </w:r>
      <w:proofErr w:type="gramStart"/>
      <w:r w:rsidRPr="00996C18">
        <w:rPr>
          <w:rFonts w:ascii="GHEA Grapalat" w:eastAsiaTheme="minorHAnsi" w:hAnsi="GHEA Grapalat" w:cstheme="minorBidi"/>
          <w:sz w:val="22"/>
          <w:szCs w:val="22"/>
        </w:rPr>
        <w:t>внесенных  в</w:t>
      </w:r>
      <w:proofErr w:type="gramEnd"/>
      <w:r w:rsidRPr="00996C18">
        <w:rPr>
          <w:rFonts w:ascii="GHEA Grapalat" w:eastAsiaTheme="minorHAnsi" w:hAnsi="GHEA Grapalat" w:cstheme="minorBidi"/>
          <w:sz w:val="22"/>
          <w:szCs w:val="22"/>
        </w:rPr>
        <w:t xml:space="preserve"> него изменений, дополнительных соглашений,</w:t>
      </w:r>
    </w:p>
    <w:p w:rsidR="00373B50" w:rsidRPr="00996C18" w:rsidRDefault="00B032C0" w:rsidP="00B032C0">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w:t>
      </w:r>
      <w:r w:rsidR="00346E22" w:rsidRPr="00996C18">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346E22" w:rsidRPr="00996C18">
          <w:rPr>
            <w:rStyle w:val="aa"/>
            <w:rFonts w:ascii="GHEA Grapalat" w:hAnsi="GHEA Grapalat"/>
            <w:sz w:val="22"/>
            <w:szCs w:val="22"/>
            <w:lang w:val="hy-AM"/>
          </w:rPr>
          <w:t>www.procurement.am</w:t>
        </w:r>
      </w:hyperlink>
      <w:r w:rsidR="00346E22" w:rsidRPr="00996C18">
        <w:rPr>
          <w:rFonts w:ascii="GHEA Grapalat" w:eastAsiaTheme="minorHAnsi" w:hAnsi="GHEA Grapalat" w:cstheme="minorBidi"/>
          <w:sz w:val="22"/>
          <w:szCs w:val="22"/>
        </w:rPr>
        <w:t xml:space="preserve"> .</w:t>
      </w:r>
    </w:p>
    <w:p w:rsidR="00346E22" w:rsidRPr="00996C18" w:rsidRDefault="006903AB"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DE1DDD">
        <w:rPr>
          <w:rFonts w:ascii="GHEA Grapalat" w:eastAsiaTheme="minorHAnsi" w:hAnsi="GHEA Grapalat" w:cstheme="minorBidi"/>
        </w:rPr>
        <w:t xml:space="preserve">3) </w:t>
      </w:r>
      <w:r w:rsidRPr="00DE1DDD">
        <w:rPr>
          <w:rFonts w:ascii="GHEA Grapalat" w:eastAsiaTheme="minorHAnsi" w:hAnsi="GHEA Grapalat" w:cstheme="minorBidi"/>
          <w:lang w:val="hy-AM"/>
        </w:rPr>
        <w:t xml:space="preserve">двухсторонне </w:t>
      </w:r>
      <w:r w:rsidRPr="00DE1DD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DE1DDD">
        <w:rPr>
          <w:rFonts w:ascii="GHEA Grapalat" w:eastAsiaTheme="minorHAnsi" w:hAnsi="GHEA Grapalat" w:cstheme="minorBidi"/>
          <w:lang w:val="hy-AM"/>
        </w:rPr>
        <w:t xml:space="preserve"> </w:t>
      </w:r>
      <w:r w:rsidRPr="00DE1DDD">
        <w:rPr>
          <w:rFonts w:ascii="GHEA Grapalat" w:eastAsiaTheme="minorHAnsi" w:hAnsi="GHEA Grapalat" w:cstheme="minorBidi"/>
        </w:rPr>
        <w:t>(</w:t>
      </w:r>
      <w:r w:rsidRPr="00DE1DDD">
        <w:rPr>
          <w:rFonts w:ascii="GHEA Grapalat" w:eastAsiaTheme="minorHAnsi" w:hAnsi="GHEA Grapalat" w:cstheme="minorBidi"/>
          <w:lang w:val="hy-AM"/>
        </w:rPr>
        <w:t>их</w:t>
      </w:r>
      <w:r w:rsidRPr="00DE1DDD">
        <w:rPr>
          <w:rFonts w:ascii="GHEA Grapalat" w:eastAsiaTheme="minorHAnsi" w:hAnsi="GHEA Grapalat" w:cstheme="minorBidi"/>
        </w:rPr>
        <w:t>) копии.</w:t>
      </w:r>
    </w:p>
    <w:p w:rsidR="00CA7EAE" w:rsidRPr="00996C18" w:rsidRDefault="00CA7EAE"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CA7EAE" w:rsidRPr="00996C18" w:rsidRDefault="00CA7EAE"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8.Лицо, выдающее гарантию, отклоняет требование бенефициара, если:</w:t>
      </w:r>
    </w:p>
    <w:p w:rsidR="00CA7EAE" w:rsidRPr="00996C18" w:rsidRDefault="00CA7EAE"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CA7EAE" w:rsidRPr="00996C18" w:rsidRDefault="00CA7EAE" w:rsidP="00B032C0">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2) требование представлено по истечении срока, установленного гарантией.</w:t>
      </w:r>
    </w:p>
    <w:p w:rsidR="00CA7EAE" w:rsidRPr="00996C18" w:rsidRDefault="00CA7EAE" w:rsidP="00B032C0">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CA7EAE" w:rsidRPr="00996C18" w:rsidRDefault="00CA7EAE" w:rsidP="00B032C0">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CA7EAE" w:rsidRPr="00996C18" w:rsidRDefault="00CA7EAE" w:rsidP="00B032C0">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CA7EAE" w:rsidRPr="00996C18" w:rsidRDefault="00CA7EAE" w:rsidP="00B032C0">
      <w:pPr>
        <w:pStyle w:val="ab"/>
        <w:shd w:val="clear" w:color="auto" w:fill="FFFFFF"/>
        <w:spacing w:before="0" w:beforeAutospacing="0" w:after="0" w:afterAutospacing="0"/>
        <w:ind w:firstLine="375"/>
        <w:jc w:val="both"/>
        <w:rPr>
          <w:rFonts w:ascii="GHEA Grapalat" w:hAnsi="GHEA Grapalat"/>
          <w:sz w:val="22"/>
          <w:szCs w:val="22"/>
        </w:rPr>
      </w:pPr>
    </w:p>
    <w:p w:rsidR="00CA7EAE" w:rsidRPr="00996C18" w:rsidRDefault="00CA7EAE" w:rsidP="00B032C0">
      <w:pPr>
        <w:pStyle w:val="ab"/>
        <w:shd w:val="clear" w:color="auto" w:fill="FFFFFF"/>
        <w:spacing w:before="0" w:beforeAutospacing="0" w:after="0" w:afterAutospacing="0"/>
        <w:ind w:firstLine="375"/>
        <w:jc w:val="both"/>
        <w:rPr>
          <w:rFonts w:ascii="GHEA Grapalat" w:hAnsi="GHEA Grapalat"/>
          <w:sz w:val="22"/>
          <w:szCs w:val="22"/>
        </w:rPr>
      </w:pPr>
    </w:p>
    <w:p w:rsidR="00CA7EAE" w:rsidRPr="00996C18" w:rsidRDefault="00CA7EAE" w:rsidP="00B032C0">
      <w:pPr>
        <w:pStyle w:val="ab"/>
        <w:shd w:val="clear" w:color="auto" w:fill="FFFFFF"/>
        <w:spacing w:before="0" w:beforeAutospacing="0" w:after="0" w:afterAutospacing="0"/>
        <w:ind w:firstLine="375"/>
        <w:jc w:val="both"/>
        <w:rPr>
          <w:rFonts w:ascii="GHEA Grapalat" w:hAnsi="GHEA Grapalat"/>
          <w:sz w:val="22"/>
          <w:szCs w:val="22"/>
          <w:u w:val="single"/>
        </w:rPr>
      </w:pPr>
      <w:r w:rsidRPr="00996C18">
        <w:rPr>
          <w:rFonts w:ascii="GHEA Grapalat" w:hAnsi="GHEA Grapalat"/>
          <w:sz w:val="22"/>
          <w:szCs w:val="22"/>
          <w:lang w:val="hy-AM"/>
        </w:rPr>
        <w:t>Руководитель исполнительного органа</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rPr>
        <w:t>____________________________________________</w:t>
      </w:r>
    </w:p>
    <w:p w:rsidR="00CA7EAE" w:rsidRPr="00996C18" w:rsidRDefault="00CA7EAE" w:rsidP="00B032C0">
      <w:pPr>
        <w:pStyle w:val="ab"/>
        <w:shd w:val="clear" w:color="auto" w:fill="FFFFFF"/>
        <w:spacing w:before="0" w:beforeAutospacing="0" w:after="0" w:afterAutospacing="0"/>
        <w:ind w:firstLine="375"/>
        <w:jc w:val="both"/>
        <w:rPr>
          <w:rFonts w:ascii="GHEA Grapalat" w:hAnsi="GHEA Grapalat"/>
          <w:sz w:val="22"/>
          <w:szCs w:val="22"/>
          <w:u w:val="single"/>
        </w:rPr>
      </w:pPr>
    </w:p>
    <w:p w:rsidR="00CA7EAE" w:rsidRPr="00996C18" w:rsidRDefault="00CA7EAE" w:rsidP="00B032C0">
      <w:pPr>
        <w:pStyle w:val="ab"/>
        <w:shd w:val="clear" w:color="auto" w:fill="FFFFFF"/>
        <w:spacing w:before="0" w:beforeAutospacing="0" w:after="0" w:afterAutospacing="0"/>
        <w:ind w:firstLine="375"/>
        <w:jc w:val="both"/>
        <w:rPr>
          <w:rFonts w:ascii="GHEA Grapalat" w:hAnsi="GHEA Grapalat"/>
          <w:sz w:val="22"/>
          <w:szCs w:val="22"/>
          <w:lang w:val="hy-AM"/>
        </w:rPr>
      </w:pPr>
      <w:r w:rsidRPr="00996C18">
        <w:rPr>
          <w:rFonts w:ascii="GHEA Grapalat" w:hAnsi="GHEA Grapalat"/>
          <w:sz w:val="22"/>
          <w:szCs w:val="22"/>
          <w:u w:val="single"/>
        </w:rPr>
        <w:t>____________________________________________________________________________</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p>
    <w:p w:rsidR="00CA7EAE" w:rsidRPr="00996C18" w:rsidRDefault="00CA7EAE" w:rsidP="00B032C0">
      <w:pPr>
        <w:pStyle w:val="ab"/>
        <w:shd w:val="clear" w:color="auto" w:fill="FFFFFF"/>
        <w:spacing w:before="0" w:beforeAutospacing="0" w:after="0" w:afterAutospacing="0"/>
        <w:rPr>
          <w:rFonts w:ascii="GHEA Grapalat" w:hAnsi="GHEA Grapalat"/>
          <w:i/>
          <w:szCs w:val="16"/>
        </w:rPr>
      </w:pPr>
      <w:r w:rsidRPr="00996C18">
        <w:rPr>
          <w:rFonts w:ascii="GHEA Grapalat" w:hAnsi="GHEA Grapalat" w:cs="Sylfaen"/>
          <w:sz w:val="22"/>
          <w:szCs w:val="22"/>
          <w:vertAlign w:val="superscript"/>
        </w:rPr>
        <w:t xml:space="preserve">                                                                                число, месяц, год</w:t>
      </w:r>
    </w:p>
    <w:p w:rsidR="00CA7EAE" w:rsidRPr="00996C18" w:rsidRDefault="00CA7EAE" w:rsidP="00CA7EAE">
      <w:pPr>
        <w:pStyle w:val="a3"/>
        <w:widowControl w:val="0"/>
        <w:spacing w:after="160" w:line="240" w:lineRule="auto"/>
        <w:ind w:firstLine="0"/>
        <w:rPr>
          <w:rFonts w:ascii="GHEA Grapalat" w:hAnsi="GHEA Grapalat"/>
          <w:i w:val="0"/>
          <w:sz w:val="24"/>
          <w:szCs w:val="16"/>
        </w:rPr>
      </w:pPr>
    </w:p>
    <w:p w:rsidR="00CA7EAE" w:rsidRPr="00996C18" w:rsidRDefault="00CA7EAE" w:rsidP="00CA7EAE">
      <w:pPr>
        <w:pStyle w:val="a5"/>
        <w:rPr>
          <w:rFonts w:ascii="GHEA Grapalat" w:hAnsi="GHEA Grapalat"/>
          <w:lang w:val="ru-RU"/>
        </w:rPr>
      </w:pPr>
      <w:r w:rsidRPr="00996C18">
        <w:rPr>
          <w:rStyle w:val="a7"/>
          <w:rFonts w:ascii="GHEA Grapalat" w:hAnsi="GHEA Grapalat"/>
          <w:lang w:val="ru-RU"/>
        </w:rPr>
        <w:t>*</w:t>
      </w:r>
      <w:r w:rsidRPr="00996C18">
        <w:rPr>
          <w:rFonts w:ascii="GHEA Grapalat" w:hAnsi="GHEA Grapalat"/>
          <w:i/>
          <w:lang w:val="ru-RU"/>
        </w:rPr>
        <w:t>Заполняется секретарем Комиссии до опубликования приглашения в бюллетене</w:t>
      </w:r>
    </w:p>
    <w:p w:rsidR="00681B66" w:rsidRPr="00E03632" w:rsidRDefault="00CA7EAE" w:rsidP="00E03632">
      <w:pPr>
        <w:spacing w:line="240" w:lineRule="auto"/>
        <w:jc w:val="right"/>
        <w:rPr>
          <w:rFonts w:ascii="GHEA Grapalat" w:hAnsi="GHEA Grapalat" w:cs="GHEA Grapalat"/>
          <w:b/>
          <w:i/>
          <w:lang w:val="ru-RU"/>
        </w:rPr>
      </w:pPr>
      <w:r w:rsidRPr="00996C18">
        <w:rPr>
          <w:rFonts w:ascii="GHEA Grapalat" w:hAnsi="GHEA Grapalat"/>
          <w:i/>
          <w:sz w:val="24"/>
          <w:szCs w:val="16"/>
          <w:lang w:val="ru-RU"/>
        </w:rPr>
        <w:br w:type="page"/>
      </w:r>
      <w:r w:rsidR="00681B66" w:rsidRPr="00E03632">
        <w:rPr>
          <w:rFonts w:ascii="GHEA Grapalat" w:hAnsi="GHEA Grapalat"/>
          <w:b/>
          <w:i/>
          <w:lang w:val="ru-RU"/>
        </w:rPr>
        <w:lastRenderedPageBreak/>
        <w:t>Приложение № 3.2</w:t>
      </w:r>
    </w:p>
    <w:p w:rsidR="00E03632" w:rsidRPr="00E03632" w:rsidRDefault="00E03632" w:rsidP="00E03632">
      <w:pPr>
        <w:pStyle w:val="31"/>
        <w:widowControl w:val="0"/>
        <w:spacing w:after="0" w:line="240" w:lineRule="auto"/>
        <w:jc w:val="right"/>
        <w:rPr>
          <w:rFonts w:ascii="GHEA Grapalat" w:hAnsi="GHEA Grapalat"/>
          <w:b/>
          <w:color w:val="000000" w:themeColor="text1"/>
          <w:sz w:val="24"/>
          <w:szCs w:val="24"/>
          <w:lang w:val="ru-RU"/>
        </w:rPr>
      </w:pPr>
      <w:r w:rsidRPr="00E03632">
        <w:rPr>
          <w:rFonts w:ascii="GHEA Grapalat" w:hAnsi="GHEA Grapalat"/>
          <w:b/>
          <w:color w:val="000000" w:themeColor="text1"/>
          <w:sz w:val="24"/>
          <w:szCs w:val="24"/>
          <w:lang w:val="ru-RU"/>
        </w:rPr>
        <w:t xml:space="preserve">к </w:t>
      </w:r>
      <w:r w:rsidRPr="00162DC5">
        <w:rPr>
          <w:rFonts w:ascii="GHEA Grapalat" w:hAnsi="GHEA Grapalat"/>
          <w:b/>
          <w:color w:val="000000" w:themeColor="text1"/>
          <w:sz w:val="24"/>
          <w:szCs w:val="24"/>
          <w:lang w:val="ru-RU"/>
        </w:rPr>
        <w:t>П</w:t>
      </w:r>
      <w:r w:rsidRPr="00E03632">
        <w:rPr>
          <w:rFonts w:ascii="GHEA Grapalat" w:hAnsi="GHEA Grapalat"/>
          <w:b/>
          <w:color w:val="000000" w:themeColor="text1"/>
          <w:sz w:val="24"/>
          <w:szCs w:val="24"/>
          <w:lang w:val="ru-RU"/>
        </w:rPr>
        <w:t>риглашение на электронный аукцион</w:t>
      </w:r>
    </w:p>
    <w:p w:rsidR="00E03632" w:rsidRPr="00E03632" w:rsidRDefault="00E03632" w:rsidP="00E03632">
      <w:pPr>
        <w:pStyle w:val="31"/>
        <w:widowControl w:val="0"/>
        <w:spacing w:after="0" w:line="240" w:lineRule="auto"/>
        <w:jc w:val="right"/>
        <w:rPr>
          <w:rFonts w:ascii="GHEA Grapalat" w:hAnsi="GHEA Grapalat"/>
          <w:b/>
          <w:color w:val="000000" w:themeColor="text1"/>
          <w:sz w:val="24"/>
          <w:szCs w:val="24"/>
          <w:lang w:val="ru-RU"/>
        </w:rPr>
      </w:pPr>
      <w:r w:rsidRPr="00E03632">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E03632" w:rsidRPr="00162DC5" w:rsidRDefault="00E03632" w:rsidP="00E03632">
      <w:pPr>
        <w:widowControl w:val="0"/>
        <w:spacing w:after="160" w:line="240" w:lineRule="auto"/>
        <w:jc w:val="center"/>
        <w:rPr>
          <w:rFonts w:ascii="GHEA Grapalat" w:hAnsi="GHEA Grapalat"/>
          <w:b/>
          <w:lang w:val="ru-RU"/>
        </w:rPr>
      </w:pPr>
    </w:p>
    <w:p w:rsidR="00681B66" w:rsidRPr="00996C18" w:rsidRDefault="00681B66" w:rsidP="00A7417B">
      <w:pPr>
        <w:widowControl w:val="0"/>
        <w:spacing w:after="160" w:line="240" w:lineRule="auto"/>
        <w:jc w:val="center"/>
        <w:rPr>
          <w:rFonts w:ascii="GHEA Grapalat" w:hAnsi="GHEA Grapalat" w:cs="GHEA Grapalat"/>
          <w:b/>
          <w:lang w:val="ru-RU"/>
        </w:rPr>
      </w:pPr>
      <w:r w:rsidRPr="00996C18">
        <w:rPr>
          <w:rFonts w:ascii="GHEA Grapalat" w:hAnsi="GHEA Grapalat"/>
          <w:b/>
          <w:lang w:val="ru-RU"/>
        </w:rPr>
        <w:t xml:space="preserve">СОГЛАШЕНИЕ О НЕУСТОЙКЕ </w:t>
      </w:r>
    </w:p>
    <w:p w:rsidR="00681B66" w:rsidRPr="00996C18" w:rsidRDefault="00681B66" w:rsidP="00A7417B">
      <w:pPr>
        <w:widowControl w:val="0"/>
        <w:spacing w:after="160" w:line="240" w:lineRule="auto"/>
        <w:jc w:val="center"/>
        <w:rPr>
          <w:rFonts w:ascii="GHEA Grapalat" w:hAnsi="GHEA Grapalat" w:cs="GHEA Grapalat"/>
          <w:b/>
          <w:lang w:val="ru-RU"/>
        </w:rPr>
      </w:pPr>
      <w:r w:rsidRPr="00996C18">
        <w:rPr>
          <w:rFonts w:ascii="GHEA Grapalat" w:hAnsi="GHEA Grapalat"/>
          <w:b/>
          <w:lang w:val="ru-RU"/>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81B66" w:rsidRPr="00996C18" w:rsidTr="00C144B6">
        <w:tc>
          <w:tcPr>
            <w:tcW w:w="4786" w:type="dxa"/>
          </w:tcPr>
          <w:p w:rsidR="00681B66" w:rsidRPr="00996C18" w:rsidRDefault="00681B66" w:rsidP="00A7417B">
            <w:pPr>
              <w:widowControl w:val="0"/>
              <w:spacing w:after="160"/>
              <w:rPr>
                <w:rFonts w:ascii="GHEA Grapalat" w:hAnsi="GHEA Grapalat" w:cs="GHEA Grapalat"/>
                <w:b/>
                <w:sz w:val="22"/>
                <w:szCs w:val="22"/>
                <w:lang w:val="en-US"/>
              </w:rPr>
            </w:pPr>
            <w:r w:rsidRPr="00996C18">
              <w:rPr>
                <w:rFonts w:ascii="GHEA Grapalat" w:hAnsi="GHEA Grapalat"/>
                <w:sz w:val="22"/>
                <w:szCs w:val="22"/>
              </w:rPr>
              <w:t>г. Ереван</w:t>
            </w:r>
          </w:p>
        </w:tc>
        <w:tc>
          <w:tcPr>
            <w:tcW w:w="4500" w:type="dxa"/>
          </w:tcPr>
          <w:p w:rsidR="00681B66" w:rsidRPr="00996C18" w:rsidRDefault="00681B66" w:rsidP="00A7417B">
            <w:pPr>
              <w:widowControl w:val="0"/>
              <w:spacing w:after="160"/>
              <w:jc w:val="right"/>
              <w:rPr>
                <w:rFonts w:ascii="GHEA Grapalat" w:hAnsi="GHEA Grapalat" w:cs="GHEA Grapalat"/>
                <w:b/>
                <w:sz w:val="22"/>
                <w:szCs w:val="22"/>
              </w:rPr>
            </w:pPr>
            <w:r w:rsidRPr="00996C18">
              <w:rPr>
                <w:rFonts w:ascii="GHEA Grapalat" w:hAnsi="GHEA Grapalat"/>
                <w:sz w:val="22"/>
                <w:szCs w:val="22"/>
              </w:rPr>
              <w:t>"</w:t>
            </w:r>
            <w:r w:rsidRPr="00996C18">
              <w:rPr>
                <w:rFonts w:ascii="GHEA Grapalat" w:hAnsi="GHEA Grapalat"/>
                <w:sz w:val="22"/>
                <w:szCs w:val="22"/>
                <w:lang w:val="en-US"/>
              </w:rPr>
              <w:tab/>
            </w:r>
            <w:r w:rsidRPr="00996C18">
              <w:rPr>
                <w:rFonts w:ascii="GHEA Grapalat" w:hAnsi="GHEA Grapalat"/>
                <w:sz w:val="22"/>
                <w:szCs w:val="22"/>
              </w:rPr>
              <w:t xml:space="preserve">" </w:t>
            </w:r>
            <w:r w:rsidRPr="00996C18">
              <w:rPr>
                <w:rFonts w:ascii="GHEA Grapalat" w:hAnsi="GHEA Grapalat"/>
                <w:sz w:val="22"/>
                <w:szCs w:val="22"/>
                <w:lang w:val="en-US"/>
              </w:rPr>
              <w:tab/>
            </w:r>
            <w:r w:rsidRPr="00996C18">
              <w:rPr>
                <w:rFonts w:ascii="GHEA Grapalat" w:hAnsi="GHEA Grapalat"/>
                <w:sz w:val="22"/>
                <w:szCs w:val="22"/>
              </w:rPr>
              <w:t>20</w:t>
            </w:r>
            <w:r w:rsidRPr="00996C18">
              <w:rPr>
                <w:rFonts w:ascii="GHEA Grapalat" w:hAnsi="GHEA Grapalat"/>
                <w:sz w:val="22"/>
                <w:szCs w:val="22"/>
                <w:lang w:val="en-US"/>
              </w:rPr>
              <w:tab/>
            </w:r>
            <w:r w:rsidRPr="00996C18">
              <w:rPr>
                <w:rFonts w:ascii="GHEA Grapalat" w:hAnsi="GHEA Grapalat"/>
                <w:sz w:val="22"/>
                <w:szCs w:val="22"/>
              </w:rPr>
              <w:t>г.</w:t>
            </w:r>
            <w:r w:rsidRPr="00996C18">
              <w:rPr>
                <w:rStyle w:val="a7"/>
                <w:rFonts w:ascii="GHEA Grapalat" w:hAnsi="GHEA Grapalat"/>
                <w:sz w:val="22"/>
                <w:szCs w:val="22"/>
              </w:rPr>
              <w:footnoteReference w:customMarkFollows="1" w:id="5"/>
              <w:t>**</w:t>
            </w:r>
          </w:p>
        </w:tc>
      </w:tr>
    </w:tbl>
    <w:p w:rsidR="00681B66" w:rsidRPr="00996C18" w:rsidRDefault="00681B66" w:rsidP="00A7417B">
      <w:pPr>
        <w:widowControl w:val="0"/>
        <w:spacing w:after="160" w:line="240" w:lineRule="auto"/>
        <w:rPr>
          <w:rFonts w:ascii="GHEA Grapalat" w:hAnsi="GHEA Grapalat" w:cs="GHEA Grapalat"/>
          <w:b/>
        </w:rPr>
      </w:pPr>
    </w:p>
    <w:p w:rsidR="00681B66" w:rsidRPr="00996C18" w:rsidRDefault="00681B66" w:rsidP="00A7417B">
      <w:pPr>
        <w:widowControl w:val="0"/>
        <w:spacing w:line="240" w:lineRule="auto"/>
        <w:rPr>
          <w:rFonts w:ascii="GHEA Grapalat" w:hAnsi="GHEA Grapalat" w:cs="GHEA Grapalat"/>
          <w:u w:val="single"/>
          <w:vertAlign w:val="subscript"/>
        </w:rPr>
      </w:pPr>
      <w:r w:rsidRPr="00996C18">
        <w:rPr>
          <w:rFonts w:ascii="GHEA Grapalat" w:hAnsi="GHEA Grapalat"/>
        </w:rPr>
        <w:t xml:space="preserve">_______________________________________________, в </w:t>
      </w:r>
      <w:proofErr w:type="spellStart"/>
      <w:r w:rsidRPr="00996C18">
        <w:rPr>
          <w:rFonts w:ascii="GHEA Grapalat" w:hAnsi="GHEA Grapalat"/>
        </w:rPr>
        <w:t>лице</w:t>
      </w:r>
      <w:proofErr w:type="spellEnd"/>
      <w:r w:rsidRPr="00996C18">
        <w:rPr>
          <w:rFonts w:ascii="GHEA Grapalat" w:hAnsi="GHEA Grapalat"/>
        </w:rPr>
        <w:t xml:space="preserve"> </w:t>
      </w:r>
      <w:proofErr w:type="spellStart"/>
      <w:r w:rsidRPr="00996C18">
        <w:rPr>
          <w:rFonts w:ascii="GHEA Grapalat" w:hAnsi="GHEA Grapalat"/>
        </w:rPr>
        <w:t>директора</w:t>
      </w:r>
      <w:proofErr w:type="spellEnd"/>
      <w:r w:rsidRPr="00996C18">
        <w:rPr>
          <w:rFonts w:ascii="GHEA Grapalat" w:hAnsi="GHEA Grapalat"/>
        </w:rPr>
        <w:t xml:space="preserve"> </w:t>
      </w:r>
      <w:proofErr w:type="spellStart"/>
      <w:r w:rsidRPr="00996C18">
        <w:rPr>
          <w:rFonts w:ascii="GHEA Grapalat" w:hAnsi="GHEA Grapalat"/>
        </w:rPr>
        <w:t>Компании</w:t>
      </w:r>
      <w:proofErr w:type="spellEnd"/>
      <w:r w:rsidRPr="00996C18">
        <w:rPr>
          <w:rFonts w:ascii="GHEA Grapalat" w:hAnsi="GHEA Grapalat"/>
        </w:rPr>
        <w:t>,</w:t>
      </w:r>
    </w:p>
    <w:p w:rsidR="00681B66" w:rsidRPr="00996C18" w:rsidRDefault="00681B66" w:rsidP="00A7417B">
      <w:pPr>
        <w:widowControl w:val="0"/>
        <w:spacing w:after="160" w:line="240" w:lineRule="auto"/>
        <w:ind w:left="1843"/>
        <w:rPr>
          <w:rFonts w:ascii="GHEA Grapalat" w:hAnsi="GHEA Grapalat"/>
          <w:vertAlign w:val="superscript"/>
        </w:rPr>
      </w:pPr>
      <w:proofErr w:type="spellStart"/>
      <w:proofErr w:type="gramStart"/>
      <w:r w:rsidRPr="00996C18">
        <w:rPr>
          <w:rFonts w:ascii="GHEA Grapalat" w:hAnsi="GHEA Grapalat"/>
          <w:vertAlign w:val="superscript"/>
        </w:rPr>
        <w:t>наименование</w:t>
      </w:r>
      <w:proofErr w:type="spellEnd"/>
      <w:proofErr w:type="gramEnd"/>
      <w:r w:rsidRPr="00996C18">
        <w:rPr>
          <w:rFonts w:ascii="GHEA Grapalat" w:hAnsi="GHEA Grapalat"/>
          <w:vertAlign w:val="superscript"/>
        </w:rPr>
        <w:t xml:space="preserve"> </w:t>
      </w:r>
      <w:proofErr w:type="spellStart"/>
      <w:r w:rsidRPr="00996C18">
        <w:rPr>
          <w:rFonts w:ascii="GHEA Grapalat" w:hAnsi="GHEA Grapalat"/>
          <w:vertAlign w:val="superscript"/>
        </w:rPr>
        <w:t>Компании</w:t>
      </w:r>
      <w:proofErr w:type="spellEnd"/>
    </w:p>
    <w:p w:rsidR="00681B66" w:rsidRPr="00996C18" w:rsidRDefault="00681B66" w:rsidP="00A7417B">
      <w:pPr>
        <w:widowControl w:val="0"/>
        <w:spacing w:line="240" w:lineRule="auto"/>
        <w:rPr>
          <w:rFonts w:ascii="GHEA Grapalat" w:hAnsi="GHEA Grapalat"/>
        </w:rPr>
      </w:pPr>
      <w:r w:rsidRPr="00996C18">
        <w:rPr>
          <w:rFonts w:ascii="GHEA Grapalat" w:hAnsi="GHEA Grapalat"/>
        </w:rPr>
        <w:t>_________________________________________________________________________</w:t>
      </w:r>
    </w:p>
    <w:p w:rsidR="00681B66" w:rsidRPr="00996C18" w:rsidRDefault="00681B66" w:rsidP="00A7417B">
      <w:pPr>
        <w:widowControl w:val="0"/>
        <w:spacing w:after="160" w:line="240" w:lineRule="auto"/>
        <w:jc w:val="center"/>
        <w:rPr>
          <w:rFonts w:ascii="GHEA Grapalat" w:hAnsi="GHEA Grapalat"/>
          <w:vertAlign w:val="superscript"/>
          <w:lang w:val="ru-RU"/>
        </w:rPr>
      </w:pPr>
      <w:r w:rsidRPr="00996C18">
        <w:rPr>
          <w:rFonts w:ascii="GHEA Grapalat" w:hAnsi="GHEA Grapalat"/>
          <w:vertAlign w:val="superscript"/>
          <w:lang w:val="ru-RU"/>
        </w:rPr>
        <w:t>имя, фамилия, паспортные данные директора компании</w:t>
      </w:r>
    </w:p>
    <w:p w:rsidR="00681B66" w:rsidRPr="00996C18" w:rsidRDefault="00681B66" w:rsidP="00A7417B">
      <w:pPr>
        <w:widowControl w:val="0"/>
        <w:spacing w:after="160" w:line="240" w:lineRule="auto"/>
        <w:rPr>
          <w:rFonts w:ascii="GHEA Grapalat" w:hAnsi="GHEA Grapalat" w:cs="GHEA Grapalat"/>
          <w:lang w:val="ru-RU"/>
        </w:rPr>
      </w:pPr>
      <w:r w:rsidRPr="00996C18">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81B66" w:rsidRPr="00996C18" w:rsidRDefault="00681B66" w:rsidP="00A7417B">
      <w:pPr>
        <w:widowControl w:val="0"/>
        <w:spacing w:after="160" w:line="240" w:lineRule="auto"/>
        <w:ind w:firstLine="709"/>
        <w:rPr>
          <w:rFonts w:ascii="GHEA Grapalat" w:hAnsi="GHEA Grapalat" w:cs="GHEA Grapalat"/>
          <w:lang w:val="ru-RU"/>
        </w:rPr>
      </w:pPr>
    </w:p>
    <w:p w:rsidR="00681B66" w:rsidRPr="00996C18" w:rsidRDefault="00681B66" w:rsidP="00A7417B">
      <w:pPr>
        <w:widowControl w:val="0"/>
        <w:spacing w:after="160" w:line="240" w:lineRule="auto"/>
        <w:jc w:val="center"/>
        <w:rPr>
          <w:rFonts w:ascii="GHEA Grapalat" w:hAnsi="GHEA Grapalat" w:cs="GHEA Grapalat"/>
          <w:b/>
          <w:bCs/>
          <w:lang w:val="ru-RU"/>
        </w:rPr>
      </w:pPr>
      <w:r w:rsidRPr="00996C18">
        <w:rPr>
          <w:rFonts w:ascii="GHEA Grapalat" w:hAnsi="GHEA Grapalat"/>
          <w:b/>
          <w:lang w:val="ru-RU"/>
        </w:rPr>
        <w:t>1. Предмет соглашения</w:t>
      </w:r>
    </w:p>
    <w:p w:rsidR="00681B66" w:rsidRPr="00996C18" w:rsidRDefault="00681B66" w:rsidP="00A7417B">
      <w:pPr>
        <w:widowControl w:val="0"/>
        <w:tabs>
          <w:tab w:val="left" w:pos="567"/>
        </w:tabs>
        <w:spacing w:line="240" w:lineRule="auto"/>
        <w:rPr>
          <w:rFonts w:ascii="GHEA Grapalat" w:hAnsi="GHEA Grapalat" w:cs="GHEA Grapalat"/>
          <w:spacing w:val="-6"/>
          <w:lang w:val="ru-RU"/>
        </w:rPr>
      </w:pPr>
      <w:r w:rsidRPr="00996C18">
        <w:rPr>
          <w:rFonts w:ascii="GHEA Grapalat" w:hAnsi="GHEA Grapalat"/>
          <w:lang w:val="ru-RU"/>
        </w:rPr>
        <w:t>1</w:t>
      </w:r>
      <w:r w:rsidRPr="00996C18">
        <w:rPr>
          <w:rFonts w:ascii="GHEA Grapalat" w:hAnsi="GHEA Grapalat"/>
          <w:spacing w:val="-6"/>
          <w:lang w:val="ru-RU"/>
        </w:rPr>
        <w:t>.1.</w:t>
      </w:r>
      <w:r w:rsidRPr="00996C18">
        <w:rPr>
          <w:rFonts w:ascii="GHEA Grapalat" w:hAnsi="GHEA Grapalat"/>
          <w:spacing w:val="-6"/>
          <w:lang w:val="ru-RU"/>
        </w:rPr>
        <w:tab/>
        <w:t xml:space="preserve">Компания участвует в организованной ___________________ *(далее — Заказчик) </w:t>
      </w:r>
    </w:p>
    <w:p w:rsidR="00681B66" w:rsidRPr="00996C18" w:rsidRDefault="00681B66" w:rsidP="00A7417B">
      <w:pPr>
        <w:widowControl w:val="0"/>
        <w:tabs>
          <w:tab w:val="left" w:pos="284"/>
        </w:tabs>
        <w:spacing w:line="240" w:lineRule="auto"/>
        <w:ind w:left="5245"/>
        <w:rPr>
          <w:rFonts w:ascii="GHEA Grapalat" w:hAnsi="GHEA Grapalat" w:cs="GHEA Grapalat"/>
          <w:lang w:val="ru-RU"/>
        </w:rPr>
      </w:pPr>
      <w:r w:rsidRPr="00996C18">
        <w:rPr>
          <w:rFonts w:ascii="GHEA Grapalat" w:hAnsi="GHEA Grapalat"/>
          <w:vertAlign w:val="superscript"/>
          <w:lang w:val="ru-RU"/>
        </w:rPr>
        <w:t>наименование заказчика</w:t>
      </w:r>
    </w:p>
    <w:p w:rsidR="00681B66" w:rsidRPr="00996C18" w:rsidRDefault="00681B66" w:rsidP="00A7417B">
      <w:pPr>
        <w:widowControl w:val="0"/>
        <w:spacing w:line="240" w:lineRule="auto"/>
        <w:rPr>
          <w:rFonts w:ascii="GHEA Grapalat" w:hAnsi="GHEA Grapalat" w:cs="GHEA Grapalat"/>
          <w:lang w:val="ru-RU"/>
        </w:rPr>
      </w:pPr>
      <w:r w:rsidRPr="00996C18">
        <w:rPr>
          <w:rFonts w:ascii="GHEA Grapalat" w:hAnsi="GHEA Grapalat"/>
          <w:lang w:val="ru-RU"/>
        </w:rPr>
        <w:t>процедуре закупок под кодом ____________________________________________ *.</w:t>
      </w:r>
    </w:p>
    <w:p w:rsidR="00681B66" w:rsidRPr="00996C18" w:rsidRDefault="00681B66" w:rsidP="00F0760D">
      <w:pPr>
        <w:widowControl w:val="0"/>
        <w:spacing w:line="240" w:lineRule="auto"/>
        <w:ind w:left="5245"/>
        <w:rPr>
          <w:rFonts w:ascii="GHEA Grapalat" w:hAnsi="GHEA Grapalat" w:cs="GHEA Grapalat"/>
          <w:lang w:val="ru-RU"/>
        </w:rPr>
      </w:pPr>
      <w:r w:rsidRPr="00996C18">
        <w:rPr>
          <w:rFonts w:ascii="GHEA Grapalat" w:hAnsi="GHEA Grapalat"/>
          <w:vertAlign w:val="superscript"/>
          <w:lang w:val="ru-RU"/>
        </w:rPr>
        <w:t>код процедуры</w:t>
      </w:r>
    </w:p>
    <w:p w:rsidR="00681B66" w:rsidRPr="00996C18" w:rsidRDefault="00681B66" w:rsidP="00A7417B">
      <w:pPr>
        <w:widowControl w:val="0"/>
        <w:tabs>
          <w:tab w:val="left" w:pos="1134"/>
        </w:tabs>
        <w:spacing w:after="160" w:line="240" w:lineRule="auto"/>
        <w:ind w:firstLine="567"/>
        <w:rPr>
          <w:rFonts w:ascii="GHEA Grapalat" w:hAnsi="GHEA Grapalat"/>
          <w:lang w:val="ru-RU"/>
        </w:rPr>
      </w:pPr>
      <w:r w:rsidRPr="00996C18">
        <w:rPr>
          <w:rFonts w:ascii="GHEA Grapalat" w:hAnsi="GHEA Grapalat"/>
          <w:lang w:val="ru-RU"/>
        </w:rPr>
        <w:t>1.2.</w:t>
      </w:r>
      <w:r w:rsidRPr="00996C18">
        <w:rPr>
          <w:rFonts w:ascii="GHEA Grapalat" w:hAnsi="GHEA Grapalat"/>
          <w:lang w:val="ru-RU"/>
        </w:rPr>
        <w:tab/>
      </w:r>
      <w:r w:rsidRPr="00996C18">
        <w:rPr>
          <w:rFonts w:ascii="GHEA Grapalat" w:hAnsi="GHEA Grapalat" w:cs="GHEA Grapalat"/>
          <w:lang w:val="ru-RU"/>
        </w:rPr>
        <w:t xml:space="preserve">В качестве участника, </w:t>
      </w:r>
      <w:r w:rsidRPr="00996C18">
        <w:rPr>
          <w:rFonts w:ascii="GHEA Grapalat" w:hAnsi="GHEA Grapalat" w:cs="GHEA Grapalat"/>
          <w:lang w:val="hy-AM"/>
        </w:rPr>
        <w:t>օ</w:t>
      </w:r>
      <w:proofErr w:type="spellStart"/>
      <w:r w:rsidRPr="00996C18">
        <w:rPr>
          <w:rFonts w:ascii="GHEA Grapalat" w:hAnsi="GHEA Grapalat" w:cs="GHEA Grapalat"/>
          <w:lang w:val="ru-RU"/>
        </w:rPr>
        <w:t>тобранного</w:t>
      </w:r>
      <w:proofErr w:type="spellEnd"/>
      <w:r w:rsidRPr="00996C18">
        <w:rPr>
          <w:rFonts w:ascii="GHEA Grapalat" w:hAnsi="GHEA Grapalat" w:cs="GHEA Grapalat"/>
          <w:lang w:val="ru-RU"/>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96C18">
        <w:rPr>
          <w:rFonts w:ascii="GHEA Grapalat" w:hAnsi="GHEA Grapalat" w:cs="GHEA Grapalat"/>
        </w:rPr>
        <w:t>K</w:t>
      </w:r>
      <w:proofErr w:type="spellStart"/>
      <w:r w:rsidRPr="00996C18">
        <w:rPr>
          <w:rFonts w:ascii="GHEA Grapalat" w:hAnsi="GHEA Grapalat" w:cs="GHEA Grapalat"/>
          <w:lang w:val="ru-RU"/>
        </w:rPr>
        <w:t>омпания</w:t>
      </w:r>
      <w:proofErr w:type="spellEnd"/>
      <w:r w:rsidRPr="00996C18">
        <w:rPr>
          <w:rFonts w:ascii="GHEA Grapalat" w:hAnsi="GHEA Grapalat" w:cs="GHEA Grapalat"/>
          <w:lang w:val="ru-RU"/>
        </w:rPr>
        <w:t xml:space="preserve"> </w:t>
      </w:r>
      <w:r w:rsidRPr="00996C18">
        <w:rPr>
          <w:rFonts w:ascii="GHEA Grapalat" w:hAnsi="GHEA Grapalat"/>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1.3.</w:t>
      </w:r>
      <w:r w:rsidRPr="00996C18">
        <w:rPr>
          <w:rFonts w:ascii="GHEA Grapalat" w:hAnsi="GHEA Grapalat"/>
          <w:lang w:val="ru-RU"/>
        </w:rPr>
        <w:tab/>
        <w:t>Подписав платежное требование (далее — Требование), прилагаемое к</w:t>
      </w:r>
      <w:r w:rsidRPr="00996C18">
        <w:t> </w:t>
      </w:r>
      <w:r w:rsidRPr="00996C18">
        <w:rPr>
          <w:rFonts w:ascii="GHEA Grapalat" w:hAnsi="GHEA Grapalat"/>
          <w:lang w:val="ru-RU"/>
        </w:rPr>
        <w:t xml:space="preserve">настоящему Соглашению о неустойке, Компания </w:t>
      </w:r>
      <w:proofErr w:type="spellStart"/>
      <w:r w:rsidRPr="00996C18">
        <w:rPr>
          <w:rFonts w:ascii="GHEA Grapalat" w:hAnsi="GHEA Grapalat"/>
          <w:lang w:val="ru-RU"/>
        </w:rPr>
        <w:t>безотзывно</w:t>
      </w:r>
      <w:proofErr w:type="spellEnd"/>
      <w:r w:rsidRPr="00996C18">
        <w:rPr>
          <w:rFonts w:ascii="GHEA Grapalat" w:hAnsi="GHEA Grapalat"/>
          <w:lang w:val="ru-RU"/>
        </w:rPr>
        <w:t xml:space="preserve"> соглашается, что: </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а)</w:t>
      </w:r>
      <w:r w:rsidRPr="00996C18">
        <w:rPr>
          <w:rFonts w:ascii="GHEA Grapalat" w:hAnsi="GHEA Grapalat"/>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б)</w:t>
      </w:r>
      <w:r w:rsidRPr="00996C18">
        <w:rPr>
          <w:rFonts w:ascii="GHEA Grapalat" w:hAnsi="GHEA Grapalat"/>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в)</w:t>
      </w:r>
      <w:r w:rsidRPr="00996C18">
        <w:rPr>
          <w:rFonts w:ascii="GHEA Grapalat" w:hAnsi="GHEA Grapalat"/>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г)</w:t>
      </w:r>
      <w:r w:rsidRPr="00996C18">
        <w:rPr>
          <w:rFonts w:ascii="GHEA Grapalat" w:hAnsi="GHEA Grapalat"/>
          <w:lang w:val="ru-RU"/>
        </w:rPr>
        <w:tab/>
        <w:t>Компания подтверждает, что акцептовала Требование в полном размере суммы неустойки.</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д)</w:t>
      </w:r>
      <w:r w:rsidRPr="00996C18">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996C18">
        <w:rPr>
          <w:rFonts w:ascii="GHEA Grapalat" w:hAnsi="GHEA Grapalat"/>
          <w:lang w:val="ru-RU"/>
        </w:rPr>
        <w:t>представления</w:t>
      </w:r>
      <w:proofErr w:type="gramEnd"/>
      <w:r w:rsidRPr="00996C18">
        <w:rPr>
          <w:rFonts w:ascii="GHEA Grapalat" w:hAnsi="GHEA Grapalat"/>
          <w:lang w:val="ru-RU"/>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37E2A" w:rsidRPr="00996C18" w:rsidRDefault="00681B66" w:rsidP="00681B6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1.4.</w:t>
      </w:r>
      <w:r w:rsidRPr="00996C18">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96C18">
        <w:rPr>
          <w:rFonts w:ascii="Courier New" w:hAnsi="Courier New" w:cs="Courier New"/>
        </w:rPr>
        <w:t> </w:t>
      </w:r>
      <w:r w:rsidRPr="00996C18">
        <w:rPr>
          <w:rFonts w:ascii="GHEA Grapalat" w:hAnsi="GHEA Grapalat"/>
          <w:lang w:val="ru-RU"/>
        </w:rPr>
        <w:t xml:space="preserve">Банк-плательщик оригиналы настоящего </w:t>
      </w:r>
      <w:r w:rsidRPr="00996C18">
        <w:rPr>
          <w:rFonts w:ascii="GHEA Grapalat" w:hAnsi="GHEA Grapalat"/>
          <w:lang w:val="ru-RU"/>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1.5.</w:t>
      </w:r>
      <w:r w:rsidRPr="00996C18">
        <w:rPr>
          <w:rFonts w:ascii="GHEA Grapalat" w:hAnsi="GHEA Grapalat"/>
          <w:lang w:val="ru-RU"/>
        </w:rPr>
        <w:tab/>
        <w:t>Заказчик может представить в Банк-плательщик иные дополнительные документы.</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1.6. Банк не несет какой-либо ответственности за риски (понесенные</w:t>
      </w:r>
      <w:r w:rsidRPr="00996C18">
        <w:rPr>
          <w:rFonts w:ascii="Courier New" w:hAnsi="Courier New" w:cs="Courier New"/>
        </w:rPr>
        <w:t> </w:t>
      </w:r>
      <w:r w:rsidRPr="00996C18">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sidRPr="00996C18">
        <w:rPr>
          <w:rFonts w:ascii="Courier New" w:hAnsi="Courier New" w:cs="Courier New"/>
        </w:rPr>
        <w:t> </w:t>
      </w:r>
      <w:r w:rsidRPr="00996C18">
        <w:rPr>
          <w:rFonts w:ascii="GHEA Grapalat" w:hAnsi="GHEA Grapalat"/>
          <w:lang w:val="ru-RU"/>
        </w:rPr>
        <w:t>Требовании. Банк не обязан проверять факты нарушения Компанией условий договора.</w:t>
      </w:r>
    </w:p>
    <w:p w:rsidR="00681B66" w:rsidRPr="00996C18" w:rsidRDefault="00681B66" w:rsidP="00337E2A">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1.7.</w:t>
      </w:r>
      <w:r w:rsidRPr="00996C18">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1.8.</w:t>
      </w:r>
      <w:r w:rsidRPr="00996C18">
        <w:rPr>
          <w:rFonts w:ascii="GHEA Grapalat" w:hAnsi="GHEA Grapalat"/>
          <w:lang w:val="ru-RU"/>
        </w:rPr>
        <w:tab/>
        <w:t>В случае если в течение десяти рабочих дней после представления в</w:t>
      </w:r>
      <w:r w:rsidRPr="00996C18">
        <w:rPr>
          <w:rFonts w:ascii="Courier New" w:hAnsi="Courier New" w:cs="Courier New"/>
        </w:rPr>
        <w:t> </w:t>
      </w:r>
      <w:r w:rsidRPr="00996C18">
        <w:rPr>
          <w:rFonts w:ascii="GHEA Grapalat" w:hAnsi="GHEA Grapalat"/>
          <w:lang w:val="ru-RU"/>
        </w:rPr>
        <w:t>Банк настоящего Соглашения и прилагаемого Требования по независящим от</w:t>
      </w:r>
      <w:r w:rsidRPr="00996C18">
        <w:rPr>
          <w:rFonts w:ascii="Courier New" w:hAnsi="Courier New" w:cs="Courier New"/>
        </w:rPr>
        <w:t> </w:t>
      </w:r>
      <w:r w:rsidRPr="00996C18">
        <w:rPr>
          <w:rFonts w:ascii="GHEA Grapalat" w:hAnsi="GHEA Grapalat"/>
          <w:lang w:val="ru-RU"/>
        </w:rPr>
        <w:t xml:space="preserve">Банка причинам Заказчику не выплачивается сумма, Заказчик передает в ЗАО "АКРА Кредит </w:t>
      </w:r>
      <w:proofErr w:type="spellStart"/>
      <w:r w:rsidRPr="00996C18">
        <w:rPr>
          <w:rFonts w:ascii="GHEA Grapalat" w:hAnsi="GHEA Grapalat"/>
          <w:lang w:val="ru-RU"/>
        </w:rPr>
        <w:t>Репортинг</w:t>
      </w:r>
      <w:proofErr w:type="spellEnd"/>
      <w:r w:rsidRPr="00996C18">
        <w:rPr>
          <w:rFonts w:ascii="GHEA Grapalat" w:hAnsi="GHEA Grapalat"/>
          <w:lang w:val="ru-RU"/>
        </w:rPr>
        <w:t>" (Кредитное бюро) сведения о Компании в связи с</w:t>
      </w:r>
      <w:r w:rsidRPr="00996C18">
        <w:rPr>
          <w:rFonts w:ascii="Courier New" w:hAnsi="Courier New" w:cs="Courier New"/>
        </w:rPr>
        <w:t> </w:t>
      </w:r>
      <w:r w:rsidRPr="00996C18">
        <w:rPr>
          <w:rFonts w:ascii="GHEA Grapalat" w:hAnsi="GHEA Grapalat"/>
          <w:lang w:val="ru-RU"/>
        </w:rPr>
        <w:t>неуплатой.</w:t>
      </w:r>
    </w:p>
    <w:p w:rsidR="00681B66" w:rsidRPr="00996C18" w:rsidRDefault="00681B66" w:rsidP="00A7417B">
      <w:pPr>
        <w:widowControl w:val="0"/>
        <w:spacing w:line="240" w:lineRule="auto"/>
        <w:jc w:val="center"/>
        <w:rPr>
          <w:rFonts w:ascii="GHEA Grapalat" w:hAnsi="GHEA Grapalat" w:cs="GHEA Grapalat"/>
          <w:b/>
          <w:bCs/>
          <w:lang w:val="ru-RU"/>
        </w:rPr>
      </w:pPr>
      <w:r w:rsidRPr="00996C18">
        <w:rPr>
          <w:rFonts w:ascii="GHEA Grapalat" w:hAnsi="GHEA Grapalat"/>
          <w:b/>
          <w:lang w:val="ru-RU"/>
        </w:rPr>
        <w:t>2. Иные условия</w:t>
      </w:r>
    </w:p>
    <w:p w:rsidR="00681B66" w:rsidRPr="00996C18" w:rsidRDefault="00681B66" w:rsidP="00681B6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2.1.</w:t>
      </w:r>
      <w:r w:rsidRPr="00996C18">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w:t>
      </w:r>
      <w:r w:rsidR="00337E2A" w:rsidRPr="00996C18">
        <w:rPr>
          <w:rFonts w:ascii="GHEA Grapalat" w:hAnsi="GHEA Grapalat"/>
          <w:lang w:val="ru-RU"/>
        </w:rPr>
        <w:t>олнения контракта, включительно,</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2.2.</w:t>
      </w:r>
      <w:r w:rsidRPr="00996C18">
        <w:rPr>
          <w:rFonts w:ascii="GHEA Grapalat" w:hAnsi="GHEA Grapalat"/>
          <w:lang w:val="ru-RU"/>
        </w:rPr>
        <w:tab/>
        <w:t xml:space="preserve">Представив настоящее Соглашение и прилагаемое Требование в Банк-плательщик: </w:t>
      </w:r>
    </w:p>
    <w:p w:rsidR="00681B66" w:rsidRPr="00996C18" w:rsidRDefault="00681B66" w:rsidP="00681B6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2.2.1.</w:t>
      </w:r>
      <w:r w:rsidRPr="00996C18">
        <w:rPr>
          <w:rFonts w:ascii="GHEA Grapalat" w:hAnsi="GHEA Grapalat"/>
          <w:lang w:val="ru-RU"/>
        </w:rPr>
        <w:tab/>
        <w:t>Заказчик подтверждает, что Компания допустила нарушен</w:t>
      </w:r>
      <w:r w:rsidR="00337E2A" w:rsidRPr="00996C18">
        <w:rPr>
          <w:rFonts w:ascii="GHEA Grapalat" w:hAnsi="GHEA Grapalat"/>
          <w:lang w:val="ru-RU"/>
        </w:rPr>
        <w:t>ие договорных обязательств,</w:t>
      </w:r>
    </w:p>
    <w:p w:rsidR="00681B66" w:rsidRPr="00996C18" w:rsidDel="00A13215" w:rsidRDefault="00681B66" w:rsidP="00337E2A">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2.2.2.</w:t>
      </w:r>
      <w:r w:rsidRPr="00996C18">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37E2A" w:rsidRPr="00996C18" w:rsidRDefault="00681B66" w:rsidP="00A7417B">
      <w:pPr>
        <w:widowControl w:val="0"/>
        <w:tabs>
          <w:tab w:val="left" w:pos="1134"/>
        </w:tabs>
        <w:spacing w:after="160" w:line="240" w:lineRule="auto"/>
        <w:ind w:firstLine="567"/>
        <w:rPr>
          <w:rFonts w:ascii="GHEA Grapalat" w:hAnsi="GHEA Grapalat"/>
          <w:b/>
          <w:lang w:val="ru-RU"/>
        </w:rPr>
      </w:pPr>
      <w:r w:rsidRPr="00996C18">
        <w:rPr>
          <w:rFonts w:ascii="GHEA Grapalat" w:hAnsi="GHEA Grapalat"/>
          <w:lang w:val="ru-RU"/>
        </w:rPr>
        <w:t>2.3.</w:t>
      </w:r>
      <w:r w:rsidRPr="00996C18">
        <w:rPr>
          <w:rFonts w:ascii="GHEA Grapalat" w:hAnsi="GHEA Grapalat"/>
          <w:lang w:val="ru-RU"/>
        </w:rPr>
        <w:tab/>
        <w:t xml:space="preserve">Споры, возникшие в связи с настоящим Соглашением, разрешаются путем переговоров. В случае </w:t>
      </w:r>
      <w:proofErr w:type="spellStart"/>
      <w:r w:rsidRPr="00996C18">
        <w:rPr>
          <w:rFonts w:ascii="GHEA Grapalat" w:hAnsi="GHEA Grapalat"/>
          <w:lang w:val="ru-RU"/>
        </w:rPr>
        <w:t>недостижения</w:t>
      </w:r>
      <w:proofErr w:type="spellEnd"/>
      <w:r w:rsidRPr="00996C18">
        <w:rPr>
          <w:rFonts w:ascii="GHEA Grapalat" w:hAnsi="GHEA Grapalat"/>
          <w:lang w:val="ru-RU"/>
        </w:rPr>
        <w:t xml:space="preserve"> согласия споры разрешаются в судебном порядке.</w:t>
      </w:r>
    </w:p>
    <w:p w:rsidR="00681B66" w:rsidRPr="00996C18" w:rsidRDefault="00681B66" w:rsidP="00681B66">
      <w:pPr>
        <w:widowControl w:val="0"/>
        <w:spacing w:after="160" w:line="240" w:lineRule="auto"/>
        <w:ind w:firstLine="567"/>
        <w:rPr>
          <w:rFonts w:ascii="GHEA Grapalat" w:hAnsi="GHEA Grapalat"/>
          <w:b/>
          <w:lang w:val="ru-RU"/>
        </w:rPr>
      </w:pPr>
      <w:r w:rsidRPr="00996C18">
        <w:rPr>
          <w:rFonts w:ascii="GHEA Grapalat" w:hAnsi="GHEA Grapalat"/>
          <w:b/>
          <w:lang w:val="ru-RU"/>
        </w:rPr>
        <w:t>3. Адрес, банковские реквизиты Компании</w:t>
      </w:r>
    </w:p>
    <w:p w:rsidR="00681B66" w:rsidRPr="00996C18" w:rsidRDefault="00681B66" w:rsidP="00681B66">
      <w:pPr>
        <w:widowControl w:val="0"/>
        <w:spacing w:line="240" w:lineRule="auto"/>
        <w:rPr>
          <w:rFonts w:ascii="GHEA Grapalat" w:hAnsi="GHEA Grapalat"/>
          <w:lang w:val="ru-RU"/>
        </w:rPr>
      </w:pPr>
      <w:r w:rsidRPr="00996C18">
        <w:rPr>
          <w:rFonts w:ascii="GHEA Grapalat" w:hAnsi="GHEA Grapalat"/>
          <w:lang w:val="ru-RU"/>
        </w:rPr>
        <w:t>_______________________________________</w:t>
      </w:r>
    </w:p>
    <w:p w:rsidR="00681B66" w:rsidRPr="00996C18" w:rsidRDefault="00681B66" w:rsidP="00681B66">
      <w:pPr>
        <w:widowControl w:val="0"/>
        <w:spacing w:after="160" w:line="240" w:lineRule="auto"/>
        <w:ind w:right="4250"/>
        <w:rPr>
          <w:rFonts w:ascii="GHEA Grapalat" w:hAnsi="GHEA Grapalat"/>
          <w:vertAlign w:val="superscript"/>
          <w:lang w:val="ru-RU"/>
        </w:rPr>
      </w:pPr>
      <w:r w:rsidRPr="00996C18">
        <w:rPr>
          <w:rFonts w:ascii="GHEA Grapalat" w:hAnsi="GHEA Grapalat"/>
          <w:vertAlign w:val="superscript"/>
          <w:lang w:val="ru-RU"/>
        </w:rPr>
        <w:t>наименование компании</w:t>
      </w:r>
    </w:p>
    <w:p w:rsidR="00681B66" w:rsidRPr="00996C18" w:rsidRDefault="00681B66" w:rsidP="00681B66">
      <w:pPr>
        <w:widowControl w:val="0"/>
        <w:spacing w:line="240" w:lineRule="auto"/>
        <w:rPr>
          <w:rFonts w:ascii="GHEA Grapalat" w:hAnsi="GHEA Grapalat"/>
          <w:lang w:val="ru-RU"/>
        </w:rPr>
      </w:pPr>
      <w:r w:rsidRPr="00996C18">
        <w:rPr>
          <w:rFonts w:ascii="GHEA Grapalat" w:hAnsi="GHEA Grapalat"/>
          <w:lang w:val="ru-RU"/>
        </w:rPr>
        <w:t>_______________________________________</w:t>
      </w:r>
    </w:p>
    <w:p w:rsidR="00681B66" w:rsidRPr="00996C18" w:rsidRDefault="00681B66" w:rsidP="00681B66">
      <w:pPr>
        <w:widowControl w:val="0"/>
        <w:spacing w:after="160" w:line="240" w:lineRule="auto"/>
        <w:ind w:right="4250"/>
        <w:rPr>
          <w:rFonts w:ascii="GHEA Grapalat" w:hAnsi="GHEA Grapalat"/>
          <w:vertAlign w:val="superscript"/>
          <w:lang w:val="ru-RU"/>
        </w:rPr>
      </w:pPr>
      <w:r w:rsidRPr="00996C18">
        <w:rPr>
          <w:rFonts w:ascii="GHEA Grapalat" w:hAnsi="GHEA Grapalat"/>
          <w:vertAlign w:val="superscript"/>
          <w:lang w:val="ru-RU"/>
        </w:rPr>
        <w:t>адрес компании</w:t>
      </w:r>
    </w:p>
    <w:p w:rsidR="00681B66" w:rsidRPr="00996C18" w:rsidRDefault="00681B66" w:rsidP="00681B66">
      <w:pPr>
        <w:widowControl w:val="0"/>
        <w:spacing w:line="240" w:lineRule="auto"/>
        <w:rPr>
          <w:rFonts w:ascii="GHEA Grapalat" w:hAnsi="GHEA Grapalat"/>
          <w:lang w:val="ru-RU"/>
        </w:rPr>
      </w:pPr>
      <w:r w:rsidRPr="00996C18">
        <w:rPr>
          <w:rFonts w:ascii="GHEA Grapalat" w:hAnsi="GHEA Grapalat"/>
          <w:lang w:val="ru-RU"/>
        </w:rPr>
        <w:t>_______________________________________</w:t>
      </w:r>
    </w:p>
    <w:p w:rsidR="00681B66" w:rsidRPr="00996C18" w:rsidRDefault="00681B66" w:rsidP="00681B66">
      <w:pPr>
        <w:widowControl w:val="0"/>
        <w:spacing w:after="160" w:line="240" w:lineRule="auto"/>
        <w:ind w:right="4250"/>
        <w:rPr>
          <w:rFonts w:ascii="GHEA Grapalat" w:hAnsi="GHEA Grapalat"/>
          <w:vertAlign w:val="superscript"/>
          <w:lang w:val="ru-RU"/>
        </w:rPr>
      </w:pPr>
      <w:r w:rsidRPr="00996C18">
        <w:rPr>
          <w:rFonts w:ascii="GHEA Grapalat" w:hAnsi="GHEA Grapalat"/>
          <w:vertAlign w:val="superscript"/>
          <w:lang w:val="ru-RU"/>
        </w:rPr>
        <w:t>наименование обслуживающего компанию банка</w:t>
      </w:r>
    </w:p>
    <w:p w:rsidR="00812FD4" w:rsidRPr="003036CA" w:rsidRDefault="00812FD4" w:rsidP="00812FD4">
      <w:pPr>
        <w:widowControl w:val="0"/>
        <w:rPr>
          <w:rFonts w:ascii="GHEA Grapalat" w:hAnsi="GHEA Grapalat"/>
          <w:lang w:val="ru-RU"/>
        </w:rPr>
      </w:pPr>
      <w:r w:rsidRPr="003036CA">
        <w:rPr>
          <w:rFonts w:ascii="GHEA Grapalat" w:hAnsi="GHEA Grapalat"/>
          <w:lang w:val="ru-RU"/>
        </w:rPr>
        <w:t>_______________________________________</w:t>
      </w:r>
    </w:p>
    <w:p w:rsidR="00812FD4" w:rsidRPr="003036CA" w:rsidRDefault="00812FD4" w:rsidP="00812FD4">
      <w:pPr>
        <w:widowControl w:val="0"/>
        <w:spacing w:after="160"/>
        <w:ind w:right="4250"/>
        <w:jc w:val="center"/>
        <w:rPr>
          <w:rFonts w:ascii="GHEA Grapalat" w:hAnsi="GHEA Grapalat"/>
          <w:vertAlign w:val="superscript"/>
          <w:lang w:val="ru-RU"/>
        </w:rPr>
      </w:pPr>
      <w:r w:rsidRPr="003036CA">
        <w:rPr>
          <w:rFonts w:ascii="GHEA Grapalat" w:hAnsi="GHEA Grapalat"/>
          <w:vertAlign w:val="superscript"/>
          <w:lang w:val="ru-RU"/>
        </w:rPr>
        <w:t>номер банковского счета компании</w:t>
      </w:r>
    </w:p>
    <w:p w:rsidR="00812FD4" w:rsidRPr="003036CA" w:rsidRDefault="00812FD4" w:rsidP="00812FD4">
      <w:pPr>
        <w:widowControl w:val="0"/>
        <w:rPr>
          <w:rFonts w:ascii="GHEA Grapalat" w:hAnsi="GHEA Grapalat"/>
          <w:lang w:val="ru-RU"/>
        </w:rPr>
      </w:pPr>
      <w:r w:rsidRPr="003036CA">
        <w:rPr>
          <w:rFonts w:ascii="GHEA Grapalat" w:hAnsi="GHEA Grapalat"/>
          <w:lang w:val="ru-RU"/>
        </w:rPr>
        <w:t>_______________________________________</w:t>
      </w:r>
    </w:p>
    <w:p w:rsidR="00812FD4" w:rsidRPr="003036CA" w:rsidRDefault="00812FD4" w:rsidP="00812FD4">
      <w:pPr>
        <w:widowControl w:val="0"/>
        <w:spacing w:after="160"/>
        <w:ind w:right="4250"/>
        <w:jc w:val="center"/>
        <w:rPr>
          <w:rFonts w:ascii="GHEA Grapalat" w:hAnsi="GHEA Grapalat"/>
          <w:vertAlign w:val="superscript"/>
          <w:lang w:val="ru-RU"/>
        </w:rPr>
      </w:pPr>
      <w:r w:rsidRPr="003036CA">
        <w:rPr>
          <w:rFonts w:ascii="GHEA Grapalat" w:hAnsi="GHEA Grapalat"/>
          <w:vertAlign w:val="superscript"/>
          <w:lang w:val="ru-RU"/>
        </w:rPr>
        <w:t>учетный номер налогоплательщика компании</w:t>
      </w:r>
    </w:p>
    <w:p w:rsidR="00812FD4" w:rsidRPr="003036CA" w:rsidRDefault="00812FD4" w:rsidP="00812FD4">
      <w:pPr>
        <w:widowControl w:val="0"/>
        <w:rPr>
          <w:rFonts w:ascii="GHEA Grapalat" w:hAnsi="GHEA Grapalat"/>
          <w:lang w:val="ru-RU"/>
        </w:rPr>
      </w:pPr>
      <w:r w:rsidRPr="003036CA">
        <w:rPr>
          <w:rFonts w:ascii="GHEA Grapalat" w:hAnsi="GHEA Grapalat"/>
          <w:lang w:val="ru-RU"/>
        </w:rPr>
        <w:t>_______________________________________</w:t>
      </w:r>
    </w:p>
    <w:p w:rsidR="00812FD4" w:rsidRPr="003036CA" w:rsidRDefault="00812FD4" w:rsidP="00812FD4">
      <w:pPr>
        <w:widowControl w:val="0"/>
        <w:spacing w:after="160"/>
        <w:ind w:right="4250"/>
        <w:jc w:val="center"/>
        <w:rPr>
          <w:rFonts w:ascii="GHEA Grapalat" w:hAnsi="GHEA Grapalat"/>
          <w:lang w:val="ru-RU"/>
        </w:rPr>
      </w:pPr>
      <w:r w:rsidRPr="003036CA">
        <w:rPr>
          <w:rFonts w:ascii="GHEA Grapalat" w:hAnsi="GHEA Grapalat"/>
          <w:vertAlign w:val="superscript"/>
          <w:lang w:val="ru-RU"/>
        </w:rPr>
        <w:t>имя, фамилия и подпись директора компании</w:t>
      </w:r>
    </w:p>
    <w:p w:rsidR="00681B66" w:rsidRPr="00996C18" w:rsidRDefault="00681B66" w:rsidP="00681B66">
      <w:pPr>
        <w:widowControl w:val="0"/>
        <w:spacing w:after="160" w:line="240" w:lineRule="auto"/>
        <w:rPr>
          <w:rFonts w:ascii="GHEA Grapalat" w:hAnsi="GHEA Grapalat"/>
          <w:lang w:val="ru-RU"/>
        </w:rPr>
      </w:pPr>
      <w:r w:rsidRPr="00996C18">
        <w:rPr>
          <w:rFonts w:ascii="GHEA Grapalat" w:hAnsi="GHEA Grapalat"/>
          <w:lang w:val="ru-RU"/>
        </w:rPr>
        <w:t>М. П.</w:t>
      </w:r>
    </w:p>
    <w:p w:rsidR="00681B66" w:rsidRPr="00996C18" w:rsidRDefault="00681B66" w:rsidP="00681B66">
      <w:pPr>
        <w:widowControl w:val="0"/>
        <w:spacing w:after="160"/>
        <w:rPr>
          <w:rFonts w:ascii="GHEA Grapalat" w:hAnsi="GHEA Grapalat"/>
          <w:lang w:val="ru-RU"/>
        </w:rPr>
      </w:pPr>
      <w:r w:rsidRPr="00996C18">
        <w:rPr>
          <w:rFonts w:ascii="GHEA Grapalat" w:hAnsi="GHEA Grapalat"/>
          <w:lang w:val="ru-RU"/>
        </w:rPr>
        <w:t>День/месяц/год</w:t>
      </w:r>
    </w:p>
    <w:p w:rsidR="00681B66" w:rsidRPr="00996C18" w:rsidRDefault="00681B66" w:rsidP="00681B66">
      <w:pPr>
        <w:widowControl w:val="0"/>
        <w:spacing w:after="160"/>
        <w:rPr>
          <w:rFonts w:ascii="GHEA Grapalat" w:hAnsi="GHEA Grapalat"/>
          <w:lang w:val="ru-RU"/>
        </w:rPr>
      </w:pPr>
    </w:p>
    <w:p w:rsidR="00681B66" w:rsidRPr="00996C18" w:rsidRDefault="00681B66" w:rsidP="00681B66">
      <w:pPr>
        <w:widowControl w:val="0"/>
        <w:spacing w:after="160"/>
        <w:rPr>
          <w:rFonts w:ascii="GHEA Grapalat" w:hAnsi="GHEA Grapalat"/>
          <w:lang w:val="ru-RU"/>
        </w:rPr>
      </w:pPr>
    </w:p>
    <w:p w:rsidR="00CA7EAE" w:rsidRPr="00996C18" w:rsidRDefault="00CA7EAE" w:rsidP="00CA7EAE">
      <w:pPr>
        <w:rPr>
          <w:rFonts w:ascii="GHEA Grapalat" w:eastAsia="Times New Roman" w:hAnsi="GHEA Grapalat" w:cs="Times New Roman"/>
          <w:sz w:val="24"/>
          <w:szCs w:val="16"/>
          <w:lang w:val="ru-RU" w:eastAsia="ru-RU" w:bidi="ru-RU"/>
        </w:rPr>
      </w:pPr>
    </w:p>
    <w:p w:rsidR="00337E2A" w:rsidRPr="00996C18" w:rsidRDefault="00337E2A" w:rsidP="00337E2A">
      <w:pPr>
        <w:pStyle w:val="a5"/>
        <w:rPr>
          <w:rFonts w:ascii="GHEA Grapalat" w:hAnsi="GHEA Grapalat"/>
          <w:lang w:val="ru-RU"/>
        </w:rPr>
      </w:pPr>
      <w:r w:rsidRPr="00996C18">
        <w:rPr>
          <w:rStyle w:val="a7"/>
          <w:rFonts w:ascii="GHEA Grapalat" w:hAnsi="GHEA Grapalat"/>
          <w:lang w:val="ru-RU"/>
        </w:rPr>
        <w:t>*</w:t>
      </w:r>
      <w:r w:rsidRPr="00996C18">
        <w:rPr>
          <w:rFonts w:ascii="GHEA Grapalat" w:hAnsi="GHEA Grapalat"/>
          <w:i/>
          <w:lang w:val="ru-RU"/>
        </w:rPr>
        <w:t>Заполняется секретарем Комиссии до опубликования приглашения в бюллетене</w:t>
      </w:r>
    </w:p>
    <w:p w:rsidR="0032725C" w:rsidRPr="00996C18" w:rsidRDefault="0032725C">
      <w:pPr>
        <w:rPr>
          <w:rFonts w:ascii="GHEA Grapalat" w:hAnsi="GHEA Grapalat"/>
          <w:sz w:val="24"/>
          <w:szCs w:val="24"/>
          <w:lang w:val="ru-RU" w:eastAsia="ru-RU" w:bidi="ru-RU"/>
        </w:rPr>
      </w:pPr>
      <w:r w:rsidRPr="00996C18">
        <w:rPr>
          <w:rFonts w:ascii="GHEA Grapalat" w:hAnsi="GHEA Grapalat"/>
          <w:lang w:val="ru-RU"/>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2725C" w:rsidRPr="00996C18" w:rsidTr="00C144B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3402"/>
              </w:tabs>
              <w:spacing w:after="160"/>
              <w:ind w:left="360"/>
              <w:rPr>
                <w:rFonts w:ascii="GHEA Grapalat" w:hAnsi="GHEA Grapalat" w:cs="Sylfaen"/>
                <w:b/>
                <w:bCs/>
              </w:rPr>
            </w:pPr>
            <w:r w:rsidRPr="00996C18">
              <w:rPr>
                <w:rFonts w:ascii="GHEA Grapalat" w:hAnsi="GHEA Grapalat"/>
                <w:b/>
              </w:rPr>
              <w:lastRenderedPageBreak/>
              <w:t>1.</w:t>
            </w:r>
            <w:r w:rsidRPr="00996C18">
              <w:rPr>
                <w:rFonts w:ascii="GHEA Grapalat" w:hAnsi="GHEA Grapalat"/>
                <w:b/>
              </w:rPr>
              <w:tab/>
              <w:t>ПЛАТЕЖНОЕ ТРЕБОВАНИЕ *</w:t>
            </w:r>
          </w:p>
        </w:tc>
      </w:tr>
      <w:tr w:rsidR="0032725C" w:rsidRPr="00996C18" w:rsidTr="00C144B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cs="Sylfaen"/>
              </w:rPr>
            </w:pPr>
            <w:r w:rsidRPr="00996C18">
              <w:rPr>
                <w:rFonts w:ascii="GHEA Grapalat" w:hAnsi="GHEA Grapalat"/>
              </w:rPr>
              <w:t>2.</w:t>
            </w:r>
            <w:r w:rsidRPr="00996C18">
              <w:rPr>
                <w:rFonts w:ascii="GHEA Grapalat" w:hAnsi="GHEA Grapalat"/>
              </w:rPr>
              <w:tab/>
            </w:r>
            <w:proofErr w:type="spellStart"/>
            <w:r w:rsidRPr="00996C18">
              <w:rPr>
                <w:rFonts w:ascii="GHEA Grapalat" w:hAnsi="GHEA Grapalat"/>
              </w:rPr>
              <w:t>Номер</w:t>
            </w:r>
            <w:proofErr w:type="spellEnd"/>
            <w:r w:rsidRPr="00996C18">
              <w:rPr>
                <w:rFonts w:ascii="GHEA Grapalat" w:hAnsi="GHEA Grapalat"/>
              </w:rPr>
              <w:t xml:space="preserve"> </w:t>
            </w:r>
          </w:p>
        </w:tc>
      </w:tr>
      <w:tr w:rsidR="0032725C" w:rsidRPr="00996C18" w:rsidTr="00C144B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3390"/>
              </w:tabs>
              <w:spacing w:after="160"/>
              <w:ind w:left="322"/>
              <w:rPr>
                <w:rFonts w:ascii="GHEA Grapalat" w:hAnsi="GHEA Grapalat" w:cs="Sylfaen"/>
              </w:rPr>
            </w:pPr>
            <w:r w:rsidRPr="00996C18">
              <w:rPr>
                <w:rFonts w:ascii="GHEA Grapalat" w:hAnsi="GHEA Grapalat"/>
              </w:rPr>
              <w:t>3</w:t>
            </w:r>
            <w:r w:rsidRPr="00996C18">
              <w:rPr>
                <w:rFonts w:ascii="GHEA Grapalat" w:hAnsi="GHEA Grapalat"/>
              </w:rPr>
              <w:tab/>
            </w:r>
            <w:proofErr w:type="spellStart"/>
            <w:r w:rsidRPr="00996C18">
              <w:rPr>
                <w:rFonts w:ascii="GHEA Grapalat" w:hAnsi="GHEA Grapalat"/>
              </w:rPr>
              <w:t>Дата</w:t>
            </w:r>
            <w:proofErr w:type="spellEnd"/>
            <w:r w:rsidRPr="00996C18">
              <w:rPr>
                <w:rFonts w:ascii="GHEA Grapalat" w:hAnsi="GHEA Grapalat"/>
              </w:rPr>
              <w:t xml:space="preserve"> </w:t>
            </w:r>
            <w:proofErr w:type="spellStart"/>
            <w:r w:rsidRPr="00996C18">
              <w:rPr>
                <w:rFonts w:ascii="GHEA Grapalat" w:hAnsi="GHEA Grapalat"/>
              </w:rPr>
              <w:t>представления</w:t>
            </w:r>
            <w:proofErr w:type="spellEnd"/>
            <w:r w:rsidRPr="00996C18">
              <w:rPr>
                <w:rFonts w:ascii="GHEA Grapalat" w:hAnsi="GHEA Grapalat"/>
              </w:rPr>
              <w:t>: "___" ___ 20___г.</w:t>
            </w:r>
          </w:p>
        </w:tc>
      </w:tr>
      <w:tr w:rsidR="0032725C" w:rsidRPr="00C77BF2" w:rsidTr="00C144B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4.</w:t>
            </w:r>
            <w:r w:rsidRPr="00996C18">
              <w:rPr>
                <w:rFonts w:ascii="GHEA Grapalat" w:hAnsi="GHEA Grapalat"/>
                <w:lang w:val="ru-RU"/>
              </w:rPr>
              <w:tab/>
              <w:t>Наименование, или имя, фамилия плательщика (Компания:</w:t>
            </w:r>
          </w:p>
        </w:tc>
      </w:tr>
      <w:tr w:rsidR="0032725C" w:rsidRPr="00C77BF2" w:rsidTr="00C144B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5.</w:t>
            </w:r>
            <w:r w:rsidRPr="00996C18">
              <w:rPr>
                <w:rFonts w:ascii="GHEA Grapalat" w:hAnsi="GHEA Grapalat"/>
                <w:lang w:val="ru-RU"/>
              </w:rPr>
              <w:tab/>
              <w:t>Обслуживающая плательщика Финансовая организация (банк):</w:t>
            </w:r>
          </w:p>
        </w:tc>
      </w:tr>
      <w:tr w:rsidR="0032725C" w:rsidRPr="00996C18" w:rsidTr="00C144B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6.</w:t>
            </w:r>
            <w:r w:rsidRPr="00996C18">
              <w:rPr>
                <w:rFonts w:ascii="GHEA Grapalat" w:hAnsi="GHEA Grapalat"/>
              </w:rPr>
              <w:tab/>
            </w:r>
            <w:proofErr w:type="spellStart"/>
            <w:r w:rsidRPr="00996C18">
              <w:rPr>
                <w:rFonts w:ascii="GHEA Grapalat" w:hAnsi="GHEA Grapalat"/>
              </w:rPr>
              <w:t>Номер</w:t>
            </w:r>
            <w:proofErr w:type="spellEnd"/>
            <w:r w:rsidRPr="00996C18">
              <w:rPr>
                <w:rFonts w:ascii="GHEA Grapalat" w:hAnsi="GHEA Grapalat"/>
              </w:rPr>
              <w:t xml:space="preserve"> </w:t>
            </w:r>
            <w:proofErr w:type="spellStart"/>
            <w:r w:rsidRPr="00996C18">
              <w:rPr>
                <w:rFonts w:ascii="GHEA Grapalat" w:hAnsi="GHEA Grapalat"/>
              </w:rPr>
              <w:t>счета</w:t>
            </w:r>
            <w:proofErr w:type="spellEnd"/>
            <w:r w:rsidRPr="00996C18">
              <w:rPr>
                <w:rFonts w:ascii="GHEA Grapalat" w:hAnsi="GHEA Grapalat"/>
              </w:rPr>
              <w:t xml:space="preserve"> </w:t>
            </w:r>
            <w:proofErr w:type="spellStart"/>
            <w:r w:rsidRPr="00996C18">
              <w:rPr>
                <w:rFonts w:ascii="GHEA Grapalat" w:hAnsi="GHEA Grapalat"/>
              </w:rPr>
              <w:t>плательщика</w:t>
            </w:r>
            <w:proofErr w:type="spellEnd"/>
            <w:r w:rsidRPr="00996C18">
              <w:rPr>
                <w:rFonts w:ascii="GHEA Grapalat" w:hAnsi="GHEA Grapalat"/>
              </w:rPr>
              <w:t>:</w:t>
            </w:r>
          </w:p>
        </w:tc>
      </w:tr>
      <w:tr w:rsidR="0032725C" w:rsidRPr="00996C18" w:rsidTr="00C144B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7.</w:t>
            </w:r>
            <w:r w:rsidRPr="00996C18">
              <w:rPr>
                <w:rFonts w:ascii="GHEA Grapalat" w:hAnsi="GHEA Grapalat"/>
              </w:rPr>
              <w:tab/>
              <w:t xml:space="preserve">УНН </w:t>
            </w:r>
            <w:proofErr w:type="spellStart"/>
            <w:r w:rsidRPr="00996C18">
              <w:rPr>
                <w:rFonts w:ascii="GHEA Grapalat" w:hAnsi="GHEA Grapalat"/>
              </w:rPr>
              <w:t>плательщика</w:t>
            </w:r>
            <w:proofErr w:type="spellEnd"/>
            <w:r w:rsidRPr="00996C18">
              <w:rPr>
                <w:rFonts w:ascii="GHEA Grapalat" w:hAnsi="GHEA Grapalat"/>
              </w:rPr>
              <w:t>:</w:t>
            </w:r>
          </w:p>
        </w:tc>
      </w:tr>
      <w:tr w:rsidR="0032725C" w:rsidRPr="00996C18" w:rsidTr="00C144B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8.</w:t>
            </w:r>
            <w:r w:rsidRPr="00996C18">
              <w:rPr>
                <w:rFonts w:ascii="GHEA Grapalat" w:hAnsi="GHEA Grapalat"/>
              </w:rPr>
              <w:tab/>
              <w:t xml:space="preserve">НЗОУ </w:t>
            </w:r>
            <w:proofErr w:type="spellStart"/>
            <w:r w:rsidRPr="00996C18">
              <w:rPr>
                <w:rFonts w:ascii="GHEA Grapalat" w:hAnsi="GHEA Grapalat"/>
              </w:rPr>
              <w:t>плательщика</w:t>
            </w:r>
            <w:proofErr w:type="spellEnd"/>
            <w:r w:rsidRPr="00996C18">
              <w:rPr>
                <w:rFonts w:ascii="GHEA Grapalat" w:hAnsi="GHEA Grapalat"/>
              </w:rPr>
              <w:t>:</w:t>
            </w:r>
          </w:p>
        </w:tc>
      </w:tr>
      <w:tr w:rsidR="0032725C" w:rsidRPr="00C77BF2" w:rsidTr="00C144B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9.</w:t>
            </w:r>
            <w:r w:rsidRPr="00996C18">
              <w:rPr>
                <w:rFonts w:ascii="GHEA Grapalat" w:hAnsi="GHEA Grapalat"/>
                <w:lang w:val="ru-RU"/>
              </w:rPr>
              <w:tab/>
              <w:t>Наименование, или имя, фамилия бенефициара:</w:t>
            </w:r>
          </w:p>
        </w:tc>
      </w:tr>
      <w:tr w:rsidR="0032725C" w:rsidRPr="00996C18" w:rsidTr="00C144B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10.</w:t>
            </w:r>
            <w:r w:rsidRPr="00996C18">
              <w:rPr>
                <w:rFonts w:ascii="GHEA Grapalat" w:hAnsi="GHEA Grapalat"/>
              </w:rPr>
              <w:tab/>
              <w:t xml:space="preserve">НЗОУ </w:t>
            </w:r>
            <w:proofErr w:type="spellStart"/>
            <w:r w:rsidRPr="00996C18">
              <w:rPr>
                <w:rFonts w:ascii="GHEA Grapalat" w:hAnsi="GHEA Grapalat"/>
              </w:rPr>
              <w:t>бенефициара</w:t>
            </w:r>
            <w:proofErr w:type="spellEnd"/>
            <w:r w:rsidRPr="00996C18">
              <w:rPr>
                <w:rFonts w:ascii="GHEA Grapalat" w:hAnsi="GHEA Grapalat"/>
              </w:rPr>
              <w:t xml:space="preserve"> (</w:t>
            </w:r>
            <w:proofErr w:type="spellStart"/>
            <w:r w:rsidRPr="00996C18">
              <w:rPr>
                <w:rFonts w:ascii="GHEA Grapalat" w:hAnsi="GHEA Grapalat"/>
              </w:rPr>
              <w:t>не</w:t>
            </w:r>
            <w:proofErr w:type="spellEnd"/>
            <w:r w:rsidRPr="00996C18">
              <w:rPr>
                <w:rFonts w:ascii="GHEA Grapalat" w:hAnsi="GHEA Grapalat"/>
              </w:rPr>
              <w:t xml:space="preserve"> </w:t>
            </w:r>
            <w:proofErr w:type="spellStart"/>
            <w:r w:rsidRPr="00996C18">
              <w:rPr>
                <w:rFonts w:ascii="GHEA Grapalat" w:hAnsi="GHEA Grapalat"/>
              </w:rPr>
              <w:t>заполняется</w:t>
            </w:r>
            <w:proofErr w:type="spellEnd"/>
            <w:r w:rsidRPr="00996C18">
              <w:rPr>
                <w:rFonts w:ascii="GHEA Grapalat" w:hAnsi="GHEA Grapalat"/>
              </w:rPr>
              <w:t>)</w:t>
            </w:r>
          </w:p>
        </w:tc>
      </w:tr>
      <w:tr w:rsidR="0032725C" w:rsidRPr="00996C18" w:rsidTr="00C144B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11.</w:t>
            </w:r>
            <w:r w:rsidRPr="00996C18">
              <w:rPr>
                <w:rFonts w:ascii="GHEA Grapalat" w:hAnsi="GHEA Grapalat"/>
              </w:rPr>
              <w:tab/>
              <w:t xml:space="preserve">УНН </w:t>
            </w:r>
            <w:proofErr w:type="spellStart"/>
            <w:r w:rsidRPr="00996C18">
              <w:rPr>
                <w:rFonts w:ascii="GHEA Grapalat" w:hAnsi="GHEA Grapalat"/>
              </w:rPr>
              <w:t>бенефициара</w:t>
            </w:r>
            <w:proofErr w:type="spellEnd"/>
            <w:r w:rsidRPr="00996C18">
              <w:rPr>
                <w:rFonts w:ascii="GHEA Grapalat" w:hAnsi="GHEA Grapalat"/>
              </w:rPr>
              <w:t>:</w:t>
            </w:r>
          </w:p>
        </w:tc>
      </w:tr>
      <w:tr w:rsidR="0032725C" w:rsidRPr="00C77BF2" w:rsidTr="00C144B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12.</w:t>
            </w:r>
            <w:r w:rsidRPr="00996C18">
              <w:rPr>
                <w:rFonts w:ascii="GHEA Grapalat" w:hAnsi="GHEA Grapalat"/>
                <w:lang w:val="ru-RU"/>
              </w:rPr>
              <w:tab/>
              <w:t>Обслуживающая бенефициара Финансовая организация (банк):</w:t>
            </w:r>
          </w:p>
        </w:tc>
      </w:tr>
      <w:tr w:rsidR="0032725C" w:rsidRPr="00996C18" w:rsidTr="00C144B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13.</w:t>
            </w:r>
            <w:r w:rsidRPr="00996C18">
              <w:rPr>
                <w:rFonts w:ascii="GHEA Grapalat" w:hAnsi="GHEA Grapalat"/>
              </w:rPr>
              <w:tab/>
            </w:r>
            <w:proofErr w:type="spellStart"/>
            <w:r w:rsidRPr="00996C18">
              <w:rPr>
                <w:rFonts w:ascii="GHEA Grapalat" w:hAnsi="GHEA Grapalat"/>
              </w:rPr>
              <w:t>Номер</w:t>
            </w:r>
            <w:proofErr w:type="spellEnd"/>
            <w:r w:rsidRPr="00996C18">
              <w:rPr>
                <w:rFonts w:ascii="GHEA Grapalat" w:hAnsi="GHEA Grapalat"/>
              </w:rPr>
              <w:t xml:space="preserve"> </w:t>
            </w:r>
            <w:proofErr w:type="spellStart"/>
            <w:r w:rsidRPr="00996C18">
              <w:rPr>
                <w:rFonts w:ascii="GHEA Grapalat" w:hAnsi="GHEA Grapalat"/>
              </w:rPr>
              <w:t>счета</w:t>
            </w:r>
            <w:proofErr w:type="spellEnd"/>
            <w:r w:rsidRPr="00996C18">
              <w:rPr>
                <w:rFonts w:ascii="GHEA Grapalat" w:hAnsi="GHEA Grapalat"/>
              </w:rPr>
              <w:t xml:space="preserve"> </w:t>
            </w:r>
            <w:proofErr w:type="spellStart"/>
            <w:r w:rsidRPr="00996C18">
              <w:rPr>
                <w:rFonts w:ascii="GHEA Grapalat" w:hAnsi="GHEA Grapalat"/>
              </w:rPr>
              <w:t>бенефициара</w:t>
            </w:r>
            <w:proofErr w:type="spellEnd"/>
            <w:r w:rsidRPr="00996C18">
              <w:rPr>
                <w:rFonts w:ascii="GHEA Grapalat" w:hAnsi="GHEA Grapalat"/>
              </w:rPr>
              <w:t xml:space="preserve"> (</w:t>
            </w:r>
            <w:proofErr w:type="spellStart"/>
            <w:r w:rsidRPr="00996C18">
              <w:rPr>
                <w:rFonts w:ascii="GHEA Grapalat" w:hAnsi="GHEA Grapalat"/>
              </w:rPr>
              <w:t>сч</w:t>
            </w:r>
            <w:proofErr w:type="spellEnd"/>
            <w:r w:rsidRPr="00996C18">
              <w:rPr>
                <w:rFonts w:ascii="GHEA Grapalat" w:hAnsi="GHEA Grapalat"/>
              </w:rPr>
              <w:t>.№)</w:t>
            </w:r>
          </w:p>
        </w:tc>
      </w:tr>
      <w:tr w:rsidR="0032725C" w:rsidRPr="00996C18" w:rsidTr="00C144B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14.</w:t>
            </w:r>
            <w:r w:rsidRPr="00996C18">
              <w:rPr>
                <w:rFonts w:ascii="GHEA Grapalat" w:hAnsi="GHEA Grapalat"/>
              </w:rPr>
              <w:tab/>
            </w:r>
            <w:proofErr w:type="spellStart"/>
            <w:r w:rsidRPr="00996C18">
              <w:rPr>
                <w:rFonts w:ascii="GHEA Grapalat" w:hAnsi="GHEA Grapalat"/>
              </w:rPr>
              <w:t>Сумма</w:t>
            </w:r>
            <w:proofErr w:type="spellEnd"/>
            <w:r w:rsidRPr="00996C18">
              <w:rPr>
                <w:rFonts w:ascii="GHEA Grapalat" w:hAnsi="GHEA Grapalat"/>
              </w:rPr>
              <w:t xml:space="preserve"> (</w:t>
            </w:r>
            <w:proofErr w:type="spellStart"/>
            <w:r w:rsidRPr="00996C18">
              <w:rPr>
                <w:rFonts w:ascii="GHEA Grapalat" w:hAnsi="GHEA Grapalat"/>
              </w:rPr>
              <w:t>цифрами</w:t>
            </w:r>
            <w:proofErr w:type="spellEnd"/>
            <w:r w:rsidRPr="00996C18">
              <w:rPr>
                <w:rFonts w:ascii="GHEA Grapalat" w:hAnsi="GHEA Grapalat"/>
              </w:rPr>
              <w:t xml:space="preserve"> и </w:t>
            </w:r>
            <w:proofErr w:type="spellStart"/>
            <w:r w:rsidRPr="00996C18">
              <w:rPr>
                <w:rFonts w:ascii="GHEA Grapalat" w:hAnsi="GHEA Grapalat"/>
              </w:rPr>
              <w:t>прописью</w:t>
            </w:r>
            <w:proofErr w:type="spellEnd"/>
            <w:r w:rsidRPr="00996C18">
              <w:rPr>
                <w:rFonts w:ascii="GHEA Grapalat" w:hAnsi="GHEA Grapalat"/>
              </w:rPr>
              <w:t>):</w:t>
            </w:r>
          </w:p>
        </w:tc>
      </w:tr>
      <w:tr w:rsidR="0032725C" w:rsidRPr="00C77BF2" w:rsidTr="00C144B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15.</w:t>
            </w:r>
            <w:r w:rsidRPr="00996C18">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32725C" w:rsidRPr="00C77BF2" w:rsidTr="00C144B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16.</w:t>
            </w:r>
            <w:r w:rsidRPr="00996C18">
              <w:rPr>
                <w:rFonts w:ascii="GHEA Grapalat" w:hAnsi="GHEA Grapalat"/>
                <w:lang w:val="ru-RU"/>
              </w:rPr>
              <w:tab/>
              <w:t>Валюта (прописью и по коду):</w:t>
            </w:r>
          </w:p>
        </w:tc>
      </w:tr>
      <w:tr w:rsidR="0032725C" w:rsidRPr="00C77BF2" w:rsidTr="00C144B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574301">
            <w:pPr>
              <w:widowControl w:val="0"/>
              <w:tabs>
                <w:tab w:val="left" w:pos="855"/>
              </w:tabs>
              <w:spacing w:after="160"/>
              <w:ind w:left="360"/>
              <w:rPr>
                <w:rFonts w:ascii="GHEA Grapalat" w:hAnsi="GHEA Grapalat"/>
                <w:lang w:val="ru-RU"/>
              </w:rPr>
            </w:pPr>
            <w:r w:rsidRPr="00996C18">
              <w:rPr>
                <w:rFonts w:ascii="GHEA Grapalat" w:hAnsi="GHEA Grapalat"/>
                <w:lang w:val="ru-RU"/>
              </w:rPr>
              <w:t>17.</w:t>
            </w:r>
            <w:r w:rsidRPr="00996C18">
              <w:rPr>
                <w:rFonts w:ascii="GHEA Grapalat" w:hAnsi="GHEA Grapalat"/>
                <w:lang w:val="ru-RU"/>
              </w:rPr>
              <w:tab/>
              <w:t xml:space="preserve">Цель сделки (уплаты): (для обеспечения </w:t>
            </w:r>
            <w:r w:rsidR="00574301">
              <w:rPr>
                <w:rFonts w:ascii="GHEA Grapalat" w:hAnsi="GHEA Grapalat"/>
                <w:lang w:val="ru-RU"/>
              </w:rPr>
              <w:t>квалификации</w:t>
            </w:r>
            <w:r w:rsidRPr="00996C18">
              <w:rPr>
                <w:rFonts w:ascii="GHEA Grapalat" w:hAnsi="GHEA Grapalat"/>
                <w:lang w:val="ru-RU"/>
              </w:rPr>
              <w:t>)</w:t>
            </w:r>
          </w:p>
        </w:tc>
      </w:tr>
      <w:tr w:rsidR="0032725C" w:rsidRPr="00C77BF2" w:rsidTr="00C144B6">
        <w:trPr>
          <w:trHeight w:val="424"/>
        </w:trPr>
        <w:tc>
          <w:tcPr>
            <w:tcW w:w="10980" w:type="dxa"/>
            <w:gridSpan w:val="2"/>
            <w:tcBorders>
              <w:top w:val="single" w:sz="4" w:space="0" w:color="auto"/>
              <w:left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lang w:val="ru-RU"/>
              </w:rPr>
            </w:pPr>
            <w:r w:rsidRPr="00996C18">
              <w:rPr>
                <w:rFonts w:ascii="GHEA Grapalat" w:hAnsi="GHEA Grapalat"/>
                <w:lang w:val="ru-RU"/>
              </w:rPr>
              <w:t>18.</w:t>
            </w:r>
            <w:r w:rsidRPr="00996C18">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2725C" w:rsidRPr="00996C18" w:rsidTr="00C144B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19.</w:t>
            </w:r>
            <w:r w:rsidRPr="00996C18">
              <w:rPr>
                <w:rFonts w:ascii="GHEA Grapalat" w:hAnsi="GHEA Grapalat"/>
              </w:rPr>
              <w:tab/>
            </w:r>
            <w:proofErr w:type="spellStart"/>
            <w:r w:rsidRPr="00996C18">
              <w:rPr>
                <w:rFonts w:ascii="GHEA Grapalat" w:hAnsi="GHEA Grapalat"/>
              </w:rPr>
              <w:t>Условия</w:t>
            </w:r>
            <w:proofErr w:type="spellEnd"/>
            <w:r w:rsidRPr="00996C18">
              <w:rPr>
                <w:rFonts w:ascii="GHEA Grapalat" w:hAnsi="GHEA Grapalat"/>
              </w:rPr>
              <w:t xml:space="preserve"> </w:t>
            </w:r>
            <w:proofErr w:type="spellStart"/>
            <w:r w:rsidRPr="00996C18">
              <w:rPr>
                <w:rFonts w:ascii="GHEA Grapalat" w:hAnsi="GHEA Grapalat"/>
              </w:rPr>
              <w:t>оплаты</w:t>
            </w:r>
            <w:proofErr w:type="spellEnd"/>
            <w:r w:rsidRPr="00996C18">
              <w:rPr>
                <w:rFonts w:ascii="GHEA Grapalat" w:hAnsi="GHEA Grapalat"/>
              </w:rPr>
              <w:t>: &lt;</w:t>
            </w:r>
            <w:proofErr w:type="spellStart"/>
            <w:r w:rsidRPr="00996C18">
              <w:rPr>
                <w:rFonts w:ascii="GHEA Grapalat" w:hAnsi="GHEA Grapalat"/>
              </w:rPr>
              <w:t>акцептованный</w:t>
            </w:r>
            <w:proofErr w:type="spellEnd"/>
            <w:r w:rsidRPr="00996C18">
              <w:rPr>
                <w:rFonts w:ascii="GHEA Grapalat" w:hAnsi="GHEA Grapalat"/>
              </w:rPr>
              <w:t xml:space="preserve"> </w:t>
            </w:r>
            <w:proofErr w:type="spellStart"/>
            <w:r w:rsidRPr="00996C18">
              <w:rPr>
                <w:rFonts w:ascii="GHEA Grapalat" w:hAnsi="GHEA Grapalat"/>
              </w:rPr>
              <w:t>платеж</w:t>
            </w:r>
            <w:proofErr w:type="spellEnd"/>
            <w:r w:rsidRPr="00996C18">
              <w:rPr>
                <w:rFonts w:ascii="GHEA Grapalat" w:hAnsi="GHEA Grapalat"/>
              </w:rPr>
              <w:t>&gt;</w:t>
            </w:r>
          </w:p>
        </w:tc>
      </w:tr>
      <w:tr w:rsidR="0032725C" w:rsidRPr="00996C18" w:rsidTr="00C144B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725C" w:rsidRPr="00996C18" w:rsidRDefault="0032725C" w:rsidP="00C144B6">
            <w:pPr>
              <w:widowControl w:val="0"/>
              <w:tabs>
                <w:tab w:val="left" w:pos="855"/>
              </w:tabs>
              <w:spacing w:after="160"/>
              <w:ind w:left="360"/>
              <w:rPr>
                <w:rFonts w:ascii="GHEA Grapalat" w:hAnsi="GHEA Grapalat"/>
              </w:rPr>
            </w:pPr>
            <w:r w:rsidRPr="00996C18">
              <w:rPr>
                <w:rFonts w:ascii="GHEA Grapalat" w:hAnsi="GHEA Grapalat"/>
              </w:rPr>
              <w:t>20.</w:t>
            </w:r>
            <w:r w:rsidRPr="00996C18">
              <w:rPr>
                <w:rFonts w:ascii="GHEA Grapalat" w:hAnsi="GHEA Grapalat"/>
              </w:rPr>
              <w:tab/>
            </w:r>
            <w:proofErr w:type="spellStart"/>
            <w:r w:rsidRPr="00996C18">
              <w:rPr>
                <w:rFonts w:ascii="GHEA Grapalat" w:hAnsi="GHEA Grapalat"/>
              </w:rPr>
              <w:t>Количество</w:t>
            </w:r>
            <w:proofErr w:type="spellEnd"/>
            <w:r w:rsidRPr="00996C18">
              <w:rPr>
                <w:rFonts w:ascii="GHEA Grapalat" w:hAnsi="GHEA Grapalat"/>
              </w:rPr>
              <w:t xml:space="preserve"> </w:t>
            </w:r>
            <w:proofErr w:type="spellStart"/>
            <w:r w:rsidRPr="00996C18">
              <w:rPr>
                <w:rFonts w:ascii="GHEA Grapalat" w:hAnsi="GHEA Grapalat"/>
              </w:rPr>
              <w:t>прилагаемых</w:t>
            </w:r>
            <w:proofErr w:type="spellEnd"/>
            <w:r w:rsidRPr="00996C18">
              <w:rPr>
                <w:rFonts w:ascii="GHEA Grapalat" w:hAnsi="GHEA Grapalat"/>
              </w:rPr>
              <w:t xml:space="preserve"> </w:t>
            </w:r>
            <w:proofErr w:type="spellStart"/>
            <w:r w:rsidRPr="00996C18">
              <w:rPr>
                <w:rFonts w:ascii="GHEA Grapalat" w:hAnsi="GHEA Grapalat"/>
              </w:rPr>
              <w:t>страниц</w:t>
            </w:r>
            <w:proofErr w:type="spellEnd"/>
            <w:r w:rsidRPr="00996C18">
              <w:rPr>
                <w:rFonts w:ascii="GHEA Grapalat" w:hAnsi="GHEA Grapalat"/>
              </w:rPr>
              <w:t xml:space="preserve">: --- </w:t>
            </w:r>
            <w:proofErr w:type="spellStart"/>
            <w:r w:rsidRPr="00996C18">
              <w:rPr>
                <w:rFonts w:ascii="GHEA Grapalat" w:hAnsi="GHEA Grapalat"/>
              </w:rPr>
              <w:t>страниц</w:t>
            </w:r>
            <w:proofErr w:type="spellEnd"/>
          </w:p>
        </w:tc>
      </w:tr>
      <w:tr w:rsidR="0032725C" w:rsidRPr="00C77BF2" w:rsidTr="00C144B6">
        <w:trPr>
          <w:trHeight w:val="2194"/>
        </w:trPr>
        <w:tc>
          <w:tcPr>
            <w:tcW w:w="5616" w:type="dxa"/>
            <w:tcBorders>
              <w:top w:val="nil"/>
              <w:left w:val="single" w:sz="4" w:space="0" w:color="auto"/>
              <w:bottom w:val="single" w:sz="4" w:space="0" w:color="auto"/>
              <w:right w:val="single" w:sz="4" w:space="0" w:color="auto"/>
            </w:tcBorders>
            <w:noWrap/>
            <w:vAlign w:val="bottom"/>
          </w:tcPr>
          <w:p w:rsidR="0032725C" w:rsidRPr="00996C18" w:rsidRDefault="0032725C" w:rsidP="00B323D7">
            <w:pPr>
              <w:widowControl w:val="0"/>
              <w:tabs>
                <w:tab w:val="left" w:pos="851"/>
              </w:tabs>
              <w:spacing w:after="160"/>
              <w:rPr>
                <w:rFonts w:ascii="GHEA Grapalat" w:hAnsi="GHEA Grapalat" w:cs="Sylfaen"/>
                <w:lang w:val="ru-RU"/>
              </w:rPr>
            </w:pPr>
            <w:r w:rsidRPr="00996C18">
              <w:rPr>
                <w:rFonts w:ascii="GHEA Grapalat" w:hAnsi="GHEA Grapalat"/>
                <w:lang w:val="ru-RU"/>
              </w:rPr>
              <w:lastRenderedPageBreak/>
              <w:t>22.а.</w:t>
            </w:r>
            <w:r w:rsidRPr="00996C18">
              <w:rPr>
                <w:rFonts w:ascii="GHEA Grapalat" w:hAnsi="GHEA Grapalat"/>
                <w:lang w:val="ru-RU"/>
              </w:rPr>
              <w:tab/>
              <w:t>Подписи бенефициара</w:t>
            </w:r>
          </w:p>
          <w:p w:rsidR="0032725C" w:rsidRPr="00996C18" w:rsidRDefault="0032725C" w:rsidP="00C144B6">
            <w:pPr>
              <w:widowControl w:val="0"/>
              <w:spacing w:after="160"/>
              <w:jc w:val="right"/>
              <w:rPr>
                <w:rFonts w:ascii="GHEA Grapalat" w:hAnsi="GHEA Grapalat" w:cs="Tahoma"/>
                <w:lang w:val="ru-RU"/>
              </w:rPr>
            </w:pPr>
            <w:r w:rsidRPr="00996C18">
              <w:rPr>
                <w:rFonts w:ascii="GHEA Grapalat" w:hAnsi="GHEA Grapalat"/>
                <w:lang w:val="ru-RU"/>
              </w:rPr>
              <w:t>/____________________/</w:t>
            </w:r>
          </w:p>
          <w:p w:rsidR="0032725C" w:rsidRPr="00996C18" w:rsidRDefault="0032725C" w:rsidP="00C144B6">
            <w:pPr>
              <w:widowControl w:val="0"/>
              <w:spacing w:after="160"/>
              <w:rPr>
                <w:rFonts w:ascii="GHEA Grapalat" w:hAnsi="GHEA Grapalat" w:cs="Sylfaen"/>
                <w:lang w:val="ru-RU"/>
              </w:rPr>
            </w:pPr>
          </w:p>
          <w:p w:rsidR="0032725C" w:rsidRPr="00996C18" w:rsidRDefault="00B323D7" w:rsidP="00B323D7">
            <w:pPr>
              <w:widowControl w:val="0"/>
              <w:spacing w:after="160"/>
              <w:rPr>
                <w:rFonts w:ascii="GHEA Grapalat" w:hAnsi="GHEA Grapalat" w:cs="Sylfaen"/>
                <w:lang w:val="ru-RU"/>
              </w:rPr>
            </w:pPr>
            <w:r w:rsidRPr="00996C18">
              <w:rPr>
                <w:rFonts w:ascii="GHEA Grapalat" w:hAnsi="GHEA Grapalat"/>
                <w:lang w:val="ru-RU"/>
              </w:rPr>
              <w:t xml:space="preserve">22.б.                                   </w:t>
            </w:r>
            <w:r w:rsidR="0032725C" w:rsidRPr="00996C18">
              <w:rPr>
                <w:rFonts w:ascii="GHEA Grapalat" w:hAnsi="GHEA Grapalat"/>
                <w:lang w:val="ru-RU"/>
              </w:rPr>
              <w:t>/____________________/</w:t>
            </w:r>
          </w:p>
          <w:p w:rsidR="0032725C" w:rsidRPr="00996C18" w:rsidRDefault="0032725C" w:rsidP="00B323D7">
            <w:pPr>
              <w:widowControl w:val="0"/>
              <w:tabs>
                <w:tab w:val="left" w:pos="4545"/>
              </w:tabs>
              <w:spacing w:after="160"/>
              <w:rPr>
                <w:rFonts w:ascii="GHEA Grapalat" w:hAnsi="GHEA Grapalat" w:cs="Sylfaen"/>
                <w:lang w:val="ru-RU"/>
              </w:rPr>
            </w:pPr>
            <w:r w:rsidRPr="00996C18">
              <w:rPr>
                <w:rFonts w:ascii="GHEA Grapalat" w:hAnsi="GHEA Grapalat"/>
                <w:lang w:val="ru-RU"/>
              </w:rPr>
              <w:tab/>
              <w:t>М. П.</w:t>
            </w:r>
          </w:p>
        </w:tc>
        <w:tc>
          <w:tcPr>
            <w:tcW w:w="5364" w:type="dxa"/>
            <w:tcBorders>
              <w:top w:val="nil"/>
              <w:left w:val="nil"/>
              <w:bottom w:val="single" w:sz="4" w:space="0" w:color="auto"/>
              <w:right w:val="single" w:sz="4" w:space="0" w:color="auto"/>
            </w:tcBorders>
            <w:noWrap/>
          </w:tcPr>
          <w:p w:rsidR="0032725C" w:rsidRPr="00996C18" w:rsidRDefault="0032725C" w:rsidP="00C144B6">
            <w:pPr>
              <w:widowControl w:val="0"/>
              <w:tabs>
                <w:tab w:val="left" w:pos="905"/>
              </w:tabs>
              <w:spacing w:after="160"/>
              <w:rPr>
                <w:rFonts w:ascii="GHEA Grapalat" w:hAnsi="GHEA Grapalat" w:cs="Sylfaen"/>
                <w:lang w:val="ru-RU"/>
              </w:rPr>
            </w:pPr>
            <w:r w:rsidRPr="00996C18">
              <w:rPr>
                <w:rFonts w:ascii="GHEA Grapalat" w:hAnsi="GHEA Grapalat"/>
                <w:lang w:val="ru-RU"/>
              </w:rPr>
              <w:t>21.а.</w:t>
            </w:r>
            <w:r w:rsidRPr="00996C18">
              <w:rPr>
                <w:rFonts w:ascii="GHEA Grapalat" w:hAnsi="GHEA Grapalat"/>
                <w:lang w:val="ru-RU"/>
              </w:rPr>
              <w:tab/>
            </w:r>
            <w:r w:rsidRPr="00996C18">
              <w:rPr>
                <w:rFonts w:ascii="Courier New" w:hAnsi="Courier New"/>
              </w:rPr>
              <w:t> </w:t>
            </w:r>
            <w:r w:rsidRPr="00996C18">
              <w:rPr>
                <w:rFonts w:ascii="GHEA Grapalat" w:hAnsi="GHEA Grapalat"/>
                <w:lang w:val="ru-RU"/>
              </w:rPr>
              <w:t>Подписи плательщика:</w:t>
            </w:r>
          </w:p>
          <w:p w:rsidR="0032725C" w:rsidRPr="00996C18" w:rsidRDefault="0032725C" w:rsidP="00C144B6">
            <w:pPr>
              <w:widowControl w:val="0"/>
              <w:spacing w:after="160"/>
              <w:rPr>
                <w:rFonts w:ascii="GHEA Grapalat" w:hAnsi="GHEA Grapalat" w:cs="Sylfaen"/>
                <w:lang w:val="ru-RU"/>
              </w:rPr>
            </w:pPr>
          </w:p>
          <w:p w:rsidR="0032725C" w:rsidRPr="00996C18" w:rsidRDefault="0032725C" w:rsidP="00C144B6">
            <w:pPr>
              <w:widowControl w:val="0"/>
              <w:spacing w:after="160"/>
              <w:jc w:val="right"/>
              <w:rPr>
                <w:rFonts w:ascii="GHEA Grapalat" w:hAnsi="GHEA Grapalat" w:cs="Sylfaen"/>
                <w:lang w:val="ru-RU"/>
              </w:rPr>
            </w:pPr>
            <w:r w:rsidRPr="00996C18">
              <w:rPr>
                <w:rFonts w:ascii="GHEA Grapalat" w:hAnsi="GHEA Grapalat"/>
                <w:lang w:val="ru-RU"/>
              </w:rPr>
              <w:t>/____________________/</w:t>
            </w:r>
          </w:p>
          <w:p w:rsidR="0032725C" w:rsidRPr="00996C18" w:rsidRDefault="00B323D7" w:rsidP="00B323D7">
            <w:pPr>
              <w:widowControl w:val="0"/>
              <w:spacing w:after="160"/>
              <w:rPr>
                <w:rFonts w:ascii="GHEA Grapalat" w:hAnsi="GHEA Grapalat" w:cs="Sylfaen"/>
                <w:lang w:val="ru-RU"/>
              </w:rPr>
            </w:pPr>
            <w:r w:rsidRPr="00996C18">
              <w:rPr>
                <w:rFonts w:ascii="GHEA Grapalat" w:hAnsi="GHEA Grapalat"/>
                <w:lang w:val="ru-RU"/>
              </w:rPr>
              <w:t xml:space="preserve">21.б.                                  </w:t>
            </w:r>
            <w:r w:rsidR="0032725C" w:rsidRPr="00996C18">
              <w:rPr>
                <w:rFonts w:ascii="GHEA Grapalat" w:hAnsi="GHEA Grapalat"/>
                <w:lang w:val="ru-RU"/>
              </w:rPr>
              <w:t>/____________________/</w:t>
            </w:r>
          </w:p>
          <w:p w:rsidR="0032725C" w:rsidRPr="00996C18" w:rsidRDefault="0032725C" w:rsidP="00C144B6">
            <w:pPr>
              <w:widowControl w:val="0"/>
              <w:tabs>
                <w:tab w:val="left" w:pos="4539"/>
              </w:tabs>
              <w:spacing w:after="160"/>
              <w:rPr>
                <w:rFonts w:ascii="GHEA Grapalat" w:hAnsi="GHEA Grapalat" w:cs="Sylfaen"/>
                <w:lang w:val="ru-RU"/>
              </w:rPr>
            </w:pPr>
            <w:r w:rsidRPr="00996C18">
              <w:rPr>
                <w:rFonts w:ascii="GHEA Grapalat" w:hAnsi="GHEA Grapalat"/>
                <w:lang w:val="ru-RU"/>
              </w:rPr>
              <w:tab/>
              <w:t>М. П.</w:t>
            </w:r>
          </w:p>
        </w:tc>
      </w:tr>
      <w:tr w:rsidR="00B323D7" w:rsidRPr="00996C18" w:rsidTr="00C144B6">
        <w:trPr>
          <w:trHeight w:val="2194"/>
        </w:trPr>
        <w:tc>
          <w:tcPr>
            <w:tcW w:w="5616" w:type="dxa"/>
            <w:tcBorders>
              <w:top w:val="single" w:sz="4" w:space="0" w:color="auto"/>
              <w:left w:val="single" w:sz="4" w:space="0" w:color="auto"/>
              <w:right w:val="single" w:sz="4" w:space="0" w:color="auto"/>
            </w:tcBorders>
            <w:noWrap/>
            <w:vAlign w:val="bottom"/>
          </w:tcPr>
          <w:p w:rsidR="00B323D7" w:rsidRPr="00996C18" w:rsidRDefault="00B323D7" w:rsidP="00B323D7">
            <w:pPr>
              <w:widowControl w:val="0"/>
              <w:spacing w:after="160"/>
              <w:rPr>
                <w:rFonts w:ascii="GHEA Grapalat" w:hAnsi="GHEA Grapalat" w:cs="Tahoma"/>
                <w:color w:val="000000" w:themeColor="text1"/>
                <w:lang w:val="ru-RU"/>
              </w:rPr>
            </w:pPr>
            <w:r w:rsidRPr="00996C18">
              <w:rPr>
                <w:rFonts w:ascii="GHEA Grapalat" w:hAnsi="GHEA Grapalat"/>
                <w:color w:val="000000" w:themeColor="text1"/>
                <w:lang w:val="ru-RU"/>
              </w:rPr>
              <w:t>24.а.</w:t>
            </w:r>
            <w:r w:rsidRPr="00996C18">
              <w:rPr>
                <w:rFonts w:ascii="GHEA Grapalat" w:hAnsi="GHEA Grapalat"/>
                <w:color w:val="000000" w:themeColor="text1"/>
                <w:lang w:val="ru-RU"/>
              </w:rPr>
              <w:tab/>
              <w:t xml:space="preserve"> Обслуживающая бенефициара финансовая организация </w:t>
            </w:r>
          </w:p>
          <w:p w:rsidR="00B323D7" w:rsidRPr="00996C18" w:rsidRDefault="00B323D7" w:rsidP="00B323D7">
            <w:pPr>
              <w:widowControl w:val="0"/>
              <w:spacing w:after="160"/>
              <w:rPr>
                <w:rFonts w:ascii="GHEA Grapalat" w:hAnsi="GHEA Grapalat"/>
                <w:color w:val="000000" w:themeColor="text1"/>
                <w:lang w:val="ru-RU"/>
              </w:rPr>
            </w:pPr>
          </w:p>
          <w:p w:rsidR="00B323D7" w:rsidRPr="00996C18" w:rsidRDefault="00B323D7" w:rsidP="00B323D7">
            <w:pPr>
              <w:widowControl w:val="0"/>
              <w:jc w:val="right"/>
              <w:rPr>
                <w:rFonts w:ascii="GHEA Grapalat" w:hAnsi="GHEA Grapalat" w:cs="Tahoma"/>
                <w:color w:val="000000" w:themeColor="text1"/>
                <w:lang w:val="ru-RU"/>
              </w:rPr>
            </w:pPr>
            <w:r w:rsidRPr="00996C18">
              <w:rPr>
                <w:rFonts w:ascii="GHEA Grapalat" w:hAnsi="GHEA Grapalat"/>
                <w:color w:val="000000" w:themeColor="text1"/>
                <w:lang w:val="ru-RU"/>
              </w:rPr>
              <w:t>/____________________/</w:t>
            </w:r>
          </w:p>
          <w:p w:rsidR="00B323D7" w:rsidRPr="00996C18" w:rsidRDefault="00B323D7" w:rsidP="00B323D7">
            <w:pPr>
              <w:widowControl w:val="0"/>
              <w:spacing w:after="160"/>
              <w:ind w:left="3828" w:right="13"/>
              <w:rPr>
                <w:rFonts w:ascii="GHEA Grapalat" w:hAnsi="GHEA Grapalat" w:cs="Sylfaen"/>
                <w:color w:val="000000" w:themeColor="text1"/>
                <w:vertAlign w:val="superscript"/>
              </w:rPr>
            </w:pPr>
            <w:proofErr w:type="spellStart"/>
            <w:r w:rsidRPr="00996C18">
              <w:rPr>
                <w:rFonts w:ascii="GHEA Grapalat" w:hAnsi="GHEA Grapalat"/>
                <w:color w:val="000000" w:themeColor="text1"/>
                <w:vertAlign w:val="superscript"/>
              </w:rPr>
              <w:t>подпись</w:t>
            </w:r>
            <w:proofErr w:type="spellEnd"/>
            <w:r w:rsidRPr="00996C18">
              <w:rPr>
                <w:rFonts w:ascii="GHEA Grapalat" w:hAnsi="GHEA Grapalat"/>
                <w:color w:val="000000" w:themeColor="text1"/>
                <w:vertAlign w:val="superscript"/>
              </w:rPr>
              <w:t>/</w:t>
            </w:r>
          </w:p>
          <w:p w:rsidR="00B323D7" w:rsidRPr="00996C18" w:rsidRDefault="00B323D7" w:rsidP="00B323D7">
            <w:pPr>
              <w:widowControl w:val="0"/>
              <w:spacing w:after="160"/>
              <w:rPr>
                <w:rFonts w:ascii="GHEA Grapalat" w:hAnsi="GHEA Grapalat" w:cs="Tahoma"/>
                <w:color w:val="000000" w:themeColor="text1"/>
              </w:rPr>
            </w:pPr>
          </w:p>
          <w:p w:rsidR="00B323D7" w:rsidRPr="00996C18" w:rsidRDefault="00B323D7" w:rsidP="00B323D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B323D7" w:rsidRPr="00996C18" w:rsidRDefault="00B323D7" w:rsidP="00B323D7">
            <w:pPr>
              <w:widowControl w:val="0"/>
              <w:spacing w:after="160"/>
              <w:rPr>
                <w:rFonts w:ascii="GHEA Grapalat" w:hAnsi="GHEA Grapalat" w:cs="Tahoma"/>
                <w:color w:val="000000" w:themeColor="text1"/>
                <w:lang w:val="ru-RU"/>
              </w:rPr>
            </w:pPr>
            <w:r w:rsidRPr="00996C18">
              <w:rPr>
                <w:rFonts w:ascii="GHEA Grapalat" w:hAnsi="GHEA Grapalat"/>
                <w:color w:val="000000" w:themeColor="text1"/>
                <w:lang w:val="ru-RU"/>
              </w:rPr>
              <w:t>23.а.</w:t>
            </w:r>
            <w:r w:rsidRPr="00996C18">
              <w:rPr>
                <w:rFonts w:ascii="GHEA Grapalat" w:hAnsi="GHEA Grapalat"/>
                <w:color w:val="000000" w:themeColor="text1"/>
                <w:lang w:val="ru-RU"/>
              </w:rPr>
              <w:tab/>
              <w:t xml:space="preserve"> Обслуживающая плательщика финансовая организация </w:t>
            </w:r>
          </w:p>
          <w:p w:rsidR="00B323D7" w:rsidRPr="00996C18" w:rsidRDefault="00B323D7" w:rsidP="00B323D7">
            <w:pPr>
              <w:widowControl w:val="0"/>
              <w:spacing w:after="160"/>
              <w:rPr>
                <w:rFonts w:ascii="GHEA Grapalat" w:hAnsi="GHEA Grapalat" w:cs="Tahoma"/>
                <w:color w:val="000000" w:themeColor="text1"/>
                <w:lang w:val="ru-RU"/>
              </w:rPr>
            </w:pPr>
          </w:p>
          <w:p w:rsidR="00B323D7" w:rsidRPr="00996C18" w:rsidRDefault="00B323D7" w:rsidP="00B323D7">
            <w:pPr>
              <w:widowControl w:val="0"/>
              <w:jc w:val="right"/>
              <w:rPr>
                <w:rFonts w:ascii="GHEA Grapalat" w:hAnsi="GHEA Grapalat" w:cs="Tahoma"/>
                <w:color w:val="000000" w:themeColor="text1"/>
                <w:lang w:val="ru-RU"/>
              </w:rPr>
            </w:pPr>
            <w:r w:rsidRPr="00996C18">
              <w:rPr>
                <w:rFonts w:ascii="GHEA Grapalat" w:hAnsi="GHEA Grapalat"/>
                <w:color w:val="000000" w:themeColor="text1"/>
                <w:lang w:val="ru-RU"/>
              </w:rPr>
              <w:t>/____________________/</w:t>
            </w:r>
          </w:p>
          <w:p w:rsidR="00B323D7" w:rsidRPr="00996C18" w:rsidRDefault="00B323D7" w:rsidP="00B323D7">
            <w:pPr>
              <w:widowControl w:val="0"/>
              <w:spacing w:after="160"/>
              <w:ind w:right="983"/>
              <w:jc w:val="right"/>
              <w:rPr>
                <w:rFonts w:ascii="GHEA Grapalat" w:hAnsi="GHEA Grapalat" w:cs="Sylfaen"/>
                <w:color w:val="000000" w:themeColor="text1"/>
                <w:vertAlign w:val="superscript"/>
              </w:rPr>
            </w:pPr>
            <w:r w:rsidRPr="00996C18">
              <w:rPr>
                <w:rFonts w:ascii="GHEA Grapalat" w:hAnsi="GHEA Grapalat"/>
                <w:color w:val="000000" w:themeColor="text1"/>
                <w:vertAlign w:val="superscript"/>
              </w:rPr>
              <w:t>/</w:t>
            </w:r>
            <w:proofErr w:type="spellStart"/>
            <w:r w:rsidRPr="00996C18">
              <w:rPr>
                <w:rFonts w:ascii="GHEA Grapalat" w:hAnsi="GHEA Grapalat"/>
                <w:color w:val="000000" w:themeColor="text1"/>
                <w:vertAlign w:val="superscript"/>
              </w:rPr>
              <w:t>подпись</w:t>
            </w:r>
            <w:proofErr w:type="spellEnd"/>
            <w:r w:rsidRPr="00996C18">
              <w:rPr>
                <w:rFonts w:ascii="GHEA Grapalat" w:hAnsi="GHEA Grapalat"/>
                <w:color w:val="000000" w:themeColor="text1"/>
                <w:vertAlign w:val="superscript"/>
              </w:rPr>
              <w:t>/</w:t>
            </w:r>
          </w:p>
          <w:p w:rsidR="00B323D7" w:rsidRPr="00996C18" w:rsidRDefault="00B323D7" w:rsidP="00B323D7">
            <w:pPr>
              <w:widowControl w:val="0"/>
              <w:spacing w:after="160"/>
              <w:rPr>
                <w:rFonts w:ascii="GHEA Grapalat" w:hAnsi="GHEA Grapalat" w:cs="Arial"/>
                <w:color w:val="000000" w:themeColor="text1"/>
              </w:rPr>
            </w:pPr>
          </w:p>
        </w:tc>
      </w:tr>
      <w:tr w:rsidR="00B323D7" w:rsidRPr="00C77BF2" w:rsidTr="00C144B6">
        <w:trPr>
          <w:trHeight w:val="2194"/>
        </w:trPr>
        <w:tc>
          <w:tcPr>
            <w:tcW w:w="5616" w:type="dxa"/>
            <w:tcBorders>
              <w:top w:val="nil"/>
              <w:left w:val="single" w:sz="4" w:space="0" w:color="auto"/>
              <w:bottom w:val="single" w:sz="4" w:space="0" w:color="auto"/>
              <w:right w:val="single" w:sz="4" w:space="0" w:color="auto"/>
            </w:tcBorders>
            <w:noWrap/>
            <w:vAlign w:val="bottom"/>
          </w:tcPr>
          <w:p w:rsidR="00B323D7" w:rsidRPr="00996C18" w:rsidRDefault="00B323D7" w:rsidP="00B323D7">
            <w:pPr>
              <w:widowControl w:val="0"/>
              <w:tabs>
                <w:tab w:val="left" w:pos="4678"/>
              </w:tabs>
              <w:spacing w:after="160"/>
              <w:rPr>
                <w:rFonts w:ascii="GHEA Grapalat" w:hAnsi="GHEA Grapalat" w:cs="Sylfaen"/>
                <w:color w:val="000000" w:themeColor="text1"/>
              </w:rPr>
            </w:pPr>
            <w:r w:rsidRPr="00996C18">
              <w:rPr>
                <w:rFonts w:ascii="GHEA Grapalat" w:hAnsi="GHEA Grapalat"/>
                <w:color w:val="000000" w:themeColor="text1"/>
              </w:rPr>
              <w:t>24.б.</w:t>
            </w:r>
            <w:r w:rsidRPr="00996C18">
              <w:rPr>
                <w:rFonts w:ascii="GHEA Grapalat" w:hAnsi="GHEA Grapalat"/>
                <w:color w:val="000000" w:themeColor="text1"/>
              </w:rPr>
              <w:tab/>
              <w:t>М. П.</w:t>
            </w:r>
          </w:p>
          <w:p w:rsidR="00B323D7" w:rsidRPr="00996C18" w:rsidRDefault="00B323D7" w:rsidP="00B323D7">
            <w:pPr>
              <w:widowControl w:val="0"/>
              <w:spacing w:after="160"/>
              <w:rPr>
                <w:rFonts w:ascii="GHEA Grapalat" w:hAnsi="GHEA Grapalat" w:cs="Sylfaen"/>
                <w:color w:val="000000" w:themeColor="text1"/>
              </w:rPr>
            </w:pPr>
          </w:p>
          <w:p w:rsidR="00B323D7" w:rsidRPr="00996C18" w:rsidRDefault="00B323D7" w:rsidP="00B323D7">
            <w:pPr>
              <w:widowControl w:val="0"/>
              <w:spacing w:after="160"/>
              <w:ind w:right="155"/>
              <w:jc w:val="right"/>
              <w:rPr>
                <w:rFonts w:ascii="GHEA Grapalat" w:hAnsi="GHEA Grapalat" w:cs="Sylfaen"/>
                <w:color w:val="000000" w:themeColor="text1"/>
              </w:rPr>
            </w:pPr>
            <w:r w:rsidRPr="00996C18">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B323D7" w:rsidRPr="00996C18" w:rsidRDefault="00B323D7" w:rsidP="00B323D7">
            <w:pPr>
              <w:widowControl w:val="0"/>
              <w:tabs>
                <w:tab w:val="left" w:pos="4554"/>
              </w:tabs>
              <w:spacing w:after="160"/>
              <w:rPr>
                <w:rFonts w:ascii="GHEA Grapalat" w:hAnsi="GHEA Grapalat" w:cs="Sylfaen"/>
                <w:color w:val="000000" w:themeColor="text1"/>
                <w:lang w:val="ru-RU"/>
              </w:rPr>
            </w:pPr>
            <w:r w:rsidRPr="00996C18">
              <w:rPr>
                <w:rFonts w:ascii="GHEA Grapalat" w:hAnsi="GHEA Grapalat"/>
                <w:color w:val="000000" w:themeColor="text1"/>
                <w:lang w:val="ru-RU"/>
              </w:rPr>
              <w:t>23.б.</w:t>
            </w:r>
            <w:r w:rsidRPr="00996C18">
              <w:rPr>
                <w:rFonts w:ascii="GHEA Grapalat" w:hAnsi="GHEA Grapalat"/>
                <w:color w:val="000000" w:themeColor="text1"/>
                <w:lang w:val="ru-RU"/>
              </w:rPr>
              <w:tab/>
              <w:t>М. П.</w:t>
            </w:r>
          </w:p>
          <w:p w:rsidR="00B323D7" w:rsidRPr="00996C18" w:rsidRDefault="00B323D7" w:rsidP="00B323D7">
            <w:pPr>
              <w:widowControl w:val="0"/>
              <w:spacing w:after="160"/>
              <w:rPr>
                <w:rFonts w:ascii="GHEA Grapalat" w:hAnsi="GHEA Grapalat"/>
                <w:color w:val="000000" w:themeColor="text1"/>
                <w:lang w:val="ru-RU"/>
              </w:rPr>
            </w:pPr>
          </w:p>
          <w:p w:rsidR="00B323D7" w:rsidRPr="00996C18" w:rsidRDefault="00B323D7" w:rsidP="00B323D7">
            <w:pPr>
              <w:widowControl w:val="0"/>
              <w:spacing w:after="160"/>
              <w:jc w:val="right"/>
              <w:rPr>
                <w:rFonts w:ascii="GHEA Grapalat" w:hAnsi="GHEA Grapalat" w:cs="Sylfaen"/>
                <w:color w:val="000000" w:themeColor="text1"/>
                <w:lang w:val="ru-RU"/>
              </w:rPr>
            </w:pPr>
            <w:r w:rsidRPr="00996C18">
              <w:rPr>
                <w:rFonts w:ascii="GHEA Grapalat" w:hAnsi="GHEA Grapalat"/>
                <w:color w:val="000000" w:themeColor="text1"/>
                <w:lang w:val="ru-RU"/>
              </w:rPr>
              <w:t>23.в Дата исполнения: "___" ___ 20___г.</w:t>
            </w:r>
          </w:p>
        </w:tc>
      </w:tr>
    </w:tbl>
    <w:p w:rsidR="00CA7EAE" w:rsidRPr="00996C18" w:rsidRDefault="00CA7EAE" w:rsidP="00346E22">
      <w:pPr>
        <w:pStyle w:val="ab"/>
        <w:shd w:val="clear" w:color="auto" w:fill="FFFFFF"/>
        <w:spacing w:before="0" w:beforeAutospacing="0" w:after="0" w:afterAutospacing="0"/>
        <w:ind w:firstLine="375"/>
        <w:jc w:val="both"/>
        <w:rPr>
          <w:rFonts w:ascii="GHEA Grapalat" w:eastAsiaTheme="minorHAnsi" w:hAnsi="GHEA Grapalat" w:cstheme="minorBidi"/>
        </w:rPr>
      </w:pPr>
    </w:p>
    <w:p w:rsidR="00343C47" w:rsidRPr="00996C18" w:rsidRDefault="00343C47" w:rsidP="00346E22">
      <w:pPr>
        <w:pStyle w:val="ab"/>
        <w:shd w:val="clear" w:color="auto" w:fill="FFFFFF"/>
        <w:spacing w:before="0" w:beforeAutospacing="0" w:after="0" w:afterAutospacing="0"/>
        <w:ind w:firstLine="375"/>
        <w:jc w:val="both"/>
        <w:rPr>
          <w:rFonts w:ascii="GHEA Grapalat" w:eastAsiaTheme="minorHAnsi" w:hAnsi="GHEA Grapalat" w:cstheme="minorBidi"/>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343C47">
      <w:pPr>
        <w:rPr>
          <w:rFonts w:ascii="GHEA Grapalat" w:hAnsi="GHEA Grapalat" w:cs="Sylfaen"/>
          <w:lang w:val="ru-RU"/>
        </w:rPr>
      </w:pPr>
    </w:p>
    <w:p w:rsidR="00A7417B" w:rsidRPr="004125BB" w:rsidRDefault="00A7417B" w:rsidP="00E03632">
      <w:pPr>
        <w:spacing w:line="240" w:lineRule="auto"/>
        <w:rPr>
          <w:rFonts w:ascii="GHEA Grapalat" w:hAnsi="GHEA Grapalat" w:cs="Sylfaen"/>
          <w:lang w:val="ru-RU"/>
        </w:rPr>
      </w:pPr>
    </w:p>
    <w:p w:rsidR="00343C47" w:rsidRPr="00996C18" w:rsidRDefault="00343C47" w:rsidP="00E03632">
      <w:pPr>
        <w:spacing w:line="240" w:lineRule="auto"/>
        <w:rPr>
          <w:rFonts w:ascii="GHEA Grapalat" w:hAnsi="GHEA Grapalat" w:cs="Sylfaen"/>
          <w:lang w:val="ru-RU"/>
        </w:rPr>
      </w:pPr>
      <w:r w:rsidRPr="00996C18">
        <w:rPr>
          <w:rFonts w:ascii="GHEA Grapalat" w:hAnsi="GHEA Grapalat" w:cs="Sylfaen"/>
          <w:lang w:val="ru-RU"/>
        </w:rPr>
        <w:t xml:space="preserve">*  </w:t>
      </w:r>
      <w:r w:rsidRPr="00996C18">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D1861" w:rsidRPr="00996C18" w:rsidRDefault="004D1861">
      <w:pPr>
        <w:rPr>
          <w:rFonts w:ascii="GHEA Grapalat" w:hAnsi="GHEA Grapalat"/>
          <w:sz w:val="24"/>
          <w:szCs w:val="24"/>
          <w:lang w:val="ru-RU" w:eastAsia="ru-RU" w:bidi="ru-RU"/>
        </w:rPr>
      </w:pPr>
    </w:p>
    <w:p w:rsidR="00F0760D" w:rsidRDefault="00F0760D">
      <w:pPr>
        <w:rPr>
          <w:rFonts w:ascii="GHEA Grapalat" w:hAnsi="GHEA Grapalat"/>
          <w:b/>
          <w:lang w:val="ru-RU"/>
        </w:rPr>
      </w:pPr>
      <w:r>
        <w:rPr>
          <w:rFonts w:ascii="GHEA Grapalat" w:hAnsi="GHEA Grapalat"/>
          <w:b/>
          <w:lang w:val="ru-RU"/>
        </w:rPr>
        <w:br w:type="page"/>
      </w:r>
    </w:p>
    <w:p w:rsidR="004D1861" w:rsidRPr="00996C18" w:rsidRDefault="004D1861" w:rsidP="00E03632">
      <w:pPr>
        <w:widowControl w:val="0"/>
        <w:spacing w:after="160" w:line="240" w:lineRule="auto"/>
        <w:ind w:left="567" w:right="565"/>
        <w:jc w:val="center"/>
        <w:rPr>
          <w:rFonts w:ascii="GHEA Grapalat" w:hAnsi="GHEA Grapalat"/>
          <w:b/>
          <w:lang w:val="ru-RU"/>
        </w:rPr>
      </w:pPr>
      <w:r w:rsidRPr="00996C18">
        <w:rPr>
          <w:rFonts w:ascii="GHEA Grapalat" w:hAnsi="GHEA Grapalat"/>
          <w:b/>
          <w:lang w:val="ru-RU"/>
        </w:rPr>
        <w:lastRenderedPageBreak/>
        <w:t xml:space="preserve">Обязательные реквизиты платежного требования </w:t>
      </w:r>
      <w:r w:rsidRPr="00996C18">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82945" w:rsidRPr="00C77BF2" w:rsidTr="000804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proofErr w:type="spellStart"/>
            <w:r w:rsidRPr="00996C18">
              <w:rPr>
                <w:rFonts w:ascii="GHEA Grapalat" w:hAnsi="GHEA Grapalat"/>
                <w:b/>
                <w:sz w:val="18"/>
                <w:szCs w:val="18"/>
              </w:rPr>
              <w:t>Реквизиты</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документа</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Платежное</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требование</w:t>
            </w:r>
            <w:proofErr w:type="spellEnd"/>
            <w:r w:rsidRPr="00996C18">
              <w:rPr>
                <w:rFonts w:ascii="GHEA Grapalat" w:hAnsi="GHEA Grapalat"/>
                <w:b/>
                <w:sz w:val="18"/>
                <w:szCs w:val="18"/>
              </w:rPr>
              <w:t>"</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Наличие указанного поля/</w:t>
            </w:r>
          </w:p>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Требование о заполнении реквизита</w:t>
            </w:r>
          </w:p>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Сторона,</w:t>
            </w:r>
          </w:p>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заполняющая реквизит</w:t>
            </w:r>
          </w:p>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бенефициар или плательщик</w:t>
            </w:r>
          </w:p>
          <w:p w:rsidR="00282945" w:rsidRPr="00996C18" w:rsidRDefault="00282945" w:rsidP="0008040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(в связи с процессом закупки)</w:t>
            </w:r>
          </w:p>
        </w:tc>
      </w:tr>
      <w:tr w:rsidR="00282945" w:rsidRPr="00996C18" w:rsidTr="000804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r w:rsidRPr="00996C1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r w:rsidRPr="00996C1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r w:rsidRPr="00996C1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r w:rsidRPr="00996C18">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b/>
                <w:sz w:val="18"/>
                <w:szCs w:val="18"/>
              </w:rPr>
            </w:pPr>
            <w:r w:rsidRPr="00996C18">
              <w:rPr>
                <w:rFonts w:ascii="GHEA Grapalat" w:hAnsi="GHEA Grapalat"/>
                <w:b/>
                <w:sz w:val="18"/>
                <w:szCs w:val="18"/>
              </w:rPr>
              <w:t>5</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наименование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 документе заранее заполнено "Платежное требование"</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платежного</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дата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p w:rsidR="00282945" w:rsidRPr="00996C18" w:rsidRDefault="00282945" w:rsidP="000804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бенефициаром в день представления платежного требования в банк плательщика</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необходимости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указываются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также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иные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данные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наименование финансовой организации (филиала), обслуживающей плательщика (банк </w:t>
            </w:r>
            <w:r w:rsidRPr="00996C18">
              <w:rPr>
                <w:rFonts w:ascii="GHEA Grapalat" w:hAnsi="GHEA Grapalat"/>
                <w:sz w:val="18"/>
                <w:szCs w:val="18"/>
                <w:lang w:val="ru-RU"/>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счета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 xml:space="preserve">УНН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 xml:space="preserve">НЗОУ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lang w:val="ru-RU"/>
              </w:rPr>
              <w:t xml:space="preserve">заполняется наименование лица, являющегося бенефициаром (получателем платежа). </w:t>
            </w: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необходимости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указываются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также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иные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данные</w:t>
            </w:r>
            <w:proofErr w:type="spellEnd"/>
            <w:r w:rsidRPr="00996C18">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 xml:space="preserve">НЗОУ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w:t>
            </w:r>
            <w:proofErr w:type="spellStart"/>
            <w:r w:rsidRPr="00996C18">
              <w:rPr>
                <w:rFonts w:ascii="GHEA Grapalat" w:hAnsi="GHEA Grapalat"/>
                <w:sz w:val="18"/>
                <w:szCs w:val="18"/>
              </w:rPr>
              <w:t>не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 xml:space="preserve">УНН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 xml:space="preserve">заранее заполняется бенефициаром — по </w:t>
            </w:r>
            <w:r w:rsidRPr="00996C18">
              <w:rPr>
                <w:rFonts w:ascii="GHEA Grapalat" w:hAnsi="GHEA Grapalat"/>
                <w:sz w:val="18"/>
                <w:szCs w:val="18"/>
                <w:lang w:val="ru-RU"/>
              </w:rPr>
              <w:lastRenderedPageBreak/>
              <w:t>приглашению</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счета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сумма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цифрами</w:t>
            </w:r>
            <w:proofErr w:type="spellEnd"/>
            <w:r w:rsidRPr="00996C18">
              <w:rPr>
                <w:rFonts w:ascii="GHEA Grapalat" w:hAnsi="GHEA Grapalat"/>
                <w:sz w:val="18"/>
                <w:szCs w:val="18"/>
              </w:rPr>
              <w:t xml:space="preserve"> и </w:t>
            </w:r>
            <w:proofErr w:type="spellStart"/>
            <w:r w:rsidRPr="00996C18">
              <w:rPr>
                <w:rFonts w:ascii="GHEA Grapalat" w:hAnsi="GHEA Grapalat"/>
                <w:sz w:val="18"/>
                <w:szCs w:val="18"/>
              </w:rPr>
              <w:t>прописью</w:t>
            </w:r>
            <w:proofErr w:type="spellEnd"/>
            <w:r w:rsidRPr="00996C18">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 заполняется и не применяется)</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цель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сделки</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В обязательном порядке заполняются слова "для обеспечения </w:t>
            </w:r>
            <w:r w:rsidR="0001660A" w:rsidRPr="0001660A">
              <w:rPr>
                <w:rFonts w:ascii="GHEA Grapalat" w:hAnsi="GHEA Grapalat"/>
                <w:sz w:val="18"/>
                <w:szCs w:val="18"/>
                <w:lang w:val="ru-RU" w:bidi="ru-RU"/>
              </w:rPr>
              <w:t>квалификации</w:t>
            </w:r>
            <w:r w:rsidRPr="00996C18">
              <w:rPr>
                <w:rFonts w:ascii="GHEA Grapalat" w:hAnsi="GHEA Grapalat"/>
                <w:sz w:val="18"/>
                <w:szCs w:val="18"/>
                <w:lang w:val="ru-RU"/>
              </w:rPr>
              <w:t>"</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основания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для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совершения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lastRenderedPageBreak/>
              <w:t>платежа</w:t>
            </w:r>
            <w:proofErr w:type="spellEnd"/>
            <w:r w:rsidRPr="00996C18">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Del="0010680B"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условия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оплаты</w:t>
            </w:r>
            <w:proofErr w:type="spellEnd"/>
            <w:r w:rsidRPr="00996C18">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cs="Sylfaen"/>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cs="Sylfaen"/>
                <w:sz w:val="18"/>
                <w:szCs w:val="18"/>
                <w:lang w:val="ru-RU"/>
              </w:rPr>
            </w:pPr>
            <w:r w:rsidRPr="00996C18">
              <w:rPr>
                <w:rFonts w:ascii="GHEA Grapalat" w:hAnsi="GHEA Grapalat"/>
                <w:sz w:val="18"/>
                <w:szCs w:val="18"/>
                <w:lang w:val="ru-RU"/>
              </w:rPr>
              <w:t>заполняются слова "акцептованный платеж",</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заранее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количество</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прилагаемых</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страниц</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настоящее поле заполняется при представлении плательщиком </w:t>
            </w:r>
            <w:r w:rsidRPr="00996C18">
              <w:rPr>
                <w:rFonts w:ascii="GHEA Grapalat" w:hAnsi="GHEA Grapalat"/>
                <w:sz w:val="18"/>
                <w:szCs w:val="18"/>
                <w:lang w:val="ru-RU"/>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подписывается плательщиком или</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проставляется электронная </w:t>
            </w:r>
            <w:r w:rsidRPr="00996C18">
              <w:rPr>
                <w:rFonts w:ascii="GHEA Grapalat" w:hAnsi="GHEA Grapalat"/>
                <w:sz w:val="18"/>
                <w:szCs w:val="18"/>
                <w:lang w:val="ru-RU"/>
              </w:rPr>
              <w:lastRenderedPageBreak/>
              <w:t>подпись плательщика</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печать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наличии печати, когда плательщик представляет Требование в бумажной форме</w:t>
            </w:r>
          </w:p>
          <w:p w:rsidR="00282945" w:rsidRPr="00996C18" w:rsidRDefault="00282945" w:rsidP="00080405">
            <w:pPr>
              <w:widowControl w:val="0"/>
              <w:spacing w:after="120"/>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скрепляется печатью плательщика</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представлении в бумажной форме</w:t>
            </w:r>
          </w:p>
        </w:tc>
      </w:tr>
      <w:tr w:rsidR="00282945" w:rsidRPr="00996C18"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подписывается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печать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r w:rsidRPr="00996C18">
              <w:rPr>
                <w:rFonts w:ascii="GHEA Grapalat" w:hAnsi="GHEA Grapalat"/>
                <w:sz w:val="18"/>
                <w:szCs w:val="18"/>
              </w:rPr>
              <w:t>:</w:t>
            </w:r>
          </w:p>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наличии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печати</w:t>
            </w:r>
            <w:proofErr w:type="spellEnd"/>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скрепляется печатью бенефициара</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представлении в банк в бумажной форме</w:t>
            </w: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штамп обслуживающей </w:t>
            </w:r>
            <w:r w:rsidRPr="00996C18">
              <w:rPr>
                <w:rFonts w:ascii="GHEA Grapalat" w:hAnsi="GHEA Grapalat"/>
                <w:sz w:val="18"/>
                <w:szCs w:val="18"/>
                <w:lang w:val="ru-RU"/>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в случае если Платежное требование </w:t>
            </w:r>
            <w:r w:rsidRPr="00996C18">
              <w:rPr>
                <w:rFonts w:ascii="GHEA Grapalat" w:hAnsi="GHEA Grapalat"/>
                <w:sz w:val="18"/>
                <w:szCs w:val="18"/>
                <w:lang w:val="ru-RU"/>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r w:rsidR="00282945" w:rsidRPr="00C77BF2" w:rsidTr="000804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r w:rsidRPr="00996C18">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обслуживающей бенефициара финансовой организацией в </w:t>
            </w:r>
            <w:r w:rsidRPr="00996C18">
              <w:rPr>
                <w:rFonts w:ascii="GHEA Grapalat" w:hAnsi="GHEA Grapalat"/>
                <w:sz w:val="18"/>
                <w:szCs w:val="18"/>
                <w:lang w:val="ru-RU"/>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282945" w:rsidRPr="00996C18" w:rsidRDefault="00282945" w:rsidP="0008040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заполняется при представлении Платежного требования последней [в обслуживающую бенефициара </w:t>
            </w:r>
            <w:r w:rsidRPr="00996C18">
              <w:rPr>
                <w:rFonts w:ascii="GHEA Grapalat" w:hAnsi="GHEA Grapalat"/>
                <w:sz w:val="18"/>
                <w:szCs w:val="18"/>
                <w:lang w:val="ru-RU"/>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282945" w:rsidRPr="00996C18" w:rsidRDefault="00282945" w:rsidP="00080405">
            <w:pPr>
              <w:widowControl w:val="0"/>
              <w:spacing w:after="120"/>
              <w:jc w:val="center"/>
              <w:rPr>
                <w:rFonts w:ascii="GHEA Grapalat" w:hAnsi="GHEA Grapalat"/>
                <w:sz w:val="18"/>
                <w:szCs w:val="18"/>
                <w:lang w:val="ru-RU"/>
              </w:rPr>
            </w:pPr>
          </w:p>
        </w:tc>
      </w:tr>
    </w:tbl>
    <w:p w:rsidR="005F227E" w:rsidRPr="00996C18" w:rsidRDefault="005F227E">
      <w:pPr>
        <w:rPr>
          <w:rFonts w:ascii="GHEA Grapalat" w:hAnsi="GHEA Grapalat"/>
          <w:sz w:val="24"/>
          <w:szCs w:val="24"/>
          <w:lang w:val="ru-RU" w:eastAsia="ru-RU" w:bidi="ru-RU"/>
        </w:rPr>
      </w:pPr>
    </w:p>
    <w:p w:rsidR="007C7B7F" w:rsidRDefault="007C7B7F">
      <w:pPr>
        <w:rPr>
          <w:rFonts w:ascii="GHEA Grapalat" w:hAnsi="GHEA Grapalat"/>
          <w:b/>
          <w:i/>
          <w:lang w:val="ru-RU"/>
        </w:rPr>
      </w:pPr>
      <w:r>
        <w:rPr>
          <w:rFonts w:ascii="GHEA Grapalat" w:hAnsi="GHEA Grapalat"/>
          <w:b/>
          <w:i/>
          <w:lang w:val="ru-RU"/>
        </w:rPr>
        <w:br w:type="page"/>
      </w:r>
    </w:p>
    <w:p w:rsidR="00413ABD" w:rsidRPr="005E515A" w:rsidRDefault="00413ABD" w:rsidP="005E515A">
      <w:pPr>
        <w:spacing w:line="240" w:lineRule="auto"/>
        <w:jc w:val="right"/>
        <w:rPr>
          <w:rFonts w:ascii="GHEA Grapalat" w:hAnsi="GHEA Grapalat" w:cs="GHEA Grapalat"/>
          <w:b/>
          <w:i/>
          <w:lang w:val="ru-RU"/>
        </w:rPr>
      </w:pPr>
      <w:r w:rsidRPr="005E515A">
        <w:rPr>
          <w:rFonts w:ascii="GHEA Grapalat" w:hAnsi="GHEA Grapalat"/>
          <w:b/>
          <w:i/>
          <w:lang w:val="ru-RU"/>
        </w:rPr>
        <w:lastRenderedPageBreak/>
        <w:t>Приложение № 4</w:t>
      </w:r>
    </w:p>
    <w:p w:rsidR="00E03632" w:rsidRPr="00753446" w:rsidRDefault="00E03632" w:rsidP="00E03632">
      <w:pPr>
        <w:pStyle w:val="31"/>
        <w:widowControl w:val="0"/>
        <w:spacing w:after="0" w:line="240" w:lineRule="auto"/>
        <w:jc w:val="right"/>
        <w:rPr>
          <w:rFonts w:ascii="GHEA Grapalat" w:hAnsi="GHEA Grapalat"/>
          <w:b/>
          <w:color w:val="000000" w:themeColor="text1"/>
          <w:sz w:val="24"/>
          <w:szCs w:val="24"/>
          <w:lang w:val="ru-RU"/>
        </w:rPr>
      </w:pPr>
      <w:r>
        <w:rPr>
          <w:rFonts w:ascii="GHEA Grapalat" w:hAnsi="GHEA Grapalat"/>
          <w:b/>
          <w:color w:val="000000" w:themeColor="text1"/>
          <w:sz w:val="24"/>
          <w:szCs w:val="24"/>
          <w:lang w:val="ru-RU"/>
        </w:rPr>
        <w:t xml:space="preserve">к </w:t>
      </w:r>
      <w:r w:rsidRPr="00162DC5">
        <w:rPr>
          <w:rFonts w:ascii="GHEA Grapalat" w:hAnsi="GHEA Grapalat"/>
          <w:b/>
          <w:color w:val="000000" w:themeColor="text1"/>
          <w:sz w:val="24"/>
          <w:szCs w:val="24"/>
          <w:lang w:val="ru-RU"/>
        </w:rPr>
        <w:t>П</w:t>
      </w:r>
      <w:r w:rsidRPr="00753446">
        <w:rPr>
          <w:rFonts w:ascii="GHEA Grapalat" w:hAnsi="GHEA Grapalat"/>
          <w:b/>
          <w:color w:val="000000" w:themeColor="text1"/>
          <w:sz w:val="24"/>
          <w:szCs w:val="24"/>
          <w:lang w:val="ru-RU"/>
        </w:rPr>
        <w:t>риглашение на электронный аукцион</w:t>
      </w:r>
    </w:p>
    <w:p w:rsidR="00E03632" w:rsidRPr="00753446" w:rsidRDefault="00E03632" w:rsidP="00E03632">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E03632" w:rsidRPr="00162DC5" w:rsidRDefault="00E03632" w:rsidP="00996C18">
      <w:pPr>
        <w:pStyle w:val="31"/>
        <w:widowControl w:val="0"/>
        <w:spacing w:after="0" w:line="240" w:lineRule="auto"/>
        <w:jc w:val="center"/>
        <w:rPr>
          <w:rFonts w:ascii="GHEA Grapalat" w:hAnsi="GHEA Grapalat"/>
          <w:sz w:val="22"/>
          <w:szCs w:val="22"/>
          <w:lang w:val="ru-RU"/>
        </w:rPr>
      </w:pPr>
    </w:p>
    <w:p w:rsidR="005F227E" w:rsidRPr="00996C18" w:rsidRDefault="005F227E" w:rsidP="00996C18">
      <w:pPr>
        <w:pStyle w:val="31"/>
        <w:widowControl w:val="0"/>
        <w:spacing w:after="0" w:line="240" w:lineRule="auto"/>
        <w:jc w:val="center"/>
        <w:rPr>
          <w:rFonts w:ascii="GHEA Grapalat" w:hAnsi="GHEA Grapalat"/>
          <w:sz w:val="22"/>
          <w:szCs w:val="22"/>
          <w:lang w:val="hy-AM"/>
        </w:rPr>
      </w:pPr>
      <w:r w:rsidRPr="00996C18">
        <w:rPr>
          <w:rFonts w:ascii="GHEA Grapalat" w:hAnsi="GHEA Grapalat"/>
          <w:sz w:val="22"/>
          <w:szCs w:val="22"/>
          <w:lang w:val="ru-RU"/>
        </w:rPr>
        <w:t xml:space="preserve">ГАРАНТИЯ </w:t>
      </w:r>
      <w:r w:rsidRPr="00996C18">
        <w:rPr>
          <w:rFonts w:ascii="GHEA Grapalat" w:hAnsi="GHEA Grapalat"/>
          <w:sz w:val="22"/>
          <w:szCs w:val="22"/>
        </w:rPr>
        <w:t>N</w:t>
      </w:r>
      <w:r w:rsidRPr="00996C18">
        <w:rPr>
          <w:rFonts w:ascii="GHEA Grapalat" w:hAnsi="GHEA Grapalat"/>
          <w:sz w:val="22"/>
          <w:szCs w:val="22"/>
          <w:lang w:val="hy-AM"/>
        </w:rPr>
        <w:t>________</w:t>
      </w:r>
    </w:p>
    <w:p w:rsidR="005F227E" w:rsidRPr="00162DC5" w:rsidRDefault="005F227E" w:rsidP="00996C18">
      <w:pPr>
        <w:widowControl w:val="0"/>
        <w:spacing w:line="240" w:lineRule="auto"/>
        <w:ind w:left="567" w:right="565"/>
        <w:jc w:val="center"/>
        <w:rPr>
          <w:rFonts w:ascii="GHEA Grapalat" w:hAnsi="GHEA Grapalat"/>
          <w:b/>
          <w:lang w:val="ru-RU"/>
        </w:rPr>
      </w:pPr>
      <w:r w:rsidRPr="00996C18">
        <w:rPr>
          <w:rFonts w:ascii="GHEA Grapalat" w:hAnsi="GHEA Grapalat"/>
          <w:b/>
          <w:lang w:val="ru-RU"/>
        </w:rPr>
        <w:t>(обеспечение договора)</w:t>
      </w:r>
    </w:p>
    <w:p w:rsidR="00E03632" w:rsidRPr="00162DC5" w:rsidRDefault="00E03632" w:rsidP="00996C18">
      <w:pPr>
        <w:widowControl w:val="0"/>
        <w:spacing w:line="240" w:lineRule="auto"/>
        <w:ind w:left="567" w:right="565"/>
        <w:jc w:val="center"/>
        <w:rPr>
          <w:rFonts w:ascii="GHEA Grapalat" w:hAnsi="GHEA Grapalat"/>
          <w:b/>
          <w:color w:val="000000" w:themeColor="text1"/>
          <w:lang w:val="ru-RU"/>
        </w:rPr>
      </w:pPr>
    </w:p>
    <w:p w:rsidR="00C144B6" w:rsidRPr="00996C18" w:rsidRDefault="00C144B6" w:rsidP="00996C18">
      <w:pPr>
        <w:pStyle w:val="ab"/>
        <w:shd w:val="clear" w:color="auto" w:fill="FFFFFF"/>
        <w:spacing w:before="0" w:beforeAutospacing="0" w:after="0" w:afterAutospacing="0"/>
        <w:jc w:val="both"/>
        <w:rPr>
          <w:rStyle w:val="af0"/>
          <w:rFonts w:ascii="GHEA Grapalat" w:hAnsi="GHEA Grapalat"/>
          <w:b w:val="0"/>
          <w:bCs w:val="0"/>
          <w:color w:val="000000" w:themeColor="text1"/>
          <w:sz w:val="22"/>
          <w:szCs w:val="22"/>
          <w:lang w:val="hy-AM"/>
        </w:rPr>
      </w:pPr>
      <w:r w:rsidRPr="00996C18">
        <w:rPr>
          <w:rFonts w:ascii="GHEA Grapalat" w:eastAsiaTheme="minorHAnsi" w:hAnsi="GHEA Grapalat" w:cstheme="minorBid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rPr>
        <w:t xml:space="preserve"> _________________________________________</w:t>
      </w:r>
      <w:r w:rsidRPr="00996C18">
        <w:rPr>
          <w:rFonts w:ascii="GHEA Grapalat" w:eastAsiaTheme="minorHAnsi" w:hAnsi="GHEA Grapalat" w:cstheme="minorBidi"/>
          <w:color w:val="000000" w:themeColor="text1"/>
          <w:sz w:val="22"/>
          <w:szCs w:val="22"/>
        </w:rPr>
        <w:t xml:space="preserve">заключаемым </w:t>
      </w:r>
      <w:r w:rsidRPr="00996C18">
        <w:rPr>
          <w:rFonts w:ascii="GHEA Grapalat" w:eastAsiaTheme="minorHAnsi" w:hAnsi="GHEA Grapalat" w:cstheme="minorBidi"/>
          <w:bCs/>
          <w:color w:val="000000" w:themeColor="text1"/>
          <w:sz w:val="22"/>
          <w:szCs w:val="22"/>
        </w:rPr>
        <w:t>между</w:t>
      </w:r>
    </w:p>
    <w:p w:rsidR="00C144B6" w:rsidRPr="00B17BB1" w:rsidRDefault="00C144B6" w:rsidP="00996C18">
      <w:pPr>
        <w:pStyle w:val="ab"/>
        <w:shd w:val="clear" w:color="auto" w:fill="FFFFFF"/>
        <w:spacing w:before="0" w:beforeAutospacing="0" w:after="0" w:afterAutospacing="0"/>
        <w:jc w:val="both"/>
        <w:rPr>
          <w:rStyle w:val="af0"/>
          <w:rFonts w:ascii="GHEA Grapalat" w:hAnsi="GHEA Grapalat"/>
          <w:b w:val="0"/>
          <w:bCs w:val="0"/>
          <w:color w:val="000000" w:themeColor="text1"/>
          <w:sz w:val="20"/>
          <w:szCs w:val="20"/>
        </w:rPr>
      </w:pPr>
      <w:r w:rsidRPr="00996C18">
        <w:rPr>
          <w:rStyle w:val="af0"/>
          <w:rFonts w:ascii="GHEA Grapalat" w:hAnsi="GHEA Grapalat"/>
          <w:color w:val="000000" w:themeColor="text1"/>
          <w:sz w:val="22"/>
          <w:szCs w:val="22"/>
          <w:lang w:val="hy-AM"/>
        </w:rPr>
        <w:tab/>
      </w:r>
      <w:r w:rsidRPr="00996C18">
        <w:rPr>
          <w:rStyle w:val="af0"/>
          <w:rFonts w:ascii="GHEA Grapalat" w:hAnsi="GHEA Grapalat"/>
          <w:color w:val="000000" w:themeColor="text1"/>
          <w:sz w:val="22"/>
          <w:szCs w:val="22"/>
          <w:lang w:val="hy-AM"/>
        </w:rPr>
        <w:tab/>
      </w:r>
      <w:r w:rsidRPr="00996C18">
        <w:rPr>
          <w:rStyle w:val="af0"/>
          <w:rFonts w:ascii="GHEA Grapalat" w:hAnsi="GHEA Grapalat"/>
          <w:color w:val="000000" w:themeColor="text1"/>
          <w:sz w:val="22"/>
          <w:szCs w:val="22"/>
        </w:rPr>
        <w:t xml:space="preserve">     </w:t>
      </w:r>
      <w:r w:rsidRPr="00B17BB1">
        <w:rPr>
          <w:rStyle w:val="af0"/>
          <w:rFonts w:ascii="GHEA Grapalat" w:hAnsi="GHEA Grapalat"/>
          <w:b w:val="0"/>
          <w:color w:val="000000" w:themeColor="text1"/>
          <w:sz w:val="20"/>
          <w:szCs w:val="20"/>
        </w:rPr>
        <w:t>номер заключаемого договора</w:t>
      </w:r>
      <w:r w:rsidRPr="00B17BB1">
        <w:rPr>
          <w:rStyle w:val="af0"/>
          <w:rFonts w:ascii="GHEA Grapalat" w:hAnsi="GHEA Grapalat"/>
          <w:b w:val="0"/>
          <w:color w:val="000000" w:themeColor="text1"/>
          <w:sz w:val="20"/>
          <w:szCs w:val="20"/>
          <w:lang w:val="hy-AM"/>
        </w:rPr>
        <w:tab/>
      </w:r>
      <w:r w:rsidRPr="00B17BB1">
        <w:rPr>
          <w:rStyle w:val="af0"/>
          <w:rFonts w:ascii="GHEA Grapalat" w:hAnsi="GHEA Grapalat"/>
          <w:b w:val="0"/>
          <w:color w:val="000000" w:themeColor="text1"/>
          <w:sz w:val="20"/>
          <w:szCs w:val="20"/>
          <w:lang w:val="hy-AM"/>
        </w:rPr>
        <w:tab/>
      </w:r>
      <w:r w:rsidRPr="00B17BB1">
        <w:rPr>
          <w:rStyle w:val="af0"/>
          <w:rFonts w:ascii="GHEA Grapalat" w:hAnsi="GHEA Grapalat"/>
          <w:b w:val="0"/>
          <w:color w:val="000000" w:themeColor="text1"/>
          <w:sz w:val="20"/>
          <w:szCs w:val="20"/>
          <w:lang w:val="hy-AM"/>
        </w:rPr>
        <w:tab/>
      </w:r>
    </w:p>
    <w:p w:rsidR="005E515A" w:rsidRPr="00162DC5" w:rsidRDefault="00C144B6" w:rsidP="00996C18">
      <w:pPr>
        <w:pStyle w:val="ab"/>
        <w:shd w:val="clear" w:color="auto" w:fill="FFFFFF"/>
        <w:spacing w:before="0" w:beforeAutospacing="0" w:after="0" w:afterAutospacing="0"/>
        <w:ind w:left="-142"/>
        <w:rPr>
          <w:rFonts w:ascii="GHEA Grapalat" w:eastAsiaTheme="minorHAnsi" w:hAnsi="GHEA Grapalat" w:cstheme="minorBidi"/>
          <w:color w:val="000000" w:themeColor="text1"/>
          <w:sz w:val="22"/>
          <w:szCs w:val="22"/>
        </w:rPr>
      </w:pPr>
      <w:r w:rsidRPr="00996C18">
        <w:rPr>
          <w:rFonts w:ascii="GHEA Grapalat" w:hAnsi="GHEA Grapalat"/>
          <w:color w:val="000000" w:themeColor="text1"/>
          <w:sz w:val="22"/>
          <w:szCs w:val="22"/>
          <w:u w:val="single"/>
          <w:lang w:val="hy-AM"/>
        </w:rPr>
        <w:tab/>
      </w:r>
      <w:r w:rsidRPr="00996C18">
        <w:rPr>
          <w:rFonts w:ascii="GHEA Grapalat" w:hAnsi="GHEA Grapalat"/>
          <w:color w:val="000000" w:themeColor="text1"/>
          <w:sz w:val="22"/>
          <w:szCs w:val="22"/>
          <w:u w:val="single"/>
          <w:lang w:val="hy-AM"/>
        </w:rPr>
        <w:tab/>
      </w:r>
      <w:r w:rsidRPr="00996C18">
        <w:rPr>
          <w:rFonts w:ascii="GHEA Grapalat" w:hAnsi="GHEA Grapalat"/>
          <w:color w:val="000000" w:themeColor="text1"/>
          <w:sz w:val="22"/>
          <w:szCs w:val="22"/>
          <w:u w:val="single"/>
          <w:lang w:val="hy-AM"/>
        </w:rPr>
        <w:tab/>
      </w:r>
      <w:r w:rsidRPr="00996C18">
        <w:rPr>
          <w:rFonts w:ascii="GHEA Grapalat" w:hAnsi="GHEA Grapalat"/>
          <w:color w:val="000000" w:themeColor="text1"/>
          <w:sz w:val="22"/>
          <w:szCs w:val="22"/>
          <w:u w:val="single"/>
        </w:rPr>
        <w:t>_____</w:t>
      </w:r>
      <w:r w:rsidR="00684F43" w:rsidRPr="00996C18">
        <w:rPr>
          <w:rFonts w:ascii="GHEA Grapalat" w:hAnsi="GHEA Grapalat"/>
          <w:color w:val="000000" w:themeColor="text1"/>
          <w:sz w:val="22"/>
          <w:szCs w:val="22"/>
          <w:u w:val="single"/>
        </w:rPr>
        <w:t>____________</w:t>
      </w:r>
      <w:proofErr w:type="gramStart"/>
      <w:r w:rsidRPr="00996C18">
        <w:rPr>
          <w:rFonts w:ascii="GHEA Grapalat" w:eastAsiaTheme="minorHAnsi" w:hAnsi="GHEA Grapalat" w:cstheme="minorBidi"/>
          <w:color w:val="000000" w:themeColor="text1"/>
          <w:sz w:val="22"/>
          <w:szCs w:val="22"/>
        </w:rPr>
        <w:t xml:space="preserve">   (</w:t>
      </w:r>
      <w:proofErr w:type="gramEnd"/>
      <w:r w:rsidRPr="00996C18">
        <w:rPr>
          <w:rFonts w:ascii="GHEA Grapalat" w:eastAsiaTheme="minorHAnsi" w:hAnsi="GHEA Grapalat" w:cstheme="minorBidi"/>
          <w:color w:val="000000" w:themeColor="text1"/>
          <w:sz w:val="22"/>
          <w:szCs w:val="22"/>
        </w:rPr>
        <w:t>далее-бенефициар) и</w:t>
      </w:r>
    </w:p>
    <w:p w:rsidR="005E515A" w:rsidRPr="00996C18" w:rsidRDefault="00C144B6" w:rsidP="005E515A">
      <w:pPr>
        <w:pStyle w:val="ab"/>
        <w:shd w:val="clear" w:color="auto" w:fill="FFFFFF"/>
        <w:spacing w:before="0" w:beforeAutospacing="0" w:after="0" w:afterAutospacing="0"/>
        <w:rPr>
          <w:rFonts w:ascii="GHEA Grapalat" w:hAnsi="GHEA Grapalat"/>
          <w:color w:val="000000" w:themeColor="text1"/>
          <w:sz w:val="22"/>
          <w:szCs w:val="22"/>
          <w:lang w:val="hy-AM"/>
        </w:rPr>
      </w:pP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Pr="00996C18">
        <w:rPr>
          <w:rStyle w:val="af0"/>
          <w:rFonts w:ascii="GHEA Grapalat" w:hAnsi="GHEA Grapalat"/>
          <w:color w:val="000000" w:themeColor="text1"/>
          <w:sz w:val="22"/>
          <w:szCs w:val="22"/>
          <w:u w:val="single"/>
          <w:lang w:val="hy-AM"/>
        </w:rPr>
        <w:tab/>
      </w:r>
      <w:r w:rsidR="005E515A" w:rsidRPr="00B17BB1">
        <w:rPr>
          <w:rStyle w:val="af0"/>
          <w:rFonts w:ascii="GHEA Grapalat" w:hAnsi="GHEA Grapalat"/>
          <w:b w:val="0"/>
          <w:color w:val="000000" w:themeColor="text1"/>
          <w:sz w:val="20"/>
          <w:szCs w:val="20"/>
        </w:rPr>
        <w:t xml:space="preserve">Наименование заказчика </w:t>
      </w:r>
      <w:r w:rsidR="005E515A" w:rsidRPr="00996C18">
        <w:rPr>
          <w:rStyle w:val="af0"/>
          <w:rFonts w:ascii="GHEA Grapalat" w:hAnsi="GHEA Grapalat"/>
          <w:color w:val="000000" w:themeColor="text1"/>
          <w:sz w:val="22"/>
          <w:szCs w:val="22"/>
        </w:rPr>
        <w:t xml:space="preserve">                           </w:t>
      </w:r>
      <w:r w:rsidR="005E515A">
        <w:rPr>
          <w:rStyle w:val="af0"/>
          <w:rFonts w:ascii="GHEA Grapalat" w:hAnsi="GHEA Grapalat"/>
          <w:color w:val="000000" w:themeColor="text1"/>
          <w:sz w:val="22"/>
          <w:szCs w:val="22"/>
        </w:rPr>
        <w:t xml:space="preserve">                    </w:t>
      </w:r>
      <w:r w:rsidRPr="00996C18">
        <w:rPr>
          <w:rStyle w:val="af0"/>
          <w:rFonts w:ascii="GHEA Grapalat" w:hAnsi="GHEA Grapalat"/>
          <w:color w:val="000000" w:themeColor="text1"/>
          <w:sz w:val="22"/>
          <w:szCs w:val="22"/>
          <w:u w:val="single"/>
        </w:rPr>
        <w:t>___</w:t>
      </w:r>
      <w:r w:rsidR="00684F43" w:rsidRPr="00996C18">
        <w:rPr>
          <w:rStyle w:val="af0"/>
          <w:rFonts w:ascii="GHEA Grapalat" w:hAnsi="GHEA Grapalat"/>
          <w:color w:val="000000" w:themeColor="text1"/>
          <w:sz w:val="22"/>
          <w:szCs w:val="22"/>
          <w:u w:val="single"/>
        </w:rPr>
        <w:t>_________________________________________________</w:t>
      </w:r>
      <w:r w:rsidR="005E515A" w:rsidRPr="00996C18">
        <w:rPr>
          <w:rFonts w:ascii="GHEA Grapalat" w:eastAsiaTheme="minorHAnsi" w:hAnsi="GHEA Grapalat" w:cstheme="minorBidi"/>
          <w:color w:val="000000" w:themeColor="text1"/>
          <w:sz w:val="22"/>
          <w:szCs w:val="22"/>
        </w:rPr>
        <w:t>(далее-принципал).</w:t>
      </w:r>
      <w:r w:rsidR="005E515A" w:rsidRPr="00996C18">
        <w:rPr>
          <w:rStyle w:val="af0"/>
          <w:rFonts w:ascii="GHEA Grapalat" w:hAnsi="GHEA Grapalat"/>
          <w:color w:val="000000" w:themeColor="text1"/>
          <w:sz w:val="22"/>
          <w:szCs w:val="22"/>
          <w:lang w:val="hy-AM"/>
        </w:rPr>
        <w:tab/>
      </w:r>
    </w:p>
    <w:p w:rsidR="00C144B6" w:rsidRPr="00996C18" w:rsidRDefault="00C144B6" w:rsidP="00996C18">
      <w:pPr>
        <w:pStyle w:val="ab"/>
        <w:shd w:val="clear" w:color="auto" w:fill="FFFFFF"/>
        <w:spacing w:before="0" w:beforeAutospacing="0" w:after="0" w:afterAutospacing="0"/>
        <w:ind w:left="-142"/>
        <w:rPr>
          <w:rStyle w:val="af0"/>
          <w:rFonts w:ascii="GHEA Grapalat" w:hAnsi="GHEA Grapalat"/>
          <w:b w:val="0"/>
          <w:bCs w:val="0"/>
          <w:color w:val="000000" w:themeColor="text1"/>
          <w:sz w:val="22"/>
          <w:szCs w:val="22"/>
        </w:rPr>
      </w:pPr>
    </w:p>
    <w:p w:rsidR="00C144B6" w:rsidRPr="00B17BB1" w:rsidRDefault="00C144B6" w:rsidP="00996C18">
      <w:pPr>
        <w:pStyle w:val="ab"/>
        <w:shd w:val="clear" w:color="auto" w:fill="FFFFFF"/>
        <w:spacing w:before="0" w:beforeAutospacing="0" w:after="0" w:afterAutospacing="0"/>
        <w:ind w:left="-142"/>
        <w:rPr>
          <w:rStyle w:val="af0"/>
          <w:rFonts w:ascii="GHEA Grapalat" w:hAnsi="GHEA Grapalat"/>
          <w:b w:val="0"/>
          <w:color w:val="000000" w:themeColor="text1"/>
          <w:sz w:val="20"/>
          <w:szCs w:val="20"/>
        </w:rPr>
      </w:pPr>
      <w:r w:rsidRPr="00B17BB1">
        <w:rPr>
          <w:rStyle w:val="af0"/>
          <w:rFonts w:ascii="GHEA Grapalat" w:hAnsi="GHEA Grapalat"/>
          <w:b w:val="0"/>
          <w:color w:val="000000" w:themeColor="text1"/>
          <w:sz w:val="20"/>
          <w:szCs w:val="20"/>
        </w:rPr>
        <w:t>наименование отобранного участника</w:t>
      </w:r>
    </w:p>
    <w:p w:rsidR="00C144B6" w:rsidRPr="00996C18" w:rsidRDefault="00C144B6" w:rsidP="00996C18">
      <w:pPr>
        <w:pStyle w:val="ab"/>
        <w:shd w:val="clear" w:color="auto" w:fill="FFFFFF"/>
        <w:spacing w:before="0" w:beforeAutospacing="0" w:after="0" w:afterAutospacing="0"/>
        <w:ind w:left="-142"/>
        <w:rPr>
          <w:rFonts w:ascii="GHEA Grapalat" w:hAnsi="GHEA Grapalat" w:cs="Sylfaen"/>
          <w:color w:val="000000" w:themeColor="text1"/>
          <w:sz w:val="22"/>
          <w:szCs w:val="22"/>
          <w:vertAlign w:val="superscript"/>
          <w:lang w:val="hy-AM"/>
        </w:rPr>
      </w:pPr>
      <w:r w:rsidRPr="00996C18">
        <w:rPr>
          <w:rStyle w:val="af0"/>
          <w:rFonts w:ascii="GHEA Grapalat" w:hAnsi="GHEA Grapalat"/>
          <w:color w:val="000000" w:themeColor="text1"/>
          <w:sz w:val="22"/>
          <w:szCs w:val="22"/>
          <w:lang w:val="hy-AM"/>
        </w:rPr>
        <w:tab/>
      </w:r>
    </w:p>
    <w:p w:rsidR="005F227E" w:rsidRPr="00996C18" w:rsidRDefault="005F227E"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Style w:val="af0"/>
          <w:rFonts w:ascii="GHEA Grapalat" w:hAnsi="GHEA Grapalat"/>
          <w:sz w:val="22"/>
          <w:szCs w:val="22"/>
          <w:lang w:val="hy-AM"/>
        </w:rPr>
        <w:tab/>
      </w:r>
      <w:r w:rsidRPr="00996C18">
        <w:rPr>
          <w:rStyle w:val="af0"/>
          <w:rFonts w:ascii="GHEA Grapalat" w:hAnsi="GHEA Grapalat"/>
          <w:sz w:val="22"/>
          <w:szCs w:val="22"/>
          <w:lang w:val="hy-AM"/>
        </w:rPr>
        <w:tab/>
      </w:r>
    </w:p>
    <w:p w:rsidR="005F227E" w:rsidRPr="00996C18" w:rsidRDefault="00795F1E" w:rsidP="00996C18">
      <w:pPr>
        <w:pStyle w:val="ab"/>
        <w:shd w:val="clear" w:color="auto" w:fill="FFFFFF"/>
        <w:spacing w:before="0" w:beforeAutospacing="0" w:after="0" w:afterAutospacing="0"/>
        <w:jc w:val="both"/>
        <w:rPr>
          <w:rFonts w:ascii="GHEA Grapalat" w:eastAsiaTheme="minorHAnsi" w:hAnsi="GHEA Grapalat" w:cstheme="minorBidi"/>
          <w:sz w:val="22"/>
          <w:szCs w:val="22"/>
          <w:lang w:val="hy-AM"/>
        </w:rPr>
      </w:pPr>
      <w:r w:rsidRPr="004A7C7A">
        <w:rPr>
          <w:rFonts w:ascii="GHEA Grapalat" w:eastAsiaTheme="minorHAnsi" w:hAnsi="GHEA Grapalat" w:cstheme="minorBidi"/>
          <w:sz w:val="22"/>
          <w:szCs w:val="22"/>
        </w:rPr>
        <w:t xml:space="preserve">   </w:t>
      </w:r>
      <w:r w:rsidR="005F227E" w:rsidRPr="00996C18">
        <w:rPr>
          <w:rFonts w:ascii="GHEA Grapalat" w:eastAsiaTheme="minorHAnsi" w:hAnsi="GHEA Grapalat" w:cstheme="minorBidi"/>
          <w:sz w:val="22"/>
          <w:szCs w:val="22"/>
        </w:rPr>
        <w:t xml:space="preserve">2.  По гарантии </w:t>
      </w:r>
      <w:r w:rsidR="005F227E" w:rsidRPr="00996C18">
        <w:rPr>
          <w:rFonts w:ascii="GHEA Grapalat" w:eastAsiaTheme="minorHAnsi" w:hAnsi="GHEA Grapalat" w:cstheme="minorBidi"/>
          <w:sz w:val="22"/>
          <w:szCs w:val="22"/>
          <w:lang w:val="hy-AM"/>
        </w:rPr>
        <w:t>----------------------------------------------------------------------------</w:t>
      </w:r>
    </w:p>
    <w:p w:rsidR="005F227E" w:rsidRPr="006A30CA" w:rsidRDefault="005F227E" w:rsidP="00996C18">
      <w:pPr>
        <w:pStyle w:val="ab"/>
        <w:shd w:val="clear" w:color="auto" w:fill="FFFFFF"/>
        <w:spacing w:before="0" w:beforeAutospacing="0" w:after="0" w:afterAutospacing="0"/>
        <w:jc w:val="both"/>
        <w:rPr>
          <w:rFonts w:ascii="GHEA Grapalat" w:eastAsiaTheme="minorHAnsi" w:hAnsi="GHEA Grapalat" w:cstheme="minorBidi"/>
          <w:sz w:val="20"/>
          <w:szCs w:val="20"/>
          <w:lang w:val="hy-AM"/>
        </w:rPr>
      </w:pPr>
      <w:r w:rsidRPr="006A30CA">
        <w:rPr>
          <w:rFonts w:ascii="GHEA Grapalat" w:eastAsiaTheme="minorHAnsi" w:hAnsi="GHEA Grapalat" w:cstheme="minorBidi"/>
          <w:sz w:val="20"/>
          <w:szCs w:val="20"/>
        </w:rPr>
        <w:t xml:space="preserve">                          </w:t>
      </w:r>
      <w:r w:rsidR="00996C18" w:rsidRPr="006A30CA">
        <w:rPr>
          <w:rFonts w:ascii="GHEA Grapalat" w:eastAsiaTheme="minorHAnsi" w:hAnsi="GHEA Grapalat" w:cstheme="minorBidi"/>
          <w:sz w:val="20"/>
          <w:szCs w:val="20"/>
        </w:rPr>
        <w:t xml:space="preserve">             </w:t>
      </w:r>
      <w:r w:rsidRPr="006A30CA">
        <w:rPr>
          <w:rFonts w:ascii="GHEA Grapalat" w:eastAsiaTheme="minorHAnsi" w:hAnsi="GHEA Grapalat" w:cstheme="minorBidi"/>
          <w:sz w:val="20"/>
          <w:szCs w:val="20"/>
        </w:rPr>
        <w:t xml:space="preserve"> наименование </w:t>
      </w:r>
      <w:proofErr w:type="gramStart"/>
      <w:r w:rsidRPr="006A30CA">
        <w:rPr>
          <w:rFonts w:ascii="GHEA Grapalat" w:eastAsiaTheme="minorHAnsi" w:hAnsi="GHEA Grapalat" w:cstheme="minorBidi"/>
          <w:sz w:val="20"/>
          <w:szCs w:val="20"/>
        </w:rPr>
        <w:t>банка</w:t>
      </w:r>
      <w:proofErr w:type="gramEnd"/>
      <w:r w:rsidRPr="006A30CA">
        <w:rPr>
          <w:rFonts w:ascii="GHEA Grapalat" w:eastAsiaTheme="minorHAnsi" w:hAnsi="GHEA Grapalat" w:cstheme="minorBidi"/>
          <w:sz w:val="20"/>
          <w:szCs w:val="20"/>
        </w:rPr>
        <w:t xml:space="preserve"> выдающего гарантию</w:t>
      </w:r>
    </w:p>
    <w:p w:rsidR="005F227E" w:rsidRPr="00996C18" w:rsidRDefault="005F227E" w:rsidP="00996C18">
      <w:pPr>
        <w:pStyle w:val="ab"/>
        <w:shd w:val="clear" w:color="auto" w:fill="FFFFFF"/>
        <w:spacing w:before="0" w:beforeAutospacing="0" w:after="0" w:afterAutospacing="0"/>
        <w:jc w:val="both"/>
        <w:rPr>
          <w:rFonts w:ascii="GHEA Grapalat" w:eastAsiaTheme="minorHAnsi" w:hAnsi="GHEA Grapalat" w:cstheme="minorBidi"/>
          <w:sz w:val="22"/>
          <w:szCs w:val="22"/>
        </w:rPr>
      </w:pPr>
    </w:p>
    <w:p w:rsidR="00487CCF" w:rsidRPr="00487CCF" w:rsidRDefault="005F227E" w:rsidP="00487CCF">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487CCF">
        <w:rPr>
          <w:rFonts w:ascii="GHEA Grapalat" w:eastAsiaTheme="minorHAnsi" w:hAnsi="GHEA Grapalat" w:cstheme="minorBidi"/>
          <w:sz w:val="22"/>
          <w:szCs w:val="22"/>
        </w:rPr>
        <w:t>-----------------------------------------------------------------------------------</w:t>
      </w:r>
      <w:r w:rsidRPr="00996C18">
        <w:rPr>
          <w:rFonts w:ascii="GHEA Grapalat" w:eastAsiaTheme="minorHAnsi" w:hAnsi="GHEA Grapalat" w:cstheme="minorBidi"/>
          <w:sz w:val="22"/>
          <w:szCs w:val="22"/>
        </w:rPr>
        <w:t>------</w:t>
      </w:r>
    </w:p>
    <w:p w:rsidR="005F227E" w:rsidRPr="004A7C7A" w:rsidRDefault="005F227E" w:rsidP="00996C18">
      <w:pPr>
        <w:pStyle w:val="ab"/>
        <w:shd w:val="clear" w:color="auto" w:fill="FFFFFF"/>
        <w:spacing w:before="0" w:beforeAutospacing="0" w:after="0" w:afterAutospacing="0"/>
        <w:jc w:val="both"/>
        <w:rPr>
          <w:rFonts w:ascii="GHEA Grapalat" w:eastAsiaTheme="minorHAnsi" w:hAnsi="GHEA Grapalat" w:cstheme="minorBidi"/>
          <w:sz w:val="18"/>
          <w:szCs w:val="18"/>
        </w:rPr>
      </w:pPr>
      <w:r w:rsidRPr="00996C18">
        <w:rPr>
          <w:rFonts w:ascii="GHEA Grapalat" w:eastAsiaTheme="minorHAnsi" w:hAnsi="GHEA Grapalat" w:cstheme="minorBidi"/>
          <w:sz w:val="22"/>
          <w:szCs w:val="22"/>
        </w:rPr>
        <w:t xml:space="preserve">      </w:t>
      </w:r>
      <w:r w:rsidR="00487CCF" w:rsidRPr="00487CCF">
        <w:rPr>
          <w:rFonts w:ascii="GHEA Grapalat" w:eastAsiaTheme="minorHAnsi" w:hAnsi="GHEA Grapalat" w:cstheme="minorBidi"/>
          <w:sz w:val="22"/>
          <w:szCs w:val="22"/>
        </w:rPr>
        <w:t xml:space="preserve">                                 </w:t>
      </w:r>
      <w:r w:rsidRPr="004A7C7A">
        <w:rPr>
          <w:rFonts w:ascii="GHEA Grapalat" w:eastAsiaTheme="minorHAnsi" w:hAnsi="GHEA Grapalat" w:cstheme="minorBidi"/>
          <w:sz w:val="18"/>
          <w:szCs w:val="18"/>
        </w:rPr>
        <w:t>сумма в цифрах и прописью</w:t>
      </w:r>
    </w:p>
    <w:p w:rsidR="00487CCF" w:rsidRPr="00C71026" w:rsidRDefault="005F227E" w:rsidP="00996C18">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(далее-сумма гарантии) в течение </w:t>
      </w:r>
      <w:r w:rsidR="00BE0A15" w:rsidRPr="00C1255B">
        <w:rPr>
          <w:rFonts w:ascii="GHEA Grapalat" w:eastAsiaTheme="minorHAnsi" w:hAnsi="GHEA Grapalat" w:cstheme="minorBidi"/>
          <w:sz w:val="22"/>
          <w:szCs w:val="22"/>
        </w:rPr>
        <w:t>пяти</w:t>
      </w:r>
      <w:r w:rsidR="00BE0A15" w:rsidRPr="00996C18">
        <w:rPr>
          <w:rFonts w:ascii="GHEA Grapalat" w:eastAsiaTheme="minorHAnsi" w:hAnsi="GHEA Grapalat" w:cstheme="minorBidi"/>
          <w:sz w:val="22"/>
          <w:szCs w:val="22"/>
        </w:rPr>
        <w:t xml:space="preserve"> </w:t>
      </w:r>
      <w:r w:rsidRPr="00996C18">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w:t>
      </w:r>
      <w:r w:rsidR="00487CCF" w:rsidRPr="00C71026">
        <w:rPr>
          <w:rFonts w:ascii="GHEA Grapalat" w:eastAsiaTheme="minorHAnsi" w:hAnsi="GHEA Grapalat" w:cstheme="minorBidi"/>
          <w:sz w:val="22"/>
          <w:szCs w:val="22"/>
        </w:rPr>
        <w:t>______</w:t>
      </w:r>
      <w:r w:rsidRPr="00996C18">
        <w:rPr>
          <w:rFonts w:ascii="GHEA Grapalat" w:eastAsiaTheme="minorHAnsi" w:hAnsi="GHEA Grapalat" w:cstheme="minorBidi"/>
          <w:sz w:val="22"/>
          <w:szCs w:val="22"/>
        </w:rPr>
        <w:t xml:space="preserve">__ </w:t>
      </w:r>
    </w:p>
    <w:p w:rsidR="00487CCF" w:rsidRPr="004A7C7A" w:rsidRDefault="00487CCF" w:rsidP="00487CCF">
      <w:pPr>
        <w:pStyle w:val="ab"/>
        <w:shd w:val="clear" w:color="auto" w:fill="FFFFFF"/>
        <w:spacing w:before="0" w:beforeAutospacing="0" w:after="0" w:afterAutospacing="0"/>
        <w:jc w:val="both"/>
        <w:rPr>
          <w:rFonts w:ascii="GHEA Grapalat" w:eastAsiaTheme="minorHAnsi" w:hAnsi="GHEA Grapalat" w:cstheme="minorBidi"/>
          <w:sz w:val="18"/>
          <w:szCs w:val="18"/>
        </w:rPr>
      </w:pPr>
      <w:r w:rsidRPr="00C71026">
        <w:rPr>
          <w:rFonts w:ascii="GHEA Grapalat" w:eastAsiaTheme="minorHAnsi" w:hAnsi="GHEA Grapalat" w:cstheme="minorBidi"/>
          <w:sz w:val="22"/>
          <w:szCs w:val="22"/>
        </w:rPr>
        <w:t xml:space="preserve"> </w:t>
      </w:r>
      <w:r w:rsidRPr="00C71026">
        <w:rPr>
          <w:rFonts w:ascii="GHEA Grapalat" w:eastAsiaTheme="minorHAnsi" w:hAnsi="GHEA Grapalat" w:cstheme="minorBidi"/>
          <w:sz w:val="22"/>
          <w:szCs w:val="22"/>
        </w:rPr>
        <w:tab/>
      </w:r>
      <w:r w:rsidRPr="004A7C7A">
        <w:rPr>
          <w:rFonts w:ascii="GHEA Grapalat" w:eastAsiaTheme="minorHAnsi" w:hAnsi="GHEA Grapalat" w:cstheme="minorBidi"/>
          <w:sz w:val="18"/>
          <w:szCs w:val="18"/>
        </w:rPr>
        <w:t xml:space="preserve">                                                                         </w:t>
      </w:r>
      <w:r w:rsidR="00097EEF">
        <w:rPr>
          <w:rFonts w:ascii="GHEA Grapalat" w:eastAsiaTheme="minorHAnsi" w:hAnsi="GHEA Grapalat" w:cstheme="minorBidi"/>
          <w:sz w:val="18"/>
          <w:szCs w:val="18"/>
          <w:lang w:val="hy-AM"/>
        </w:rPr>
        <w:t xml:space="preserve">                                   </w:t>
      </w:r>
      <w:r w:rsidRPr="004A7C7A">
        <w:rPr>
          <w:rFonts w:ascii="GHEA Grapalat" w:eastAsiaTheme="minorHAnsi" w:hAnsi="GHEA Grapalat" w:cstheme="minorBidi"/>
          <w:sz w:val="18"/>
          <w:szCs w:val="18"/>
        </w:rPr>
        <w:t xml:space="preserve">                 расчетный счет</w:t>
      </w:r>
    </w:p>
    <w:p w:rsidR="005F227E" w:rsidRPr="00996C18" w:rsidRDefault="005F227E" w:rsidP="00996C18">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бенефициара.</w:t>
      </w:r>
    </w:p>
    <w:p w:rsidR="005F227E" w:rsidRPr="00996C18" w:rsidRDefault="00487CCF" w:rsidP="00996C18">
      <w:pPr>
        <w:pStyle w:val="ab"/>
        <w:shd w:val="clear" w:color="auto" w:fill="FFFFFF"/>
        <w:spacing w:before="0" w:beforeAutospacing="0" w:after="0" w:afterAutospacing="0"/>
        <w:ind w:firstLine="375"/>
        <w:jc w:val="both"/>
        <w:rPr>
          <w:rStyle w:val="af0"/>
          <w:rFonts w:ascii="GHEA Grapalat" w:hAnsi="GHEA Grapalat"/>
          <w:b w:val="0"/>
          <w:bCs w:val="0"/>
          <w:sz w:val="22"/>
          <w:szCs w:val="22"/>
        </w:rPr>
      </w:pPr>
      <w:r w:rsidRPr="00487CCF">
        <w:rPr>
          <w:rStyle w:val="af0"/>
          <w:rFonts w:ascii="GHEA Grapalat" w:hAnsi="GHEA Grapalat"/>
          <w:b w:val="0"/>
          <w:sz w:val="22"/>
          <w:szCs w:val="22"/>
        </w:rPr>
        <w:t>3</w:t>
      </w:r>
      <w:r w:rsidR="005F227E" w:rsidRPr="00996C18">
        <w:rPr>
          <w:rStyle w:val="af0"/>
          <w:rFonts w:ascii="GHEA Grapalat" w:hAnsi="GHEA Grapalat"/>
          <w:sz w:val="22"/>
          <w:szCs w:val="22"/>
        </w:rPr>
        <w:t xml:space="preserve">. </w:t>
      </w:r>
      <w:r w:rsidR="005F227E" w:rsidRPr="00996C18">
        <w:rPr>
          <w:rFonts w:ascii="GHEA Grapalat" w:eastAsiaTheme="minorHAnsi" w:hAnsi="GHEA Grapalat" w:cstheme="minorBidi"/>
          <w:sz w:val="22"/>
          <w:szCs w:val="22"/>
        </w:rPr>
        <w:t>Настоящая гарантия является безотзывной.</w:t>
      </w:r>
    </w:p>
    <w:p w:rsidR="005F227E" w:rsidRPr="00996C18" w:rsidRDefault="005F227E"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83A45" w:rsidRPr="00F00F71" w:rsidDel="00583287" w:rsidRDefault="005F227E" w:rsidP="00783A45">
      <w:pPr>
        <w:pStyle w:val="ab"/>
        <w:shd w:val="clear" w:color="auto" w:fill="FFFFFF"/>
        <w:ind w:firstLine="374"/>
        <w:contextualSpacing/>
        <w:rPr>
          <w:del w:id="23" w:author="Inesa Kocharyan" w:date="2023-07-07T13:28:00Z"/>
          <w:rFonts w:ascii="GHEA Grapalat" w:hAnsi="GHEA Grapalat"/>
        </w:rPr>
      </w:pPr>
      <w:del w:id="24" w:author="Inesa Kocharyan" w:date="2023-07-07T13:28:00Z">
        <w:r w:rsidRPr="00996C18" w:rsidDel="00583287">
          <w:rPr>
            <w:rFonts w:ascii="GHEA Grapalat" w:eastAsiaTheme="minorHAnsi" w:hAnsi="GHEA Grapalat" w:cstheme="minorBidi"/>
            <w:sz w:val="22"/>
            <w:szCs w:val="22"/>
          </w:rPr>
          <w:delText xml:space="preserve"> </w:delText>
        </w:r>
      </w:del>
    </w:p>
    <w:p w:rsidR="00783A45" w:rsidRPr="00F00F71" w:rsidRDefault="00783A45" w:rsidP="00783A45">
      <w:pPr>
        <w:pStyle w:val="a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sidR="00583287">
        <w:rPr>
          <w:rFonts w:ascii="GHEA Grapalat" w:eastAsiaTheme="minorHAnsi" w:hAnsi="GHEA Grapalat" w:cstheme="minorBidi"/>
        </w:rPr>
        <w:t xml:space="preserve">с момента выпуска и в </w:t>
      </w:r>
      <w:proofErr w:type="gramStart"/>
      <w:r w:rsidR="00583287">
        <w:rPr>
          <w:rFonts w:ascii="GHEA Grapalat" w:eastAsiaTheme="minorHAnsi" w:hAnsi="GHEA Grapalat" w:cstheme="minorBidi"/>
        </w:rPr>
        <w:t xml:space="preserve">силе  </w:t>
      </w:r>
      <w:r w:rsidRPr="00F00F71">
        <w:rPr>
          <w:rFonts w:ascii="GHEA Grapalat" w:eastAsiaTheme="minorHAnsi" w:hAnsi="GHEA Grapalat" w:cstheme="minorBidi"/>
        </w:rPr>
        <w:t>со</w:t>
      </w:r>
      <w:proofErr w:type="gramEnd"/>
      <w:r w:rsidRPr="00F00F71">
        <w:rPr>
          <w:rFonts w:ascii="GHEA Grapalat" w:eastAsiaTheme="minorHAnsi" w:hAnsi="GHEA Grapalat" w:cstheme="minorBidi"/>
        </w:rPr>
        <w:t xml:space="preserve"> дня вступления в силу договора N________________________ заключаемого  между  бенефициаром и    </w:t>
      </w:r>
    </w:p>
    <w:p w:rsidR="00783A45" w:rsidRPr="00F00F71" w:rsidRDefault="00583287" w:rsidP="00783A45">
      <w:pPr>
        <w:pStyle w:val="ab"/>
        <w:shd w:val="clear" w:color="auto" w:fill="FFFFFF"/>
        <w:ind w:firstLine="374"/>
        <w:contextualSpacing/>
        <w:jc w:val="both"/>
        <w:rPr>
          <w:rFonts w:ascii="GHEA Grapalat" w:eastAsiaTheme="minorHAnsi" w:hAnsi="GHEA Grapalat" w:cstheme="minorBidi"/>
        </w:rPr>
      </w:pPr>
      <w:r w:rsidRPr="00967B8E">
        <w:rPr>
          <w:rFonts w:ascii="GHEA Grapalat" w:eastAsiaTheme="minorHAnsi" w:hAnsi="GHEA Grapalat" w:cstheme="minorBidi"/>
          <w:sz w:val="18"/>
          <w:szCs w:val="18"/>
        </w:rPr>
        <w:t xml:space="preserve">              </w:t>
      </w:r>
      <w:r w:rsidR="00783A45" w:rsidRPr="00F00F71">
        <w:rPr>
          <w:rFonts w:ascii="GHEA Grapalat" w:eastAsiaTheme="minorHAnsi" w:hAnsi="GHEA Grapalat" w:cstheme="minorBidi"/>
          <w:sz w:val="18"/>
          <w:szCs w:val="18"/>
        </w:rPr>
        <w:t xml:space="preserve">номер заключаемого </w:t>
      </w:r>
      <w:proofErr w:type="spellStart"/>
      <w:r w:rsidR="00783A45" w:rsidRPr="00F00F71">
        <w:rPr>
          <w:rFonts w:ascii="GHEA Grapalat" w:eastAsiaTheme="minorHAnsi" w:hAnsi="GHEA Grapalat" w:cstheme="minorBidi"/>
          <w:sz w:val="18"/>
          <w:szCs w:val="18"/>
        </w:rPr>
        <w:t>договара</w:t>
      </w:r>
      <w:proofErr w:type="spellEnd"/>
    </w:p>
    <w:p w:rsidR="00783A45" w:rsidRPr="00F00F71" w:rsidRDefault="00783A45" w:rsidP="00783A45">
      <w:pPr>
        <w:pStyle w:val="ab"/>
        <w:shd w:val="clear" w:color="auto" w:fill="FFFFFF"/>
        <w:ind w:firstLine="374"/>
        <w:contextualSpacing/>
        <w:jc w:val="both"/>
        <w:rPr>
          <w:rFonts w:ascii="GHEA Grapalat" w:eastAsiaTheme="minorHAnsi" w:hAnsi="GHEA Grapalat" w:cstheme="minorBidi"/>
        </w:rPr>
      </w:pPr>
    </w:p>
    <w:p w:rsidR="00783A45" w:rsidRPr="00F00F71" w:rsidRDefault="00583287" w:rsidP="00783A45">
      <w:pPr>
        <w:pStyle w:val="a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принципалом </w:t>
      </w:r>
      <w:proofErr w:type="gramStart"/>
      <w:r w:rsidR="00783A45" w:rsidRPr="00F00F71">
        <w:rPr>
          <w:rFonts w:ascii="GHEA Grapalat" w:eastAsiaTheme="minorHAnsi" w:hAnsi="GHEA Grapalat" w:cstheme="minorBidi"/>
        </w:rPr>
        <w:t>и  действует</w:t>
      </w:r>
      <w:proofErr w:type="gramEnd"/>
      <w:r w:rsidR="00783A45" w:rsidRPr="00F00F71">
        <w:rPr>
          <w:rFonts w:ascii="GHEA Grapalat" w:eastAsiaTheme="minorHAnsi" w:hAnsi="GHEA Grapalat" w:cstheme="minorBidi"/>
        </w:rPr>
        <w:t xml:space="preserve"> </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в</w:t>
      </w:r>
      <w:r w:rsidR="00783A45" w:rsidRPr="00F00F71">
        <w:rPr>
          <w:rFonts w:ascii="GHEA Grapalat" w:hAnsi="GHEA Grapalat"/>
        </w:rPr>
        <w:t>ключительно</w:t>
      </w:r>
      <w:r w:rsidR="00783A45" w:rsidRPr="00F00F71">
        <w:rPr>
          <w:rFonts w:ascii="GHEA Grapalat" w:eastAsiaTheme="minorHAnsi" w:hAnsi="GHEA Grapalat" w:cstheme="minorBidi"/>
        </w:rPr>
        <w:t xml:space="preserve"> </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 xml:space="preserve">до </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 xml:space="preserve">девяностого </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 xml:space="preserve">рабочего </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дня</w:t>
      </w:r>
      <w:r w:rsidR="00783A45" w:rsidRPr="00F00F71">
        <w:rPr>
          <w:rFonts w:ascii="GHEA Grapalat" w:eastAsiaTheme="minorHAnsi" w:hAnsi="GHEA Grapalat" w:cstheme="minorBidi"/>
          <w:lang w:val="hy-AM"/>
        </w:rPr>
        <w:t xml:space="preserve">   </w:t>
      </w:r>
      <w:r w:rsidR="00783A45" w:rsidRPr="00F00F71">
        <w:rPr>
          <w:rFonts w:ascii="GHEA Grapalat" w:eastAsiaTheme="minorHAnsi" w:hAnsi="GHEA Grapalat" w:cstheme="minorBidi"/>
        </w:rPr>
        <w:t xml:space="preserve">следующего за днем </w:t>
      </w:r>
    </w:p>
    <w:p w:rsidR="00783A45" w:rsidRPr="00F00F71" w:rsidRDefault="00783A45" w:rsidP="00783A45">
      <w:pPr>
        <w:pStyle w:val="ab"/>
        <w:shd w:val="clear" w:color="auto" w:fill="FFFFFF"/>
        <w:contextualSpacing/>
        <w:jc w:val="both"/>
        <w:rPr>
          <w:rFonts w:ascii="GHEA Grapalat" w:eastAsiaTheme="minorHAnsi" w:hAnsi="GHEA Grapalat" w:cstheme="minorBidi"/>
          <w:sz w:val="18"/>
          <w:szCs w:val="18"/>
          <w:lang w:val="hy-AM"/>
        </w:rPr>
      </w:pPr>
    </w:p>
    <w:p w:rsidR="00783A45" w:rsidRPr="00F00F71" w:rsidRDefault="00783A45" w:rsidP="00783A45">
      <w:pPr>
        <w:pStyle w:val="a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w:t>
      </w:r>
      <w:r w:rsidR="006F67BA">
        <w:rPr>
          <w:rFonts w:ascii="GHEA Grapalat" w:eastAsiaTheme="minorHAnsi" w:hAnsi="GHEA Grapalat" w:cstheme="minorBidi"/>
          <w:sz w:val="16"/>
          <w:szCs w:val="16"/>
        </w:rPr>
        <w:t>поставки товаров</w:t>
      </w:r>
      <w:r w:rsidRPr="00F00F71">
        <w:rPr>
          <w:rFonts w:ascii="GHEA Grapalat" w:hAnsi="GHEA Grapalat"/>
          <w:sz w:val="16"/>
          <w:szCs w:val="16"/>
        </w:rPr>
        <w:t>, предусмотренный заключаемым договором, включая гарантийный срок</w:t>
      </w:r>
    </w:p>
    <w:p w:rsidR="009F794D" w:rsidRPr="00967B8E" w:rsidRDefault="00783A45" w:rsidP="00783A45">
      <w:pPr>
        <w:pStyle w:val="a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F794D" w:rsidRPr="00967B8E">
        <w:rPr>
          <w:rFonts w:ascii="GHEA Grapalat" w:eastAsiaTheme="minorHAnsi" w:hAnsi="GHEA Grapalat" w:cstheme="minorBidi"/>
        </w:rPr>
        <w:t>----------------------------------------------------------------------------------------------------</w:t>
      </w:r>
    </w:p>
    <w:p w:rsidR="009F794D" w:rsidRDefault="009F794D" w:rsidP="009F794D">
      <w:pPr>
        <w:pStyle w:val="ab"/>
        <w:shd w:val="clear" w:color="auto" w:fill="FFFFFF"/>
        <w:contextualSpacing/>
        <w:jc w:val="both"/>
        <w:rPr>
          <w:rFonts w:ascii="GHEA Grapalat" w:eastAsiaTheme="minorHAnsi" w:hAnsi="GHEA Grapalat" w:cstheme="minorBidi"/>
        </w:rPr>
      </w:pPr>
      <w:r>
        <w:rPr>
          <w:rStyle w:val="af0"/>
          <w:b w:val="0"/>
          <w:bCs w:val="0"/>
          <w:sz w:val="20"/>
          <w:szCs w:val="20"/>
        </w:rPr>
        <w:t xml:space="preserve">                                                                              адрес эл. почты секретаря</w:t>
      </w:r>
    </w:p>
    <w:p w:rsidR="009F794D" w:rsidRPr="00967B8E" w:rsidRDefault="009F794D" w:rsidP="00967B8E">
      <w:pPr>
        <w:pStyle w:val="ab"/>
        <w:shd w:val="clear" w:color="auto" w:fill="FFFFFF"/>
        <w:contextualSpacing/>
        <w:jc w:val="center"/>
        <w:rPr>
          <w:rFonts w:ascii="GHEA Grapalat" w:eastAsiaTheme="minorHAnsi" w:hAnsi="GHEA Grapalat" w:cstheme="minorBidi"/>
        </w:rPr>
      </w:pPr>
    </w:p>
    <w:p w:rsidR="00783A45" w:rsidRPr="00F00F71" w:rsidRDefault="00783A45" w:rsidP="00783A45">
      <w:pPr>
        <w:pStyle w:val="a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F227E" w:rsidRPr="00996C18" w:rsidRDefault="005F227E"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5E515A" w:rsidRPr="00162DC5" w:rsidRDefault="005F227E"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lastRenderedPageBreak/>
        <w:t xml:space="preserve">1) копии заключенного договора N_____________________, включая </w:t>
      </w:r>
      <w:r w:rsidR="00996C18" w:rsidRPr="00996C18">
        <w:rPr>
          <w:rFonts w:ascii="GHEA Grapalat" w:eastAsiaTheme="minorHAnsi" w:hAnsi="GHEA Grapalat" w:cstheme="minorBidi"/>
          <w:sz w:val="22"/>
          <w:szCs w:val="22"/>
        </w:rPr>
        <w:t xml:space="preserve">копии </w:t>
      </w:r>
      <w:proofErr w:type="gramStart"/>
      <w:r w:rsidR="00996C18" w:rsidRPr="00996C18">
        <w:rPr>
          <w:rFonts w:ascii="GHEA Grapalat" w:eastAsiaTheme="minorHAnsi" w:hAnsi="GHEA Grapalat" w:cstheme="minorBidi"/>
          <w:sz w:val="22"/>
          <w:szCs w:val="22"/>
        </w:rPr>
        <w:t>внесенных  в</w:t>
      </w:r>
      <w:proofErr w:type="gramEnd"/>
    </w:p>
    <w:p w:rsidR="005E515A" w:rsidRPr="004A7C7A" w:rsidRDefault="005E515A" w:rsidP="00996C18">
      <w:pPr>
        <w:pStyle w:val="a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CC6721">
        <w:rPr>
          <w:rFonts w:ascii="GHEA Grapalat" w:eastAsiaTheme="minorHAnsi" w:hAnsi="GHEA Grapalat" w:cstheme="minorBidi"/>
          <w:sz w:val="22"/>
          <w:szCs w:val="22"/>
        </w:rPr>
        <w:t xml:space="preserve">                                       </w:t>
      </w:r>
      <w:r w:rsidR="00996C18" w:rsidRPr="00996C18">
        <w:rPr>
          <w:rFonts w:ascii="GHEA Grapalat" w:eastAsiaTheme="minorHAnsi" w:hAnsi="GHEA Grapalat" w:cstheme="minorBidi"/>
          <w:sz w:val="22"/>
          <w:szCs w:val="22"/>
        </w:rPr>
        <w:t xml:space="preserve"> </w:t>
      </w:r>
      <w:r w:rsidRPr="005E515A">
        <w:rPr>
          <w:rFonts w:ascii="GHEA Grapalat" w:eastAsiaTheme="minorHAnsi" w:hAnsi="GHEA Grapalat" w:cstheme="minorBidi"/>
          <w:sz w:val="22"/>
          <w:szCs w:val="22"/>
        </w:rPr>
        <w:t xml:space="preserve">  </w:t>
      </w:r>
      <w:r w:rsidR="00097EEF">
        <w:rPr>
          <w:rFonts w:ascii="GHEA Grapalat" w:eastAsiaTheme="minorHAnsi" w:hAnsi="GHEA Grapalat" w:cstheme="minorBidi"/>
          <w:sz w:val="22"/>
          <w:szCs w:val="22"/>
          <w:lang w:val="hy-AM"/>
        </w:rPr>
        <w:t xml:space="preserve">         </w:t>
      </w:r>
      <w:r w:rsidRPr="005E515A">
        <w:rPr>
          <w:rFonts w:ascii="GHEA Grapalat" w:eastAsiaTheme="minorHAnsi" w:hAnsi="GHEA Grapalat" w:cstheme="minorBidi"/>
          <w:sz w:val="22"/>
          <w:szCs w:val="22"/>
        </w:rPr>
        <w:t xml:space="preserve">  </w:t>
      </w:r>
      <w:r w:rsidRPr="004A7C7A">
        <w:rPr>
          <w:rFonts w:ascii="GHEA Grapalat" w:eastAsiaTheme="minorHAnsi" w:hAnsi="GHEA Grapalat" w:cstheme="minorBidi"/>
          <w:sz w:val="20"/>
          <w:szCs w:val="20"/>
        </w:rPr>
        <w:t xml:space="preserve">номер заключаемого </w:t>
      </w:r>
      <w:proofErr w:type="spellStart"/>
      <w:r w:rsidRPr="004A7C7A">
        <w:rPr>
          <w:rFonts w:ascii="GHEA Grapalat" w:eastAsiaTheme="minorHAnsi" w:hAnsi="GHEA Grapalat" w:cstheme="minorBidi"/>
          <w:sz w:val="20"/>
          <w:szCs w:val="20"/>
        </w:rPr>
        <w:t>договара</w:t>
      </w:r>
      <w:proofErr w:type="spellEnd"/>
      <w:r w:rsidRPr="004A7C7A">
        <w:rPr>
          <w:rFonts w:ascii="GHEA Grapalat" w:eastAsiaTheme="minorHAnsi" w:hAnsi="GHEA Grapalat" w:cstheme="minorBidi"/>
          <w:sz w:val="20"/>
          <w:szCs w:val="20"/>
        </w:rPr>
        <w:t xml:space="preserve"> </w:t>
      </w:r>
    </w:p>
    <w:p w:rsidR="005F227E" w:rsidRPr="00996C18" w:rsidRDefault="00996C18" w:rsidP="00CC6721">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него изменений, дополнительных соглашений,</w:t>
      </w:r>
      <w:r w:rsidR="00684F43" w:rsidRPr="00996C18">
        <w:rPr>
          <w:rFonts w:ascii="GHEA Grapalat" w:eastAsiaTheme="minorHAnsi" w:hAnsi="GHEA Grapalat" w:cstheme="minorBidi"/>
          <w:sz w:val="22"/>
          <w:szCs w:val="22"/>
        </w:rPr>
        <w:t xml:space="preserve">                                        </w:t>
      </w:r>
      <w:r w:rsidRPr="00996C18">
        <w:rPr>
          <w:rFonts w:ascii="GHEA Grapalat" w:eastAsiaTheme="minorHAnsi" w:hAnsi="GHEA Grapalat" w:cstheme="minorBidi"/>
          <w:sz w:val="22"/>
          <w:szCs w:val="22"/>
        </w:rPr>
        <w:t xml:space="preserve">          </w:t>
      </w:r>
      <w:r w:rsidR="00684F43" w:rsidRPr="00996C18">
        <w:rPr>
          <w:rFonts w:ascii="GHEA Grapalat" w:eastAsiaTheme="minorHAnsi" w:hAnsi="GHEA Grapalat" w:cstheme="minorBidi"/>
          <w:sz w:val="22"/>
          <w:szCs w:val="22"/>
        </w:rPr>
        <w:t xml:space="preserve">      </w:t>
      </w:r>
    </w:p>
    <w:p w:rsidR="005F227E" w:rsidRPr="00996C18" w:rsidRDefault="00996C18" w:rsidP="00996C18">
      <w:pPr>
        <w:pStyle w:val="ab"/>
        <w:shd w:val="clear" w:color="auto" w:fill="FFFFFF"/>
        <w:spacing w:before="0" w:beforeAutospacing="0" w:after="0" w:afterAutospacing="0"/>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w:t>
      </w:r>
      <w:r w:rsidR="005F227E" w:rsidRPr="00996C18">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5F227E" w:rsidRPr="00996C18">
          <w:rPr>
            <w:rStyle w:val="aa"/>
            <w:rFonts w:ascii="GHEA Grapalat" w:hAnsi="GHEA Grapalat"/>
            <w:sz w:val="22"/>
            <w:szCs w:val="22"/>
            <w:lang w:val="hy-AM"/>
          </w:rPr>
          <w:t>www.procurement.am</w:t>
        </w:r>
      </w:hyperlink>
      <w:r w:rsidR="005F227E" w:rsidRPr="00996C18">
        <w:rPr>
          <w:rFonts w:ascii="GHEA Grapalat" w:eastAsiaTheme="minorHAnsi" w:hAnsi="GHEA Grapalat" w:cstheme="minorBidi"/>
          <w:sz w:val="22"/>
          <w:szCs w:val="22"/>
        </w:rPr>
        <w:t xml:space="preserve"> .</w:t>
      </w:r>
    </w:p>
    <w:p w:rsidR="005E1FD3" w:rsidRPr="00996C18" w:rsidRDefault="005E1FD3"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E1FD3" w:rsidRPr="00996C18" w:rsidRDefault="005E1FD3"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8.Лицо, выдающее гарантию, отклоняет требование бенефициара, если:</w:t>
      </w:r>
    </w:p>
    <w:p w:rsidR="005E1FD3" w:rsidRPr="00996C18" w:rsidRDefault="005E1FD3"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rsidR="005E1FD3" w:rsidRPr="00996C18" w:rsidRDefault="005E1FD3" w:rsidP="00996C18">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2) требование представлено по истечении срока, установленного гарантией.</w:t>
      </w:r>
    </w:p>
    <w:p w:rsidR="005E1FD3" w:rsidRPr="00996C18" w:rsidRDefault="005E1FD3" w:rsidP="00996C18">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E1FD3" w:rsidRPr="00996C18" w:rsidRDefault="005E1FD3" w:rsidP="00996C18">
      <w:pPr>
        <w:pStyle w:val="ab"/>
        <w:shd w:val="clear" w:color="auto" w:fill="FFFFFF"/>
        <w:spacing w:before="0" w:beforeAutospacing="0" w:after="0" w:afterAutospacing="0"/>
        <w:ind w:firstLine="375"/>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rsidR="005E1FD3" w:rsidRPr="00996C18" w:rsidRDefault="005E1FD3"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996C18">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E1FD3" w:rsidRPr="00996C18" w:rsidRDefault="005E1FD3" w:rsidP="00996C18">
      <w:pPr>
        <w:pStyle w:val="ab"/>
        <w:shd w:val="clear" w:color="auto" w:fill="FFFFFF"/>
        <w:spacing w:before="0" w:beforeAutospacing="0" w:after="0" w:afterAutospacing="0"/>
        <w:ind w:firstLine="375"/>
        <w:jc w:val="both"/>
        <w:rPr>
          <w:rFonts w:ascii="GHEA Grapalat" w:eastAsiaTheme="minorHAnsi" w:hAnsi="GHEA Grapalat" w:cstheme="minorBidi"/>
          <w:sz w:val="22"/>
          <w:szCs w:val="22"/>
        </w:rPr>
      </w:pPr>
    </w:p>
    <w:p w:rsidR="005E1FD3" w:rsidRPr="00996C18" w:rsidRDefault="005E1FD3" w:rsidP="00996C18">
      <w:pPr>
        <w:pStyle w:val="ab"/>
        <w:shd w:val="clear" w:color="auto" w:fill="FFFFFF"/>
        <w:spacing w:before="0" w:beforeAutospacing="0" w:after="0" w:afterAutospacing="0"/>
        <w:ind w:firstLine="375"/>
        <w:jc w:val="both"/>
        <w:rPr>
          <w:rFonts w:ascii="GHEA Grapalat" w:hAnsi="GHEA Grapalat"/>
          <w:sz w:val="22"/>
          <w:szCs w:val="22"/>
        </w:rPr>
      </w:pPr>
    </w:p>
    <w:p w:rsidR="005E1FD3" w:rsidRPr="00996C18" w:rsidRDefault="005E1FD3" w:rsidP="00996C18">
      <w:pPr>
        <w:pStyle w:val="ab"/>
        <w:shd w:val="clear" w:color="auto" w:fill="FFFFFF"/>
        <w:spacing w:before="0" w:beforeAutospacing="0" w:after="0" w:afterAutospacing="0"/>
        <w:ind w:firstLine="375"/>
        <w:jc w:val="both"/>
        <w:rPr>
          <w:rFonts w:ascii="GHEA Grapalat" w:hAnsi="GHEA Grapalat"/>
          <w:sz w:val="22"/>
          <w:szCs w:val="22"/>
          <w:u w:val="single"/>
        </w:rPr>
      </w:pPr>
      <w:r w:rsidRPr="00996C18">
        <w:rPr>
          <w:rFonts w:ascii="GHEA Grapalat" w:hAnsi="GHEA Grapalat"/>
          <w:sz w:val="22"/>
          <w:szCs w:val="22"/>
          <w:lang w:val="hy-AM"/>
        </w:rPr>
        <w:t>Руководитель исполнительного органа</w:t>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00C144B6" w:rsidRPr="00996C18">
        <w:rPr>
          <w:rFonts w:ascii="GHEA Grapalat" w:hAnsi="GHEA Grapalat"/>
          <w:sz w:val="22"/>
          <w:szCs w:val="22"/>
          <w:u w:val="single"/>
        </w:rPr>
        <w:t xml:space="preserve"> ___________________________________</w:t>
      </w:r>
    </w:p>
    <w:p w:rsidR="005E1FD3" w:rsidRPr="00996C18" w:rsidRDefault="005E1FD3" w:rsidP="00996C18">
      <w:pPr>
        <w:pStyle w:val="ab"/>
        <w:shd w:val="clear" w:color="auto" w:fill="FFFFFF"/>
        <w:spacing w:before="0" w:beforeAutospacing="0" w:after="0" w:afterAutospacing="0"/>
        <w:ind w:firstLine="375"/>
        <w:jc w:val="both"/>
        <w:rPr>
          <w:rFonts w:ascii="GHEA Grapalat" w:hAnsi="GHEA Grapalat"/>
          <w:sz w:val="22"/>
          <w:szCs w:val="22"/>
          <w:lang w:val="hy-AM"/>
        </w:rPr>
      </w:pPr>
    </w:p>
    <w:p w:rsidR="005E1FD3" w:rsidRPr="00996C18" w:rsidRDefault="005E1FD3" w:rsidP="00996C18">
      <w:pPr>
        <w:pStyle w:val="ab"/>
        <w:shd w:val="clear" w:color="auto" w:fill="FFFFFF"/>
        <w:spacing w:before="0" w:beforeAutospacing="0" w:after="0" w:afterAutospacing="0"/>
        <w:ind w:firstLine="375"/>
        <w:jc w:val="both"/>
        <w:rPr>
          <w:rFonts w:ascii="GHEA Grapalat" w:hAnsi="GHEA Grapalat"/>
          <w:sz w:val="22"/>
          <w:szCs w:val="22"/>
          <w:lang w:val="hy-AM"/>
        </w:rPr>
      </w:pPr>
    </w:p>
    <w:p w:rsidR="005E1FD3" w:rsidRPr="00996C18" w:rsidRDefault="005E1FD3" w:rsidP="00996C18">
      <w:pPr>
        <w:pStyle w:val="ab"/>
        <w:shd w:val="clear" w:color="auto" w:fill="FFFFFF"/>
        <w:spacing w:before="0" w:beforeAutospacing="0" w:after="0" w:afterAutospacing="0"/>
        <w:ind w:firstLine="375"/>
        <w:jc w:val="both"/>
        <w:rPr>
          <w:rFonts w:ascii="GHEA Grapalat" w:hAnsi="GHEA Grapalat"/>
          <w:sz w:val="22"/>
          <w:szCs w:val="22"/>
        </w:rPr>
      </w:pP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Pr="00996C18">
        <w:rPr>
          <w:rFonts w:ascii="GHEA Grapalat" w:hAnsi="GHEA Grapalat"/>
          <w:sz w:val="22"/>
          <w:szCs w:val="22"/>
          <w:u w:val="single"/>
          <w:lang w:val="hy-AM"/>
        </w:rPr>
        <w:tab/>
      </w:r>
      <w:r w:rsidR="00C144B6" w:rsidRPr="00996C18">
        <w:rPr>
          <w:rFonts w:ascii="GHEA Grapalat" w:hAnsi="GHEA Grapalat"/>
          <w:sz w:val="22"/>
          <w:szCs w:val="22"/>
          <w:u w:val="single"/>
        </w:rPr>
        <w:t>_______________________________________________________________</w:t>
      </w:r>
    </w:p>
    <w:p w:rsidR="005E1FD3" w:rsidRPr="00996C18" w:rsidRDefault="00C144B6" w:rsidP="00996C18">
      <w:pPr>
        <w:pStyle w:val="ab"/>
        <w:shd w:val="clear" w:color="auto" w:fill="FFFFFF"/>
        <w:spacing w:before="0" w:beforeAutospacing="0" w:after="0" w:afterAutospacing="0"/>
        <w:rPr>
          <w:rFonts w:ascii="GHEA Grapalat" w:hAnsi="GHEA Grapalat" w:cs="Sylfaen"/>
          <w:sz w:val="22"/>
          <w:szCs w:val="22"/>
          <w:vertAlign w:val="superscript"/>
        </w:rPr>
      </w:pPr>
      <w:r w:rsidRPr="00996C18">
        <w:rPr>
          <w:rFonts w:ascii="GHEA Grapalat" w:hAnsi="GHEA Grapalat" w:cs="Sylfaen"/>
          <w:sz w:val="22"/>
          <w:szCs w:val="22"/>
          <w:vertAlign w:val="superscript"/>
        </w:rPr>
        <w:t xml:space="preserve">                                                                     </w:t>
      </w:r>
      <w:r w:rsidR="005E1FD3" w:rsidRPr="00996C18">
        <w:rPr>
          <w:rFonts w:ascii="GHEA Grapalat" w:hAnsi="GHEA Grapalat" w:cs="Sylfaen"/>
          <w:sz w:val="22"/>
          <w:szCs w:val="22"/>
          <w:vertAlign w:val="superscript"/>
        </w:rPr>
        <w:t>число, месяц, год</w:t>
      </w:r>
    </w:p>
    <w:p w:rsidR="00684F43" w:rsidRPr="00996C18" w:rsidRDefault="00684F43" w:rsidP="00346E22">
      <w:pPr>
        <w:pStyle w:val="ab"/>
        <w:shd w:val="clear" w:color="auto" w:fill="FFFFFF"/>
        <w:spacing w:before="0" w:beforeAutospacing="0" w:after="0" w:afterAutospacing="0"/>
        <w:ind w:firstLine="375"/>
        <w:jc w:val="both"/>
        <w:rPr>
          <w:rFonts w:ascii="GHEA Grapalat" w:eastAsiaTheme="minorHAnsi" w:hAnsi="GHEA Grapalat" w:cstheme="minorBidi"/>
        </w:rPr>
      </w:pPr>
    </w:p>
    <w:p w:rsidR="00684F43" w:rsidRPr="00996C18" w:rsidRDefault="00684F43" w:rsidP="00346E22">
      <w:pPr>
        <w:pStyle w:val="ab"/>
        <w:shd w:val="clear" w:color="auto" w:fill="FFFFFF"/>
        <w:spacing w:before="0" w:beforeAutospacing="0" w:after="0" w:afterAutospacing="0"/>
        <w:ind w:firstLine="375"/>
        <w:jc w:val="both"/>
        <w:rPr>
          <w:rFonts w:ascii="GHEA Grapalat" w:eastAsiaTheme="minorHAnsi" w:hAnsi="GHEA Grapalat" w:cstheme="minorBidi"/>
        </w:rPr>
      </w:pPr>
    </w:p>
    <w:p w:rsidR="00684F43" w:rsidRPr="00996C18" w:rsidRDefault="00684F43" w:rsidP="00346E22">
      <w:pPr>
        <w:pStyle w:val="ab"/>
        <w:shd w:val="clear" w:color="auto" w:fill="FFFFFF"/>
        <w:spacing w:before="0" w:beforeAutospacing="0" w:after="0" w:afterAutospacing="0"/>
        <w:ind w:firstLine="375"/>
        <w:jc w:val="both"/>
        <w:rPr>
          <w:rFonts w:ascii="GHEA Grapalat" w:eastAsiaTheme="minorHAnsi" w:hAnsi="GHEA Grapalat" w:cstheme="minorBidi"/>
        </w:rPr>
      </w:pPr>
    </w:p>
    <w:p w:rsidR="00684F43" w:rsidRPr="00996C18" w:rsidRDefault="00684F43" w:rsidP="00684F43">
      <w:pPr>
        <w:pStyle w:val="a5"/>
        <w:rPr>
          <w:rFonts w:ascii="GHEA Grapalat" w:hAnsi="GHEA Grapalat"/>
          <w:lang w:val="ru-RU"/>
        </w:rPr>
      </w:pPr>
      <w:r w:rsidRPr="00996C18">
        <w:rPr>
          <w:rStyle w:val="a7"/>
          <w:rFonts w:ascii="GHEA Grapalat" w:hAnsi="GHEA Grapalat"/>
          <w:lang w:val="ru-RU"/>
        </w:rPr>
        <w:t>*</w:t>
      </w:r>
      <w:r w:rsidRPr="00996C18">
        <w:rPr>
          <w:rFonts w:ascii="GHEA Grapalat" w:hAnsi="GHEA Grapalat"/>
          <w:i/>
          <w:lang w:val="ru-RU"/>
        </w:rPr>
        <w:t>Заполняется секретарем Комиссии до опубликования приглашения в бюллетене</w:t>
      </w:r>
    </w:p>
    <w:p w:rsidR="00C22BD9" w:rsidRPr="004125BB" w:rsidRDefault="00C22BD9" w:rsidP="00CC6721">
      <w:pPr>
        <w:spacing w:line="240" w:lineRule="auto"/>
        <w:jc w:val="right"/>
        <w:rPr>
          <w:rFonts w:ascii="GHEA Grapalat" w:hAnsi="GHEA Grapalat" w:cs="GHEA Grapalat"/>
          <w:i/>
          <w:lang w:val="ru-RU"/>
        </w:rPr>
      </w:pPr>
      <w:r w:rsidRPr="00996C18">
        <w:rPr>
          <w:rFonts w:ascii="GHEA Grapalat" w:hAnsi="GHEA Grapalat"/>
          <w:lang w:val="ru-RU"/>
        </w:rPr>
        <w:br w:type="page"/>
      </w:r>
      <w:r w:rsidRPr="00996C18">
        <w:rPr>
          <w:rFonts w:ascii="GHEA Grapalat" w:hAnsi="GHEA Grapalat"/>
          <w:i/>
          <w:lang w:val="ru-RU"/>
        </w:rPr>
        <w:lastRenderedPageBreak/>
        <w:t xml:space="preserve">Приложение № </w:t>
      </w:r>
      <w:r w:rsidR="003C7E6D" w:rsidRPr="004125BB">
        <w:rPr>
          <w:rFonts w:ascii="GHEA Grapalat" w:hAnsi="GHEA Grapalat"/>
          <w:i/>
          <w:lang w:val="ru-RU"/>
        </w:rPr>
        <w:t>4.1</w:t>
      </w:r>
    </w:p>
    <w:p w:rsidR="00CC6721" w:rsidRPr="00753446" w:rsidRDefault="00CC6721" w:rsidP="00CC6721">
      <w:pPr>
        <w:pStyle w:val="31"/>
        <w:widowControl w:val="0"/>
        <w:spacing w:after="0" w:line="240" w:lineRule="auto"/>
        <w:jc w:val="right"/>
        <w:rPr>
          <w:rFonts w:ascii="GHEA Grapalat" w:hAnsi="GHEA Grapalat"/>
          <w:b/>
          <w:color w:val="000000" w:themeColor="text1"/>
          <w:sz w:val="24"/>
          <w:szCs w:val="24"/>
          <w:lang w:val="ru-RU"/>
        </w:rPr>
      </w:pPr>
      <w:proofErr w:type="gramStart"/>
      <w:r w:rsidRPr="00753446">
        <w:rPr>
          <w:rFonts w:ascii="GHEA Grapalat" w:hAnsi="GHEA Grapalat"/>
          <w:b/>
          <w:color w:val="000000" w:themeColor="text1"/>
          <w:sz w:val="24"/>
          <w:szCs w:val="24"/>
          <w:lang w:val="ru-RU"/>
        </w:rPr>
        <w:t>к приглашение</w:t>
      </w:r>
      <w:proofErr w:type="gramEnd"/>
      <w:r w:rsidRPr="00753446">
        <w:rPr>
          <w:rFonts w:ascii="GHEA Grapalat" w:hAnsi="GHEA Grapalat"/>
          <w:b/>
          <w:color w:val="000000" w:themeColor="text1"/>
          <w:sz w:val="24"/>
          <w:szCs w:val="24"/>
          <w:lang w:val="ru-RU"/>
        </w:rPr>
        <w:t xml:space="preserve"> на электронный аукцион</w:t>
      </w:r>
    </w:p>
    <w:p w:rsidR="00CC6721" w:rsidRPr="00753446" w:rsidRDefault="00CC6721" w:rsidP="00CC6721">
      <w:pPr>
        <w:pStyle w:val="31"/>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C22BD9" w:rsidRPr="00996C18" w:rsidRDefault="00C22BD9" w:rsidP="00C22BD9">
      <w:pPr>
        <w:widowControl w:val="0"/>
        <w:spacing w:after="160"/>
        <w:jc w:val="center"/>
        <w:rPr>
          <w:rFonts w:ascii="GHEA Grapalat" w:hAnsi="GHEA Grapalat"/>
          <w:b/>
          <w:lang w:val="ru-RU"/>
        </w:rPr>
      </w:pPr>
    </w:p>
    <w:p w:rsidR="00C22BD9" w:rsidRPr="00996C18" w:rsidRDefault="00C22BD9" w:rsidP="00996C18">
      <w:pPr>
        <w:widowControl w:val="0"/>
        <w:spacing w:after="160" w:line="240" w:lineRule="auto"/>
        <w:jc w:val="center"/>
        <w:rPr>
          <w:rFonts w:ascii="GHEA Grapalat" w:hAnsi="GHEA Grapalat" w:cs="GHEA Grapalat"/>
          <w:b/>
          <w:lang w:val="ru-RU"/>
        </w:rPr>
      </w:pPr>
      <w:r w:rsidRPr="00996C18">
        <w:rPr>
          <w:rFonts w:ascii="GHEA Grapalat" w:hAnsi="GHEA Grapalat"/>
          <w:b/>
          <w:lang w:val="ru-RU"/>
        </w:rPr>
        <w:t xml:space="preserve">СОГЛАШЕНИЕ О НЕУСТОЙКЕ </w:t>
      </w:r>
    </w:p>
    <w:p w:rsidR="00C22BD9" w:rsidRPr="00996C18" w:rsidRDefault="00C22BD9" w:rsidP="00C22BD9">
      <w:pPr>
        <w:widowControl w:val="0"/>
        <w:spacing w:after="160"/>
        <w:jc w:val="center"/>
        <w:rPr>
          <w:rFonts w:ascii="GHEA Grapalat" w:hAnsi="GHEA Grapalat" w:cs="GHEA Grapalat"/>
          <w:b/>
          <w:lang w:val="ru-RU"/>
        </w:rPr>
      </w:pPr>
      <w:r w:rsidRPr="00996C18">
        <w:rPr>
          <w:rFonts w:ascii="GHEA Grapalat" w:hAnsi="GHEA Grapalat"/>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22BD9" w:rsidRPr="00996C18" w:rsidTr="003C7E6D">
        <w:tc>
          <w:tcPr>
            <w:tcW w:w="4786" w:type="dxa"/>
          </w:tcPr>
          <w:p w:rsidR="00C22BD9" w:rsidRPr="00996C18" w:rsidRDefault="00C22BD9" w:rsidP="003C7E6D">
            <w:pPr>
              <w:widowControl w:val="0"/>
              <w:spacing w:after="160"/>
              <w:rPr>
                <w:rFonts w:ascii="GHEA Grapalat" w:hAnsi="GHEA Grapalat" w:cs="GHEA Grapalat"/>
                <w:b/>
                <w:lang w:val="en-US"/>
              </w:rPr>
            </w:pPr>
            <w:r w:rsidRPr="00996C18">
              <w:rPr>
                <w:rFonts w:ascii="GHEA Grapalat" w:hAnsi="GHEA Grapalat"/>
              </w:rPr>
              <w:t>г. Ереван</w:t>
            </w:r>
          </w:p>
        </w:tc>
        <w:tc>
          <w:tcPr>
            <w:tcW w:w="4500" w:type="dxa"/>
          </w:tcPr>
          <w:p w:rsidR="00C22BD9" w:rsidRPr="006D6636" w:rsidRDefault="00C22BD9" w:rsidP="006D6636">
            <w:pPr>
              <w:widowControl w:val="0"/>
              <w:spacing w:after="160"/>
              <w:jc w:val="right"/>
              <w:rPr>
                <w:rFonts w:ascii="GHEA Grapalat" w:hAnsi="GHEA Grapalat" w:cs="GHEA Grapalat"/>
                <w:b/>
                <w:lang w:val="en-US"/>
              </w:rPr>
            </w:pPr>
            <w:r w:rsidRPr="00996C18">
              <w:rPr>
                <w:rFonts w:ascii="GHEA Grapalat" w:hAnsi="GHEA Grapalat"/>
              </w:rPr>
              <w:t>"</w:t>
            </w:r>
            <w:r w:rsidRPr="00996C18">
              <w:rPr>
                <w:rFonts w:ascii="GHEA Grapalat" w:hAnsi="GHEA Grapalat"/>
                <w:lang w:val="en-US"/>
              </w:rPr>
              <w:tab/>
            </w:r>
            <w:r w:rsidRPr="00996C18">
              <w:rPr>
                <w:rFonts w:ascii="GHEA Grapalat" w:hAnsi="GHEA Grapalat"/>
              </w:rPr>
              <w:t xml:space="preserve">" </w:t>
            </w:r>
            <w:r w:rsidRPr="00996C18">
              <w:rPr>
                <w:rFonts w:ascii="GHEA Grapalat" w:hAnsi="GHEA Grapalat"/>
                <w:lang w:val="en-US"/>
              </w:rPr>
              <w:tab/>
            </w:r>
            <w:r w:rsidRPr="00996C18">
              <w:rPr>
                <w:rFonts w:ascii="GHEA Grapalat" w:hAnsi="GHEA Grapalat"/>
              </w:rPr>
              <w:t>20</w:t>
            </w:r>
            <w:r w:rsidRPr="00996C18">
              <w:rPr>
                <w:rFonts w:ascii="GHEA Grapalat" w:hAnsi="GHEA Grapalat"/>
                <w:lang w:val="en-US"/>
              </w:rPr>
              <w:tab/>
            </w:r>
            <w:r w:rsidRPr="00996C18">
              <w:rPr>
                <w:rFonts w:ascii="GHEA Grapalat" w:hAnsi="GHEA Grapalat"/>
              </w:rPr>
              <w:t>г.</w:t>
            </w:r>
            <w:r w:rsidR="006D6636">
              <w:rPr>
                <w:lang w:val="en-US"/>
              </w:rPr>
              <w:t>*</w:t>
            </w:r>
          </w:p>
        </w:tc>
      </w:tr>
    </w:tbl>
    <w:p w:rsidR="00C22BD9" w:rsidRPr="00996C18" w:rsidRDefault="00C22BD9" w:rsidP="00C22BD9">
      <w:pPr>
        <w:widowControl w:val="0"/>
        <w:rPr>
          <w:rFonts w:ascii="GHEA Grapalat" w:hAnsi="GHEA Grapalat" w:cs="GHEA Grapalat"/>
          <w:u w:val="single"/>
          <w:vertAlign w:val="subscript"/>
        </w:rPr>
      </w:pPr>
      <w:r w:rsidRPr="00996C18">
        <w:rPr>
          <w:rFonts w:ascii="GHEA Grapalat" w:hAnsi="GHEA Grapalat"/>
        </w:rPr>
        <w:t xml:space="preserve">_______________________________________________, в </w:t>
      </w:r>
      <w:proofErr w:type="spellStart"/>
      <w:r w:rsidRPr="00996C18">
        <w:rPr>
          <w:rFonts w:ascii="GHEA Grapalat" w:hAnsi="GHEA Grapalat"/>
        </w:rPr>
        <w:t>лице</w:t>
      </w:r>
      <w:proofErr w:type="spellEnd"/>
      <w:r w:rsidRPr="00996C18">
        <w:rPr>
          <w:rFonts w:ascii="GHEA Grapalat" w:hAnsi="GHEA Grapalat"/>
        </w:rPr>
        <w:t xml:space="preserve"> </w:t>
      </w:r>
      <w:proofErr w:type="spellStart"/>
      <w:r w:rsidRPr="00996C18">
        <w:rPr>
          <w:rFonts w:ascii="GHEA Grapalat" w:hAnsi="GHEA Grapalat"/>
        </w:rPr>
        <w:t>директора</w:t>
      </w:r>
      <w:proofErr w:type="spellEnd"/>
      <w:r w:rsidRPr="00996C18">
        <w:rPr>
          <w:rFonts w:ascii="GHEA Grapalat" w:hAnsi="GHEA Grapalat"/>
        </w:rPr>
        <w:t xml:space="preserve"> </w:t>
      </w:r>
      <w:proofErr w:type="spellStart"/>
      <w:r w:rsidRPr="00996C18">
        <w:rPr>
          <w:rFonts w:ascii="GHEA Grapalat" w:hAnsi="GHEA Grapalat"/>
        </w:rPr>
        <w:t>Компании</w:t>
      </w:r>
      <w:proofErr w:type="spellEnd"/>
      <w:r w:rsidRPr="00996C18">
        <w:rPr>
          <w:rFonts w:ascii="GHEA Grapalat" w:hAnsi="GHEA Grapalat"/>
        </w:rPr>
        <w:t>,</w:t>
      </w:r>
    </w:p>
    <w:p w:rsidR="00C22BD9" w:rsidRPr="00996C18" w:rsidRDefault="00C22BD9" w:rsidP="00C22BD9">
      <w:pPr>
        <w:widowControl w:val="0"/>
        <w:spacing w:after="160"/>
        <w:ind w:left="1843"/>
        <w:rPr>
          <w:rFonts w:ascii="GHEA Grapalat" w:hAnsi="GHEA Grapalat"/>
          <w:vertAlign w:val="superscript"/>
        </w:rPr>
      </w:pPr>
      <w:proofErr w:type="spellStart"/>
      <w:proofErr w:type="gramStart"/>
      <w:r w:rsidRPr="00996C18">
        <w:rPr>
          <w:rFonts w:ascii="GHEA Grapalat" w:hAnsi="GHEA Grapalat"/>
          <w:vertAlign w:val="superscript"/>
        </w:rPr>
        <w:t>наименование</w:t>
      </w:r>
      <w:proofErr w:type="spellEnd"/>
      <w:proofErr w:type="gramEnd"/>
      <w:r w:rsidRPr="00996C18">
        <w:rPr>
          <w:rFonts w:ascii="GHEA Grapalat" w:hAnsi="GHEA Grapalat"/>
          <w:vertAlign w:val="superscript"/>
        </w:rPr>
        <w:t xml:space="preserve"> </w:t>
      </w:r>
      <w:proofErr w:type="spellStart"/>
      <w:r w:rsidRPr="00996C18">
        <w:rPr>
          <w:rFonts w:ascii="GHEA Grapalat" w:hAnsi="GHEA Grapalat"/>
          <w:vertAlign w:val="superscript"/>
        </w:rPr>
        <w:t>Компании</w:t>
      </w:r>
      <w:proofErr w:type="spellEnd"/>
    </w:p>
    <w:p w:rsidR="00C22BD9" w:rsidRPr="00996C18" w:rsidRDefault="00C22BD9" w:rsidP="00C22BD9">
      <w:pPr>
        <w:widowControl w:val="0"/>
        <w:rPr>
          <w:rFonts w:ascii="GHEA Grapalat" w:hAnsi="GHEA Grapalat"/>
        </w:rPr>
      </w:pPr>
      <w:r w:rsidRPr="00996C18">
        <w:rPr>
          <w:rFonts w:ascii="GHEA Grapalat" w:hAnsi="GHEA Grapalat"/>
        </w:rPr>
        <w:t>_________________________________________________________________________</w:t>
      </w:r>
    </w:p>
    <w:p w:rsidR="00C22BD9" w:rsidRPr="00996C18" w:rsidRDefault="00C22BD9" w:rsidP="00C22BD9">
      <w:pPr>
        <w:widowControl w:val="0"/>
        <w:spacing w:after="160"/>
        <w:jc w:val="center"/>
        <w:rPr>
          <w:rFonts w:ascii="GHEA Grapalat" w:hAnsi="GHEA Grapalat"/>
          <w:vertAlign w:val="superscript"/>
          <w:lang w:val="ru-RU"/>
        </w:rPr>
      </w:pPr>
      <w:r w:rsidRPr="00996C18">
        <w:rPr>
          <w:rFonts w:ascii="GHEA Grapalat" w:hAnsi="GHEA Grapalat"/>
          <w:vertAlign w:val="superscript"/>
          <w:lang w:val="ru-RU"/>
        </w:rPr>
        <w:t>имя, фамилия, паспортные данные директора компании</w:t>
      </w:r>
    </w:p>
    <w:p w:rsidR="00C22BD9" w:rsidRPr="00996C18" w:rsidRDefault="00C22BD9" w:rsidP="00C22BD9">
      <w:pPr>
        <w:widowControl w:val="0"/>
        <w:rPr>
          <w:rFonts w:ascii="GHEA Grapalat" w:hAnsi="GHEA Grapalat" w:cs="GHEA Grapalat"/>
          <w:lang w:val="ru-RU"/>
        </w:rPr>
      </w:pPr>
      <w:r w:rsidRPr="00996C18">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22BD9" w:rsidRPr="00C71026" w:rsidRDefault="002052AE" w:rsidP="006D6636">
      <w:pPr>
        <w:widowControl w:val="0"/>
        <w:spacing w:line="240" w:lineRule="auto"/>
        <w:jc w:val="center"/>
        <w:rPr>
          <w:rFonts w:ascii="GHEA Grapalat" w:hAnsi="GHEA Grapalat"/>
          <w:b/>
          <w:lang w:val="ru-RU"/>
        </w:rPr>
      </w:pPr>
      <w:r w:rsidRPr="004125BB">
        <w:rPr>
          <w:rFonts w:ascii="GHEA Grapalat" w:hAnsi="GHEA Grapalat"/>
          <w:b/>
          <w:lang w:val="ru-RU"/>
        </w:rPr>
        <w:t>3</w:t>
      </w:r>
      <w:r w:rsidR="00C22BD9" w:rsidRPr="00996C18">
        <w:rPr>
          <w:rFonts w:ascii="GHEA Grapalat" w:hAnsi="GHEA Grapalat"/>
          <w:b/>
          <w:lang w:val="ru-RU"/>
        </w:rPr>
        <w:t>. Предмет соглашения</w:t>
      </w:r>
      <w:r w:rsidR="006D6636" w:rsidRPr="00C71026">
        <w:rPr>
          <w:rFonts w:ascii="GHEA Grapalat" w:hAnsi="GHEA Grapalat"/>
          <w:b/>
          <w:lang w:val="ru-RU"/>
        </w:rPr>
        <w:t xml:space="preserve"> </w:t>
      </w:r>
    </w:p>
    <w:p w:rsidR="006D6636" w:rsidRPr="00C71026" w:rsidRDefault="006D6636" w:rsidP="006D6636">
      <w:pPr>
        <w:widowControl w:val="0"/>
        <w:spacing w:line="240" w:lineRule="auto"/>
        <w:jc w:val="center"/>
        <w:rPr>
          <w:rFonts w:ascii="GHEA Grapalat" w:hAnsi="GHEA Grapalat" w:cs="GHEA Grapalat"/>
          <w:b/>
          <w:bCs/>
          <w:lang w:val="ru-RU"/>
        </w:rPr>
      </w:pPr>
    </w:p>
    <w:p w:rsidR="00C22BD9" w:rsidRPr="00996C18" w:rsidRDefault="006D6636" w:rsidP="006D6636">
      <w:pPr>
        <w:widowControl w:val="0"/>
        <w:tabs>
          <w:tab w:val="left" w:pos="567"/>
        </w:tabs>
        <w:spacing w:line="240" w:lineRule="auto"/>
        <w:rPr>
          <w:rFonts w:ascii="GHEA Grapalat" w:hAnsi="GHEA Grapalat" w:cs="GHEA Grapalat"/>
          <w:spacing w:val="-6"/>
          <w:lang w:val="ru-RU"/>
        </w:rPr>
      </w:pPr>
      <w:r w:rsidRPr="00C71026">
        <w:rPr>
          <w:rFonts w:ascii="GHEA Grapalat" w:hAnsi="GHEA Grapalat"/>
          <w:lang w:val="ru-RU"/>
        </w:rPr>
        <w:tab/>
      </w:r>
      <w:r w:rsidR="00C22BD9" w:rsidRPr="00996C18">
        <w:rPr>
          <w:rFonts w:ascii="GHEA Grapalat" w:hAnsi="GHEA Grapalat"/>
          <w:lang w:val="ru-RU"/>
        </w:rPr>
        <w:t>1</w:t>
      </w:r>
      <w:r w:rsidR="00C22BD9" w:rsidRPr="00996C18">
        <w:rPr>
          <w:rFonts w:ascii="GHEA Grapalat" w:hAnsi="GHEA Grapalat"/>
          <w:spacing w:val="-6"/>
          <w:lang w:val="ru-RU"/>
        </w:rPr>
        <w:t>.1.</w:t>
      </w:r>
      <w:r w:rsidR="00C22BD9" w:rsidRPr="00996C18">
        <w:rPr>
          <w:rFonts w:ascii="GHEA Grapalat" w:hAnsi="GHEA Grapalat"/>
          <w:spacing w:val="-6"/>
          <w:lang w:val="ru-RU"/>
        </w:rPr>
        <w:tab/>
        <w:t xml:space="preserve">Компания участвует в организованной ___________________ *(далее — Заказчик) </w:t>
      </w:r>
    </w:p>
    <w:p w:rsidR="00C22BD9" w:rsidRPr="00996C18" w:rsidRDefault="00C22BD9" w:rsidP="006D6636">
      <w:pPr>
        <w:widowControl w:val="0"/>
        <w:tabs>
          <w:tab w:val="left" w:pos="284"/>
        </w:tabs>
        <w:spacing w:line="240" w:lineRule="auto"/>
        <w:ind w:left="5245"/>
        <w:rPr>
          <w:rFonts w:ascii="GHEA Grapalat" w:hAnsi="GHEA Grapalat" w:cs="GHEA Grapalat"/>
          <w:lang w:val="ru-RU"/>
        </w:rPr>
      </w:pPr>
      <w:r w:rsidRPr="00996C18">
        <w:rPr>
          <w:rFonts w:ascii="GHEA Grapalat" w:hAnsi="GHEA Grapalat"/>
          <w:vertAlign w:val="superscript"/>
          <w:lang w:val="ru-RU"/>
        </w:rPr>
        <w:t>наименование заказчика</w:t>
      </w:r>
    </w:p>
    <w:p w:rsidR="00C22BD9" w:rsidRPr="00996C18" w:rsidRDefault="00C22BD9" w:rsidP="006D6636">
      <w:pPr>
        <w:widowControl w:val="0"/>
        <w:spacing w:line="240" w:lineRule="auto"/>
        <w:rPr>
          <w:rFonts w:ascii="GHEA Grapalat" w:hAnsi="GHEA Grapalat" w:cs="GHEA Grapalat"/>
          <w:lang w:val="ru-RU"/>
        </w:rPr>
      </w:pPr>
      <w:r w:rsidRPr="00996C18">
        <w:rPr>
          <w:rFonts w:ascii="GHEA Grapalat" w:hAnsi="GHEA Grapalat"/>
          <w:lang w:val="ru-RU"/>
        </w:rPr>
        <w:t>процедуре закупок под кодом ______________</w:t>
      </w:r>
      <w:r w:rsidR="00EE6E07" w:rsidRPr="00996C18">
        <w:rPr>
          <w:rFonts w:ascii="GHEA Grapalat" w:hAnsi="GHEA Grapalat"/>
          <w:lang w:val="ru-RU"/>
        </w:rPr>
        <w:t>_____________________________</w:t>
      </w:r>
      <w:proofErr w:type="gramStart"/>
      <w:r w:rsidR="00EE6E07" w:rsidRPr="00996C18">
        <w:rPr>
          <w:rFonts w:ascii="GHEA Grapalat" w:hAnsi="GHEA Grapalat"/>
          <w:lang w:val="ru-RU"/>
        </w:rPr>
        <w:t xml:space="preserve">_ </w:t>
      </w:r>
      <w:r w:rsidRPr="00996C18">
        <w:rPr>
          <w:rFonts w:ascii="GHEA Grapalat" w:hAnsi="GHEA Grapalat"/>
          <w:lang w:val="ru-RU"/>
        </w:rPr>
        <w:t>.</w:t>
      </w:r>
      <w:proofErr w:type="gramEnd"/>
    </w:p>
    <w:p w:rsidR="00C22BD9" w:rsidRPr="00996C18" w:rsidRDefault="00C22BD9" w:rsidP="006D6636">
      <w:pPr>
        <w:widowControl w:val="0"/>
        <w:spacing w:line="240" w:lineRule="auto"/>
        <w:ind w:left="5244"/>
        <w:rPr>
          <w:rFonts w:ascii="GHEA Grapalat" w:hAnsi="GHEA Grapalat"/>
          <w:lang w:val="ru-RU"/>
        </w:rPr>
      </w:pPr>
      <w:r w:rsidRPr="00996C18">
        <w:rPr>
          <w:rFonts w:ascii="GHEA Grapalat" w:hAnsi="GHEA Grapalat"/>
          <w:vertAlign w:val="superscript"/>
          <w:lang w:val="ru-RU"/>
        </w:rPr>
        <w:t>код процедуры</w:t>
      </w:r>
    </w:p>
    <w:p w:rsidR="00C22BD9" w:rsidRPr="00996C18" w:rsidRDefault="00C22BD9"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1.2.</w:t>
      </w:r>
      <w:r w:rsidRPr="00996C18">
        <w:rPr>
          <w:rFonts w:ascii="GHEA Grapalat" w:hAnsi="GHEA Grapalat"/>
          <w:lang w:val="ru-RU"/>
        </w:rPr>
        <w:tab/>
        <w:t>В качестве обеспечения исполнения договора, заключаемого в</w:t>
      </w:r>
      <w:r w:rsidRPr="00996C18">
        <w:rPr>
          <w:rFonts w:ascii="Courier New" w:hAnsi="Courier New" w:cs="Courier New"/>
        </w:rPr>
        <w:t> </w:t>
      </w:r>
      <w:r w:rsidRPr="00996C18">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22BD9" w:rsidRPr="00996C18" w:rsidRDefault="00C22BD9"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1.3.</w:t>
      </w:r>
      <w:r w:rsidRPr="00996C18">
        <w:rPr>
          <w:rFonts w:ascii="GHEA Grapalat" w:hAnsi="GHEA Grapalat"/>
          <w:lang w:val="ru-RU"/>
        </w:rPr>
        <w:tab/>
        <w:t>Подписав платежное требование (далее — Требование), прилагаемое к</w:t>
      </w:r>
      <w:r w:rsidRPr="00996C18">
        <w:t> </w:t>
      </w:r>
      <w:r w:rsidRPr="00996C18">
        <w:rPr>
          <w:rFonts w:ascii="GHEA Grapalat" w:hAnsi="GHEA Grapalat"/>
          <w:lang w:val="ru-RU"/>
        </w:rPr>
        <w:t xml:space="preserve">настоящему Соглашению о неустойке, Компания </w:t>
      </w:r>
      <w:proofErr w:type="spellStart"/>
      <w:r w:rsidRPr="00996C18">
        <w:rPr>
          <w:rFonts w:ascii="GHEA Grapalat" w:hAnsi="GHEA Grapalat"/>
          <w:lang w:val="ru-RU"/>
        </w:rPr>
        <w:t>безотзывно</w:t>
      </w:r>
      <w:proofErr w:type="spellEnd"/>
      <w:r w:rsidRPr="00996C18">
        <w:rPr>
          <w:rFonts w:ascii="GHEA Grapalat" w:hAnsi="GHEA Grapalat"/>
          <w:lang w:val="ru-RU"/>
        </w:rPr>
        <w:t xml:space="preserve"> соглашается, что: </w:t>
      </w:r>
    </w:p>
    <w:p w:rsidR="00C22BD9" w:rsidRPr="00996C18" w:rsidRDefault="00C22BD9"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а)</w:t>
      </w:r>
      <w:r w:rsidRPr="00996C18">
        <w:rPr>
          <w:rFonts w:ascii="GHEA Grapalat" w:hAnsi="GHEA Grapalat"/>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22BD9" w:rsidRPr="00996C18" w:rsidRDefault="00C22BD9"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б)</w:t>
      </w:r>
      <w:r w:rsidRPr="00996C18">
        <w:rPr>
          <w:rFonts w:ascii="GHEA Grapalat" w:hAnsi="GHEA Grapalat"/>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22BD9" w:rsidRPr="00996C18" w:rsidRDefault="00C22BD9" w:rsidP="006D663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в)</w:t>
      </w:r>
      <w:r w:rsidRPr="00996C18">
        <w:rPr>
          <w:rFonts w:ascii="GHEA Grapalat" w:hAnsi="GHEA Grapalat"/>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73B71" w:rsidRPr="00996C18" w:rsidRDefault="00773B71"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г)</w:t>
      </w:r>
      <w:r w:rsidRPr="00996C18">
        <w:rPr>
          <w:rFonts w:ascii="GHEA Grapalat" w:hAnsi="GHEA Grapalat"/>
          <w:lang w:val="ru-RU"/>
        </w:rPr>
        <w:tab/>
        <w:t>Компания подтверждает, что акцептовала Требование в полном размере суммы неустойки.</w:t>
      </w:r>
    </w:p>
    <w:p w:rsidR="00773B71" w:rsidRPr="00996C18" w:rsidRDefault="00773B71"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д)</w:t>
      </w:r>
      <w:r w:rsidRPr="00996C18">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996C18">
        <w:rPr>
          <w:rFonts w:ascii="GHEA Grapalat" w:hAnsi="GHEA Grapalat"/>
          <w:lang w:val="ru-RU"/>
        </w:rPr>
        <w:t>представления</w:t>
      </w:r>
      <w:proofErr w:type="gramEnd"/>
      <w:r w:rsidRPr="00996C18">
        <w:rPr>
          <w:rFonts w:ascii="GHEA Grapalat" w:hAnsi="GHEA Grapalat"/>
          <w:lang w:val="ru-RU"/>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73B71" w:rsidRPr="00996C18" w:rsidRDefault="00773B71"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w:t>
      </w:r>
      <w:r w:rsidR="00043E4D">
        <w:rPr>
          <w:rFonts w:ascii="GHEA Grapalat" w:hAnsi="GHEA Grapalat"/>
          <w:lang w:val="ru-RU"/>
        </w:rPr>
        <w:t>4</w:t>
      </w:r>
      <w:r w:rsidRPr="00996C18">
        <w:rPr>
          <w:rFonts w:ascii="GHEA Grapalat" w:hAnsi="GHEA Grapalat"/>
          <w:lang w:val="ru-RU"/>
        </w:rPr>
        <w:t>.</w:t>
      </w:r>
      <w:r w:rsidRPr="00996C18">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96C18">
        <w:rPr>
          <w:rFonts w:ascii="Courier New" w:hAnsi="Courier New" w:cs="Courier New"/>
        </w:rPr>
        <w:t> </w:t>
      </w:r>
      <w:r w:rsidRPr="00996C18">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w:t>
      </w:r>
      <w:r w:rsidRPr="00996C18">
        <w:rPr>
          <w:rFonts w:ascii="GHEA Grapalat" w:hAnsi="GHEA Grapalat"/>
          <w:lang w:val="ru-RU"/>
        </w:rPr>
        <w:lastRenderedPageBreak/>
        <w:t>плательщик на электронных носителях, а также в распечатанных с них бумажных вариантах.</w:t>
      </w:r>
    </w:p>
    <w:p w:rsidR="00773B71" w:rsidRPr="00996C18" w:rsidRDefault="00773B71"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w:t>
      </w:r>
      <w:r w:rsidR="00043E4D">
        <w:rPr>
          <w:rFonts w:ascii="GHEA Grapalat" w:hAnsi="GHEA Grapalat"/>
          <w:lang w:val="ru-RU"/>
        </w:rPr>
        <w:t>5</w:t>
      </w:r>
      <w:r w:rsidRPr="00996C18">
        <w:rPr>
          <w:rFonts w:ascii="GHEA Grapalat" w:hAnsi="GHEA Grapalat"/>
          <w:lang w:val="ru-RU"/>
        </w:rPr>
        <w:t>.</w:t>
      </w:r>
      <w:r w:rsidRPr="00996C18">
        <w:rPr>
          <w:rFonts w:ascii="GHEA Grapalat" w:hAnsi="GHEA Grapalat"/>
          <w:lang w:val="ru-RU"/>
        </w:rPr>
        <w:tab/>
        <w:t>Заказчик может представить в Банк-плательщик иные дополнительные документы.</w:t>
      </w:r>
    </w:p>
    <w:p w:rsidR="00773B71" w:rsidRPr="00996C18" w:rsidRDefault="00773B71"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1.</w:t>
      </w:r>
      <w:r w:rsidR="00043E4D">
        <w:rPr>
          <w:rFonts w:ascii="GHEA Grapalat" w:hAnsi="GHEA Grapalat"/>
          <w:lang w:val="ru-RU"/>
        </w:rPr>
        <w:t>6</w:t>
      </w:r>
      <w:r w:rsidRPr="00996C18">
        <w:rPr>
          <w:rFonts w:ascii="GHEA Grapalat" w:hAnsi="GHEA Grapalat"/>
          <w:lang w:val="ru-RU"/>
        </w:rPr>
        <w:t>. Банк не несет какой-либо ответственности за риски (понесенные</w:t>
      </w:r>
      <w:r w:rsidRPr="00996C18">
        <w:rPr>
          <w:rFonts w:ascii="Courier New" w:hAnsi="Courier New" w:cs="Courier New"/>
        </w:rPr>
        <w:t> </w:t>
      </w:r>
      <w:r w:rsidRPr="00996C18">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sidRPr="00996C18">
        <w:rPr>
          <w:rFonts w:ascii="Courier New" w:hAnsi="Courier New" w:cs="Courier New"/>
        </w:rPr>
        <w:t> </w:t>
      </w:r>
      <w:r w:rsidRPr="00996C18">
        <w:rPr>
          <w:rFonts w:ascii="GHEA Grapalat" w:hAnsi="GHEA Grapalat"/>
          <w:lang w:val="ru-RU"/>
        </w:rPr>
        <w:t>Требовании. Банк не обязан проверять факты нарушения Компанией условий договора.</w:t>
      </w:r>
    </w:p>
    <w:p w:rsidR="00773B71" w:rsidRPr="00996C18" w:rsidRDefault="00773B71" w:rsidP="006D663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1.</w:t>
      </w:r>
      <w:r w:rsidR="00DD7ACE">
        <w:rPr>
          <w:rFonts w:ascii="GHEA Grapalat" w:hAnsi="GHEA Grapalat"/>
          <w:lang w:val="ru-RU"/>
        </w:rPr>
        <w:t>7</w:t>
      </w:r>
      <w:r w:rsidRPr="00996C18">
        <w:rPr>
          <w:rFonts w:ascii="GHEA Grapalat" w:hAnsi="GHEA Grapalat"/>
          <w:lang w:val="ru-RU"/>
        </w:rPr>
        <w:t>.</w:t>
      </w:r>
      <w:r w:rsidRPr="00996C18">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73B71" w:rsidRPr="00996C18" w:rsidRDefault="00773B71" w:rsidP="006D6636">
      <w:pPr>
        <w:widowControl w:val="0"/>
        <w:tabs>
          <w:tab w:val="left" w:pos="1134"/>
        </w:tabs>
        <w:spacing w:line="240" w:lineRule="auto"/>
        <w:ind w:firstLine="567"/>
        <w:rPr>
          <w:rFonts w:ascii="GHEA Grapalat" w:hAnsi="GHEA Grapalat"/>
          <w:b/>
          <w:lang w:val="ru-RU"/>
        </w:rPr>
      </w:pPr>
      <w:r w:rsidRPr="00996C18">
        <w:rPr>
          <w:rFonts w:ascii="GHEA Grapalat" w:hAnsi="GHEA Grapalat"/>
          <w:lang w:val="ru-RU"/>
        </w:rPr>
        <w:t>1.</w:t>
      </w:r>
      <w:r w:rsidR="00DD7ACE">
        <w:rPr>
          <w:rFonts w:ascii="GHEA Grapalat" w:hAnsi="GHEA Grapalat"/>
          <w:lang w:val="ru-RU"/>
        </w:rPr>
        <w:t>8</w:t>
      </w:r>
      <w:r w:rsidRPr="00996C18">
        <w:rPr>
          <w:rFonts w:ascii="GHEA Grapalat" w:hAnsi="GHEA Grapalat"/>
          <w:lang w:val="ru-RU"/>
        </w:rPr>
        <w:t>.</w:t>
      </w:r>
      <w:r w:rsidRPr="00996C18">
        <w:rPr>
          <w:rFonts w:ascii="GHEA Grapalat" w:hAnsi="GHEA Grapalat"/>
          <w:lang w:val="ru-RU"/>
        </w:rPr>
        <w:tab/>
        <w:t>В случае если в течение десяти рабочих дней после представления в</w:t>
      </w:r>
      <w:r w:rsidRPr="00996C18">
        <w:rPr>
          <w:rFonts w:ascii="Courier New" w:hAnsi="Courier New" w:cs="Courier New"/>
        </w:rPr>
        <w:t> </w:t>
      </w:r>
      <w:r w:rsidRPr="00996C18">
        <w:rPr>
          <w:rFonts w:ascii="GHEA Grapalat" w:hAnsi="GHEA Grapalat"/>
          <w:lang w:val="ru-RU"/>
        </w:rPr>
        <w:t>Банк настоящего Соглашения и прилагаемого Требования по независящим от</w:t>
      </w:r>
      <w:r w:rsidRPr="00996C18">
        <w:rPr>
          <w:rFonts w:ascii="Courier New" w:hAnsi="Courier New" w:cs="Courier New"/>
        </w:rPr>
        <w:t> </w:t>
      </w:r>
      <w:r w:rsidRPr="00996C18">
        <w:rPr>
          <w:rFonts w:ascii="GHEA Grapalat" w:hAnsi="GHEA Grapalat"/>
          <w:lang w:val="ru-RU"/>
        </w:rPr>
        <w:t xml:space="preserve">Банка причинам Заказчику не выплачивается сумма, Заказчик передает в ЗАО "АКРА Кредит </w:t>
      </w:r>
      <w:proofErr w:type="spellStart"/>
      <w:r w:rsidRPr="00996C18">
        <w:rPr>
          <w:rFonts w:ascii="GHEA Grapalat" w:hAnsi="GHEA Grapalat"/>
          <w:lang w:val="ru-RU"/>
        </w:rPr>
        <w:t>Репортинг</w:t>
      </w:r>
      <w:proofErr w:type="spellEnd"/>
      <w:r w:rsidRPr="00996C18">
        <w:rPr>
          <w:rFonts w:ascii="GHEA Grapalat" w:hAnsi="GHEA Grapalat"/>
          <w:lang w:val="ru-RU"/>
        </w:rPr>
        <w:t>" (Кредитное бюро) сведения о Компании в связи с</w:t>
      </w:r>
      <w:r w:rsidRPr="00996C18">
        <w:rPr>
          <w:rFonts w:ascii="Courier New" w:hAnsi="Courier New" w:cs="Courier New"/>
        </w:rPr>
        <w:t> </w:t>
      </w:r>
      <w:r w:rsidRPr="00996C18">
        <w:rPr>
          <w:rFonts w:ascii="GHEA Grapalat" w:hAnsi="GHEA Grapalat"/>
          <w:lang w:val="ru-RU"/>
        </w:rPr>
        <w:t>неуплатой.</w:t>
      </w:r>
    </w:p>
    <w:p w:rsidR="00773B71" w:rsidRPr="00996C18" w:rsidRDefault="00773B71" w:rsidP="00773B71">
      <w:pPr>
        <w:widowControl w:val="0"/>
        <w:spacing w:after="160"/>
        <w:jc w:val="center"/>
        <w:rPr>
          <w:rFonts w:ascii="GHEA Grapalat" w:hAnsi="GHEA Grapalat" w:cs="GHEA Grapalat"/>
          <w:b/>
          <w:bCs/>
          <w:lang w:val="ru-RU"/>
        </w:rPr>
      </w:pPr>
      <w:r w:rsidRPr="00996C18">
        <w:rPr>
          <w:rFonts w:ascii="GHEA Grapalat" w:hAnsi="GHEA Grapalat"/>
          <w:b/>
          <w:lang w:val="ru-RU"/>
        </w:rPr>
        <w:t>2. Иные условия</w:t>
      </w:r>
    </w:p>
    <w:p w:rsidR="002052AE" w:rsidRPr="00996C18" w:rsidRDefault="002052AE" w:rsidP="006D663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2.1.</w:t>
      </w:r>
      <w:r w:rsidRPr="00996C18">
        <w:rPr>
          <w:rFonts w:ascii="GHEA Grapalat" w:hAnsi="GHEA Grapalat"/>
          <w:lang w:val="ru-RU"/>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052AE" w:rsidRPr="00996C18" w:rsidRDefault="002052AE"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2.2.</w:t>
      </w:r>
      <w:r w:rsidRPr="00996C18">
        <w:rPr>
          <w:rFonts w:ascii="GHEA Grapalat" w:hAnsi="GHEA Grapalat"/>
          <w:lang w:val="ru-RU"/>
        </w:rPr>
        <w:tab/>
        <w:t xml:space="preserve">Представив настоящее Соглашение и прилагаемое Требование в Банк-плательщик: </w:t>
      </w:r>
    </w:p>
    <w:p w:rsidR="002052AE" w:rsidRPr="00996C18" w:rsidRDefault="002052AE" w:rsidP="006D6636">
      <w:pPr>
        <w:widowControl w:val="0"/>
        <w:tabs>
          <w:tab w:val="left" w:pos="1134"/>
        </w:tabs>
        <w:spacing w:line="240" w:lineRule="auto"/>
        <w:ind w:firstLine="567"/>
        <w:rPr>
          <w:rFonts w:ascii="GHEA Grapalat" w:hAnsi="GHEA Grapalat" w:cs="GHEA Grapalat"/>
          <w:lang w:val="ru-RU"/>
        </w:rPr>
      </w:pPr>
      <w:r w:rsidRPr="00996C18">
        <w:rPr>
          <w:rFonts w:ascii="GHEA Grapalat" w:hAnsi="GHEA Grapalat"/>
          <w:lang w:val="ru-RU"/>
        </w:rPr>
        <w:t>2.2.1.</w:t>
      </w:r>
      <w:r w:rsidRPr="00996C18">
        <w:rPr>
          <w:rFonts w:ascii="GHEA Grapalat" w:hAnsi="GHEA Grapalat"/>
          <w:lang w:val="ru-RU"/>
        </w:rPr>
        <w:tab/>
        <w:t xml:space="preserve">Заказчик подтверждает, что Компания допустила нарушение договорных обязательств, </w:t>
      </w:r>
    </w:p>
    <w:p w:rsidR="002052AE" w:rsidRPr="004125BB" w:rsidRDefault="002052AE" w:rsidP="006D663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2.2.2.</w:t>
      </w:r>
      <w:r w:rsidRPr="00996C18">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052AE" w:rsidRPr="00996C18" w:rsidRDefault="002052AE" w:rsidP="006D6636">
      <w:pPr>
        <w:widowControl w:val="0"/>
        <w:tabs>
          <w:tab w:val="left" w:pos="1134"/>
        </w:tabs>
        <w:spacing w:line="240" w:lineRule="auto"/>
        <w:ind w:firstLine="567"/>
        <w:rPr>
          <w:rFonts w:ascii="GHEA Grapalat" w:hAnsi="GHEA Grapalat"/>
          <w:lang w:val="ru-RU"/>
        </w:rPr>
      </w:pPr>
      <w:r w:rsidRPr="00996C18">
        <w:rPr>
          <w:rFonts w:ascii="GHEA Grapalat" w:hAnsi="GHEA Grapalat"/>
          <w:lang w:val="ru-RU"/>
        </w:rPr>
        <w:t>2.3.</w:t>
      </w:r>
      <w:r w:rsidRPr="00996C18">
        <w:rPr>
          <w:rFonts w:ascii="GHEA Grapalat" w:hAnsi="GHEA Grapalat"/>
          <w:lang w:val="ru-RU"/>
        </w:rPr>
        <w:tab/>
        <w:t xml:space="preserve">Споры, возникшие в связи с настоящим Соглашением, разрешаются путем переговоров. В случае </w:t>
      </w:r>
      <w:proofErr w:type="spellStart"/>
      <w:r w:rsidRPr="00996C18">
        <w:rPr>
          <w:rFonts w:ascii="GHEA Grapalat" w:hAnsi="GHEA Grapalat"/>
          <w:lang w:val="ru-RU"/>
        </w:rPr>
        <w:t>недостижения</w:t>
      </w:r>
      <w:proofErr w:type="spellEnd"/>
      <w:r w:rsidRPr="00996C18">
        <w:rPr>
          <w:rFonts w:ascii="GHEA Grapalat" w:hAnsi="GHEA Grapalat"/>
          <w:lang w:val="ru-RU"/>
        </w:rPr>
        <w:t xml:space="preserve"> согласия споры разрешаются в судебном порядке.</w:t>
      </w:r>
    </w:p>
    <w:p w:rsidR="00CC6721" w:rsidRPr="00162DC5" w:rsidRDefault="00CC6721" w:rsidP="002052AE">
      <w:pPr>
        <w:widowControl w:val="0"/>
        <w:ind w:firstLine="567"/>
        <w:jc w:val="center"/>
        <w:rPr>
          <w:rFonts w:ascii="GHEA Grapalat" w:hAnsi="GHEA Grapalat"/>
          <w:b/>
          <w:lang w:val="ru-RU"/>
        </w:rPr>
      </w:pPr>
    </w:p>
    <w:p w:rsidR="002052AE" w:rsidRPr="00996C18" w:rsidRDefault="002052AE" w:rsidP="002052AE">
      <w:pPr>
        <w:widowControl w:val="0"/>
        <w:ind w:firstLine="567"/>
        <w:jc w:val="center"/>
        <w:rPr>
          <w:rFonts w:ascii="GHEA Grapalat" w:hAnsi="GHEA Grapalat"/>
          <w:b/>
          <w:lang w:val="ru-RU"/>
        </w:rPr>
      </w:pPr>
      <w:r w:rsidRPr="00996C18">
        <w:rPr>
          <w:rFonts w:ascii="GHEA Grapalat" w:hAnsi="GHEA Grapalat"/>
          <w:b/>
          <w:lang w:val="ru-RU"/>
        </w:rPr>
        <w:t>3. Адрес, банковские реквизиты Компании</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vertAlign w:val="superscript"/>
          <w:lang w:val="ru-RU"/>
        </w:rPr>
      </w:pPr>
      <w:r w:rsidRPr="00996C18">
        <w:rPr>
          <w:rFonts w:ascii="GHEA Grapalat" w:hAnsi="GHEA Grapalat"/>
          <w:vertAlign w:val="superscript"/>
          <w:lang w:val="ru-RU"/>
        </w:rPr>
        <w:t>наименование компании</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vertAlign w:val="superscript"/>
          <w:lang w:val="ru-RU"/>
        </w:rPr>
      </w:pPr>
      <w:r w:rsidRPr="00996C18">
        <w:rPr>
          <w:rFonts w:ascii="GHEA Grapalat" w:hAnsi="GHEA Grapalat"/>
          <w:vertAlign w:val="superscript"/>
          <w:lang w:val="ru-RU"/>
        </w:rPr>
        <w:t>адрес компании</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vertAlign w:val="superscript"/>
          <w:lang w:val="ru-RU"/>
        </w:rPr>
      </w:pPr>
      <w:r w:rsidRPr="00996C18">
        <w:rPr>
          <w:rFonts w:ascii="GHEA Grapalat" w:hAnsi="GHEA Grapalat"/>
          <w:vertAlign w:val="superscript"/>
          <w:lang w:val="ru-RU"/>
        </w:rPr>
        <w:t>наименование обслуживающего компанию банка</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vertAlign w:val="superscript"/>
          <w:lang w:val="ru-RU"/>
        </w:rPr>
      </w:pPr>
      <w:r w:rsidRPr="00996C18">
        <w:rPr>
          <w:rFonts w:ascii="GHEA Grapalat" w:hAnsi="GHEA Grapalat"/>
          <w:vertAlign w:val="superscript"/>
          <w:lang w:val="ru-RU"/>
        </w:rPr>
        <w:t>номер банковского счета компании</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vertAlign w:val="superscript"/>
          <w:lang w:val="ru-RU"/>
        </w:rPr>
      </w:pPr>
      <w:r w:rsidRPr="00996C18">
        <w:rPr>
          <w:rFonts w:ascii="GHEA Grapalat" w:hAnsi="GHEA Grapalat"/>
          <w:vertAlign w:val="superscript"/>
          <w:lang w:val="ru-RU"/>
        </w:rPr>
        <w:t>учетный номер налогоплательщика компании</w:t>
      </w:r>
    </w:p>
    <w:p w:rsidR="002052AE" w:rsidRPr="00996C18" w:rsidRDefault="002052AE" w:rsidP="002052AE">
      <w:pPr>
        <w:widowControl w:val="0"/>
        <w:rPr>
          <w:rFonts w:ascii="GHEA Grapalat" w:hAnsi="GHEA Grapalat"/>
          <w:lang w:val="ru-RU"/>
        </w:rPr>
      </w:pPr>
      <w:r w:rsidRPr="00996C18">
        <w:rPr>
          <w:rFonts w:ascii="GHEA Grapalat" w:hAnsi="GHEA Grapalat"/>
          <w:lang w:val="ru-RU"/>
        </w:rPr>
        <w:t>_______________________________________</w:t>
      </w:r>
    </w:p>
    <w:p w:rsidR="002052AE" w:rsidRPr="00996C18" w:rsidRDefault="002052AE" w:rsidP="002052AE">
      <w:pPr>
        <w:widowControl w:val="0"/>
        <w:spacing w:after="160"/>
        <w:ind w:right="4250"/>
        <w:jc w:val="center"/>
        <w:rPr>
          <w:rFonts w:ascii="GHEA Grapalat" w:hAnsi="GHEA Grapalat"/>
          <w:lang w:val="ru-RU"/>
        </w:rPr>
      </w:pPr>
      <w:r w:rsidRPr="00996C18">
        <w:rPr>
          <w:rFonts w:ascii="GHEA Grapalat" w:hAnsi="GHEA Grapalat"/>
          <w:vertAlign w:val="superscript"/>
          <w:lang w:val="ru-RU"/>
        </w:rPr>
        <w:t>имя, фамилия и подпись директора компании</w:t>
      </w:r>
    </w:p>
    <w:p w:rsidR="002052AE" w:rsidRPr="00996C18" w:rsidRDefault="002052AE" w:rsidP="002052AE">
      <w:pPr>
        <w:widowControl w:val="0"/>
        <w:spacing w:after="160"/>
        <w:rPr>
          <w:rFonts w:ascii="GHEA Grapalat" w:hAnsi="GHEA Grapalat"/>
          <w:lang w:val="ru-RU"/>
        </w:rPr>
      </w:pPr>
      <w:r w:rsidRPr="00996C18">
        <w:rPr>
          <w:rFonts w:ascii="GHEA Grapalat" w:hAnsi="GHEA Grapalat"/>
          <w:lang w:val="ru-RU"/>
        </w:rPr>
        <w:t>День/месяц/год                                                                                    М. П.</w:t>
      </w:r>
    </w:p>
    <w:p w:rsidR="00773B71" w:rsidRPr="004125BB" w:rsidRDefault="00773B71" w:rsidP="00C22BD9">
      <w:pPr>
        <w:widowControl w:val="0"/>
        <w:tabs>
          <w:tab w:val="left" w:pos="1134"/>
        </w:tabs>
        <w:spacing w:after="160"/>
        <w:ind w:firstLine="567"/>
        <w:rPr>
          <w:rFonts w:ascii="GHEA Grapalat" w:hAnsi="GHEA Grapalat" w:cs="GHEA Grapalat"/>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pPr>
        <w:rPr>
          <w:rFonts w:ascii="GHEA Grapalat" w:hAnsi="GHEA Grapalat" w:cs="Sylfaen"/>
          <w:lang w:val="ru-RU"/>
        </w:rPr>
      </w:pPr>
    </w:p>
    <w:p w:rsidR="004C7D5A" w:rsidRPr="00C71026" w:rsidRDefault="004C7D5A" w:rsidP="004C7D5A">
      <w:pPr>
        <w:tabs>
          <w:tab w:val="left" w:pos="1800"/>
        </w:tabs>
        <w:rPr>
          <w:rFonts w:ascii="GHEA Grapalat" w:hAnsi="GHEA Grapalat" w:cs="Sylfaen"/>
          <w:lang w:val="ru-RU"/>
        </w:rPr>
      </w:pPr>
      <w:r w:rsidRPr="00C71026">
        <w:rPr>
          <w:rFonts w:ascii="GHEA Grapalat" w:hAnsi="GHEA Grapalat" w:cs="Sylfaen"/>
          <w:lang w:val="ru-RU"/>
        </w:rPr>
        <w:tab/>
      </w:r>
    </w:p>
    <w:p w:rsidR="004C7D5A" w:rsidRPr="00C71026" w:rsidRDefault="004C7D5A" w:rsidP="004C7D5A">
      <w:pPr>
        <w:tabs>
          <w:tab w:val="left" w:pos="1800"/>
        </w:tabs>
        <w:rPr>
          <w:rFonts w:ascii="GHEA Grapalat" w:hAnsi="GHEA Grapalat" w:cs="Sylfaen"/>
          <w:lang w:val="ru-RU"/>
        </w:rPr>
      </w:pPr>
    </w:p>
    <w:p w:rsidR="004C7D5A" w:rsidRPr="00C71026" w:rsidRDefault="004C7D5A" w:rsidP="004C7D5A">
      <w:pPr>
        <w:tabs>
          <w:tab w:val="left" w:pos="1800"/>
        </w:tabs>
        <w:rPr>
          <w:rFonts w:ascii="GHEA Grapalat" w:hAnsi="GHEA Grapalat" w:cs="Sylfaen"/>
          <w:lang w:val="ru-RU"/>
        </w:rPr>
      </w:pPr>
    </w:p>
    <w:p w:rsidR="004C7D5A" w:rsidRPr="00C71026" w:rsidRDefault="004C7D5A" w:rsidP="004C7D5A">
      <w:pPr>
        <w:tabs>
          <w:tab w:val="left" w:pos="1800"/>
        </w:tabs>
        <w:rPr>
          <w:rFonts w:ascii="GHEA Grapalat" w:hAnsi="GHEA Grapalat" w:cs="Sylfaen"/>
          <w:lang w:val="ru-RU"/>
        </w:rPr>
      </w:pPr>
    </w:p>
    <w:p w:rsidR="004C7D5A" w:rsidRPr="00C71026" w:rsidRDefault="004C7D5A" w:rsidP="004C7D5A">
      <w:pPr>
        <w:tabs>
          <w:tab w:val="left" w:pos="1800"/>
        </w:tabs>
        <w:rPr>
          <w:rFonts w:ascii="GHEA Grapalat" w:hAnsi="GHEA Grapalat" w:cs="Sylfaen"/>
          <w:lang w:val="ru-RU"/>
        </w:rPr>
      </w:pPr>
    </w:p>
    <w:p w:rsidR="004C7D5A" w:rsidRPr="00C71026" w:rsidRDefault="004C7D5A" w:rsidP="004C7D5A">
      <w:pPr>
        <w:tabs>
          <w:tab w:val="left" w:pos="1800"/>
        </w:tabs>
        <w:rPr>
          <w:rFonts w:ascii="GHEA Grapalat" w:hAnsi="GHEA Grapalat" w:cs="Sylfaen"/>
          <w:lang w:val="ru-RU"/>
        </w:rPr>
      </w:pPr>
    </w:p>
    <w:p w:rsidR="00CC6721" w:rsidRDefault="00CC6721">
      <w:pPr>
        <w:rPr>
          <w:rFonts w:ascii="GHEA Grapalat" w:hAnsi="GHEA Grapalat" w:cs="Sylfaen"/>
          <w:lang w:val="ru-RU"/>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721" w:rsidRPr="00666BA7" w:rsidTr="00B47B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3402"/>
              </w:tabs>
              <w:spacing w:after="160"/>
              <w:ind w:left="360"/>
              <w:rPr>
                <w:rFonts w:ascii="GHEA Grapalat" w:hAnsi="GHEA Grapalat" w:cs="Sylfaen"/>
                <w:b/>
                <w:bCs/>
                <w:color w:val="000000" w:themeColor="text1"/>
              </w:rPr>
            </w:pPr>
            <w:r w:rsidRPr="00666BA7">
              <w:rPr>
                <w:rFonts w:ascii="GHEA Grapalat" w:hAnsi="GHEA Grapalat"/>
                <w:b/>
                <w:color w:val="000000" w:themeColor="text1"/>
              </w:rPr>
              <w:t>1.</w:t>
            </w:r>
            <w:r w:rsidRPr="00666BA7">
              <w:rPr>
                <w:rFonts w:ascii="GHEA Grapalat" w:hAnsi="GHEA Grapalat"/>
                <w:b/>
                <w:color w:val="000000" w:themeColor="text1"/>
              </w:rPr>
              <w:tab/>
              <w:t>ПЛАТЕЖНОЕ ТРЕБОВАНИЕ *</w:t>
            </w:r>
          </w:p>
        </w:tc>
      </w:tr>
      <w:tr w:rsidR="00CC6721" w:rsidRPr="00666BA7" w:rsidTr="00B47B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s="Sylfaen"/>
                <w:color w:val="000000" w:themeColor="text1"/>
              </w:rPr>
            </w:pPr>
            <w:r w:rsidRPr="00666BA7">
              <w:rPr>
                <w:rFonts w:ascii="GHEA Grapalat" w:hAnsi="GHEA Grapalat"/>
                <w:color w:val="000000" w:themeColor="text1"/>
              </w:rPr>
              <w:t>2.</w:t>
            </w:r>
            <w:r w:rsidRPr="00666BA7">
              <w:rPr>
                <w:rFonts w:ascii="GHEA Grapalat" w:hAnsi="GHEA Grapalat"/>
                <w:color w:val="000000" w:themeColor="text1"/>
              </w:rPr>
              <w:tab/>
            </w:r>
            <w:proofErr w:type="spellStart"/>
            <w:r w:rsidRPr="00666BA7">
              <w:rPr>
                <w:rFonts w:ascii="GHEA Grapalat" w:hAnsi="GHEA Grapalat"/>
                <w:color w:val="000000" w:themeColor="text1"/>
              </w:rPr>
              <w:t>Номер</w:t>
            </w:r>
            <w:proofErr w:type="spellEnd"/>
            <w:r w:rsidRPr="00666BA7">
              <w:rPr>
                <w:rFonts w:ascii="GHEA Grapalat" w:hAnsi="GHEA Grapalat"/>
                <w:color w:val="000000" w:themeColor="text1"/>
              </w:rPr>
              <w:t xml:space="preserve"> </w:t>
            </w:r>
          </w:p>
        </w:tc>
      </w:tr>
      <w:tr w:rsidR="00CC6721" w:rsidRPr="00666BA7" w:rsidTr="00B47BD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3390"/>
              </w:tabs>
              <w:spacing w:after="160"/>
              <w:ind w:left="322"/>
              <w:rPr>
                <w:rFonts w:ascii="GHEA Grapalat" w:hAnsi="GHEA Grapalat" w:cs="Sylfaen"/>
                <w:color w:val="000000" w:themeColor="text1"/>
              </w:rPr>
            </w:pPr>
            <w:r w:rsidRPr="00666BA7">
              <w:rPr>
                <w:rFonts w:ascii="GHEA Grapalat" w:hAnsi="GHEA Grapalat"/>
                <w:color w:val="000000" w:themeColor="text1"/>
              </w:rPr>
              <w:lastRenderedPageBreak/>
              <w:t>3</w:t>
            </w:r>
            <w:r w:rsidRPr="00666BA7">
              <w:rPr>
                <w:rFonts w:ascii="GHEA Grapalat" w:hAnsi="GHEA Grapalat"/>
                <w:color w:val="000000" w:themeColor="text1"/>
              </w:rPr>
              <w:tab/>
            </w:r>
            <w:proofErr w:type="spellStart"/>
            <w:r w:rsidRPr="00666BA7">
              <w:rPr>
                <w:rFonts w:ascii="GHEA Grapalat" w:hAnsi="GHEA Grapalat"/>
                <w:color w:val="000000" w:themeColor="text1"/>
              </w:rPr>
              <w:t>Дата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представления</w:t>
            </w:r>
            <w:proofErr w:type="spellEnd"/>
            <w:r w:rsidRPr="00666BA7">
              <w:rPr>
                <w:rFonts w:ascii="GHEA Grapalat" w:hAnsi="GHEA Grapalat"/>
                <w:color w:val="000000" w:themeColor="text1"/>
              </w:rPr>
              <w:t>: "___" ___ 20___г.</w:t>
            </w:r>
          </w:p>
        </w:tc>
      </w:tr>
      <w:tr w:rsidR="00CC6721" w:rsidRPr="00C77BF2" w:rsidTr="00B47BD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4.</w:t>
            </w:r>
            <w:r w:rsidRPr="00CC6721">
              <w:rPr>
                <w:rFonts w:ascii="GHEA Grapalat" w:hAnsi="GHEA Grapalat"/>
                <w:color w:val="000000" w:themeColor="text1"/>
                <w:lang w:val="ru-RU"/>
              </w:rPr>
              <w:tab/>
              <w:t>Наименование, или имя, фамилия плательщика (Компания:</w:t>
            </w:r>
          </w:p>
        </w:tc>
      </w:tr>
      <w:tr w:rsidR="00CC6721" w:rsidRPr="00C77BF2" w:rsidTr="00B47B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5.</w:t>
            </w:r>
            <w:r w:rsidRPr="00CC6721">
              <w:rPr>
                <w:rFonts w:ascii="GHEA Grapalat" w:hAnsi="GHEA Grapalat"/>
                <w:color w:val="000000" w:themeColor="text1"/>
                <w:lang w:val="ru-RU"/>
              </w:rPr>
              <w:tab/>
              <w:t>Обслуживающая плательщика Финансовая организация (банк):</w:t>
            </w:r>
          </w:p>
        </w:tc>
      </w:tr>
      <w:tr w:rsidR="00CC6721" w:rsidRPr="00666BA7" w:rsidTr="00B47B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6.</w:t>
            </w:r>
            <w:r w:rsidRPr="00666BA7">
              <w:rPr>
                <w:rFonts w:ascii="GHEA Grapalat" w:hAnsi="GHEA Grapalat"/>
                <w:color w:val="000000" w:themeColor="text1"/>
              </w:rPr>
              <w:tab/>
            </w:r>
            <w:proofErr w:type="spellStart"/>
            <w:r w:rsidRPr="00666BA7">
              <w:rPr>
                <w:rFonts w:ascii="GHEA Grapalat" w:hAnsi="GHEA Grapalat"/>
                <w:color w:val="000000" w:themeColor="text1"/>
              </w:rPr>
              <w:t>Номер</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счета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плательщика</w:t>
            </w:r>
            <w:proofErr w:type="spellEnd"/>
            <w:r w:rsidRPr="00666BA7">
              <w:rPr>
                <w:rFonts w:ascii="GHEA Grapalat" w:hAnsi="GHEA Grapalat"/>
                <w:color w:val="000000" w:themeColor="text1"/>
              </w:rPr>
              <w:t>:</w:t>
            </w:r>
          </w:p>
        </w:tc>
      </w:tr>
      <w:tr w:rsidR="00CC6721" w:rsidRPr="00666BA7" w:rsidTr="00B47B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7.</w:t>
            </w:r>
            <w:r w:rsidRPr="00666BA7">
              <w:rPr>
                <w:rFonts w:ascii="GHEA Grapalat" w:hAnsi="GHEA Grapalat"/>
                <w:color w:val="000000" w:themeColor="text1"/>
              </w:rPr>
              <w:tab/>
              <w:t xml:space="preserve">УНН </w:t>
            </w:r>
            <w:proofErr w:type="spellStart"/>
            <w:r w:rsidRPr="00666BA7">
              <w:rPr>
                <w:rFonts w:ascii="GHEA Grapalat" w:hAnsi="GHEA Grapalat"/>
                <w:color w:val="000000" w:themeColor="text1"/>
              </w:rPr>
              <w:t>плательщика</w:t>
            </w:r>
            <w:proofErr w:type="spellEnd"/>
            <w:r w:rsidRPr="00666BA7">
              <w:rPr>
                <w:rFonts w:ascii="GHEA Grapalat" w:hAnsi="GHEA Grapalat"/>
                <w:color w:val="000000" w:themeColor="text1"/>
              </w:rPr>
              <w:t>:</w:t>
            </w:r>
          </w:p>
        </w:tc>
      </w:tr>
      <w:tr w:rsidR="00CC6721" w:rsidRPr="00666BA7" w:rsidTr="00B47B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8.</w:t>
            </w:r>
            <w:r w:rsidRPr="00666BA7">
              <w:rPr>
                <w:rFonts w:ascii="GHEA Grapalat" w:hAnsi="GHEA Grapalat"/>
                <w:color w:val="000000" w:themeColor="text1"/>
              </w:rPr>
              <w:tab/>
              <w:t xml:space="preserve">НЗОУ </w:t>
            </w:r>
            <w:proofErr w:type="spellStart"/>
            <w:r w:rsidRPr="00666BA7">
              <w:rPr>
                <w:rFonts w:ascii="GHEA Grapalat" w:hAnsi="GHEA Grapalat"/>
                <w:color w:val="000000" w:themeColor="text1"/>
              </w:rPr>
              <w:t>плательщика</w:t>
            </w:r>
            <w:proofErr w:type="spellEnd"/>
            <w:r w:rsidRPr="00666BA7">
              <w:rPr>
                <w:rFonts w:ascii="GHEA Grapalat" w:hAnsi="GHEA Grapalat"/>
                <w:color w:val="000000" w:themeColor="text1"/>
              </w:rPr>
              <w:t>:</w:t>
            </w:r>
          </w:p>
        </w:tc>
      </w:tr>
      <w:tr w:rsidR="00CC6721" w:rsidRPr="00C77BF2" w:rsidTr="00B47B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9.</w:t>
            </w:r>
            <w:r w:rsidRPr="00CC6721">
              <w:rPr>
                <w:rFonts w:ascii="GHEA Grapalat" w:hAnsi="GHEA Grapalat"/>
                <w:color w:val="000000" w:themeColor="text1"/>
                <w:lang w:val="ru-RU"/>
              </w:rPr>
              <w:tab/>
              <w:t>Наименование, или имя, фамилия бенефициара:</w:t>
            </w:r>
          </w:p>
        </w:tc>
      </w:tr>
      <w:tr w:rsidR="00CC6721" w:rsidRPr="00666BA7" w:rsidTr="00B47B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10.</w:t>
            </w:r>
            <w:r w:rsidRPr="00666BA7">
              <w:rPr>
                <w:rFonts w:ascii="GHEA Grapalat" w:hAnsi="GHEA Grapalat"/>
                <w:color w:val="000000" w:themeColor="text1"/>
              </w:rPr>
              <w:tab/>
              <w:t xml:space="preserve">НЗОУ </w:t>
            </w:r>
            <w:proofErr w:type="spellStart"/>
            <w:r w:rsidRPr="00666BA7">
              <w:rPr>
                <w:rFonts w:ascii="GHEA Grapalat" w:hAnsi="GHEA Grapalat"/>
                <w:color w:val="000000" w:themeColor="text1"/>
              </w:rPr>
              <w:t>бенефициара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не</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заполняется</w:t>
            </w:r>
            <w:proofErr w:type="spellEnd"/>
            <w:r w:rsidRPr="00666BA7">
              <w:rPr>
                <w:rFonts w:ascii="GHEA Grapalat" w:hAnsi="GHEA Grapalat"/>
                <w:color w:val="000000" w:themeColor="text1"/>
              </w:rPr>
              <w:t>)</w:t>
            </w:r>
          </w:p>
        </w:tc>
      </w:tr>
      <w:tr w:rsidR="00CC6721" w:rsidRPr="00666BA7" w:rsidTr="00B47BD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11.</w:t>
            </w:r>
            <w:r w:rsidRPr="00666BA7">
              <w:rPr>
                <w:rFonts w:ascii="GHEA Grapalat" w:hAnsi="GHEA Grapalat"/>
                <w:color w:val="000000" w:themeColor="text1"/>
              </w:rPr>
              <w:tab/>
              <w:t xml:space="preserve">УНН </w:t>
            </w:r>
            <w:proofErr w:type="spellStart"/>
            <w:r w:rsidRPr="00666BA7">
              <w:rPr>
                <w:rFonts w:ascii="GHEA Grapalat" w:hAnsi="GHEA Grapalat"/>
                <w:color w:val="000000" w:themeColor="text1"/>
              </w:rPr>
              <w:t>бенефициара</w:t>
            </w:r>
            <w:proofErr w:type="spellEnd"/>
            <w:r w:rsidRPr="00666BA7">
              <w:rPr>
                <w:rFonts w:ascii="GHEA Grapalat" w:hAnsi="GHEA Grapalat"/>
                <w:color w:val="000000" w:themeColor="text1"/>
              </w:rPr>
              <w:t>:</w:t>
            </w:r>
          </w:p>
        </w:tc>
      </w:tr>
      <w:tr w:rsidR="00CC6721" w:rsidRPr="00C77BF2" w:rsidTr="00B47B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12.</w:t>
            </w:r>
            <w:r w:rsidRPr="00CC6721">
              <w:rPr>
                <w:rFonts w:ascii="GHEA Grapalat" w:hAnsi="GHEA Grapalat"/>
                <w:color w:val="000000" w:themeColor="text1"/>
                <w:lang w:val="ru-RU"/>
              </w:rPr>
              <w:tab/>
              <w:t>Обслуживающая бенефициара Финансовая организация (банк):</w:t>
            </w:r>
          </w:p>
        </w:tc>
      </w:tr>
      <w:tr w:rsidR="00CC6721" w:rsidRPr="00666BA7" w:rsidTr="00B47B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13.</w:t>
            </w:r>
            <w:r w:rsidRPr="00666BA7">
              <w:rPr>
                <w:rFonts w:ascii="GHEA Grapalat" w:hAnsi="GHEA Grapalat"/>
                <w:color w:val="000000" w:themeColor="text1"/>
              </w:rPr>
              <w:tab/>
            </w:r>
            <w:proofErr w:type="spellStart"/>
            <w:r w:rsidRPr="00666BA7">
              <w:rPr>
                <w:rFonts w:ascii="GHEA Grapalat" w:hAnsi="GHEA Grapalat"/>
                <w:color w:val="000000" w:themeColor="text1"/>
              </w:rPr>
              <w:t>Номер</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счета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бенефициара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сч</w:t>
            </w:r>
            <w:proofErr w:type="spellEnd"/>
            <w:r w:rsidRPr="00666BA7">
              <w:rPr>
                <w:rFonts w:ascii="GHEA Grapalat" w:hAnsi="GHEA Grapalat"/>
                <w:color w:val="000000" w:themeColor="text1"/>
              </w:rPr>
              <w:t>.№)</w:t>
            </w:r>
          </w:p>
        </w:tc>
      </w:tr>
      <w:tr w:rsidR="00CC6721" w:rsidRPr="00666BA7" w:rsidTr="00B47B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14.</w:t>
            </w:r>
            <w:r w:rsidRPr="00666BA7">
              <w:rPr>
                <w:rFonts w:ascii="GHEA Grapalat" w:hAnsi="GHEA Grapalat"/>
                <w:color w:val="000000" w:themeColor="text1"/>
              </w:rPr>
              <w:tab/>
            </w:r>
            <w:proofErr w:type="spellStart"/>
            <w:r w:rsidRPr="00666BA7">
              <w:rPr>
                <w:rFonts w:ascii="GHEA Grapalat" w:hAnsi="GHEA Grapalat"/>
                <w:color w:val="000000" w:themeColor="text1"/>
              </w:rPr>
              <w:t>Сумма</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цифрами</w:t>
            </w:r>
            <w:proofErr w:type="spellEnd"/>
            <w:r w:rsidRPr="00666BA7">
              <w:rPr>
                <w:rFonts w:ascii="GHEA Grapalat" w:hAnsi="GHEA Grapalat"/>
                <w:color w:val="000000" w:themeColor="text1"/>
              </w:rPr>
              <w:t xml:space="preserve"> и </w:t>
            </w:r>
            <w:proofErr w:type="spellStart"/>
            <w:r w:rsidRPr="00666BA7">
              <w:rPr>
                <w:rFonts w:ascii="GHEA Grapalat" w:hAnsi="GHEA Grapalat"/>
                <w:color w:val="000000" w:themeColor="text1"/>
              </w:rPr>
              <w:t>прописью</w:t>
            </w:r>
            <w:proofErr w:type="spellEnd"/>
            <w:r w:rsidRPr="00666BA7">
              <w:rPr>
                <w:rFonts w:ascii="GHEA Grapalat" w:hAnsi="GHEA Grapalat"/>
                <w:color w:val="000000" w:themeColor="text1"/>
              </w:rPr>
              <w:t>):</w:t>
            </w:r>
          </w:p>
        </w:tc>
      </w:tr>
      <w:tr w:rsidR="00CC6721" w:rsidRPr="00C77BF2" w:rsidTr="00B47B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15.</w:t>
            </w:r>
            <w:r w:rsidRPr="00CC6721">
              <w:rPr>
                <w:rFonts w:ascii="GHEA Grapalat" w:hAnsi="GHEA Grapalat"/>
                <w:color w:val="000000" w:themeColor="text1"/>
                <w:lang w:val="ru-RU"/>
              </w:rPr>
              <w:tab/>
              <w:t>Акцептованная сумма (цифрами и прописью) (предусмотрена для частичного акцепта указанной суммы, который не применяется)</w:t>
            </w:r>
          </w:p>
        </w:tc>
      </w:tr>
      <w:tr w:rsidR="00CC6721" w:rsidRPr="00C77BF2" w:rsidTr="00B47B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16.</w:t>
            </w:r>
            <w:r w:rsidRPr="00CC6721">
              <w:rPr>
                <w:rFonts w:ascii="GHEA Grapalat" w:hAnsi="GHEA Grapalat"/>
                <w:color w:val="000000" w:themeColor="text1"/>
                <w:lang w:val="ru-RU"/>
              </w:rPr>
              <w:tab/>
              <w:t>Валюта (прописью и по коду):</w:t>
            </w:r>
          </w:p>
        </w:tc>
      </w:tr>
      <w:tr w:rsidR="00CC6721" w:rsidRPr="00C77BF2" w:rsidTr="00B47B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17.</w:t>
            </w:r>
            <w:r w:rsidRPr="00CC6721">
              <w:rPr>
                <w:rFonts w:ascii="GHEA Grapalat" w:hAnsi="GHEA Grapalat"/>
                <w:color w:val="000000" w:themeColor="text1"/>
                <w:lang w:val="ru-RU"/>
              </w:rPr>
              <w:tab/>
              <w:t>Цель сделки (уплаты): (для обеспечения исполнения договора)</w:t>
            </w:r>
          </w:p>
        </w:tc>
      </w:tr>
      <w:tr w:rsidR="00CC6721" w:rsidRPr="00C77BF2" w:rsidTr="00B47BD9">
        <w:trPr>
          <w:trHeight w:val="424"/>
        </w:trPr>
        <w:tc>
          <w:tcPr>
            <w:tcW w:w="10980" w:type="dxa"/>
            <w:gridSpan w:val="2"/>
            <w:tcBorders>
              <w:top w:val="single" w:sz="4" w:space="0" w:color="auto"/>
              <w:left w:val="single" w:sz="4" w:space="0" w:color="auto"/>
              <w:right w:val="single" w:sz="4" w:space="0" w:color="000000"/>
            </w:tcBorders>
            <w:noWrap/>
            <w:vAlign w:val="bottom"/>
          </w:tcPr>
          <w:p w:rsidR="00CC6721" w:rsidRPr="00CC6721" w:rsidRDefault="00CC6721" w:rsidP="00B47BD9">
            <w:pPr>
              <w:widowControl w:val="0"/>
              <w:tabs>
                <w:tab w:val="left" w:pos="855"/>
              </w:tabs>
              <w:spacing w:after="160"/>
              <w:ind w:left="360"/>
              <w:rPr>
                <w:rFonts w:ascii="GHEA Grapalat" w:hAnsi="GHEA Grapalat"/>
                <w:color w:val="000000" w:themeColor="text1"/>
                <w:lang w:val="ru-RU"/>
              </w:rPr>
            </w:pPr>
            <w:r w:rsidRPr="00CC6721">
              <w:rPr>
                <w:rFonts w:ascii="GHEA Grapalat" w:hAnsi="GHEA Grapalat"/>
                <w:color w:val="000000" w:themeColor="text1"/>
                <w:lang w:val="ru-RU"/>
              </w:rPr>
              <w:t>18.</w:t>
            </w:r>
            <w:r w:rsidRPr="00CC6721">
              <w:rPr>
                <w:rFonts w:ascii="GHEA Grapalat" w:hAnsi="GHEA Grapalat"/>
                <w:color w:val="000000" w:themeColor="text1"/>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C6721" w:rsidRPr="00666BA7" w:rsidTr="00B47B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19.</w:t>
            </w:r>
            <w:r w:rsidRPr="00666BA7">
              <w:rPr>
                <w:rFonts w:ascii="GHEA Grapalat" w:hAnsi="GHEA Grapalat"/>
                <w:color w:val="000000" w:themeColor="text1"/>
              </w:rPr>
              <w:tab/>
            </w:r>
            <w:proofErr w:type="spellStart"/>
            <w:r w:rsidRPr="00666BA7">
              <w:rPr>
                <w:rFonts w:ascii="GHEA Grapalat" w:hAnsi="GHEA Grapalat"/>
                <w:color w:val="000000" w:themeColor="text1"/>
              </w:rPr>
              <w:t>Условия</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оплаты</w:t>
            </w:r>
            <w:proofErr w:type="spellEnd"/>
            <w:r w:rsidRPr="00666BA7">
              <w:rPr>
                <w:rFonts w:ascii="GHEA Grapalat" w:hAnsi="GHEA Grapalat"/>
                <w:color w:val="000000" w:themeColor="text1"/>
              </w:rPr>
              <w:t>: &lt;</w:t>
            </w:r>
            <w:proofErr w:type="spellStart"/>
            <w:r w:rsidRPr="00666BA7">
              <w:rPr>
                <w:rFonts w:ascii="GHEA Grapalat" w:hAnsi="GHEA Grapalat"/>
                <w:color w:val="000000" w:themeColor="text1"/>
              </w:rPr>
              <w:t>акцептованный</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платеж</w:t>
            </w:r>
            <w:proofErr w:type="spellEnd"/>
            <w:r w:rsidRPr="00666BA7">
              <w:rPr>
                <w:rFonts w:ascii="GHEA Grapalat" w:hAnsi="GHEA Grapalat"/>
                <w:color w:val="000000" w:themeColor="text1"/>
              </w:rPr>
              <w:t>&gt;</w:t>
            </w:r>
          </w:p>
        </w:tc>
      </w:tr>
      <w:tr w:rsidR="00CC6721" w:rsidRPr="00666BA7" w:rsidTr="00B47B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C6721" w:rsidRPr="00666BA7" w:rsidRDefault="00CC6721" w:rsidP="00B47BD9">
            <w:pPr>
              <w:widowControl w:val="0"/>
              <w:tabs>
                <w:tab w:val="left" w:pos="855"/>
              </w:tabs>
              <w:spacing w:after="160"/>
              <w:ind w:left="360"/>
              <w:rPr>
                <w:rFonts w:ascii="GHEA Grapalat" w:hAnsi="GHEA Grapalat"/>
                <w:color w:val="000000" w:themeColor="text1"/>
              </w:rPr>
            </w:pPr>
            <w:r w:rsidRPr="00666BA7">
              <w:rPr>
                <w:rFonts w:ascii="GHEA Grapalat" w:hAnsi="GHEA Grapalat"/>
                <w:color w:val="000000" w:themeColor="text1"/>
              </w:rPr>
              <w:t>20.</w:t>
            </w:r>
            <w:r w:rsidRPr="00666BA7">
              <w:rPr>
                <w:rFonts w:ascii="GHEA Grapalat" w:hAnsi="GHEA Grapalat"/>
                <w:color w:val="000000" w:themeColor="text1"/>
              </w:rPr>
              <w:tab/>
            </w:r>
            <w:proofErr w:type="spellStart"/>
            <w:r w:rsidRPr="00666BA7">
              <w:rPr>
                <w:rFonts w:ascii="GHEA Grapalat" w:hAnsi="GHEA Grapalat"/>
                <w:color w:val="000000" w:themeColor="text1"/>
              </w:rPr>
              <w:t>Количество</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прилагаемых</w:t>
            </w:r>
            <w:proofErr w:type="spellEnd"/>
            <w:r w:rsidRPr="00666BA7">
              <w:rPr>
                <w:rFonts w:ascii="GHEA Grapalat" w:hAnsi="GHEA Grapalat"/>
                <w:color w:val="000000" w:themeColor="text1"/>
              </w:rPr>
              <w:t xml:space="preserve"> </w:t>
            </w:r>
            <w:proofErr w:type="spellStart"/>
            <w:r w:rsidRPr="00666BA7">
              <w:rPr>
                <w:rFonts w:ascii="GHEA Grapalat" w:hAnsi="GHEA Grapalat"/>
                <w:color w:val="000000" w:themeColor="text1"/>
              </w:rPr>
              <w:t>страниц</w:t>
            </w:r>
            <w:proofErr w:type="spellEnd"/>
            <w:r w:rsidRPr="00666BA7">
              <w:rPr>
                <w:rFonts w:ascii="GHEA Grapalat" w:hAnsi="GHEA Grapalat"/>
                <w:color w:val="000000" w:themeColor="text1"/>
              </w:rPr>
              <w:t xml:space="preserve">: --- </w:t>
            </w:r>
            <w:proofErr w:type="spellStart"/>
            <w:r w:rsidRPr="00666BA7">
              <w:rPr>
                <w:rFonts w:ascii="GHEA Grapalat" w:hAnsi="GHEA Grapalat"/>
                <w:color w:val="000000" w:themeColor="text1"/>
              </w:rPr>
              <w:t>страниц</w:t>
            </w:r>
            <w:proofErr w:type="spellEnd"/>
          </w:p>
        </w:tc>
      </w:tr>
      <w:tr w:rsidR="00CC6721" w:rsidRPr="00C77BF2" w:rsidTr="00B47BD9">
        <w:trPr>
          <w:trHeight w:val="2194"/>
        </w:trPr>
        <w:tc>
          <w:tcPr>
            <w:tcW w:w="5616" w:type="dxa"/>
            <w:tcBorders>
              <w:top w:val="nil"/>
              <w:left w:val="single" w:sz="4" w:space="0" w:color="auto"/>
              <w:bottom w:val="single" w:sz="4" w:space="0" w:color="auto"/>
              <w:right w:val="single" w:sz="4" w:space="0" w:color="auto"/>
            </w:tcBorders>
            <w:noWrap/>
            <w:vAlign w:val="bottom"/>
          </w:tcPr>
          <w:p w:rsidR="00CC6721" w:rsidRPr="00CC6721" w:rsidRDefault="00CC6721" w:rsidP="00B47BD9">
            <w:pPr>
              <w:widowControl w:val="0"/>
              <w:tabs>
                <w:tab w:val="left" w:pos="851"/>
              </w:tabs>
              <w:spacing w:after="160"/>
              <w:rPr>
                <w:rFonts w:ascii="GHEA Grapalat" w:hAnsi="GHEA Grapalat" w:cs="Sylfaen"/>
                <w:color w:val="000000" w:themeColor="text1"/>
                <w:lang w:val="ru-RU"/>
              </w:rPr>
            </w:pPr>
            <w:r w:rsidRPr="00CC6721">
              <w:rPr>
                <w:rFonts w:ascii="GHEA Grapalat" w:hAnsi="GHEA Grapalat"/>
                <w:color w:val="000000" w:themeColor="text1"/>
                <w:lang w:val="ru-RU"/>
              </w:rPr>
              <w:t>22.а.</w:t>
            </w:r>
            <w:r w:rsidRPr="00CC6721">
              <w:rPr>
                <w:rFonts w:ascii="GHEA Grapalat" w:hAnsi="GHEA Grapalat"/>
                <w:color w:val="000000" w:themeColor="text1"/>
                <w:lang w:val="ru-RU"/>
              </w:rPr>
              <w:tab/>
              <w:t>Подписи бенефициара</w:t>
            </w:r>
          </w:p>
          <w:p w:rsidR="00CC6721" w:rsidRPr="00CC6721" w:rsidRDefault="00CC6721" w:rsidP="00B47BD9">
            <w:pPr>
              <w:widowControl w:val="0"/>
              <w:spacing w:after="160"/>
              <w:rPr>
                <w:rFonts w:ascii="GHEA Grapalat" w:hAnsi="GHEA Grapalat" w:cs="Sylfaen"/>
                <w:color w:val="000000" w:themeColor="text1"/>
                <w:lang w:val="ru-RU"/>
              </w:rPr>
            </w:pPr>
          </w:p>
          <w:p w:rsidR="00CC6721" w:rsidRPr="00CC6721" w:rsidRDefault="00CC6721" w:rsidP="00B47BD9">
            <w:pPr>
              <w:widowControl w:val="0"/>
              <w:spacing w:after="160"/>
              <w:jc w:val="right"/>
              <w:rPr>
                <w:rFonts w:ascii="GHEA Grapalat" w:hAnsi="GHEA Grapalat" w:cs="Tahoma"/>
                <w:color w:val="000000" w:themeColor="text1"/>
                <w:lang w:val="ru-RU"/>
              </w:rPr>
            </w:pPr>
            <w:r w:rsidRPr="00CC6721">
              <w:rPr>
                <w:rFonts w:ascii="GHEA Grapalat" w:hAnsi="GHEA Grapalat"/>
                <w:color w:val="000000" w:themeColor="text1"/>
                <w:lang w:val="ru-RU"/>
              </w:rPr>
              <w:t>/____________________/</w:t>
            </w:r>
          </w:p>
          <w:p w:rsidR="00CC6721" w:rsidRPr="00CC6721" w:rsidRDefault="00CC6721" w:rsidP="00B47BD9">
            <w:pPr>
              <w:widowControl w:val="0"/>
              <w:spacing w:after="160"/>
              <w:rPr>
                <w:rFonts w:ascii="GHEA Grapalat" w:hAnsi="GHEA Grapalat" w:cs="Sylfaen"/>
                <w:color w:val="000000" w:themeColor="text1"/>
                <w:lang w:val="ru-RU"/>
              </w:rPr>
            </w:pPr>
          </w:p>
          <w:p w:rsidR="00CC6721" w:rsidRPr="00CC6721" w:rsidRDefault="00CC6721" w:rsidP="00B47BD9">
            <w:pPr>
              <w:widowControl w:val="0"/>
              <w:spacing w:after="160"/>
              <w:jc w:val="right"/>
              <w:rPr>
                <w:rFonts w:ascii="GHEA Grapalat" w:hAnsi="GHEA Grapalat" w:cs="Sylfaen"/>
                <w:color w:val="000000" w:themeColor="text1"/>
                <w:lang w:val="ru-RU"/>
              </w:rPr>
            </w:pPr>
            <w:r w:rsidRPr="00CC6721">
              <w:rPr>
                <w:rFonts w:ascii="GHEA Grapalat" w:hAnsi="GHEA Grapalat"/>
                <w:color w:val="000000" w:themeColor="text1"/>
                <w:lang w:val="ru-RU"/>
              </w:rPr>
              <w:t>/____________________/</w:t>
            </w:r>
          </w:p>
          <w:p w:rsidR="00CC6721" w:rsidRPr="00CC6721" w:rsidRDefault="00CC6721" w:rsidP="00B47BD9">
            <w:pPr>
              <w:widowControl w:val="0"/>
              <w:spacing w:after="160"/>
              <w:rPr>
                <w:rFonts w:ascii="GHEA Grapalat" w:hAnsi="GHEA Grapalat" w:cs="Sylfaen"/>
                <w:color w:val="000000" w:themeColor="text1"/>
                <w:lang w:val="ru-RU"/>
              </w:rPr>
            </w:pPr>
          </w:p>
          <w:p w:rsidR="00CC6721" w:rsidRPr="00CC6721" w:rsidRDefault="00CC6721" w:rsidP="00B47BD9">
            <w:pPr>
              <w:widowControl w:val="0"/>
              <w:tabs>
                <w:tab w:val="left" w:pos="4545"/>
              </w:tabs>
              <w:spacing w:after="160"/>
              <w:rPr>
                <w:rFonts w:ascii="GHEA Grapalat" w:hAnsi="GHEA Grapalat" w:cs="Sylfaen"/>
                <w:color w:val="000000" w:themeColor="text1"/>
                <w:lang w:val="ru-RU"/>
              </w:rPr>
            </w:pPr>
            <w:r w:rsidRPr="00CC6721">
              <w:rPr>
                <w:rFonts w:ascii="GHEA Grapalat" w:hAnsi="GHEA Grapalat"/>
                <w:color w:val="000000" w:themeColor="text1"/>
                <w:lang w:val="ru-RU"/>
              </w:rPr>
              <w:t>22.б.</w:t>
            </w:r>
            <w:r w:rsidRPr="00CC6721">
              <w:rPr>
                <w:rFonts w:ascii="GHEA Grapalat" w:hAnsi="GHEA Grapalat"/>
                <w:color w:val="000000" w:themeColor="text1"/>
                <w:lang w:val="ru-RU"/>
              </w:rPr>
              <w:tab/>
              <w:t>М. П.</w:t>
            </w:r>
          </w:p>
          <w:p w:rsidR="00CC6721" w:rsidRPr="00CC6721" w:rsidRDefault="00CC6721" w:rsidP="00B47BD9">
            <w:pPr>
              <w:widowControl w:val="0"/>
              <w:spacing w:after="160"/>
              <w:rPr>
                <w:rFonts w:ascii="GHEA Grapalat" w:hAnsi="GHEA Grapalat" w:cs="Sylfaen"/>
                <w:color w:val="000000" w:themeColor="text1"/>
                <w:lang w:val="ru-RU"/>
              </w:rPr>
            </w:pPr>
          </w:p>
        </w:tc>
        <w:tc>
          <w:tcPr>
            <w:tcW w:w="5364" w:type="dxa"/>
            <w:tcBorders>
              <w:top w:val="nil"/>
              <w:left w:val="nil"/>
              <w:bottom w:val="single" w:sz="4" w:space="0" w:color="auto"/>
              <w:right w:val="single" w:sz="4" w:space="0" w:color="auto"/>
            </w:tcBorders>
            <w:noWrap/>
          </w:tcPr>
          <w:p w:rsidR="00CC6721" w:rsidRPr="00CC6721" w:rsidRDefault="00CC6721" w:rsidP="00B47BD9">
            <w:pPr>
              <w:widowControl w:val="0"/>
              <w:tabs>
                <w:tab w:val="left" w:pos="905"/>
              </w:tabs>
              <w:spacing w:after="160"/>
              <w:rPr>
                <w:rFonts w:ascii="GHEA Grapalat" w:hAnsi="GHEA Grapalat" w:cs="Sylfaen"/>
                <w:color w:val="000000" w:themeColor="text1"/>
                <w:lang w:val="ru-RU"/>
              </w:rPr>
            </w:pPr>
            <w:r w:rsidRPr="00CC6721">
              <w:rPr>
                <w:rFonts w:ascii="GHEA Grapalat" w:hAnsi="GHEA Grapalat"/>
                <w:color w:val="000000" w:themeColor="text1"/>
                <w:lang w:val="ru-RU"/>
              </w:rPr>
              <w:lastRenderedPageBreak/>
              <w:t>21.а.</w:t>
            </w:r>
            <w:r w:rsidRPr="00CC6721">
              <w:rPr>
                <w:rFonts w:ascii="GHEA Grapalat" w:hAnsi="GHEA Grapalat"/>
                <w:color w:val="000000" w:themeColor="text1"/>
                <w:lang w:val="ru-RU"/>
              </w:rPr>
              <w:tab/>
            </w:r>
            <w:r w:rsidRPr="00666BA7">
              <w:rPr>
                <w:rFonts w:ascii="Courier New" w:hAnsi="Courier New"/>
                <w:color w:val="000000" w:themeColor="text1"/>
              </w:rPr>
              <w:t> </w:t>
            </w:r>
            <w:r w:rsidRPr="00CC6721">
              <w:rPr>
                <w:rFonts w:ascii="GHEA Grapalat" w:hAnsi="GHEA Grapalat"/>
                <w:color w:val="000000" w:themeColor="text1"/>
                <w:lang w:val="ru-RU"/>
              </w:rPr>
              <w:t>Подписи плательщика:</w:t>
            </w:r>
          </w:p>
          <w:p w:rsidR="00CC6721" w:rsidRPr="00CC6721" w:rsidRDefault="00CC6721" w:rsidP="00B47BD9">
            <w:pPr>
              <w:widowControl w:val="0"/>
              <w:spacing w:after="160"/>
              <w:rPr>
                <w:rFonts w:ascii="GHEA Grapalat" w:hAnsi="GHEA Grapalat" w:cs="Sylfaen"/>
                <w:color w:val="000000" w:themeColor="text1"/>
                <w:lang w:val="ru-RU"/>
              </w:rPr>
            </w:pPr>
          </w:p>
          <w:p w:rsidR="00CC6721" w:rsidRPr="00CC6721" w:rsidRDefault="00CC6721" w:rsidP="00B47BD9">
            <w:pPr>
              <w:widowControl w:val="0"/>
              <w:spacing w:after="160"/>
              <w:jc w:val="right"/>
              <w:rPr>
                <w:rFonts w:ascii="GHEA Grapalat" w:hAnsi="GHEA Grapalat" w:cs="Sylfaen"/>
                <w:color w:val="000000" w:themeColor="text1"/>
                <w:lang w:val="ru-RU"/>
              </w:rPr>
            </w:pPr>
            <w:r w:rsidRPr="00CC6721">
              <w:rPr>
                <w:rFonts w:ascii="GHEA Grapalat" w:hAnsi="GHEA Grapalat"/>
                <w:color w:val="000000" w:themeColor="text1"/>
                <w:lang w:val="ru-RU"/>
              </w:rPr>
              <w:t>/____________________/</w:t>
            </w:r>
          </w:p>
          <w:p w:rsidR="00CC6721" w:rsidRPr="00CC6721" w:rsidRDefault="00CC6721" w:rsidP="00B47BD9">
            <w:pPr>
              <w:widowControl w:val="0"/>
              <w:spacing w:after="160"/>
              <w:jc w:val="right"/>
              <w:rPr>
                <w:rFonts w:ascii="GHEA Grapalat" w:hAnsi="GHEA Grapalat" w:cs="Tahoma"/>
                <w:color w:val="000000" w:themeColor="text1"/>
                <w:lang w:val="ru-RU"/>
              </w:rPr>
            </w:pPr>
          </w:p>
          <w:p w:rsidR="00CC6721" w:rsidRPr="00CC6721" w:rsidRDefault="00CC6721" w:rsidP="00B47BD9">
            <w:pPr>
              <w:widowControl w:val="0"/>
              <w:spacing w:after="160"/>
              <w:jc w:val="right"/>
              <w:rPr>
                <w:rFonts w:ascii="GHEA Grapalat" w:hAnsi="GHEA Grapalat" w:cs="Sylfaen"/>
                <w:color w:val="000000" w:themeColor="text1"/>
                <w:lang w:val="ru-RU"/>
              </w:rPr>
            </w:pPr>
            <w:r w:rsidRPr="00CC6721">
              <w:rPr>
                <w:rFonts w:ascii="GHEA Grapalat" w:hAnsi="GHEA Grapalat"/>
                <w:color w:val="000000" w:themeColor="text1"/>
                <w:lang w:val="ru-RU"/>
              </w:rPr>
              <w:t>/____________________/</w:t>
            </w:r>
          </w:p>
          <w:p w:rsidR="00CC6721" w:rsidRPr="00CC6721" w:rsidRDefault="00CC6721" w:rsidP="00B47BD9">
            <w:pPr>
              <w:widowControl w:val="0"/>
              <w:spacing w:after="160"/>
              <w:rPr>
                <w:rFonts w:ascii="GHEA Grapalat" w:hAnsi="GHEA Grapalat" w:cs="Sylfaen"/>
                <w:color w:val="000000" w:themeColor="text1"/>
                <w:lang w:val="ru-RU"/>
              </w:rPr>
            </w:pPr>
          </w:p>
          <w:p w:rsidR="00CC6721" w:rsidRPr="00CC6721" w:rsidRDefault="00CC6721" w:rsidP="00B47BD9">
            <w:pPr>
              <w:widowControl w:val="0"/>
              <w:tabs>
                <w:tab w:val="left" w:pos="4539"/>
              </w:tabs>
              <w:spacing w:after="160"/>
              <w:rPr>
                <w:rFonts w:ascii="GHEA Grapalat" w:hAnsi="GHEA Grapalat" w:cs="Sylfaen"/>
                <w:color w:val="000000" w:themeColor="text1"/>
                <w:lang w:val="ru-RU"/>
              </w:rPr>
            </w:pPr>
            <w:r w:rsidRPr="00CC6721">
              <w:rPr>
                <w:rFonts w:ascii="GHEA Grapalat" w:hAnsi="GHEA Grapalat"/>
                <w:color w:val="000000" w:themeColor="text1"/>
                <w:lang w:val="ru-RU"/>
              </w:rPr>
              <w:t>21.б.</w:t>
            </w:r>
            <w:r w:rsidRPr="00CC6721">
              <w:rPr>
                <w:rFonts w:ascii="GHEA Grapalat" w:hAnsi="GHEA Grapalat"/>
                <w:color w:val="000000" w:themeColor="text1"/>
                <w:lang w:val="ru-RU"/>
              </w:rPr>
              <w:tab/>
              <w:t>М. П.</w:t>
            </w:r>
          </w:p>
        </w:tc>
      </w:tr>
      <w:tr w:rsidR="00CC6721" w:rsidRPr="00666BA7" w:rsidTr="00B47BD9">
        <w:trPr>
          <w:trHeight w:val="2194"/>
        </w:trPr>
        <w:tc>
          <w:tcPr>
            <w:tcW w:w="5616" w:type="dxa"/>
            <w:tcBorders>
              <w:top w:val="single" w:sz="4" w:space="0" w:color="auto"/>
              <w:left w:val="single" w:sz="4" w:space="0" w:color="auto"/>
              <w:right w:val="single" w:sz="4" w:space="0" w:color="auto"/>
            </w:tcBorders>
            <w:noWrap/>
            <w:vAlign w:val="bottom"/>
          </w:tcPr>
          <w:p w:rsidR="00CC6721" w:rsidRPr="00CC6721" w:rsidRDefault="00CC6721" w:rsidP="00B47BD9">
            <w:pPr>
              <w:widowControl w:val="0"/>
              <w:spacing w:after="160"/>
              <w:rPr>
                <w:rFonts w:ascii="GHEA Grapalat" w:hAnsi="GHEA Grapalat" w:cs="Tahoma"/>
                <w:color w:val="000000" w:themeColor="text1"/>
                <w:lang w:val="ru-RU"/>
              </w:rPr>
            </w:pPr>
            <w:r w:rsidRPr="00CC6721">
              <w:rPr>
                <w:rFonts w:ascii="GHEA Grapalat" w:hAnsi="GHEA Grapalat"/>
                <w:color w:val="000000" w:themeColor="text1"/>
                <w:lang w:val="ru-RU"/>
              </w:rPr>
              <w:t>24.а.</w:t>
            </w:r>
            <w:r w:rsidRPr="00CC6721">
              <w:rPr>
                <w:rFonts w:ascii="GHEA Grapalat" w:hAnsi="GHEA Grapalat"/>
                <w:color w:val="000000" w:themeColor="text1"/>
                <w:lang w:val="ru-RU"/>
              </w:rPr>
              <w:tab/>
              <w:t xml:space="preserve"> Обслуживающая бенефициара финансовая организация </w:t>
            </w:r>
          </w:p>
          <w:p w:rsidR="00CC6721" w:rsidRPr="00CC6721" w:rsidRDefault="00CC6721" w:rsidP="00B47BD9">
            <w:pPr>
              <w:widowControl w:val="0"/>
              <w:spacing w:after="160"/>
              <w:rPr>
                <w:rFonts w:ascii="GHEA Grapalat" w:hAnsi="GHEA Grapalat"/>
                <w:color w:val="000000" w:themeColor="text1"/>
                <w:lang w:val="ru-RU"/>
              </w:rPr>
            </w:pPr>
          </w:p>
          <w:p w:rsidR="00CC6721" w:rsidRPr="00CC6721" w:rsidRDefault="00CC6721" w:rsidP="00B47BD9">
            <w:pPr>
              <w:widowControl w:val="0"/>
              <w:jc w:val="right"/>
              <w:rPr>
                <w:rFonts w:ascii="GHEA Grapalat" w:hAnsi="GHEA Grapalat" w:cs="Tahoma"/>
                <w:color w:val="000000" w:themeColor="text1"/>
                <w:lang w:val="ru-RU"/>
              </w:rPr>
            </w:pPr>
            <w:r w:rsidRPr="00CC6721">
              <w:rPr>
                <w:rFonts w:ascii="GHEA Grapalat" w:hAnsi="GHEA Grapalat"/>
                <w:color w:val="000000" w:themeColor="text1"/>
                <w:lang w:val="ru-RU"/>
              </w:rPr>
              <w:t>/____________________/</w:t>
            </w:r>
          </w:p>
          <w:p w:rsidR="00CC6721" w:rsidRPr="00666BA7" w:rsidRDefault="00CC6721" w:rsidP="00B47BD9">
            <w:pPr>
              <w:widowControl w:val="0"/>
              <w:spacing w:after="160"/>
              <w:ind w:left="3828" w:right="13"/>
              <w:rPr>
                <w:rFonts w:ascii="GHEA Grapalat" w:hAnsi="GHEA Grapalat" w:cs="Sylfaen"/>
                <w:color w:val="000000" w:themeColor="text1"/>
                <w:vertAlign w:val="superscript"/>
              </w:rPr>
            </w:pPr>
            <w:proofErr w:type="spellStart"/>
            <w:r w:rsidRPr="00666BA7">
              <w:rPr>
                <w:rFonts w:ascii="GHEA Grapalat" w:hAnsi="GHEA Grapalat"/>
                <w:color w:val="000000" w:themeColor="text1"/>
                <w:vertAlign w:val="superscript"/>
              </w:rPr>
              <w:t>подпись</w:t>
            </w:r>
            <w:proofErr w:type="spellEnd"/>
            <w:r w:rsidRPr="00666BA7">
              <w:rPr>
                <w:rFonts w:ascii="GHEA Grapalat" w:hAnsi="GHEA Grapalat"/>
                <w:color w:val="000000" w:themeColor="text1"/>
                <w:vertAlign w:val="superscript"/>
              </w:rPr>
              <w:t>/</w:t>
            </w:r>
          </w:p>
          <w:p w:rsidR="00CC6721" w:rsidRPr="00666BA7" w:rsidRDefault="00CC6721" w:rsidP="00B47BD9">
            <w:pPr>
              <w:widowControl w:val="0"/>
              <w:spacing w:after="160"/>
              <w:rPr>
                <w:rFonts w:ascii="GHEA Grapalat" w:hAnsi="GHEA Grapalat" w:cs="Tahoma"/>
                <w:color w:val="000000" w:themeColor="text1"/>
              </w:rPr>
            </w:pPr>
          </w:p>
          <w:p w:rsidR="00CC6721" w:rsidRPr="00666BA7" w:rsidRDefault="00CC6721" w:rsidP="00B47BD9">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rsidR="00CC6721" w:rsidRPr="00CC6721" w:rsidRDefault="00CC6721" w:rsidP="00B47BD9">
            <w:pPr>
              <w:widowControl w:val="0"/>
              <w:spacing w:after="160"/>
              <w:rPr>
                <w:rFonts w:ascii="GHEA Grapalat" w:hAnsi="GHEA Grapalat" w:cs="Tahoma"/>
                <w:color w:val="000000" w:themeColor="text1"/>
                <w:lang w:val="ru-RU"/>
              </w:rPr>
            </w:pPr>
            <w:r w:rsidRPr="00CC6721">
              <w:rPr>
                <w:rFonts w:ascii="GHEA Grapalat" w:hAnsi="GHEA Grapalat"/>
                <w:color w:val="000000" w:themeColor="text1"/>
                <w:lang w:val="ru-RU"/>
              </w:rPr>
              <w:t>23.а.</w:t>
            </w:r>
            <w:r w:rsidRPr="00CC6721">
              <w:rPr>
                <w:rFonts w:ascii="GHEA Grapalat" w:hAnsi="GHEA Grapalat"/>
                <w:color w:val="000000" w:themeColor="text1"/>
                <w:lang w:val="ru-RU"/>
              </w:rPr>
              <w:tab/>
              <w:t xml:space="preserve"> Обслуживающая плательщика финансовая организация </w:t>
            </w:r>
          </w:p>
          <w:p w:rsidR="00CC6721" w:rsidRPr="00CC6721" w:rsidRDefault="00CC6721" w:rsidP="00B47BD9">
            <w:pPr>
              <w:widowControl w:val="0"/>
              <w:spacing w:after="160"/>
              <w:rPr>
                <w:rFonts w:ascii="GHEA Grapalat" w:hAnsi="GHEA Grapalat" w:cs="Tahoma"/>
                <w:color w:val="000000" w:themeColor="text1"/>
                <w:lang w:val="ru-RU"/>
              </w:rPr>
            </w:pPr>
          </w:p>
          <w:p w:rsidR="00CC6721" w:rsidRPr="00CC6721" w:rsidRDefault="00CC6721" w:rsidP="00B47BD9">
            <w:pPr>
              <w:widowControl w:val="0"/>
              <w:jc w:val="right"/>
              <w:rPr>
                <w:rFonts w:ascii="GHEA Grapalat" w:hAnsi="GHEA Grapalat" w:cs="Tahoma"/>
                <w:color w:val="000000" w:themeColor="text1"/>
                <w:lang w:val="ru-RU"/>
              </w:rPr>
            </w:pPr>
            <w:r w:rsidRPr="00CC6721">
              <w:rPr>
                <w:rFonts w:ascii="GHEA Grapalat" w:hAnsi="GHEA Grapalat"/>
                <w:color w:val="000000" w:themeColor="text1"/>
                <w:lang w:val="ru-RU"/>
              </w:rPr>
              <w:t>/____________________/</w:t>
            </w:r>
          </w:p>
          <w:p w:rsidR="00CC6721" w:rsidRPr="00666BA7" w:rsidRDefault="00CC6721" w:rsidP="00B47BD9">
            <w:pPr>
              <w:widowControl w:val="0"/>
              <w:spacing w:after="160"/>
              <w:ind w:right="983"/>
              <w:jc w:val="right"/>
              <w:rPr>
                <w:rFonts w:ascii="GHEA Grapalat" w:hAnsi="GHEA Grapalat" w:cs="Sylfaen"/>
                <w:color w:val="000000" w:themeColor="text1"/>
                <w:vertAlign w:val="superscript"/>
              </w:rPr>
            </w:pPr>
            <w:r w:rsidRPr="00666BA7">
              <w:rPr>
                <w:rFonts w:ascii="GHEA Grapalat" w:hAnsi="GHEA Grapalat"/>
                <w:color w:val="000000" w:themeColor="text1"/>
                <w:vertAlign w:val="superscript"/>
              </w:rPr>
              <w:t>/</w:t>
            </w:r>
            <w:proofErr w:type="spellStart"/>
            <w:r w:rsidRPr="00666BA7">
              <w:rPr>
                <w:rFonts w:ascii="GHEA Grapalat" w:hAnsi="GHEA Grapalat"/>
                <w:color w:val="000000" w:themeColor="text1"/>
                <w:vertAlign w:val="superscript"/>
              </w:rPr>
              <w:t>подпись</w:t>
            </w:r>
            <w:proofErr w:type="spellEnd"/>
            <w:r w:rsidRPr="00666BA7">
              <w:rPr>
                <w:rFonts w:ascii="GHEA Grapalat" w:hAnsi="GHEA Grapalat"/>
                <w:color w:val="000000" w:themeColor="text1"/>
                <w:vertAlign w:val="superscript"/>
              </w:rPr>
              <w:t>/</w:t>
            </w:r>
          </w:p>
          <w:p w:rsidR="00CC6721" w:rsidRPr="00666BA7" w:rsidRDefault="00CC6721" w:rsidP="00B47BD9">
            <w:pPr>
              <w:widowControl w:val="0"/>
              <w:spacing w:after="160"/>
              <w:rPr>
                <w:rFonts w:ascii="GHEA Grapalat" w:hAnsi="GHEA Grapalat" w:cs="Arial"/>
                <w:color w:val="000000" w:themeColor="text1"/>
              </w:rPr>
            </w:pPr>
          </w:p>
        </w:tc>
      </w:tr>
      <w:tr w:rsidR="00CC6721" w:rsidRPr="00C77BF2" w:rsidTr="00B47BD9">
        <w:trPr>
          <w:trHeight w:val="2194"/>
        </w:trPr>
        <w:tc>
          <w:tcPr>
            <w:tcW w:w="5616" w:type="dxa"/>
            <w:tcBorders>
              <w:top w:val="nil"/>
              <w:left w:val="single" w:sz="4" w:space="0" w:color="auto"/>
              <w:bottom w:val="single" w:sz="4" w:space="0" w:color="auto"/>
              <w:right w:val="single" w:sz="4" w:space="0" w:color="auto"/>
            </w:tcBorders>
            <w:noWrap/>
            <w:vAlign w:val="bottom"/>
          </w:tcPr>
          <w:p w:rsidR="00CC6721" w:rsidRPr="00666BA7" w:rsidRDefault="00CC6721" w:rsidP="00B47BD9">
            <w:pPr>
              <w:widowControl w:val="0"/>
              <w:tabs>
                <w:tab w:val="left" w:pos="4678"/>
              </w:tabs>
              <w:spacing w:after="160"/>
              <w:rPr>
                <w:rFonts w:ascii="GHEA Grapalat" w:hAnsi="GHEA Grapalat" w:cs="Sylfaen"/>
                <w:color w:val="000000" w:themeColor="text1"/>
              </w:rPr>
            </w:pPr>
            <w:r w:rsidRPr="00666BA7">
              <w:rPr>
                <w:rFonts w:ascii="GHEA Grapalat" w:hAnsi="GHEA Grapalat"/>
                <w:color w:val="000000" w:themeColor="text1"/>
              </w:rPr>
              <w:t>24.б.</w:t>
            </w:r>
            <w:r w:rsidRPr="00666BA7">
              <w:rPr>
                <w:rFonts w:ascii="GHEA Grapalat" w:hAnsi="GHEA Grapalat"/>
                <w:color w:val="000000" w:themeColor="text1"/>
              </w:rPr>
              <w:tab/>
              <w:t>М. П.</w:t>
            </w:r>
          </w:p>
          <w:p w:rsidR="00CC6721" w:rsidRPr="00666BA7" w:rsidRDefault="00CC6721" w:rsidP="00B47BD9">
            <w:pPr>
              <w:widowControl w:val="0"/>
              <w:spacing w:after="160"/>
              <w:rPr>
                <w:rFonts w:ascii="GHEA Grapalat" w:hAnsi="GHEA Grapalat" w:cs="Sylfaen"/>
                <w:color w:val="000000" w:themeColor="text1"/>
              </w:rPr>
            </w:pPr>
          </w:p>
          <w:p w:rsidR="00CC6721" w:rsidRPr="00666BA7" w:rsidRDefault="00CC6721" w:rsidP="00B47BD9">
            <w:pPr>
              <w:widowControl w:val="0"/>
              <w:spacing w:after="160"/>
              <w:ind w:right="155"/>
              <w:jc w:val="right"/>
              <w:rPr>
                <w:rFonts w:ascii="GHEA Grapalat" w:hAnsi="GHEA Grapalat" w:cs="Sylfaen"/>
                <w:color w:val="000000" w:themeColor="text1"/>
              </w:rPr>
            </w:pPr>
            <w:r w:rsidRPr="00666BA7">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rsidR="00CC6721" w:rsidRPr="00CC6721" w:rsidRDefault="00CC6721" w:rsidP="00B47BD9">
            <w:pPr>
              <w:widowControl w:val="0"/>
              <w:tabs>
                <w:tab w:val="left" w:pos="4554"/>
              </w:tabs>
              <w:spacing w:after="160"/>
              <w:rPr>
                <w:rFonts w:ascii="GHEA Grapalat" w:hAnsi="GHEA Grapalat" w:cs="Sylfaen"/>
                <w:color w:val="000000" w:themeColor="text1"/>
                <w:lang w:val="ru-RU"/>
              </w:rPr>
            </w:pPr>
            <w:r w:rsidRPr="00CC6721">
              <w:rPr>
                <w:rFonts w:ascii="GHEA Grapalat" w:hAnsi="GHEA Grapalat"/>
                <w:color w:val="000000" w:themeColor="text1"/>
                <w:lang w:val="ru-RU"/>
              </w:rPr>
              <w:t>23.б.</w:t>
            </w:r>
            <w:r w:rsidRPr="00CC6721">
              <w:rPr>
                <w:rFonts w:ascii="GHEA Grapalat" w:hAnsi="GHEA Grapalat"/>
                <w:color w:val="000000" w:themeColor="text1"/>
                <w:lang w:val="ru-RU"/>
              </w:rPr>
              <w:tab/>
              <w:t>М. П.</w:t>
            </w:r>
          </w:p>
          <w:p w:rsidR="00CC6721" w:rsidRPr="00CC6721" w:rsidRDefault="00CC6721" w:rsidP="00B47BD9">
            <w:pPr>
              <w:widowControl w:val="0"/>
              <w:spacing w:after="160"/>
              <w:rPr>
                <w:rFonts w:ascii="GHEA Grapalat" w:hAnsi="GHEA Grapalat"/>
                <w:color w:val="000000" w:themeColor="text1"/>
                <w:lang w:val="ru-RU"/>
              </w:rPr>
            </w:pPr>
          </w:p>
          <w:p w:rsidR="00CC6721" w:rsidRPr="00CC6721" w:rsidRDefault="00CC6721" w:rsidP="00B47BD9">
            <w:pPr>
              <w:widowControl w:val="0"/>
              <w:spacing w:after="160"/>
              <w:jc w:val="right"/>
              <w:rPr>
                <w:rFonts w:ascii="GHEA Grapalat" w:hAnsi="GHEA Grapalat" w:cs="Sylfaen"/>
                <w:color w:val="000000" w:themeColor="text1"/>
                <w:lang w:val="ru-RU"/>
              </w:rPr>
            </w:pPr>
            <w:r w:rsidRPr="00CC6721">
              <w:rPr>
                <w:rFonts w:ascii="GHEA Grapalat" w:hAnsi="GHEA Grapalat"/>
                <w:color w:val="000000" w:themeColor="text1"/>
                <w:lang w:val="ru-RU"/>
              </w:rPr>
              <w:t>23.в Дата исполнения: "___" ___ 20___г.</w:t>
            </w:r>
          </w:p>
        </w:tc>
      </w:tr>
    </w:tbl>
    <w:p w:rsidR="00850EC1" w:rsidRPr="004125BB" w:rsidRDefault="00850EC1" w:rsidP="00E636E3">
      <w:pPr>
        <w:rPr>
          <w:rFonts w:ascii="GHEA Grapalat" w:hAnsi="GHEA Grapalat" w:cs="Sylfaen"/>
          <w:lang w:val="ru-RU"/>
        </w:rPr>
      </w:pPr>
    </w:p>
    <w:p w:rsidR="00850EC1" w:rsidRPr="004125BB" w:rsidRDefault="00850EC1" w:rsidP="00E636E3">
      <w:pPr>
        <w:rPr>
          <w:rFonts w:ascii="GHEA Grapalat" w:hAnsi="GHEA Grapalat" w:cs="Sylfaen"/>
          <w:lang w:val="ru-RU"/>
        </w:rPr>
      </w:pPr>
    </w:p>
    <w:p w:rsidR="00E636E3" w:rsidRPr="00996C18" w:rsidRDefault="00E636E3" w:rsidP="00E636E3">
      <w:pPr>
        <w:rPr>
          <w:rFonts w:ascii="GHEA Grapalat" w:hAnsi="GHEA Grapalat" w:cs="Sylfaen"/>
          <w:lang w:val="ru-RU"/>
        </w:rPr>
      </w:pPr>
      <w:r w:rsidRPr="00996C18">
        <w:rPr>
          <w:rFonts w:ascii="GHEA Grapalat" w:hAnsi="GHEA Grapalat" w:cs="Sylfaen"/>
          <w:lang w:val="ru-RU"/>
        </w:rPr>
        <w:t xml:space="preserve">*  </w:t>
      </w:r>
      <w:r w:rsidRPr="00996C18">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636E3" w:rsidRPr="00996C18" w:rsidRDefault="00E636E3" w:rsidP="00E636E3">
      <w:pPr>
        <w:rPr>
          <w:rFonts w:ascii="GHEA Grapalat" w:hAnsi="GHEA Grapalat" w:cs="Sylfaen"/>
          <w:lang w:val="ru-RU"/>
        </w:rPr>
      </w:pPr>
      <w:r w:rsidRPr="00996C18">
        <w:rPr>
          <w:rFonts w:ascii="GHEA Grapalat" w:hAnsi="GHEA Grapalat" w:cs="Sylfaen"/>
          <w:lang w:val="ru-RU"/>
        </w:rPr>
        <w:br w:type="page"/>
      </w:r>
    </w:p>
    <w:p w:rsidR="00255612" w:rsidRPr="00996C18" w:rsidRDefault="00255612" w:rsidP="00255612">
      <w:pPr>
        <w:widowControl w:val="0"/>
        <w:spacing w:line="240" w:lineRule="auto"/>
        <w:ind w:left="567" w:right="565"/>
        <w:jc w:val="center"/>
        <w:rPr>
          <w:rFonts w:ascii="GHEA Grapalat" w:hAnsi="GHEA Grapalat"/>
          <w:b/>
          <w:lang w:val="ru-RU"/>
        </w:rPr>
      </w:pPr>
      <w:r w:rsidRPr="00996C18">
        <w:rPr>
          <w:rFonts w:ascii="GHEA Grapalat" w:hAnsi="GHEA Grapalat"/>
          <w:b/>
          <w:lang w:val="ru-RU"/>
        </w:rPr>
        <w:lastRenderedPageBreak/>
        <w:t xml:space="preserve">Обязательные реквизиты платежного требования </w:t>
      </w:r>
      <w:r w:rsidRPr="00996C18">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5696B" w:rsidRPr="00C77BF2" w:rsidTr="00650BC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rPr>
            </w:pPr>
            <w:proofErr w:type="spellStart"/>
            <w:r w:rsidRPr="00996C18">
              <w:rPr>
                <w:rFonts w:ascii="GHEA Grapalat" w:hAnsi="GHEA Grapalat"/>
                <w:b/>
                <w:sz w:val="18"/>
                <w:szCs w:val="18"/>
              </w:rPr>
              <w:t>Реквизиты</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документа</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Платежное</w:t>
            </w:r>
            <w:proofErr w:type="spellEnd"/>
            <w:r w:rsidRPr="00996C18">
              <w:rPr>
                <w:rFonts w:ascii="GHEA Grapalat" w:hAnsi="GHEA Grapalat"/>
                <w:b/>
                <w:sz w:val="18"/>
                <w:szCs w:val="18"/>
              </w:rPr>
              <w:t xml:space="preserve"> </w:t>
            </w:r>
            <w:proofErr w:type="spellStart"/>
            <w:r w:rsidRPr="00996C18">
              <w:rPr>
                <w:rFonts w:ascii="GHEA Grapalat" w:hAnsi="GHEA Grapalat"/>
                <w:b/>
                <w:sz w:val="18"/>
                <w:szCs w:val="18"/>
              </w:rPr>
              <w:t>требование</w:t>
            </w:r>
            <w:proofErr w:type="spellEnd"/>
            <w:r w:rsidRPr="00996C18">
              <w:rPr>
                <w:rFonts w:ascii="GHEA Grapalat" w:hAnsi="GHEA Grapalat"/>
                <w:b/>
                <w:sz w:val="18"/>
                <w:szCs w:val="18"/>
              </w:rPr>
              <w:t>"</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Наличие указанного поля/</w:t>
            </w:r>
          </w:p>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 xml:space="preserve">Требование о заполнении реквизита </w:t>
            </w:r>
          </w:p>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Сторона,</w:t>
            </w:r>
          </w:p>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 xml:space="preserve">заполняющая реквизит </w:t>
            </w:r>
          </w:p>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бенефициар или плательщик</w:t>
            </w:r>
          </w:p>
          <w:p w:rsidR="00F5696B" w:rsidRPr="00996C18" w:rsidRDefault="00F5696B" w:rsidP="00650BC5">
            <w:pPr>
              <w:widowControl w:val="0"/>
              <w:spacing w:after="120"/>
              <w:jc w:val="center"/>
              <w:rPr>
                <w:rFonts w:ascii="GHEA Grapalat" w:hAnsi="GHEA Grapalat"/>
                <w:b/>
                <w:sz w:val="18"/>
                <w:szCs w:val="18"/>
                <w:lang w:val="ru-RU"/>
              </w:rPr>
            </w:pPr>
            <w:r w:rsidRPr="00996C18">
              <w:rPr>
                <w:rFonts w:ascii="GHEA Grapalat" w:hAnsi="GHEA Grapalat"/>
                <w:b/>
                <w:sz w:val="18"/>
                <w:szCs w:val="18"/>
                <w:lang w:val="ru-RU"/>
              </w:rPr>
              <w:t>(в связи с процессом закупки)</w:t>
            </w:r>
          </w:p>
        </w:tc>
      </w:tr>
      <w:tr w:rsidR="00F5696B" w:rsidRPr="00996C18" w:rsidTr="00650BC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b/>
                <w:sz w:val="18"/>
                <w:szCs w:val="18"/>
              </w:rPr>
            </w:pPr>
            <w:r w:rsidRPr="00996C18">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rPr>
            </w:pPr>
            <w:r w:rsidRPr="00996C18">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rPr>
            </w:pPr>
            <w:r w:rsidRPr="00996C18">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rPr>
            </w:pPr>
            <w:r w:rsidRPr="00996C18">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b/>
                <w:sz w:val="18"/>
                <w:szCs w:val="18"/>
              </w:rPr>
            </w:pPr>
            <w:r w:rsidRPr="00996C18">
              <w:rPr>
                <w:rFonts w:ascii="GHEA Grapalat" w:hAnsi="GHEA Grapalat"/>
                <w:b/>
                <w:sz w:val="18"/>
                <w:szCs w:val="18"/>
              </w:rPr>
              <w:t>5</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наименование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документа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 документе заранее заполнено "Платежное требование"</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платежного</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требования</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rPr>
                <w:rFonts w:ascii="GHEA Grapalat" w:hAnsi="GHEA Grapalat"/>
                <w:sz w:val="18"/>
                <w:szCs w:val="18"/>
              </w:rPr>
            </w:pPr>
            <w:proofErr w:type="spellStart"/>
            <w:r w:rsidRPr="00996C18">
              <w:rPr>
                <w:rFonts w:ascii="GHEA Grapalat" w:hAnsi="GHEA Grapalat"/>
                <w:sz w:val="18"/>
                <w:szCs w:val="18"/>
              </w:rPr>
              <w:t>дата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представления</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p w:rsidR="00F5696B" w:rsidRPr="00996C18" w:rsidRDefault="00F5696B" w:rsidP="00650BC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rPr>
                <w:rFonts w:ascii="GHEA Grapalat" w:hAnsi="GHEA Grapalat"/>
                <w:sz w:val="18"/>
                <w:szCs w:val="18"/>
                <w:lang w:val="ru-RU"/>
              </w:rPr>
            </w:pPr>
            <w:r w:rsidRPr="00996C18">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необходимости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указываются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также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иные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данные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r w:rsidRPr="00996C18">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счета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 xml:space="preserve">УНН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 xml:space="preserve">НЗОУ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lang w:val="ru-RU"/>
              </w:rPr>
              <w:t xml:space="preserve">заполняется наименование лица, являющегося бенефициаром (получателем платежа). </w:t>
            </w: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необходимости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указываются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также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иные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данные</w:t>
            </w:r>
            <w:proofErr w:type="spellEnd"/>
            <w:r w:rsidRPr="00996C18">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 xml:space="preserve">НЗОУ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w:t>
            </w:r>
            <w:proofErr w:type="spellStart"/>
            <w:r w:rsidRPr="00996C18">
              <w:rPr>
                <w:rFonts w:ascii="GHEA Grapalat" w:hAnsi="GHEA Grapalat"/>
                <w:sz w:val="18"/>
                <w:szCs w:val="18"/>
              </w:rPr>
              <w:t>не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 xml:space="preserve">УНН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заполняется в установленных нормативными правовыми актами </w:t>
            </w:r>
            <w:r w:rsidRPr="00996C18">
              <w:rPr>
                <w:rFonts w:ascii="GHEA Grapalat" w:hAnsi="GHEA Grapalat"/>
                <w:sz w:val="18"/>
                <w:szCs w:val="18"/>
                <w:lang w:val="ru-RU"/>
              </w:rPr>
              <w:lastRenderedPageBreak/>
              <w:t xml:space="preserve">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заранее заполняется бенефициаром — по приглашению</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номер</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счета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сумма</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цифрами</w:t>
            </w:r>
            <w:proofErr w:type="spellEnd"/>
            <w:r w:rsidRPr="00996C18">
              <w:rPr>
                <w:rFonts w:ascii="GHEA Grapalat" w:hAnsi="GHEA Grapalat"/>
                <w:sz w:val="18"/>
                <w:szCs w:val="18"/>
              </w:rPr>
              <w:t xml:space="preserve"> и </w:t>
            </w:r>
            <w:proofErr w:type="spellStart"/>
            <w:r w:rsidRPr="00996C18">
              <w:rPr>
                <w:rFonts w:ascii="GHEA Grapalat" w:hAnsi="GHEA Grapalat"/>
                <w:sz w:val="18"/>
                <w:szCs w:val="18"/>
              </w:rPr>
              <w:t>прописью</w:t>
            </w:r>
            <w:proofErr w:type="spellEnd"/>
            <w:r w:rsidRPr="00996C18">
              <w:rPr>
                <w:rFonts w:ascii="GHEA Grapalat" w:hAnsi="GHEA Grapalat"/>
                <w:sz w:val="18"/>
                <w:szCs w:val="18"/>
              </w:rPr>
              <w:t>)</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r w:rsidRPr="00996C18">
              <w:rPr>
                <w:rFonts w:ascii="GHEA Grapalat" w:hAnsi="GHEA Grapalat"/>
                <w:sz w:val="18"/>
                <w:szCs w:val="18"/>
              </w:rPr>
              <w:t xml:space="preserve"> </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 заполняется и не применяется)</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плательщиком</w:t>
            </w:r>
            <w:proofErr w:type="spellEnd"/>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цель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сделки</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заранее заполняется бенефициаром — по приглашению</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основания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для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совершения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платежа</w:t>
            </w:r>
            <w:proofErr w:type="spellEnd"/>
            <w:r w:rsidRPr="00996C18">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заполняются данные документа, являющегося основанием для </w:t>
            </w:r>
            <w:r w:rsidRPr="00996C18">
              <w:rPr>
                <w:rFonts w:ascii="GHEA Grapalat" w:hAnsi="GHEA Grapalat"/>
                <w:sz w:val="18"/>
                <w:szCs w:val="18"/>
                <w:lang w:val="ru-RU"/>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Del="0010680B"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условия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оплаты</w:t>
            </w:r>
            <w:proofErr w:type="spellEnd"/>
            <w:r w:rsidRPr="00996C18">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cs="Sylfaen"/>
                <w:sz w:val="18"/>
                <w:szCs w:val="18"/>
                <w:lang w:val="ru-RU"/>
              </w:rPr>
            </w:pPr>
            <w:r w:rsidRPr="00996C18">
              <w:rPr>
                <w:rFonts w:ascii="GHEA Grapalat" w:hAnsi="GHEA Grapalat"/>
                <w:sz w:val="18"/>
                <w:szCs w:val="18"/>
                <w:lang w:val="ru-RU"/>
              </w:rPr>
              <w:t xml:space="preserve">обязательно </w:t>
            </w:r>
          </w:p>
          <w:p w:rsidR="00F5696B" w:rsidRPr="00996C18" w:rsidRDefault="00F5696B" w:rsidP="00650BC5">
            <w:pPr>
              <w:widowControl w:val="0"/>
              <w:spacing w:after="120"/>
              <w:jc w:val="center"/>
              <w:rPr>
                <w:rFonts w:ascii="GHEA Grapalat" w:hAnsi="GHEA Grapalat" w:cs="Sylfaen"/>
                <w:sz w:val="18"/>
                <w:szCs w:val="18"/>
                <w:lang w:val="ru-RU"/>
              </w:rPr>
            </w:pPr>
            <w:r w:rsidRPr="00996C18">
              <w:rPr>
                <w:rFonts w:ascii="GHEA Grapalat" w:hAnsi="GHEA Grapalat"/>
                <w:sz w:val="18"/>
                <w:szCs w:val="18"/>
                <w:lang w:val="ru-RU"/>
              </w:rPr>
              <w:t xml:space="preserve">заполняются слова "акцептованный платеж",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заранее</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r w:rsidRPr="00996C18">
              <w:rPr>
                <w:rFonts w:ascii="GHEA Grapalat" w:hAnsi="GHEA Grapalat"/>
                <w:sz w:val="18"/>
                <w:szCs w:val="18"/>
              </w:rPr>
              <w:t xml:space="preserve"> </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количество</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прилагаемых</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страниц</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заполняется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настоящее поле заполняется при представлении плательщиком Требования. При этом если в поле Условия оплаты указано </w:t>
            </w:r>
            <w:r w:rsidRPr="00996C18">
              <w:rPr>
                <w:rFonts w:ascii="GHEA Grapalat" w:hAnsi="GHEA Grapalat"/>
                <w:sz w:val="18"/>
                <w:szCs w:val="18"/>
                <w:lang w:val="ru-RU"/>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lastRenderedPageBreak/>
              <w:t xml:space="preserve">подписывается плательщиком или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проставляется электронная подпись плательщика</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печать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обязательно: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наличии печати, когда плательщик представляет Требование в бумажной форме</w:t>
            </w:r>
          </w:p>
          <w:p w:rsidR="00F5696B" w:rsidRPr="00996C18" w:rsidRDefault="00F5696B" w:rsidP="00650BC5">
            <w:pPr>
              <w:widowControl w:val="0"/>
              <w:spacing w:after="120"/>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скрепляется печатью плательщика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представлении в бумажной форме</w:t>
            </w:r>
          </w:p>
        </w:tc>
      </w:tr>
      <w:tr w:rsidR="00F5696B" w:rsidRPr="00996C18"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обязательно: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подписывается</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бенефициаром</w:t>
            </w:r>
            <w:proofErr w:type="spellEnd"/>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печать</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r w:rsidRPr="00996C18">
              <w:rPr>
                <w:rFonts w:ascii="GHEA Grapalat" w:hAnsi="GHEA Grapalat"/>
                <w:sz w:val="18"/>
                <w:szCs w:val="18"/>
              </w:rPr>
              <w:t xml:space="preserve">: </w:t>
            </w:r>
          </w:p>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при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наличии</w:t>
            </w:r>
            <w:proofErr w:type="spellEnd"/>
            <w:r w:rsidRPr="00996C18">
              <w:rPr>
                <w:rFonts w:ascii="GHEA Grapalat" w:hAnsi="GHEA Grapalat"/>
                <w:sz w:val="18"/>
                <w:szCs w:val="18"/>
              </w:rPr>
              <w:t xml:space="preserve"> </w:t>
            </w:r>
            <w:proofErr w:type="spellStart"/>
            <w:r w:rsidRPr="00996C18">
              <w:rPr>
                <w:rFonts w:ascii="GHEA Grapalat" w:hAnsi="GHEA Grapalat"/>
                <w:sz w:val="18"/>
                <w:szCs w:val="18"/>
              </w:rPr>
              <w:t>печати</w:t>
            </w:r>
            <w:proofErr w:type="spellEnd"/>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скрепляется печатью бенефициара </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при представлении в банк в бумажной форме</w:t>
            </w: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штамп обслуживающей плательщика финансовой </w:t>
            </w:r>
            <w:r w:rsidRPr="00996C18">
              <w:rPr>
                <w:rFonts w:ascii="GHEA Grapalat" w:hAnsi="GHEA Grapalat"/>
                <w:sz w:val="18"/>
                <w:szCs w:val="18"/>
                <w:lang w:val="ru-RU"/>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в случае если Платежное требование представлено в обслуживающую плательщика финансовую </w:t>
            </w:r>
            <w:r w:rsidRPr="00996C18">
              <w:rPr>
                <w:rFonts w:ascii="GHEA Grapalat" w:hAnsi="GHEA Grapalat"/>
                <w:sz w:val="18"/>
                <w:szCs w:val="18"/>
                <w:lang w:val="ru-RU"/>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r w:rsidR="00F5696B" w:rsidRPr="00C77BF2" w:rsidTr="00650BC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F5696B" w:rsidRPr="00996C18" w:rsidRDefault="00F5696B" w:rsidP="00650BC5">
            <w:pPr>
              <w:widowControl w:val="0"/>
              <w:spacing w:after="120"/>
              <w:jc w:val="center"/>
              <w:rPr>
                <w:rFonts w:ascii="GHEA Grapalat" w:hAnsi="GHEA Grapalat"/>
                <w:sz w:val="18"/>
                <w:szCs w:val="18"/>
              </w:rPr>
            </w:pPr>
            <w:r w:rsidRPr="00996C18">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обслуживающей бенефициара финансовой организацией в обязательном порядке указывается </w:t>
            </w:r>
            <w:r w:rsidRPr="00996C18">
              <w:rPr>
                <w:rFonts w:ascii="GHEA Grapalat" w:hAnsi="GHEA Grapalat"/>
                <w:sz w:val="18"/>
                <w:szCs w:val="18"/>
                <w:lang w:val="ru-RU"/>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rPr>
            </w:pPr>
            <w:proofErr w:type="spellStart"/>
            <w:r w:rsidRPr="00996C18">
              <w:rPr>
                <w:rFonts w:ascii="GHEA Grapalat" w:hAnsi="GHEA Grapalat"/>
                <w:sz w:val="18"/>
                <w:szCs w:val="18"/>
              </w:rPr>
              <w:lastRenderedPageBreak/>
              <w:t>обязательно</w:t>
            </w:r>
            <w:proofErr w:type="spellEnd"/>
          </w:p>
        </w:tc>
        <w:tc>
          <w:tcPr>
            <w:tcW w:w="335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необязательно</w:t>
            </w:r>
          </w:p>
          <w:p w:rsidR="00F5696B" w:rsidRPr="00996C18" w:rsidRDefault="00F5696B" w:rsidP="00650BC5">
            <w:pPr>
              <w:widowControl w:val="0"/>
              <w:spacing w:after="120"/>
              <w:jc w:val="center"/>
              <w:rPr>
                <w:rFonts w:ascii="GHEA Grapalat" w:hAnsi="GHEA Grapalat"/>
                <w:sz w:val="18"/>
                <w:szCs w:val="18"/>
                <w:lang w:val="ru-RU"/>
              </w:rPr>
            </w:pPr>
            <w:r w:rsidRPr="00996C18">
              <w:rPr>
                <w:rFonts w:ascii="GHEA Grapalat" w:hAnsi="GHEA Grapalat"/>
                <w:sz w:val="18"/>
                <w:szCs w:val="18"/>
                <w:lang w:val="ru-RU"/>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996C18">
              <w:rPr>
                <w:rFonts w:ascii="GHEA Grapalat" w:hAnsi="GHEA Grapalat"/>
                <w:sz w:val="18"/>
                <w:szCs w:val="18"/>
                <w:lang w:val="ru-RU"/>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F5696B" w:rsidRPr="00996C18" w:rsidRDefault="00F5696B" w:rsidP="00650BC5">
            <w:pPr>
              <w:widowControl w:val="0"/>
              <w:spacing w:after="120"/>
              <w:jc w:val="center"/>
              <w:rPr>
                <w:rFonts w:ascii="GHEA Grapalat" w:hAnsi="GHEA Grapalat"/>
                <w:sz w:val="18"/>
                <w:szCs w:val="18"/>
                <w:lang w:val="ru-RU"/>
              </w:rPr>
            </w:pPr>
          </w:p>
        </w:tc>
      </w:tr>
    </w:tbl>
    <w:p w:rsidR="00C12B62" w:rsidRPr="004A7C7A" w:rsidRDefault="00C12B62" w:rsidP="0041648D">
      <w:pPr>
        <w:spacing w:line="240" w:lineRule="auto"/>
        <w:jc w:val="right"/>
        <w:rPr>
          <w:rFonts w:ascii="GHEA Grapalat" w:hAnsi="GHEA Grapalat"/>
          <w:i/>
          <w:lang w:val="ru-RU"/>
        </w:rPr>
      </w:pPr>
    </w:p>
    <w:p w:rsidR="00C12B62" w:rsidRPr="004A7C7A" w:rsidRDefault="00C12B62" w:rsidP="0041648D">
      <w:pPr>
        <w:spacing w:line="240" w:lineRule="auto"/>
        <w:jc w:val="right"/>
        <w:rPr>
          <w:rFonts w:ascii="GHEA Grapalat" w:hAnsi="GHEA Grapalat"/>
          <w:i/>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7C7B7F" w:rsidRDefault="007C7B7F">
      <w:pPr>
        <w:rPr>
          <w:rFonts w:ascii="GHEA Grapalat" w:eastAsia="Times New Roman" w:hAnsi="GHEA Grapalat" w:cs="Times New Roman"/>
          <w:b/>
          <w:color w:val="000000" w:themeColor="text1"/>
          <w:sz w:val="24"/>
          <w:szCs w:val="24"/>
          <w:lang w:val="ru-RU" w:eastAsia="ru-RU" w:bidi="ru-RU"/>
        </w:rPr>
      </w:pPr>
      <w:r>
        <w:rPr>
          <w:rFonts w:ascii="GHEA Grapalat" w:eastAsia="Times New Roman" w:hAnsi="GHEA Grapalat" w:cs="Times New Roman"/>
          <w:b/>
          <w:color w:val="000000" w:themeColor="text1"/>
          <w:sz w:val="24"/>
          <w:szCs w:val="24"/>
          <w:lang w:val="ru-RU" w:eastAsia="ru-RU" w:bidi="ru-RU"/>
        </w:rPr>
        <w:br w:type="page"/>
      </w:r>
    </w:p>
    <w:p w:rsidR="00C12B62" w:rsidRPr="003A28E0" w:rsidRDefault="00C12B62" w:rsidP="00C12B62">
      <w:pPr>
        <w:widowControl w:val="0"/>
        <w:spacing w:after="160" w:line="240" w:lineRule="auto"/>
        <w:ind w:firstLine="567"/>
        <w:jc w:val="right"/>
        <w:rPr>
          <w:rFonts w:ascii="GHEA Grapalat" w:eastAsia="Times New Roman" w:hAnsi="GHEA Grapalat" w:cs="Arial"/>
          <w:b/>
          <w:color w:val="000000" w:themeColor="text1"/>
          <w:sz w:val="24"/>
          <w:szCs w:val="24"/>
          <w:lang w:val="hy-AM" w:eastAsia="ru-RU" w:bidi="ru-RU"/>
        </w:rPr>
      </w:pPr>
      <w:r w:rsidRPr="003A28E0">
        <w:rPr>
          <w:rFonts w:ascii="GHEA Grapalat" w:eastAsia="Times New Roman" w:hAnsi="GHEA Grapalat" w:cs="Times New Roman"/>
          <w:b/>
          <w:color w:val="000000" w:themeColor="text1"/>
          <w:sz w:val="24"/>
          <w:szCs w:val="24"/>
          <w:lang w:val="ru-RU" w:eastAsia="ru-RU" w:bidi="ru-RU"/>
        </w:rPr>
        <w:lastRenderedPageBreak/>
        <w:t>Приложение № 4</w:t>
      </w:r>
      <w:r w:rsidRPr="003A28E0">
        <w:rPr>
          <w:rFonts w:ascii="GHEA Grapalat" w:eastAsia="Times New Roman" w:hAnsi="GHEA Grapalat" w:cs="Times New Roman"/>
          <w:b/>
          <w:color w:val="000000" w:themeColor="text1"/>
          <w:sz w:val="24"/>
          <w:szCs w:val="24"/>
          <w:lang w:val="hy-AM" w:eastAsia="ru-RU" w:bidi="ru-RU"/>
        </w:rPr>
        <w:t>.2</w:t>
      </w:r>
    </w:p>
    <w:p w:rsidR="00C12B62" w:rsidRPr="003A28E0" w:rsidRDefault="00C12B62" w:rsidP="00C77BF2">
      <w:pPr>
        <w:widowControl w:val="0"/>
        <w:spacing w:after="160" w:line="240" w:lineRule="auto"/>
        <w:ind w:firstLine="567"/>
        <w:jc w:val="right"/>
        <w:rPr>
          <w:rFonts w:ascii="GHEA Grapalat" w:eastAsia="Times New Roman" w:hAnsi="GHEA Grapalat" w:cs="Times New Roman"/>
          <w:b/>
          <w:color w:val="000000" w:themeColor="text1"/>
          <w:sz w:val="24"/>
          <w:szCs w:val="24"/>
          <w:lang w:val="ru-RU" w:eastAsia="ru-RU" w:bidi="ru-RU"/>
        </w:rPr>
      </w:pPr>
      <w:r w:rsidRPr="003A28E0">
        <w:rPr>
          <w:rFonts w:ascii="GHEA Grapalat" w:eastAsia="Times New Roman" w:hAnsi="GHEA Grapalat" w:cs="Times New Roman"/>
          <w:b/>
          <w:color w:val="000000" w:themeColor="text1"/>
          <w:sz w:val="24"/>
          <w:szCs w:val="24"/>
          <w:lang w:val="ru-RU" w:eastAsia="ru-RU" w:bidi="ru-RU"/>
        </w:rPr>
        <w:t xml:space="preserve">к Приглашению 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C12B62" w:rsidRPr="003A28E0" w:rsidRDefault="00C12B62" w:rsidP="00C12B62">
      <w:pPr>
        <w:widowControl w:val="0"/>
        <w:spacing w:after="160" w:line="240" w:lineRule="auto"/>
        <w:ind w:firstLine="567"/>
        <w:jc w:val="center"/>
        <w:rPr>
          <w:rFonts w:ascii="GHEA Grapalat" w:eastAsia="Times New Roman" w:hAnsi="GHEA Grapalat" w:cs="Times New Roman"/>
          <w:color w:val="000000" w:themeColor="text1"/>
          <w:sz w:val="24"/>
          <w:szCs w:val="24"/>
          <w:lang w:val="hy-AM" w:eastAsia="ru-RU" w:bidi="ru-RU"/>
        </w:rPr>
      </w:pPr>
      <w:r w:rsidRPr="003A28E0">
        <w:rPr>
          <w:rFonts w:ascii="GHEA Grapalat" w:eastAsia="Times New Roman" w:hAnsi="GHEA Grapalat" w:cs="Times New Roman"/>
          <w:color w:val="000000" w:themeColor="text1"/>
          <w:sz w:val="24"/>
          <w:szCs w:val="24"/>
          <w:lang w:val="ru-RU" w:eastAsia="ru-RU" w:bidi="ru-RU"/>
        </w:rPr>
        <w:t xml:space="preserve">ГАРАНТИЯ </w:t>
      </w:r>
      <w:r w:rsidRPr="003A28E0">
        <w:rPr>
          <w:rFonts w:ascii="GHEA Grapalat" w:eastAsia="Times New Roman" w:hAnsi="GHEA Grapalat" w:cs="Times New Roman"/>
          <w:color w:val="000000" w:themeColor="text1"/>
          <w:sz w:val="24"/>
          <w:szCs w:val="24"/>
          <w:lang w:eastAsia="ru-RU" w:bidi="ru-RU"/>
        </w:rPr>
        <w:t>N</w:t>
      </w:r>
      <w:r w:rsidRPr="003A28E0">
        <w:rPr>
          <w:rFonts w:ascii="GHEA Grapalat" w:eastAsia="Times New Roman" w:hAnsi="GHEA Grapalat" w:cs="Times New Roman"/>
          <w:color w:val="000000" w:themeColor="text1"/>
          <w:sz w:val="24"/>
          <w:szCs w:val="24"/>
          <w:lang w:val="hy-AM" w:eastAsia="ru-RU" w:bidi="ru-RU"/>
        </w:rPr>
        <w:t>________</w:t>
      </w:r>
    </w:p>
    <w:p w:rsidR="00C12B62" w:rsidRPr="003A28E0" w:rsidRDefault="00C12B62" w:rsidP="00C12B62">
      <w:pPr>
        <w:widowControl w:val="0"/>
        <w:spacing w:after="160" w:line="240" w:lineRule="auto"/>
        <w:ind w:left="567" w:right="565"/>
        <w:jc w:val="center"/>
        <w:rPr>
          <w:rFonts w:ascii="GHEA Grapalat" w:eastAsia="Times New Roman" w:hAnsi="GHEA Grapalat" w:cs="Times New Roman"/>
          <w:b/>
          <w:color w:val="000000" w:themeColor="text1"/>
          <w:sz w:val="24"/>
          <w:szCs w:val="24"/>
          <w:lang w:val="ru-RU" w:eastAsia="ru-RU" w:bidi="ru-RU"/>
        </w:rPr>
      </w:pPr>
      <w:r w:rsidRPr="003A28E0">
        <w:rPr>
          <w:rFonts w:ascii="GHEA Grapalat" w:eastAsia="Times New Roman" w:hAnsi="GHEA Grapalat" w:cs="Times New Roman"/>
          <w:b/>
          <w:color w:val="000000" w:themeColor="text1"/>
          <w:sz w:val="24"/>
          <w:szCs w:val="24"/>
          <w:lang w:val="ru-RU" w:eastAsia="ru-RU" w:bidi="ru-RU"/>
        </w:rPr>
        <w:t>(обеспечение предоплаты)</w:t>
      </w:r>
    </w:p>
    <w:p w:rsidR="00C12B62" w:rsidRPr="003A28E0" w:rsidRDefault="00C12B62" w:rsidP="00C12B62">
      <w:pPr>
        <w:widowControl w:val="0"/>
        <w:spacing w:after="160" w:line="240" w:lineRule="auto"/>
        <w:ind w:left="567" w:right="565"/>
        <w:jc w:val="center"/>
        <w:rPr>
          <w:rFonts w:ascii="GHEA Grapalat" w:eastAsia="Times New Roman" w:hAnsi="GHEA Grapalat" w:cs="Times New Roman"/>
          <w:b/>
          <w:color w:val="000000" w:themeColor="text1"/>
          <w:sz w:val="24"/>
          <w:szCs w:val="24"/>
          <w:lang w:val="ru-RU" w:eastAsia="ru-RU" w:bidi="ru-RU"/>
        </w:rPr>
      </w:pPr>
    </w:p>
    <w:p w:rsidR="00C12B62" w:rsidRPr="003A28E0" w:rsidRDefault="00C12B62" w:rsidP="00C12B62">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1. </w:t>
      </w:r>
      <w:proofErr w:type="gramStart"/>
      <w:r w:rsidRPr="003A28E0">
        <w:rPr>
          <w:rFonts w:ascii="GHEA Grapalat" w:hAnsi="GHEA Grapalat"/>
          <w:color w:val="000000" w:themeColor="text1"/>
          <w:sz w:val="24"/>
          <w:szCs w:val="24"/>
          <w:lang w:val="ru-RU" w:eastAsia="ru-RU" w:bidi="ru-RU"/>
        </w:rPr>
        <w:t>Настоящая  гарантия</w:t>
      </w:r>
      <w:proofErr w:type="gramEnd"/>
      <w:r w:rsidRPr="003A28E0">
        <w:rPr>
          <w:rFonts w:ascii="GHEA Grapalat" w:hAnsi="GHEA Grapalat"/>
          <w:color w:val="000000" w:themeColor="text1"/>
          <w:sz w:val="24"/>
          <w:szCs w:val="24"/>
          <w:lang w:val="ru-RU" w:eastAsia="ru-RU" w:bidi="ru-RU"/>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3A28E0">
        <w:rPr>
          <w:rFonts w:ascii="Times New Roman" w:hAnsi="Times New Roman"/>
          <w:color w:val="000000" w:themeColor="text1"/>
          <w:sz w:val="24"/>
          <w:szCs w:val="24"/>
          <w:lang w:val="ru-RU" w:eastAsia="ru-RU" w:bidi="ru-RU"/>
        </w:rPr>
        <w:t>N</w:t>
      </w:r>
      <w:r w:rsidRPr="003A28E0">
        <w:rPr>
          <w:rFonts w:ascii="Times New Roman" w:hAnsi="Times New Roman"/>
          <w:color w:val="000000" w:themeColor="text1"/>
          <w:sz w:val="24"/>
          <w:szCs w:val="24"/>
          <w:lang w:val="hy-AM" w:eastAsia="ru-RU" w:bidi="ru-RU"/>
        </w:rPr>
        <w:t xml:space="preserve">  </w:t>
      </w:r>
      <w:r w:rsidRPr="003A28E0">
        <w:rPr>
          <w:rFonts w:ascii="GHEA Grapalat" w:eastAsia="Times New Roman" w:hAnsi="GHEA Grapalat" w:cs="Times New Roman"/>
          <w:b/>
          <w:bCs/>
          <w:color w:val="000000" w:themeColor="text1"/>
          <w:sz w:val="20"/>
          <w:szCs w:val="20"/>
          <w:u w:val="single"/>
          <w:lang w:val="hy-AM" w:eastAsia="ru-RU" w:bidi="ru-RU"/>
        </w:rPr>
        <w:tab/>
      </w:r>
      <w:r w:rsidRPr="003A28E0">
        <w:rPr>
          <w:rFonts w:ascii="GHEA Grapalat" w:eastAsia="Times New Roman" w:hAnsi="GHEA Grapalat" w:cs="Times New Roman"/>
          <w:b/>
          <w:bCs/>
          <w:color w:val="000000" w:themeColor="text1"/>
          <w:sz w:val="20"/>
          <w:szCs w:val="20"/>
          <w:u w:val="single"/>
          <w:lang w:val="ru-RU" w:eastAsia="ru-RU" w:bidi="ru-RU"/>
        </w:rPr>
        <w:t>___________</w:t>
      </w:r>
      <w:r w:rsidRPr="003A28E0">
        <w:rPr>
          <w:rFonts w:ascii="GHEA Grapalat" w:hAnsi="GHEA Grapalat"/>
          <w:color w:val="000000" w:themeColor="text1"/>
          <w:sz w:val="24"/>
          <w:szCs w:val="24"/>
          <w:lang w:val="ru-RU" w:eastAsia="ru-RU" w:bidi="ru-RU"/>
        </w:rPr>
        <w:t>заключаемым между</w:t>
      </w:r>
    </w:p>
    <w:p w:rsidR="00C12B62" w:rsidRPr="003A28E0" w:rsidRDefault="00C12B62" w:rsidP="00C12B62">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eastAsia="Times New Roman" w:hAnsi="GHEA Grapalat" w:cs="Times New Roman"/>
          <w:b/>
          <w:bCs/>
          <w:color w:val="000000" w:themeColor="text1"/>
          <w:sz w:val="20"/>
          <w:szCs w:val="20"/>
          <w:lang w:val="ru-RU" w:eastAsia="ru-RU" w:bidi="ru-RU"/>
        </w:rPr>
        <w:t xml:space="preserve">                                                    </w:t>
      </w:r>
      <w:r w:rsidRPr="003A28E0">
        <w:rPr>
          <w:rFonts w:ascii="GHEA Grapalat" w:eastAsia="Times New Roman" w:hAnsi="GHEA Grapalat" w:cs="Times New Roman"/>
          <w:bCs/>
          <w:color w:val="000000" w:themeColor="text1"/>
          <w:sz w:val="20"/>
          <w:szCs w:val="20"/>
          <w:lang w:val="ru-RU" w:eastAsia="ru-RU" w:bidi="ru-RU"/>
        </w:rPr>
        <w:t xml:space="preserve">   </w:t>
      </w:r>
      <w:r w:rsidRPr="003A28E0">
        <w:rPr>
          <w:rFonts w:ascii="GHEA Grapalat" w:eastAsia="Times New Roman" w:hAnsi="GHEA Grapalat" w:cs="Times New Roman"/>
          <w:bCs/>
          <w:color w:val="000000" w:themeColor="text1"/>
          <w:sz w:val="20"/>
          <w:szCs w:val="20"/>
          <w:lang w:val="hy-AM" w:eastAsia="ru-RU" w:bidi="ru-RU"/>
        </w:rPr>
        <w:tab/>
      </w:r>
      <w:r w:rsidRPr="003A28E0">
        <w:rPr>
          <w:rFonts w:ascii="GHEA Grapalat" w:eastAsia="Times New Roman" w:hAnsi="GHEA Grapalat" w:cs="Times New Roman"/>
          <w:bCs/>
          <w:color w:val="000000" w:themeColor="text1"/>
          <w:sz w:val="20"/>
          <w:szCs w:val="20"/>
          <w:lang w:val="hy-AM" w:eastAsia="ru-RU" w:bidi="ru-RU"/>
        </w:rPr>
        <w:tab/>
      </w:r>
      <w:r w:rsidRPr="003A28E0">
        <w:rPr>
          <w:rFonts w:ascii="GHEA Grapalat" w:eastAsia="Times New Roman" w:hAnsi="GHEA Grapalat" w:cs="Times New Roman"/>
          <w:bCs/>
          <w:color w:val="000000" w:themeColor="text1"/>
          <w:sz w:val="20"/>
          <w:szCs w:val="20"/>
          <w:lang w:val="ru-RU" w:eastAsia="ru-RU" w:bidi="ru-RU"/>
        </w:rPr>
        <w:t xml:space="preserve">           </w:t>
      </w:r>
      <w:r w:rsidRPr="003A28E0">
        <w:rPr>
          <w:rFonts w:ascii="GHEA Grapalat" w:eastAsia="Times New Roman" w:hAnsi="GHEA Grapalat" w:cs="Times New Roman"/>
          <w:bCs/>
          <w:color w:val="000000" w:themeColor="text1"/>
          <w:sz w:val="16"/>
          <w:szCs w:val="16"/>
          <w:lang w:val="ru-RU" w:eastAsia="ru-RU" w:bidi="ru-RU"/>
        </w:rPr>
        <w:t>номер заключаемого договора</w:t>
      </w:r>
      <w:r w:rsidRPr="003A28E0">
        <w:rPr>
          <w:rFonts w:ascii="GHEA Grapalat" w:hAnsi="GHEA Grapalat"/>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ind w:left="-142"/>
        <w:jc w:val="left"/>
        <w:rPr>
          <w:rFonts w:ascii="GHEA Grapalat" w:eastAsia="Times New Roman" w:hAnsi="GHEA Grapalat" w:cs="Times New Roman"/>
          <w:color w:val="000000" w:themeColor="text1"/>
          <w:sz w:val="20"/>
          <w:szCs w:val="20"/>
          <w:lang w:val="hy-AM" w:eastAsia="ru-RU" w:bidi="ru-RU"/>
        </w:rPr>
      </w:pPr>
      <w:r w:rsidRPr="003A28E0">
        <w:rPr>
          <w:rFonts w:ascii="GHEA Grapalat" w:eastAsia="Times New Roman" w:hAnsi="GHEA Grapalat" w:cs="Times New Roman"/>
          <w:color w:val="000000" w:themeColor="text1"/>
          <w:sz w:val="20"/>
          <w:szCs w:val="20"/>
          <w:u w:val="single"/>
          <w:lang w:val="ru-RU" w:eastAsia="ru-RU" w:bidi="ru-RU"/>
        </w:rPr>
        <w:t>______________________</w:t>
      </w:r>
      <w:r w:rsidRPr="003A28E0">
        <w:rPr>
          <w:rFonts w:ascii="GHEA Grapalat" w:eastAsia="Times New Roman" w:hAnsi="GHEA Grapalat" w:cs="Times New Roman"/>
          <w:color w:val="000000" w:themeColor="text1"/>
          <w:sz w:val="20"/>
          <w:szCs w:val="20"/>
          <w:lang w:val="hy-AM" w:eastAsia="ru-RU" w:bidi="ru-RU"/>
        </w:rPr>
        <w:t xml:space="preserve"> </w:t>
      </w:r>
      <w:proofErr w:type="gramStart"/>
      <w:r w:rsidRPr="003A28E0">
        <w:rPr>
          <w:rFonts w:ascii="GHEA Grapalat" w:hAnsi="GHEA Grapalat"/>
          <w:color w:val="000000" w:themeColor="text1"/>
          <w:sz w:val="24"/>
          <w:szCs w:val="24"/>
          <w:lang w:val="ru-RU" w:eastAsia="ru-RU" w:bidi="ru-RU"/>
        </w:rPr>
        <w:t xml:space="preserve">   (</w:t>
      </w:r>
      <w:proofErr w:type="gramEnd"/>
      <w:r w:rsidRPr="003A28E0">
        <w:rPr>
          <w:rFonts w:ascii="GHEA Grapalat" w:hAnsi="GHEA Grapalat"/>
          <w:color w:val="000000" w:themeColor="text1"/>
          <w:sz w:val="24"/>
          <w:szCs w:val="24"/>
          <w:lang w:val="ru-RU" w:eastAsia="ru-RU" w:bidi="ru-RU"/>
        </w:rPr>
        <w:t>далее-бенефициар)   и</w:t>
      </w:r>
      <w:r w:rsidRPr="003A28E0">
        <w:rPr>
          <w:rFonts w:ascii="GHEA Grapalat" w:eastAsia="Times New Roman" w:hAnsi="GHEA Grapalat" w:cs="Times New Roman"/>
          <w:bCs/>
          <w:color w:val="000000" w:themeColor="text1"/>
          <w:sz w:val="20"/>
          <w:szCs w:val="20"/>
          <w:lang w:val="ru-RU" w:eastAsia="ru-RU" w:bidi="ru-RU"/>
        </w:rPr>
        <w:t xml:space="preserve">   </w:t>
      </w:r>
      <w:r w:rsidRPr="003A28E0">
        <w:rPr>
          <w:rFonts w:ascii="GHEA Grapalat" w:eastAsia="Times New Roman" w:hAnsi="GHEA Grapalat" w:cs="Times New Roman"/>
          <w:bCs/>
          <w:color w:val="000000" w:themeColor="text1"/>
          <w:sz w:val="20"/>
          <w:szCs w:val="20"/>
          <w:u w:val="single"/>
          <w:lang w:val="hy-AM" w:eastAsia="ru-RU" w:bidi="ru-RU"/>
        </w:rPr>
        <w:tab/>
      </w:r>
      <w:r w:rsidRPr="003A28E0">
        <w:rPr>
          <w:rFonts w:ascii="GHEA Grapalat" w:eastAsia="Times New Roman" w:hAnsi="GHEA Grapalat" w:cs="Times New Roman"/>
          <w:bCs/>
          <w:color w:val="000000" w:themeColor="text1"/>
          <w:sz w:val="20"/>
          <w:szCs w:val="20"/>
          <w:u w:val="single"/>
          <w:lang w:val="hy-AM" w:eastAsia="ru-RU" w:bidi="ru-RU"/>
        </w:rPr>
        <w:tab/>
      </w:r>
      <w:r w:rsidRPr="003A28E0">
        <w:rPr>
          <w:rFonts w:ascii="GHEA Grapalat" w:eastAsia="Times New Roman" w:hAnsi="GHEA Grapalat" w:cs="Times New Roman"/>
          <w:bCs/>
          <w:color w:val="000000" w:themeColor="text1"/>
          <w:sz w:val="20"/>
          <w:szCs w:val="20"/>
          <w:u w:val="single"/>
          <w:lang w:val="hy-AM" w:eastAsia="ru-RU" w:bidi="ru-RU"/>
        </w:rPr>
        <w:tab/>
      </w:r>
      <w:r w:rsidRPr="003A28E0">
        <w:rPr>
          <w:rFonts w:ascii="GHEA Grapalat" w:eastAsia="Times New Roman" w:hAnsi="GHEA Grapalat" w:cs="Times New Roman"/>
          <w:bCs/>
          <w:color w:val="000000" w:themeColor="text1"/>
          <w:sz w:val="20"/>
          <w:szCs w:val="20"/>
          <w:u w:val="single"/>
          <w:lang w:val="hy-AM" w:eastAsia="ru-RU" w:bidi="ru-RU"/>
        </w:rPr>
        <w:tab/>
      </w:r>
      <w:r w:rsidRPr="003A28E0">
        <w:rPr>
          <w:rFonts w:ascii="Times New Roman" w:hAnsi="Times New Roman"/>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ind w:left="-142"/>
        <w:jc w:val="left"/>
        <w:rPr>
          <w:rFonts w:ascii="GHEA Grapalat" w:eastAsia="Times New Roman" w:hAnsi="GHEA Grapalat" w:cs="Times New Roman"/>
          <w:bCs/>
          <w:color w:val="000000" w:themeColor="text1"/>
          <w:sz w:val="16"/>
          <w:szCs w:val="16"/>
          <w:lang w:val="ru-RU" w:eastAsia="ru-RU" w:bidi="ru-RU"/>
        </w:rPr>
      </w:pPr>
      <w:r w:rsidRPr="003A28E0">
        <w:rPr>
          <w:rFonts w:ascii="GHEA Grapalat" w:eastAsia="Times New Roman" w:hAnsi="GHEA Grapalat" w:cs="Times New Roman"/>
          <w:bCs/>
          <w:color w:val="000000" w:themeColor="text1"/>
          <w:sz w:val="18"/>
          <w:szCs w:val="18"/>
          <w:lang w:val="ru-RU" w:eastAsia="ru-RU" w:bidi="ru-RU"/>
        </w:rPr>
        <w:t xml:space="preserve"> </w:t>
      </w:r>
      <w:r w:rsidRPr="003A28E0">
        <w:rPr>
          <w:rFonts w:ascii="GHEA Grapalat" w:eastAsia="Times New Roman" w:hAnsi="GHEA Grapalat" w:cs="Times New Roman"/>
          <w:bCs/>
          <w:color w:val="000000" w:themeColor="text1"/>
          <w:sz w:val="16"/>
          <w:szCs w:val="16"/>
          <w:lang w:val="ru-RU" w:eastAsia="ru-RU" w:bidi="ru-RU"/>
        </w:rPr>
        <w:t>наименование заказчика                                                                  наименование отобранного участника</w:t>
      </w:r>
    </w:p>
    <w:p w:rsidR="00C12B62" w:rsidRPr="003A28E0" w:rsidRDefault="00C12B62" w:rsidP="00C12B62">
      <w:pPr>
        <w:shd w:val="clear" w:color="auto" w:fill="FFFFFF"/>
        <w:spacing w:line="240" w:lineRule="auto"/>
        <w:ind w:left="-142"/>
        <w:jc w:val="left"/>
        <w:rPr>
          <w:rFonts w:ascii="Times New Roman" w:eastAsia="Times New Roman" w:hAnsi="Times New Roman" w:cs="Sylfaen"/>
          <w:color w:val="000000" w:themeColor="text1"/>
          <w:sz w:val="16"/>
          <w:szCs w:val="16"/>
          <w:vertAlign w:val="superscript"/>
          <w:lang w:val="hy-AM" w:eastAsia="ru-RU" w:bidi="ru-RU"/>
        </w:rPr>
      </w:pPr>
      <w:r w:rsidRPr="003A28E0">
        <w:rPr>
          <w:rFonts w:ascii="GHEA Grapalat" w:eastAsia="Times New Roman" w:hAnsi="GHEA Grapalat" w:cs="Times New Roman"/>
          <w:bCs/>
          <w:color w:val="000000" w:themeColor="text1"/>
          <w:sz w:val="16"/>
          <w:szCs w:val="16"/>
          <w:lang w:val="ru-RU" w:eastAsia="ru-RU" w:bidi="ru-RU"/>
        </w:rPr>
        <w:t xml:space="preserve">                                                                </w:t>
      </w:r>
      <w:r w:rsidRPr="003A28E0">
        <w:rPr>
          <w:rFonts w:ascii="GHEA Grapalat" w:eastAsia="Times New Roman" w:hAnsi="GHEA Grapalat" w:cs="Times New Roman"/>
          <w:bCs/>
          <w:color w:val="000000" w:themeColor="text1"/>
          <w:sz w:val="16"/>
          <w:szCs w:val="16"/>
          <w:lang w:val="hy-AM" w:eastAsia="ru-RU" w:bidi="ru-RU"/>
        </w:rPr>
        <w:tab/>
      </w:r>
    </w:p>
    <w:p w:rsidR="00C12B62" w:rsidRPr="003A28E0" w:rsidRDefault="00C12B62" w:rsidP="00C12B62">
      <w:pPr>
        <w:shd w:val="clear" w:color="auto" w:fill="FFFFFF"/>
        <w:spacing w:line="240" w:lineRule="auto"/>
        <w:rPr>
          <w:rFonts w:ascii="GHEA Grapalat" w:eastAsia="Times New Roman" w:hAnsi="GHEA Grapalat" w:cs="Times New Roman"/>
          <w:color w:val="000000" w:themeColor="text1"/>
          <w:sz w:val="20"/>
          <w:szCs w:val="20"/>
          <w:lang w:val="ru-RU" w:eastAsia="ru-RU" w:bidi="ru-RU"/>
        </w:rPr>
      </w:pPr>
      <w:r w:rsidRPr="003A28E0">
        <w:rPr>
          <w:rFonts w:ascii="Times New Roman" w:hAnsi="Times New Roman"/>
          <w:color w:val="000000" w:themeColor="text1"/>
          <w:sz w:val="24"/>
          <w:szCs w:val="24"/>
          <w:lang w:val="ru-RU" w:eastAsia="ru-RU" w:bidi="ru-RU"/>
        </w:rPr>
        <w:t>(</w:t>
      </w:r>
      <w:r w:rsidRPr="003A28E0">
        <w:rPr>
          <w:rFonts w:ascii="GHEA Grapalat" w:hAnsi="GHEA Grapalat"/>
          <w:color w:val="000000" w:themeColor="text1"/>
          <w:sz w:val="24"/>
          <w:szCs w:val="24"/>
          <w:lang w:val="ru-RU" w:eastAsia="ru-RU" w:bidi="ru-RU"/>
        </w:rPr>
        <w:t xml:space="preserve">далее-принципал). </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eastAsia="Times New Roman" w:hAnsi="GHEA Grapalat" w:cs="Times New Roman"/>
          <w:b/>
          <w:bCs/>
          <w:color w:val="000000" w:themeColor="text1"/>
          <w:sz w:val="20"/>
          <w:szCs w:val="20"/>
          <w:lang w:val="hy-AM" w:eastAsia="ru-RU" w:bidi="ru-RU"/>
        </w:rPr>
        <w:tab/>
      </w:r>
      <w:r w:rsidRPr="003A28E0">
        <w:rPr>
          <w:rFonts w:ascii="GHEA Grapalat" w:eastAsia="Times New Roman" w:hAnsi="GHEA Grapalat" w:cs="Times New Roman"/>
          <w:b/>
          <w:bCs/>
          <w:color w:val="000000" w:themeColor="text1"/>
          <w:sz w:val="20"/>
          <w:szCs w:val="20"/>
          <w:lang w:val="hy-AM" w:eastAsia="ru-RU" w:bidi="ru-RU"/>
        </w:rPr>
        <w:tab/>
      </w:r>
      <w:r w:rsidRPr="003A28E0">
        <w:rPr>
          <w:rFonts w:ascii="Times New Roman" w:hAnsi="Times New Roman"/>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rPr>
          <w:rFonts w:ascii="GHEA Grapalat" w:hAnsi="GHEA Grapalat"/>
          <w:color w:val="000000" w:themeColor="text1"/>
          <w:sz w:val="24"/>
          <w:szCs w:val="24"/>
          <w:lang w:val="hy-AM" w:eastAsia="ru-RU" w:bidi="ru-RU"/>
        </w:rPr>
      </w:pPr>
      <w:r w:rsidRPr="003A28E0">
        <w:rPr>
          <w:rFonts w:ascii="GHEA Grapalat" w:hAnsi="GHEA Grapalat"/>
          <w:color w:val="000000" w:themeColor="text1"/>
          <w:sz w:val="24"/>
          <w:szCs w:val="24"/>
          <w:lang w:val="ru-RU" w:eastAsia="ru-RU" w:bidi="ru-RU"/>
        </w:rPr>
        <w:t xml:space="preserve">  2.  По гарантии </w:t>
      </w:r>
      <w:r w:rsidRPr="003A28E0">
        <w:rPr>
          <w:rFonts w:ascii="GHEA Grapalat" w:hAnsi="GHEA Grapalat"/>
          <w:color w:val="000000" w:themeColor="text1"/>
          <w:sz w:val="24"/>
          <w:szCs w:val="24"/>
          <w:lang w:val="hy-AM" w:eastAsia="ru-RU" w:bidi="ru-RU"/>
        </w:rPr>
        <w:t xml:space="preserve">---------------------------------------------------------------------------- </w:t>
      </w:r>
    </w:p>
    <w:p w:rsidR="00C12B62" w:rsidRPr="003A28E0" w:rsidRDefault="00C12B62" w:rsidP="00C12B62">
      <w:pPr>
        <w:shd w:val="clear" w:color="auto" w:fill="FFFFFF"/>
        <w:spacing w:line="240" w:lineRule="auto"/>
        <w:rPr>
          <w:rFonts w:ascii="GHEA Grapalat" w:hAnsi="GHEA Grapalat"/>
          <w:color w:val="000000" w:themeColor="text1"/>
          <w:sz w:val="18"/>
          <w:szCs w:val="18"/>
          <w:lang w:val="hy-AM" w:eastAsia="ru-RU" w:bidi="ru-RU"/>
        </w:rPr>
      </w:pPr>
      <w:r w:rsidRPr="003A28E0">
        <w:rPr>
          <w:rFonts w:ascii="GHEA Grapalat" w:hAnsi="GHEA Grapalat"/>
          <w:color w:val="000000" w:themeColor="text1"/>
          <w:sz w:val="18"/>
          <w:szCs w:val="18"/>
          <w:lang w:val="ru-RU" w:eastAsia="ru-RU" w:bidi="ru-RU"/>
        </w:rPr>
        <w:t xml:space="preserve">                                                           наименование </w:t>
      </w:r>
      <w:proofErr w:type="gramStart"/>
      <w:r w:rsidRPr="003A28E0">
        <w:rPr>
          <w:rFonts w:ascii="GHEA Grapalat" w:hAnsi="GHEA Grapalat"/>
          <w:color w:val="000000" w:themeColor="text1"/>
          <w:sz w:val="18"/>
          <w:szCs w:val="18"/>
          <w:lang w:val="ru-RU" w:eastAsia="ru-RU" w:bidi="ru-RU"/>
        </w:rPr>
        <w:t>банка</w:t>
      </w:r>
      <w:proofErr w:type="gramEnd"/>
      <w:r w:rsidRPr="003A28E0">
        <w:rPr>
          <w:rFonts w:ascii="GHEA Grapalat" w:hAnsi="GHEA Grapalat"/>
          <w:color w:val="000000" w:themeColor="text1"/>
          <w:sz w:val="18"/>
          <w:szCs w:val="18"/>
          <w:lang w:val="ru-RU" w:eastAsia="ru-RU" w:bidi="ru-RU"/>
        </w:rPr>
        <w:t xml:space="preserve"> выдающего гарантию</w:t>
      </w:r>
    </w:p>
    <w:p w:rsidR="00C12B62" w:rsidRPr="003A28E0" w:rsidRDefault="00C12B62" w:rsidP="00C12B62">
      <w:pPr>
        <w:shd w:val="clear" w:color="auto" w:fill="FFFFFF"/>
        <w:spacing w:line="240" w:lineRule="auto"/>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C12B62" w:rsidRPr="003A28E0" w:rsidRDefault="00C12B62" w:rsidP="00C12B62">
      <w:pPr>
        <w:shd w:val="clear" w:color="auto" w:fill="FFFFFF"/>
        <w:spacing w:line="240" w:lineRule="auto"/>
        <w:jc w:val="center"/>
        <w:rPr>
          <w:rFonts w:ascii="GHEA Grapalat" w:hAnsi="GHEA Grapalat"/>
          <w:color w:val="000000" w:themeColor="text1"/>
          <w:sz w:val="24"/>
          <w:szCs w:val="24"/>
          <w:lang w:val="ru-RU" w:eastAsia="ru-RU" w:bidi="ru-RU"/>
        </w:rPr>
      </w:pPr>
      <w:r w:rsidRPr="003A28E0">
        <w:rPr>
          <w:rFonts w:ascii="GHEA Grapalat" w:hAnsi="GHEA Grapalat"/>
          <w:color w:val="000000" w:themeColor="text1"/>
          <w:sz w:val="18"/>
          <w:szCs w:val="18"/>
          <w:lang w:val="ru-RU" w:eastAsia="ru-RU" w:bidi="ru-RU"/>
        </w:rPr>
        <w:t xml:space="preserve">                                                       сумма в цифрах и прописью</w:t>
      </w:r>
    </w:p>
    <w:p w:rsidR="00C12B62" w:rsidRPr="003A28E0" w:rsidRDefault="00C12B62" w:rsidP="00C12B62">
      <w:pPr>
        <w:shd w:val="clear" w:color="auto" w:fill="FFFFFF"/>
        <w:spacing w:line="240" w:lineRule="auto"/>
        <w:rPr>
          <w:rFonts w:ascii="GHEA Grapalat" w:hAnsi="GHEA Grapalat"/>
          <w:color w:val="000000" w:themeColor="text1"/>
          <w:sz w:val="18"/>
          <w:szCs w:val="18"/>
          <w:lang w:val="ru-RU" w:eastAsia="ru-RU" w:bidi="ru-RU"/>
        </w:rPr>
      </w:pPr>
      <w:r w:rsidRPr="003A28E0">
        <w:rPr>
          <w:rFonts w:ascii="GHEA Grapalat" w:hAnsi="GHEA Grapalat"/>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(далее-сумма гарантии) в течение </w:t>
      </w:r>
      <w:r w:rsidR="0015295F" w:rsidRPr="003E014C">
        <w:rPr>
          <w:rFonts w:ascii="GHEA Grapalat" w:hAnsi="GHEA Grapalat"/>
          <w:color w:val="000000" w:themeColor="text1"/>
          <w:sz w:val="24"/>
          <w:szCs w:val="24"/>
          <w:lang w:val="ru-RU" w:eastAsia="ru-RU" w:bidi="ru-RU"/>
        </w:rPr>
        <w:t>пяти</w:t>
      </w:r>
      <w:r w:rsidR="0015295F"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24"/>
          <w:szCs w:val="24"/>
          <w:lang w:val="ru-RU" w:eastAsia="ru-RU" w:bidi="ru-RU"/>
        </w:rPr>
        <w:t>рабочих дней после получения требования. Выплата производится посредством перечисления на расчетный счет____________________ бенефициара.</w:t>
      </w:r>
    </w:p>
    <w:p w:rsidR="00C12B62" w:rsidRPr="003A28E0" w:rsidRDefault="00C12B62" w:rsidP="00C12B62">
      <w:pPr>
        <w:shd w:val="clear" w:color="auto" w:fill="FFFFFF"/>
        <w:spacing w:line="240" w:lineRule="auto"/>
        <w:rPr>
          <w:rFonts w:ascii="GHEA Grapalat" w:hAnsi="GHEA Grapalat"/>
          <w:color w:val="000000" w:themeColor="text1"/>
          <w:sz w:val="18"/>
          <w:szCs w:val="18"/>
          <w:lang w:val="ru-RU" w:eastAsia="ru-RU" w:bidi="ru-RU"/>
        </w:rPr>
      </w:pPr>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18"/>
          <w:szCs w:val="18"/>
          <w:lang w:val="ru-RU" w:eastAsia="ru-RU" w:bidi="ru-RU"/>
        </w:rPr>
        <w:t>расчетный счет</w:t>
      </w:r>
    </w:p>
    <w:p w:rsidR="00C12B62" w:rsidRPr="003A28E0" w:rsidRDefault="00C12B62" w:rsidP="00C12B62">
      <w:pPr>
        <w:shd w:val="clear" w:color="auto" w:fill="FFFFFF"/>
        <w:spacing w:line="240" w:lineRule="auto"/>
        <w:ind w:firstLine="375"/>
        <w:rPr>
          <w:rFonts w:ascii="GHEA Grapalat" w:eastAsia="Times New Roman" w:hAnsi="GHEA Grapalat" w:cs="Times New Roman"/>
          <w:color w:val="000000" w:themeColor="text1"/>
          <w:sz w:val="20"/>
          <w:szCs w:val="20"/>
          <w:lang w:val="ru-RU" w:eastAsia="ru-RU" w:bidi="ru-RU"/>
        </w:rPr>
      </w:pPr>
      <w:r w:rsidRPr="003A28E0">
        <w:rPr>
          <w:rFonts w:ascii="GHEA Grapalat" w:eastAsia="Times New Roman" w:hAnsi="GHEA Grapalat" w:cs="Times New Roman"/>
          <w:b/>
          <w:bCs/>
          <w:color w:val="000000" w:themeColor="text1"/>
          <w:sz w:val="20"/>
          <w:szCs w:val="20"/>
          <w:lang w:val="ru-RU" w:eastAsia="ru-RU" w:bidi="ru-RU"/>
        </w:rPr>
        <w:t xml:space="preserve">3. </w:t>
      </w:r>
      <w:r w:rsidRPr="003A28E0">
        <w:rPr>
          <w:rFonts w:ascii="GHEA Grapalat" w:hAnsi="GHEA Grapalat"/>
          <w:color w:val="000000" w:themeColor="text1"/>
          <w:sz w:val="24"/>
          <w:szCs w:val="24"/>
          <w:lang w:val="ru-RU" w:eastAsia="ru-RU" w:bidi="ru-RU"/>
        </w:rPr>
        <w:t>Настоящая гарантия является безотзывной.</w:t>
      </w:r>
    </w:p>
    <w:p w:rsidR="00C12B62" w:rsidRPr="003A28E0" w:rsidRDefault="00C12B62" w:rsidP="00C12B62">
      <w:pPr>
        <w:shd w:val="clear" w:color="auto" w:fill="FFFFFF"/>
        <w:spacing w:line="240" w:lineRule="auto"/>
        <w:ind w:firstLine="375"/>
        <w:rPr>
          <w:rFonts w:ascii="GHEA Grapalat" w:eastAsia="Times New Roman" w:hAnsi="GHEA Grapalat" w:cs="Times New Roman"/>
          <w:color w:val="000000" w:themeColor="text1"/>
          <w:sz w:val="20"/>
          <w:szCs w:val="20"/>
          <w:lang w:val="ru-RU" w:eastAsia="ru-RU" w:bidi="ru-RU"/>
        </w:rPr>
      </w:pP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12B62" w:rsidRPr="003A28E0" w:rsidRDefault="00C12B62" w:rsidP="00C12B62">
      <w:pPr>
        <w:shd w:val="clear" w:color="auto" w:fill="FFFFFF"/>
        <w:spacing w:before="100" w:beforeAutospacing="1" w:after="100" w:afterAutospacing="1" w:line="240" w:lineRule="auto"/>
        <w:ind w:firstLine="374"/>
        <w:contextualSpacing/>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5. Гарантия действует</w:t>
      </w:r>
      <w:r w:rsidR="009F794D" w:rsidRPr="003A222A">
        <w:rPr>
          <w:rFonts w:ascii="GHEA Grapalat" w:hAnsi="GHEA Grapalat"/>
          <w:color w:val="000000" w:themeColor="text1"/>
          <w:sz w:val="24"/>
          <w:szCs w:val="24"/>
          <w:lang w:val="ru-RU" w:eastAsia="ru-RU" w:bidi="ru-RU"/>
        </w:rPr>
        <w:t xml:space="preserve"> </w:t>
      </w:r>
      <w:r w:rsidR="009F794D" w:rsidRPr="003A222A">
        <w:rPr>
          <w:rFonts w:ascii="GHEA Grapalat" w:hAnsi="GHEA Grapalat"/>
          <w:lang w:val="ru-RU"/>
        </w:rPr>
        <w:t xml:space="preserve">с момента выпуска и в </w:t>
      </w:r>
      <w:proofErr w:type="gramStart"/>
      <w:r w:rsidR="009F794D" w:rsidRPr="003A222A">
        <w:rPr>
          <w:rFonts w:ascii="GHEA Grapalat" w:hAnsi="GHEA Grapalat"/>
          <w:lang w:val="ru-RU"/>
        </w:rPr>
        <w:t xml:space="preserve">силе  </w:t>
      </w:r>
      <w:r w:rsidRPr="003A28E0">
        <w:rPr>
          <w:rFonts w:ascii="GHEA Grapalat" w:hAnsi="GHEA Grapalat"/>
          <w:color w:val="000000" w:themeColor="text1"/>
          <w:sz w:val="24"/>
          <w:szCs w:val="24"/>
          <w:lang w:val="ru-RU" w:eastAsia="ru-RU" w:bidi="ru-RU"/>
        </w:rPr>
        <w:t>со</w:t>
      </w:r>
      <w:proofErr w:type="gramEnd"/>
      <w:r w:rsidRPr="003A28E0">
        <w:rPr>
          <w:rFonts w:ascii="GHEA Grapalat" w:hAnsi="GHEA Grapalat"/>
          <w:color w:val="000000" w:themeColor="text1"/>
          <w:sz w:val="24"/>
          <w:szCs w:val="24"/>
          <w:lang w:val="ru-RU" w:eastAsia="ru-RU" w:bidi="ru-RU"/>
        </w:rPr>
        <w:t xml:space="preserve"> дня вступления в силу договора N________________________ заключаемого  между  бенефициаром и принципалом    </w:t>
      </w:r>
    </w:p>
    <w:p w:rsidR="00C12B62" w:rsidRPr="003A28E0" w:rsidRDefault="00C12B62" w:rsidP="00C12B62">
      <w:pPr>
        <w:shd w:val="clear" w:color="auto" w:fill="FFFFFF"/>
        <w:spacing w:before="100" w:beforeAutospacing="1" w:after="100" w:afterAutospacing="1" w:line="240" w:lineRule="auto"/>
        <w:ind w:firstLine="374"/>
        <w:contextualSpacing/>
        <w:rPr>
          <w:rFonts w:ascii="GHEA Grapalat" w:hAnsi="GHEA Grapalat"/>
          <w:color w:val="000000" w:themeColor="text1"/>
          <w:sz w:val="24"/>
          <w:szCs w:val="24"/>
          <w:lang w:val="ru-RU" w:eastAsia="ru-RU" w:bidi="ru-RU"/>
        </w:rPr>
      </w:pPr>
      <w:r w:rsidRPr="003A28E0">
        <w:rPr>
          <w:rFonts w:ascii="GHEA Grapalat" w:hAnsi="GHEA Grapalat"/>
          <w:color w:val="000000" w:themeColor="text1"/>
          <w:sz w:val="18"/>
          <w:szCs w:val="18"/>
          <w:lang w:val="ru-RU" w:eastAsia="ru-RU" w:bidi="ru-RU"/>
        </w:rPr>
        <w:t xml:space="preserve">номер заключаемого </w:t>
      </w:r>
      <w:proofErr w:type="spellStart"/>
      <w:r w:rsidRPr="003A28E0">
        <w:rPr>
          <w:rFonts w:ascii="GHEA Grapalat" w:hAnsi="GHEA Grapalat"/>
          <w:color w:val="000000" w:themeColor="text1"/>
          <w:sz w:val="18"/>
          <w:szCs w:val="18"/>
          <w:lang w:val="ru-RU" w:eastAsia="ru-RU" w:bidi="ru-RU"/>
        </w:rPr>
        <w:t>договара</w:t>
      </w:r>
      <w:proofErr w:type="spellEnd"/>
    </w:p>
    <w:p w:rsidR="00C12B62" w:rsidRPr="003A28E0" w:rsidRDefault="00C12B62" w:rsidP="00C12B62">
      <w:pPr>
        <w:shd w:val="clear" w:color="auto" w:fill="FFFFFF"/>
        <w:spacing w:before="100" w:beforeAutospacing="1" w:after="100" w:afterAutospacing="1" w:line="240" w:lineRule="auto"/>
        <w:ind w:firstLine="374"/>
        <w:contextualSpacing/>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before="100" w:beforeAutospacing="1" w:after="100" w:afterAutospacing="1" w:line="240" w:lineRule="auto"/>
        <w:contextualSpacing/>
        <w:rPr>
          <w:rFonts w:ascii="GHEA Grapalat" w:hAnsi="GHEA Grapalat"/>
          <w:color w:val="000000" w:themeColor="text1"/>
          <w:sz w:val="24"/>
          <w:szCs w:val="24"/>
          <w:lang w:val="hy-AM" w:eastAsia="ru-RU" w:bidi="ru-RU"/>
        </w:rPr>
      </w:pPr>
      <w:proofErr w:type="gramStart"/>
      <w:r w:rsidRPr="003A28E0">
        <w:rPr>
          <w:rFonts w:ascii="GHEA Grapalat" w:hAnsi="GHEA Grapalat"/>
          <w:color w:val="000000" w:themeColor="text1"/>
          <w:sz w:val="24"/>
          <w:szCs w:val="24"/>
          <w:lang w:val="ru-RU" w:eastAsia="ru-RU" w:bidi="ru-RU"/>
        </w:rPr>
        <w:t>и  действует</w:t>
      </w:r>
      <w:proofErr w:type="gramEnd"/>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в</w:t>
      </w:r>
      <w:r w:rsidRPr="003A28E0">
        <w:rPr>
          <w:rFonts w:ascii="GHEA Grapalat" w:eastAsia="Times New Roman" w:hAnsi="GHEA Grapalat" w:cs="Times New Roman"/>
          <w:color w:val="000000" w:themeColor="text1"/>
          <w:sz w:val="24"/>
          <w:szCs w:val="24"/>
          <w:lang w:val="ru-RU" w:eastAsia="ru-RU" w:bidi="ru-RU"/>
        </w:rPr>
        <w:t>ключительно</w:t>
      </w:r>
      <w:r w:rsidRPr="003A28E0">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до </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девяностого </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рабочего </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дня</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следующего за днем </w:t>
      </w:r>
    </w:p>
    <w:p w:rsidR="00C12B62" w:rsidRPr="003A28E0" w:rsidRDefault="00C12B62" w:rsidP="00C12B62">
      <w:pPr>
        <w:shd w:val="clear" w:color="auto" w:fill="FFFFFF"/>
        <w:spacing w:before="100" w:beforeAutospacing="1" w:after="100" w:afterAutospacing="1" w:line="240" w:lineRule="auto"/>
        <w:contextualSpacing/>
        <w:rPr>
          <w:rFonts w:ascii="GHEA Grapalat" w:hAnsi="GHEA Grapalat"/>
          <w:color w:val="000000" w:themeColor="text1"/>
          <w:sz w:val="18"/>
          <w:szCs w:val="18"/>
          <w:lang w:val="hy-AM" w:eastAsia="ru-RU" w:bidi="ru-RU"/>
        </w:rPr>
      </w:pPr>
    </w:p>
    <w:p w:rsidR="00C12B62" w:rsidRPr="003A28E0" w:rsidRDefault="00C12B62" w:rsidP="00C12B62">
      <w:pPr>
        <w:shd w:val="clear" w:color="auto" w:fill="FFFFFF"/>
        <w:spacing w:before="100" w:beforeAutospacing="1" w:after="100" w:afterAutospacing="1" w:line="240" w:lineRule="auto"/>
        <w:contextualSpacing/>
        <w:jc w:val="center"/>
        <w:rPr>
          <w:rFonts w:ascii="Times New Roman" w:hAnsi="Times New Roman"/>
          <w:color w:val="000000" w:themeColor="text1"/>
          <w:sz w:val="24"/>
          <w:szCs w:val="24"/>
          <w:lang w:val="ru-RU" w:eastAsia="ru-RU" w:bidi="ru-RU"/>
        </w:rPr>
      </w:pPr>
      <w:r w:rsidRPr="003A28E0">
        <w:rPr>
          <w:rFonts w:ascii="GHEA Grapalat" w:hAnsi="GHEA Grapalat"/>
          <w:color w:val="000000" w:themeColor="text1"/>
          <w:sz w:val="24"/>
          <w:szCs w:val="24"/>
          <w:lang w:val="hy-AM" w:eastAsia="ru-RU" w:bidi="ru-RU"/>
        </w:rPr>
        <w:t>--------------------------------------------------------</w:t>
      </w:r>
      <w:r w:rsidRPr="003A28E0">
        <w:rPr>
          <w:rFonts w:ascii="GHEA Grapalat" w:hAnsi="GHEA Grapalat"/>
          <w:color w:val="000000" w:themeColor="text1"/>
          <w:sz w:val="24"/>
          <w:szCs w:val="24"/>
          <w:lang w:val="ru-RU" w:eastAsia="ru-RU" w:bidi="ru-RU"/>
        </w:rPr>
        <w:t>------------------</w:t>
      </w:r>
      <w:r w:rsidRPr="003A28E0">
        <w:rPr>
          <w:rFonts w:ascii="GHEA Grapalat" w:hAnsi="GHEA Grapalat"/>
          <w:color w:val="000000" w:themeColor="text1"/>
          <w:sz w:val="24"/>
          <w:szCs w:val="24"/>
          <w:lang w:val="hy-AM" w:eastAsia="ru-RU" w:bidi="ru-RU"/>
        </w:rPr>
        <w:t>----------------------</w:t>
      </w:r>
      <w:r w:rsidRPr="003A28E0">
        <w:rPr>
          <w:rFonts w:ascii="Times New Roman" w:hAnsi="Times New Roman"/>
          <w:color w:val="000000" w:themeColor="text1"/>
          <w:sz w:val="24"/>
          <w:szCs w:val="24"/>
          <w:lang w:val="ru-RU" w:eastAsia="ru-RU" w:bidi="ru-RU"/>
        </w:rPr>
        <w:t xml:space="preserve"> </w:t>
      </w:r>
      <w:r w:rsidRPr="003A28E0">
        <w:rPr>
          <w:rFonts w:ascii="Times New Roman" w:hAnsi="Times New Roman"/>
          <w:color w:val="000000" w:themeColor="text1"/>
          <w:sz w:val="24"/>
          <w:szCs w:val="24"/>
          <w:lang w:val="hy-AM" w:eastAsia="ru-RU" w:bidi="ru-RU"/>
        </w:rPr>
        <w:t>.</w:t>
      </w:r>
      <w:r w:rsidRPr="003A28E0">
        <w:rPr>
          <w:rFonts w:ascii="Times New Roman" w:hAnsi="Times New Roman"/>
          <w:color w:val="000000" w:themeColor="text1"/>
          <w:sz w:val="24"/>
          <w:szCs w:val="24"/>
          <w:lang w:val="ru-RU" w:eastAsia="ru-RU" w:bidi="ru-RU"/>
        </w:rPr>
        <w:t xml:space="preserve">                    </w:t>
      </w:r>
      <w:r w:rsidRPr="003A28E0">
        <w:rPr>
          <w:rFonts w:ascii="GHEA Grapalat" w:eastAsia="Times New Roman" w:hAnsi="GHEA Grapalat" w:cs="Times New Roman"/>
          <w:color w:val="000000" w:themeColor="text1"/>
          <w:sz w:val="16"/>
          <w:szCs w:val="16"/>
          <w:lang w:val="ru-RU" w:eastAsia="ru-RU" w:bidi="ru-RU"/>
        </w:rPr>
        <w:t xml:space="preserve"> </w:t>
      </w:r>
      <w:proofErr w:type="gramStart"/>
      <w:r w:rsidRPr="003A28E0">
        <w:rPr>
          <w:rFonts w:ascii="GHEA Grapalat" w:eastAsia="Times New Roman" w:hAnsi="GHEA Grapalat" w:cs="Times New Roman"/>
          <w:color w:val="000000" w:themeColor="text1"/>
          <w:sz w:val="16"/>
          <w:szCs w:val="16"/>
          <w:lang w:val="ru-RU" w:eastAsia="ru-RU" w:bidi="ru-RU"/>
        </w:rPr>
        <w:t>крайний  срок</w:t>
      </w:r>
      <w:proofErr w:type="gramEnd"/>
      <w:r w:rsidRPr="003A28E0">
        <w:rPr>
          <w:rFonts w:ascii="GHEA Grapalat" w:hAnsi="GHEA Grapalat"/>
          <w:color w:val="000000" w:themeColor="text1"/>
          <w:sz w:val="16"/>
          <w:szCs w:val="16"/>
          <w:lang w:val="ru-RU" w:eastAsia="ru-RU" w:bidi="ru-RU"/>
        </w:rPr>
        <w:t xml:space="preserve"> </w:t>
      </w:r>
      <w:r w:rsidR="00C72677" w:rsidRPr="003A28E0">
        <w:rPr>
          <w:rFonts w:ascii="GHEA Grapalat" w:hAnsi="GHEA Grapalat"/>
          <w:color w:val="000000" w:themeColor="text1"/>
          <w:sz w:val="16"/>
          <w:szCs w:val="16"/>
          <w:lang w:val="ru-RU" w:eastAsia="ru-RU" w:bidi="ru-RU"/>
        </w:rPr>
        <w:t>поставки товаров</w:t>
      </w:r>
      <w:r w:rsidRPr="003A28E0">
        <w:rPr>
          <w:rFonts w:ascii="GHEA Grapalat" w:eastAsia="Times New Roman" w:hAnsi="GHEA Grapalat" w:cs="Times New Roman"/>
          <w:color w:val="000000" w:themeColor="text1"/>
          <w:sz w:val="16"/>
          <w:szCs w:val="16"/>
          <w:lang w:val="ru-RU" w:eastAsia="ru-RU" w:bidi="ru-RU"/>
        </w:rPr>
        <w:t>, предусмотренный заключаемым договором</w:t>
      </w:r>
    </w:p>
    <w:p w:rsidR="00C12B62" w:rsidRPr="003A28E0" w:rsidRDefault="00C12B62" w:rsidP="00C12B62">
      <w:pPr>
        <w:shd w:val="clear" w:color="auto" w:fill="FFFFFF"/>
        <w:spacing w:before="100" w:beforeAutospacing="1" w:after="100" w:afterAutospacing="1" w:line="240" w:lineRule="auto"/>
        <w:contextualSpacing/>
        <w:jc w:val="center"/>
        <w:rPr>
          <w:rFonts w:ascii="Times New Roman" w:hAnsi="Times New Roman"/>
          <w:color w:val="000000" w:themeColor="text1"/>
          <w:sz w:val="24"/>
          <w:szCs w:val="24"/>
          <w:lang w:val="ru-RU" w:eastAsia="ru-RU" w:bidi="ru-RU"/>
        </w:rPr>
      </w:pPr>
    </w:p>
    <w:p w:rsidR="009F794D" w:rsidRPr="003A222A" w:rsidRDefault="00C12B62" w:rsidP="00C12B62">
      <w:pPr>
        <w:shd w:val="clear" w:color="auto" w:fill="FFFFFF"/>
        <w:spacing w:before="100" w:beforeAutospacing="1" w:after="100" w:afterAutospacing="1" w:line="240" w:lineRule="auto"/>
        <w:contextualSpacing/>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В день предоставления гарантии лицо, выдающее гарантию, с официального адреса</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9F794D" w:rsidRPr="003A222A">
        <w:rPr>
          <w:rFonts w:ascii="GHEA Grapalat" w:hAnsi="GHEA Grapalat"/>
          <w:color w:val="000000" w:themeColor="text1"/>
          <w:sz w:val="24"/>
          <w:szCs w:val="24"/>
          <w:lang w:val="ru-RU" w:eastAsia="ru-RU" w:bidi="ru-RU"/>
        </w:rPr>
        <w:t xml:space="preserve"> -------------------------------------------------------------------------------------------------</w:t>
      </w:r>
      <w:r w:rsidRPr="003A28E0">
        <w:rPr>
          <w:rFonts w:ascii="GHEA Grapalat" w:hAnsi="GHEA Grapalat"/>
          <w:color w:val="000000" w:themeColor="text1"/>
          <w:sz w:val="24"/>
          <w:szCs w:val="24"/>
          <w:lang w:val="ru-RU" w:eastAsia="ru-RU" w:bidi="ru-RU"/>
        </w:rPr>
        <w:t xml:space="preserve">, </w:t>
      </w:r>
    </w:p>
    <w:p w:rsidR="009F794D" w:rsidRPr="003A222A" w:rsidRDefault="009F794D" w:rsidP="00C12B62">
      <w:pPr>
        <w:shd w:val="clear" w:color="auto" w:fill="FFFFFF"/>
        <w:spacing w:before="100" w:beforeAutospacing="1" w:after="100" w:afterAutospacing="1" w:line="240" w:lineRule="auto"/>
        <w:contextualSpacing/>
        <w:rPr>
          <w:rFonts w:ascii="GHEA Grapalat" w:hAnsi="GHEA Grapalat"/>
          <w:color w:val="000000" w:themeColor="text1"/>
          <w:sz w:val="24"/>
          <w:szCs w:val="24"/>
          <w:lang w:val="ru-RU" w:eastAsia="ru-RU" w:bidi="ru-RU"/>
        </w:rPr>
      </w:pPr>
      <w:r w:rsidRPr="003A222A">
        <w:rPr>
          <w:rStyle w:val="af0"/>
          <w:b w:val="0"/>
          <w:bCs w:val="0"/>
          <w:sz w:val="20"/>
          <w:szCs w:val="20"/>
          <w:lang w:val="ru-RU"/>
        </w:rPr>
        <w:t xml:space="preserve">                                                                                  адрес эл. почты секретаря</w:t>
      </w:r>
    </w:p>
    <w:p w:rsidR="00C12B62" w:rsidRPr="003A28E0" w:rsidRDefault="00C12B62" w:rsidP="00C12B62">
      <w:pPr>
        <w:shd w:val="clear" w:color="auto" w:fill="FFFFFF"/>
        <w:spacing w:before="100" w:beforeAutospacing="1" w:after="100" w:afterAutospacing="1" w:line="240" w:lineRule="auto"/>
        <w:contextualSpacing/>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указанный в приглашении к процедуре закупок, организованной с целью заключения договора упомянутого в пункте 1 настоящей гарантии.</w:t>
      </w:r>
    </w:p>
    <w:p w:rsidR="00C12B62" w:rsidRPr="003A28E0" w:rsidRDefault="00C12B62" w:rsidP="00C12B62">
      <w:pPr>
        <w:shd w:val="clear" w:color="auto" w:fill="FFFFFF"/>
        <w:spacing w:before="100" w:beforeAutospacing="1" w:after="100" w:afterAutospacing="1" w:line="240" w:lineRule="auto"/>
        <w:contextualSpacing/>
        <w:rPr>
          <w:rFonts w:ascii="GHEA Grapalat" w:eastAsia="Times New Roman" w:hAnsi="GHEA Grapalat" w:cs="Times New Roman"/>
          <w:color w:val="000000" w:themeColor="text1"/>
          <w:sz w:val="20"/>
          <w:szCs w:val="20"/>
          <w:lang w:val="ru-RU" w:eastAsia="ru-RU" w:bidi="ru-RU"/>
        </w:rPr>
      </w:pP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before="100" w:beforeAutospacing="1" w:after="100" w:afterAutospacing="1" w:line="240" w:lineRule="auto"/>
        <w:ind w:firstLine="374"/>
        <w:contextualSpacing/>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1) копии заключенного договора N</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_____________________, включая </w:t>
      </w:r>
    </w:p>
    <w:p w:rsidR="00C12B62" w:rsidRPr="003A28E0" w:rsidRDefault="00C12B62" w:rsidP="00C12B62">
      <w:pPr>
        <w:shd w:val="clear" w:color="auto" w:fill="FFFFFF"/>
        <w:spacing w:before="100" w:beforeAutospacing="1" w:after="100" w:afterAutospacing="1" w:line="240" w:lineRule="auto"/>
        <w:contextualSpacing/>
        <w:rPr>
          <w:rFonts w:ascii="GHEA Grapalat" w:hAnsi="GHEA Grapalat"/>
          <w:color w:val="000000" w:themeColor="text1"/>
          <w:sz w:val="18"/>
          <w:szCs w:val="18"/>
          <w:lang w:val="ru-RU" w:eastAsia="ru-RU" w:bidi="ru-RU"/>
        </w:rPr>
      </w:pPr>
      <w:r w:rsidRPr="003A28E0">
        <w:rPr>
          <w:rFonts w:ascii="Times New Roman" w:hAnsi="Times New Roman"/>
          <w:color w:val="000000" w:themeColor="text1"/>
          <w:sz w:val="24"/>
          <w:szCs w:val="24"/>
          <w:lang w:val="ru-RU" w:eastAsia="ru-RU" w:bidi="ru-RU"/>
        </w:rPr>
        <w:t xml:space="preserve">                                                                         </w:t>
      </w:r>
      <w:r w:rsidRPr="003A28E0">
        <w:rPr>
          <w:rFonts w:ascii="GHEA Grapalat" w:hAnsi="GHEA Grapalat"/>
          <w:color w:val="000000" w:themeColor="text1"/>
          <w:sz w:val="18"/>
          <w:szCs w:val="18"/>
          <w:lang w:val="ru-RU" w:eastAsia="ru-RU" w:bidi="ru-RU"/>
        </w:rPr>
        <w:t xml:space="preserve">номер заключаемого </w:t>
      </w:r>
      <w:proofErr w:type="spellStart"/>
      <w:r w:rsidRPr="003A28E0">
        <w:rPr>
          <w:rFonts w:ascii="GHEA Grapalat" w:hAnsi="GHEA Grapalat"/>
          <w:color w:val="000000" w:themeColor="text1"/>
          <w:sz w:val="18"/>
          <w:szCs w:val="18"/>
          <w:lang w:val="ru-RU" w:eastAsia="ru-RU" w:bidi="ru-RU"/>
        </w:rPr>
        <w:t>договара</w:t>
      </w:r>
      <w:proofErr w:type="spellEnd"/>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копии </w:t>
      </w:r>
      <w:proofErr w:type="gramStart"/>
      <w:r w:rsidRPr="003A28E0">
        <w:rPr>
          <w:rFonts w:ascii="GHEA Grapalat" w:hAnsi="GHEA Grapalat"/>
          <w:color w:val="000000" w:themeColor="text1"/>
          <w:sz w:val="24"/>
          <w:szCs w:val="24"/>
          <w:lang w:val="ru-RU" w:eastAsia="ru-RU" w:bidi="ru-RU"/>
        </w:rPr>
        <w:t>внесенных  в</w:t>
      </w:r>
      <w:proofErr w:type="gramEnd"/>
      <w:r w:rsidRPr="003A28E0">
        <w:rPr>
          <w:rFonts w:ascii="GHEA Grapalat" w:hAnsi="GHEA Grapalat"/>
          <w:color w:val="000000" w:themeColor="text1"/>
          <w:sz w:val="24"/>
          <w:szCs w:val="24"/>
          <w:lang w:val="ru-RU" w:eastAsia="ru-RU" w:bidi="ru-RU"/>
        </w:rPr>
        <w:t xml:space="preserve"> него изменений, дополнительных соглашений,</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3A28E0">
          <w:rPr>
            <w:rFonts w:ascii="GHEA Grapalat" w:eastAsia="Times New Roman" w:hAnsi="GHEA Grapalat" w:cs="Times New Roman"/>
            <w:color w:val="000000" w:themeColor="text1"/>
            <w:sz w:val="20"/>
            <w:szCs w:val="20"/>
            <w:u w:val="single"/>
            <w:lang w:val="hy-AM" w:eastAsia="ru-RU" w:bidi="ru-RU"/>
          </w:rPr>
          <w:t>www.procurement.am</w:t>
        </w:r>
      </w:hyperlink>
      <w:r w:rsidRPr="003A28E0">
        <w:rPr>
          <w:rFonts w:ascii="GHEA Grapalat" w:hAnsi="GHEA Grapalat"/>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7.</w:t>
      </w:r>
      <w:r w:rsidRPr="003A28E0">
        <w:rPr>
          <w:rFonts w:ascii="Times New Roman" w:eastAsia="Times New Roman" w:hAnsi="Times New Roman" w:cs="Times New Roman"/>
          <w:color w:val="000000" w:themeColor="text1"/>
          <w:sz w:val="24"/>
          <w:szCs w:val="24"/>
          <w:lang w:val="ru-RU" w:eastAsia="ru-RU" w:bidi="ru-RU"/>
        </w:rPr>
        <w:t xml:space="preserve"> </w:t>
      </w:r>
      <w:r w:rsidRPr="003A28E0">
        <w:rPr>
          <w:rFonts w:ascii="GHEA Grapalat" w:hAnsi="GHEA Grapalat"/>
          <w:color w:val="000000" w:themeColor="text1"/>
          <w:sz w:val="24"/>
          <w:szCs w:val="24"/>
          <w:lang w:val="ru-RU" w:eastAsia="ru-RU" w:bidi="ru-RU"/>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8.</w:t>
      </w:r>
      <w:r w:rsidRPr="003A28E0">
        <w:rPr>
          <w:rFonts w:ascii="Times New Roman" w:eastAsia="Times New Roman" w:hAnsi="Times New Roman" w:cs="Times New Roman"/>
          <w:color w:val="000000" w:themeColor="text1"/>
          <w:sz w:val="24"/>
          <w:szCs w:val="24"/>
          <w:lang w:val="ru-RU" w:eastAsia="ru-RU" w:bidi="ru-RU"/>
        </w:rPr>
        <w:t xml:space="preserve"> </w:t>
      </w:r>
      <w:r w:rsidRPr="003A28E0">
        <w:rPr>
          <w:rFonts w:ascii="GHEA Grapalat" w:hAnsi="GHEA Grapalat"/>
          <w:color w:val="000000" w:themeColor="text1"/>
          <w:sz w:val="24"/>
          <w:szCs w:val="24"/>
          <w:lang w:val="ru-RU" w:eastAsia="ru-RU" w:bidi="ru-RU"/>
        </w:rPr>
        <w:t>Лицо, выдающее гарантию, отклоняет требование бенефициара, если:</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1) требование или прилагаемые документы не соответствуют условиям настоящей гарантии,</w:t>
      </w:r>
    </w:p>
    <w:p w:rsidR="00C12B62" w:rsidRPr="003A28E0" w:rsidRDefault="00C12B62" w:rsidP="00C12B62">
      <w:pPr>
        <w:shd w:val="clear" w:color="auto" w:fill="FFFFFF"/>
        <w:spacing w:line="240" w:lineRule="auto"/>
        <w:ind w:firstLine="375"/>
        <w:jc w:val="left"/>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2) требование представлено по истечении срока, установленного гарантией.</w:t>
      </w:r>
    </w:p>
    <w:p w:rsidR="00C12B62" w:rsidRPr="003A28E0" w:rsidRDefault="00C12B62" w:rsidP="00C12B62">
      <w:pPr>
        <w:shd w:val="clear" w:color="auto" w:fill="FFFFFF"/>
        <w:spacing w:line="240" w:lineRule="auto"/>
        <w:ind w:firstLine="375"/>
        <w:jc w:val="left"/>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ind w:firstLine="375"/>
        <w:jc w:val="left"/>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C12B62" w:rsidRPr="003A28E0" w:rsidRDefault="00C12B62" w:rsidP="00C12B62">
      <w:pPr>
        <w:shd w:val="clear" w:color="auto" w:fill="FFFFFF"/>
        <w:spacing w:line="240" w:lineRule="auto"/>
        <w:ind w:firstLine="375"/>
        <w:jc w:val="left"/>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 10. К настоящей гарантии применяются соответствующие положения Гражданского кодекса Республики Армения</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r w:rsidRPr="003A28E0">
        <w:rPr>
          <w:rFonts w:ascii="GHEA Grapalat" w:hAnsi="GHEA Grapalat"/>
          <w:color w:val="000000" w:themeColor="text1"/>
          <w:sz w:val="24"/>
          <w:szCs w:val="24"/>
          <w:lang w:val="ru-RU" w:eastAsia="ru-RU" w:bidi="ru-RU"/>
        </w:rPr>
        <w:t>12. В день предоставления гарантии лицо, выдающее гарантию, с официального адреса</w:t>
      </w:r>
      <w:r w:rsidRPr="003A28E0">
        <w:rPr>
          <w:rFonts w:ascii="GHEA Grapalat" w:hAnsi="GHEA Grapalat"/>
          <w:color w:val="000000" w:themeColor="text1"/>
          <w:sz w:val="24"/>
          <w:szCs w:val="24"/>
          <w:lang w:val="hy-AM" w:eastAsia="ru-RU" w:bidi="ru-RU"/>
        </w:rPr>
        <w:t xml:space="preserve"> </w:t>
      </w:r>
      <w:r w:rsidRPr="003A28E0">
        <w:rPr>
          <w:rFonts w:ascii="GHEA Grapalat" w:hAnsi="GHEA Grapalat"/>
          <w:color w:val="000000" w:themeColor="text1"/>
          <w:sz w:val="24"/>
          <w:szCs w:val="24"/>
          <w:lang w:val="ru-RU" w:eastAsia="ru-RU" w:bidi="ru-RU"/>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3A28E0">
        <w:rPr>
          <w:rFonts w:ascii="GHEA Grapalat" w:hAnsi="GHEA Grapalat"/>
          <w:color w:val="000000" w:themeColor="text1"/>
          <w:sz w:val="24"/>
          <w:szCs w:val="24"/>
          <w:lang w:val="ru-RU" w:eastAsia="ru-RU" w:bidi="ru-RU"/>
        </w:rPr>
        <w:t>кодом  -----</w:t>
      </w:r>
      <w:proofErr w:type="gramEnd"/>
      <w:r w:rsidRPr="003A28E0">
        <w:rPr>
          <w:rFonts w:ascii="GHEA Grapalat" w:hAnsi="GHEA Grapalat"/>
          <w:color w:val="000000" w:themeColor="text1"/>
          <w:sz w:val="24"/>
          <w:szCs w:val="24"/>
          <w:lang w:val="ru-RU" w:eastAsia="ru-RU" w:bidi="ru-RU"/>
        </w:rPr>
        <w:t xml:space="preserve">   -------------.</w:t>
      </w:r>
    </w:p>
    <w:p w:rsidR="00C12B62" w:rsidRPr="003A28E0" w:rsidRDefault="00C12B62" w:rsidP="00C12B62">
      <w:pPr>
        <w:shd w:val="clear" w:color="auto" w:fill="FFFFFF"/>
        <w:spacing w:line="240" w:lineRule="auto"/>
        <w:ind w:firstLine="375"/>
        <w:rPr>
          <w:rFonts w:ascii="GHEA Grapalat" w:hAnsi="GHEA Grapalat"/>
          <w:color w:val="000000" w:themeColor="text1"/>
          <w:sz w:val="16"/>
          <w:szCs w:val="16"/>
          <w:lang w:val="ru-RU" w:eastAsia="ru-RU" w:bidi="ru-RU"/>
        </w:rPr>
      </w:pPr>
      <w:r w:rsidRPr="003A28E0">
        <w:rPr>
          <w:rFonts w:ascii="GHEA Grapalat" w:hAnsi="GHEA Grapalat"/>
          <w:color w:val="000000" w:themeColor="text1"/>
          <w:sz w:val="16"/>
          <w:szCs w:val="16"/>
          <w:lang w:val="ru-RU" w:eastAsia="ru-RU" w:bidi="ru-RU"/>
        </w:rPr>
        <w:t>код процедуры</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ru-RU" w:eastAsia="ru-RU" w:bidi="ru-RU"/>
        </w:rPr>
      </w:pPr>
    </w:p>
    <w:p w:rsidR="00C12B62" w:rsidRPr="003A28E0" w:rsidRDefault="00C12B62" w:rsidP="00C12B62">
      <w:pPr>
        <w:shd w:val="clear" w:color="auto" w:fill="FFFFFF"/>
        <w:spacing w:line="240" w:lineRule="auto"/>
        <w:ind w:firstLine="375"/>
        <w:rPr>
          <w:rFonts w:ascii="GHEA Grapalat" w:eastAsia="Times New Roman" w:hAnsi="GHEA Grapalat" w:cs="Times New Roman"/>
          <w:color w:val="000000" w:themeColor="text1"/>
          <w:sz w:val="20"/>
          <w:szCs w:val="20"/>
          <w:lang w:val="ru-RU" w:eastAsia="ru-RU" w:bidi="ru-RU"/>
        </w:rPr>
      </w:pPr>
    </w:p>
    <w:p w:rsidR="00C12B62" w:rsidRPr="003A28E0" w:rsidRDefault="00C12B62" w:rsidP="00C12B62">
      <w:pPr>
        <w:shd w:val="clear" w:color="auto" w:fill="FFFFFF"/>
        <w:spacing w:line="240" w:lineRule="auto"/>
        <w:ind w:firstLine="375"/>
        <w:rPr>
          <w:rFonts w:ascii="GHEA Grapalat" w:eastAsia="Times New Roman" w:hAnsi="GHEA Grapalat" w:cs="Times New Roman"/>
          <w:color w:val="000000" w:themeColor="text1"/>
          <w:sz w:val="20"/>
          <w:szCs w:val="20"/>
          <w:u w:val="single"/>
          <w:lang w:val="hy-AM" w:eastAsia="ru-RU" w:bidi="ru-RU"/>
        </w:rPr>
      </w:pPr>
      <w:r w:rsidRPr="003A28E0">
        <w:rPr>
          <w:rFonts w:ascii="GHEA Grapalat" w:eastAsia="Times New Roman" w:hAnsi="GHEA Grapalat" w:cs="Times New Roman"/>
          <w:color w:val="000000" w:themeColor="text1"/>
          <w:sz w:val="20"/>
          <w:szCs w:val="20"/>
          <w:lang w:val="hy-AM" w:eastAsia="ru-RU" w:bidi="ru-RU"/>
        </w:rPr>
        <w:t>Руководитель исполнительного органа</w:t>
      </w:r>
      <w:r w:rsidRPr="003A28E0">
        <w:rPr>
          <w:rFonts w:ascii="GHEA Grapalat" w:eastAsia="Times New Roman" w:hAnsi="GHEA Grapalat" w:cs="Times New Roman"/>
          <w:color w:val="000000" w:themeColor="text1"/>
          <w:sz w:val="20"/>
          <w:szCs w:val="20"/>
          <w:u w:val="single"/>
          <w:lang w:val="hy-AM" w:eastAsia="ru-RU" w:bidi="ru-RU"/>
        </w:rPr>
        <w:tab/>
      </w:r>
      <w:r w:rsidRPr="003A28E0">
        <w:rPr>
          <w:rFonts w:ascii="GHEA Grapalat" w:eastAsia="Times New Roman" w:hAnsi="GHEA Grapalat" w:cs="Times New Roman"/>
          <w:color w:val="000000" w:themeColor="text1"/>
          <w:sz w:val="20"/>
          <w:szCs w:val="20"/>
          <w:u w:val="single"/>
          <w:lang w:val="hy-AM" w:eastAsia="ru-RU" w:bidi="ru-RU"/>
        </w:rPr>
        <w:tab/>
      </w:r>
      <w:r w:rsidRPr="003A28E0">
        <w:rPr>
          <w:rFonts w:ascii="GHEA Grapalat" w:eastAsia="Times New Roman" w:hAnsi="GHEA Grapalat" w:cs="Times New Roman"/>
          <w:color w:val="000000" w:themeColor="text1"/>
          <w:sz w:val="20"/>
          <w:szCs w:val="20"/>
          <w:u w:val="single"/>
          <w:lang w:val="hy-AM" w:eastAsia="ru-RU" w:bidi="ru-RU"/>
        </w:rPr>
        <w:tab/>
      </w:r>
      <w:r w:rsidRPr="003A28E0">
        <w:rPr>
          <w:rFonts w:ascii="GHEA Grapalat" w:eastAsia="Times New Roman" w:hAnsi="GHEA Grapalat" w:cs="Times New Roman"/>
          <w:color w:val="000000" w:themeColor="text1"/>
          <w:sz w:val="20"/>
          <w:szCs w:val="20"/>
          <w:u w:val="single"/>
          <w:lang w:val="hy-AM" w:eastAsia="ru-RU" w:bidi="ru-RU"/>
        </w:rPr>
        <w:tab/>
      </w:r>
      <w:r w:rsidRPr="003A28E0">
        <w:rPr>
          <w:rFonts w:ascii="GHEA Grapalat" w:eastAsia="Times New Roman" w:hAnsi="GHEA Grapalat" w:cs="Times New Roman"/>
          <w:color w:val="000000" w:themeColor="text1"/>
          <w:sz w:val="20"/>
          <w:szCs w:val="20"/>
          <w:u w:val="single"/>
          <w:lang w:val="hy-AM" w:eastAsia="ru-RU" w:bidi="ru-RU"/>
        </w:rPr>
        <w:tab/>
      </w:r>
      <w:r w:rsidRPr="003A28E0">
        <w:rPr>
          <w:rFonts w:ascii="GHEA Grapalat" w:eastAsia="Times New Roman" w:hAnsi="GHEA Grapalat" w:cs="Times New Roman"/>
          <w:color w:val="000000" w:themeColor="text1"/>
          <w:sz w:val="20"/>
          <w:szCs w:val="20"/>
          <w:u w:val="single"/>
          <w:lang w:val="hy-AM" w:eastAsia="ru-RU" w:bidi="ru-RU"/>
        </w:rPr>
        <w:tab/>
      </w:r>
    </w:p>
    <w:p w:rsidR="00C12B62" w:rsidRPr="003A28E0" w:rsidRDefault="00C12B62" w:rsidP="00C12B62">
      <w:pPr>
        <w:shd w:val="clear" w:color="auto" w:fill="FFFFFF"/>
        <w:spacing w:line="240" w:lineRule="auto"/>
        <w:ind w:firstLine="375"/>
        <w:rPr>
          <w:rFonts w:ascii="GHEA Grapalat" w:eastAsia="Times New Roman" w:hAnsi="GHEA Grapalat" w:cs="Times New Roman"/>
          <w:color w:val="000000" w:themeColor="text1"/>
          <w:sz w:val="20"/>
          <w:szCs w:val="20"/>
          <w:lang w:val="hy-AM" w:eastAsia="ru-RU" w:bidi="ru-RU"/>
        </w:rPr>
      </w:pPr>
    </w:p>
    <w:p w:rsidR="00C12B62" w:rsidRPr="003A28E0" w:rsidRDefault="00C12B62" w:rsidP="00C12B62">
      <w:pPr>
        <w:shd w:val="clear" w:color="auto" w:fill="FFFFFF"/>
        <w:spacing w:line="240" w:lineRule="auto"/>
        <w:ind w:firstLine="375"/>
        <w:rPr>
          <w:rFonts w:ascii="GHEA Grapalat" w:eastAsia="Times New Roman" w:hAnsi="GHEA Grapalat" w:cs="Times New Roman"/>
          <w:caps/>
          <w:color w:val="000000" w:themeColor="text1"/>
          <w:sz w:val="20"/>
          <w:szCs w:val="20"/>
          <w:lang w:val="hy-AM" w:eastAsia="ru-RU" w:bidi="ru-RU"/>
        </w:rPr>
      </w:pPr>
    </w:p>
    <w:p w:rsidR="00C12B62" w:rsidRPr="003A28E0" w:rsidRDefault="00C12B62" w:rsidP="00C12B62">
      <w:pPr>
        <w:shd w:val="clear" w:color="auto" w:fill="FFFFFF"/>
        <w:spacing w:line="240" w:lineRule="auto"/>
        <w:ind w:firstLine="375"/>
        <w:rPr>
          <w:rFonts w:ascii="GHEA Grapalat" w:eastAsia="Times New Roman" w:hAnsi="GHEA Grapalat" w:cs="Times New Roman"/>
          <w:caps/>
          <w:color w:val="000000" w:themeColor="text1"/>
          <w:sz w:val="20"/>
          <w:szCs w:val="20"/>
          <w:lang w:val="hy-AM" w:eastAsia="ru-RU" w:bidi="ru-RU"/>
        </w:rPr>
      </w:pP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r w:rsidRPr="003A28E0">
        <w:rPr>
          <w:rFonts w:ascii="GHEA Grapalat" w:eastAsia="Times New Roman" w:hAnsi="GHEA Grapalat" w:cs="Times New Roman"/>
          <w:caps/>
          <w:color w:val="000000" w:themeColor="text1"/>
          <w:sz w:val="20"/>
          <w:szCs w:val="20"/>
          <w:u w:val="single"/>
          <w:lang w:val="hy-AM" w:eastAsia="ru-RU" w:bidi="ru-RU"/>
        </w:rPr>
        <w:tab/>
      </w:r>
    </w:p>
    <w:p w:rsidR="00C12B62" w:rsidRPr="003A28E0" w:rsidRDefault="00C12B62" w:rsidP="00C12B62">
      <w:pPr>
        <w:shd w:val="clear" w:color="auto" w:fill="FFFFFF"/>
        <w:spacing w:line="240" w:lineRule="auto"/>
        <w:jc w:val="left"/>
        <w:rPr>
          <w:rFonts w:ascii="GHEA Grapalat" w:eastAsia="Times New Roman" w:hAnsi="GHEA Grapalat" w:cs="Sylfaen"/>
          <w:color w:val="000000" w:themeColor="text1"/>
          <w:sz w:val="24"/>
          <w:szCs w:val="24"/>
          <w:vertAlign w:val="superscript"/>
          <w:lang w:val="ru-RU" w:eastAsia="ru-RU" w:bidi="ru-RU"/>
        </w:rPr>
      </w:pPr>
      <w:r w:rsidRPr="003A28E0">
        <w:rPr>
          <w:rFonts w:ascii="GHEA Grapalat" w:eastAsia="Times New Roman" w:hAnsi="GHEA Grapalat" w:cs="Sylfaen"/>
          <w:color w:val="000000" w:themeColor="text1"/>
          <w:sz w:val="24"/>
          <w:szCs w:val="24"/>
          <w:vertAlign w:val="superscript"/>
          <w:lang w:val="hy-AM" w:eastAsia="ru-RU" w:bidi="ru-RU"/>
        </w:rPr>
        <w:t xml:space="preserve">                                                        </w:t>
      </w:r>
      <w:r w:rsidRPr="003A28E0">
        <w:rPr>
          <w:rFonts w:ascii="GHEA Grapalat" w:eastAsia="Times New Roman" w:hAnsi="GHEA Grapalat" w:cs="Sylfaen"/>
          <w:color w:val="000000" w:themeColor="text1"/>
          <w:sz w:val="24"/>
          <w:szCs w:val="24"/>
          <w:vertAlign w:val="superscript"/>
          <w:lang w:val="ru-RU" w:eastAsia="ru-RU" w:bidi="ru-RU"/>
        </w:rPr>
        <w:t>число, месяц, год</w:t>
      </w:r>
    </w:p>
    <w:p w:rsidR="00C12B62" w:rsidRPr="003A28E0" w:rsidRDefault="00C12B62" w:rsidP="00C12B62">
      <w:pPr>
        <w:shd w:val="clear" w:color="auto" w:fill="FFFFFF"/>
        <w:spacing w:line="240" w:lineRule="auto"/>
        <w:ind w:firstLine="375"/>
        <w:rPr>
          <w:rFonts w:ascii="GHEA Grapalat" w:hAnsi="GHEA Grapalat"/>
          <w:color w:val="000000" w:themeColor="text1"/>
          <w:sz w:val="24"/>
          <w:szCs w:val="24"/>
          <w:lang w:val="hy-AM" w:eastAsia="ru-RU" w:bidi="ru-RU"/>
        </w:rPr>
      </w:pPr>
    </w:p>
    <w:p w:rsidR="00C12B62" w:rsidRPr="003A28E0" w:rsidRDefault="00C12B62" w:rsidP="00C12B62">
      <w:pPr>
        <w:widowControl w:val="0"/>
        <w:spacing w:after="160" w:line="240" w:lineRule="auto"/>
        <w:ind w:left="567" w:right="565"/>
        <w:jc w:val="center"/>
        <w:rPr>
          <w:rFonts w:ascii="GHEA Grapalat" w:eastAsia="Times New Roman" w:hAnsi="GHEA Grapalat" w:cs="Times New Roman"/>
          <w:b/>
          <w:color w:val="000000" w:themeColor="text1"/>
          <w:sz w:val="24"/>
          <w:szCs w:val="24"/>
          <w:lang w:val="hy-AM" w:eastAsia="ru-RU" w:bidi="ru-RU"/>
        </w:rPr>
      </w:pPr>
    </w:p>
    <w:p w:rsidR="00C12B62" w:rsidRPr="003A28E0" w:rsidRDefault="00C12B62" w:rsidP="0041648D">
      <w:pPr>
        <w:spacing w:line="240" w:lineRule="auto"/>
        <w:jc w:val="right"/>
        <w:rPr>
          <w:rFonts w:ascii="GHEA Grapalat" w:hAnsi="GHEA Grapalat"/>
          <w:i/>
          <w:color w:val="000000" w:themeColor="text1"/>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C12B62" w:rsidRPr="003A28E0" w:rsidRDefault="00C12B62" w:rsidP="00C12B62">
      <w:pPr>
        <w:spacing w:line="240" w:lineRule="auto"/>
        <w:rPr>
          <w:rFonts w:ascii="GHEA Grapalat" w:hAnsi="GHEA Grapalat"/>
          <w:i/>
          <w:color w:val="000000" w:themeColor="text1"/>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C12B62" w:rsidRPr="003A28E0" w:rsidRDefault="00C12B62" w:rsidP="0041648D">
      <w:pPr>
        <w:spacing w:line="240" w:lineRule="auto"/>
        <w:jc w:val="right"/>
        <w:rPr>
          <w:rFonts w:ascii="GHEA Grapalat" w:hAnsi="GHEA Grapalat"/>
          <w:i/>
          <w:color w:val="000000" w:themeColor="text1"/>
          <w:lang w:val="ru-RU"/>
        </w:rPr>
      </w:pPr>
    </w:p>
    <w:p w:rsidR="00FF0986" w:rsidRPr="003A28E0" w:rsidRDefault="00FF0986" w:rsidP="0041648D">
      <w:pPr>
        <w:spacing w:line="240" w:lineRule="auto"/>
        <w:jc w:val="right"/>
        <w:rPr>
          <w:rFonts w:ascii="GHEA Grapalat" w:hAnsi="GHEA Grapalat" w:cs="GHEA Grapalat"/>
          <w:i/>
          <w:color w:val="000000" w:themeColor="text1"/>
          <w:lang w:val="ru-RU"/>
        </w:rPr>
      </w:pPr>
      <w:r w:rsidRPr="003A28E0">
        <w:rPr>
          <w:rFonts w:ascii="GHEA Grapalat" w:hAnsi="GHEA Grapalat"/>
          <w:i/>
          <w:color w:val="000000" w:themeColor="text1"/>
          <w:lang w:val="ru-RU"/>
        </w:rPr>
        <w:lastRenderedPageBreak/>
        <w:t>Приложение № 5</w:t>
      </w:r>
    </w:p>
    <w:p w:rsidR="00CC6721" w:rsidRPr="003A28E0" w:rsidRDefault="00CC6721" w:rsidP="00CC6721">
      <w:pPr>
        <w:pStyle w:val="31"/>
        <w:widowControl w:val="0"/>
        <w:spacing w:after="0" w:line="240" w:lineRule="auto"/>
        <w:jc w:val="right"/>
        <w:rPr>
          <w:rFonts w:ascii="GHEA Grapalat" w:hAnsi="GHEA Grapalat"/>
          <w:b/>
          <w:color w:val="000000" w:themeColor="text1"/>
          <w:sz w:val="24"/>
          <w:szCs w:val="24"/>
          <w:lang w:val="ru-RU"/>
        </w:rPr>
      </w:pPr>
      <w:r w:rsidRPr="003A28E0">
        <w:rPr>
          <w:rFonts w:ascii="GHEA Grapalat" w:hAnsi="GHEA Grapalat"/>
          <w:b/>
          <w:color w:val="000000" w:themeColor="text1"/>
          <w:sz w:val="24"/>
          <w:szCs w:val="24"/>
          <w:lang w:val="ru-RU"/>
        </w:rPr>
        <w:t>к Приглашение на электронный аукцион</w:t>
      </w:r>
    </w:p>
    <w:p w:rsidR="0022597F" w:rsidRPr="003A28E0" w:rsidRDefault="00CC6721" w:rsidP="00C77BF2">
      <w:pPr>
        <w:pStyle w:val="31"/>
        <w:widowControl w:val="0"/>
        <w:spacing w:after="0" w:line="240" w:lineRule="auto"/>
        <w:jc w:val="right"/>
        <w:rPr>
          <w:rFonts w:ascii="GHEA Grapalat" w:hAnsi="GHEA Grapalat"/>
          <w:color w:val="000000" w:themeColor="text1"/>
          <w:lang w:val="ru-RU"/>
        </w:rPr>
      </w:pPr>
      <w:r w:rsidRPr="003A28E0">
        <w:rPr>
          <w:rFonts w:ascii="GHEA Grapalat" w:hAnsi="GHEA Grapalat"/>
          <w:b/>
          <w:color w:val="000000" w:themeColor="text1"/>
          <w:sz w:val="24"/>
          <w:szCs w:val="24"/>
          <w:lang w:val="ru-RU"/>
        </w:rPr>
        <w:t xml:space="preserve">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p>
    <w:p w:rsidR="0022597F" w:rsidRPr="003A28E0" w:rsidRDefault="0022597F" w:rsidP="0022597F">
      <w:pPr>
        <w:widowControl w:val="0"/>
        <w:jc w:val="center"/>
        <w:rPr>
          <w:rFonts w:ascii="GHEA Grapalat" w:hAnsi="GHEA Grapalat"/>
          <w:color w:val="000000" w:themeColor="text1"/>
          <w:lang w:val="ru-RU"/>
        </w:rPr>
      </w:pPr>
      <w:r w:rsidRPr="003A28E0">
        <w:rPr>
          <w:rFonts w:ascii="GHEA Grapalat" w:hAnsi="GHEA Grapalat"/>
          <w:color w:val="000000" w:themeColor="text1"/>
          <w:lang w:val="ru-RU"/>
        </w:rPr>
        <w:t>ДЛЯ НУЖД ГОСУДАРСТВА ------------------------------------- ИСПОЛНЕНИЯ</w:t>
      </w:r>
    </w:p>
    <w:p w:rsidR="0022597F" w:rsidRPr="003A28E0" w:rsidRDefault="0022597F" w:rsidP="0022597F">
      <w:pPr>
        <w:widowControl w:val="0"/>
        <w:spacing w:after="160"/>
        <w:jc w:val="center"/>
        <w:rPr>
          <w:rFonts w:ascii="GHEA Grapalat" w:hAnsi="GHEA Grapalat"/>
          <w:color w:val="000000" w:themeColor="text1"/>
          <w:lang w:val="ru-RU"/>
        </w:rPr>
      </w:pPr>
      <w:r w:rsidRPr="003A28E0">
        <w:rPr>
          <w:rFonts w:ascii="GHEA Grapalat" w:hAnsi="GHEA Grapalat"/>
          <w:color w:val="000000" w:themeColor="text1"/>
          <w:lang w:val="ru-RU"/>
        </w:rPr>
        <w:t>ДОГОВОР О ГОСУДАРСТВЕННОЙ ЗАКУПКЕ</w:t>
      </w:r>
    </w:p>
    <w:p w:rsidR="0022597F" w:rsidRPr="003A28E0" w:rsidRDefault="0022597F" w:rsidP="0022597F">
      <w:pPr>
        <w:widowControl w:val="0"/>
        <w:spacing w:after="160"/>
        <w:jc w:val="center"/>
        <w:rPr>
          <w:rFonts w:ascii="GHEA Grapalat" w:hAnsi="GHEA Grapalat"/>
          <w:b/>
          <w:color w:val="000000" w:themeColor="text1"/>
          <w:u w:val="single"/>
        </w:rPr>
      </w:pPr>
      <w:r w:rsidRPr="003A28E0">
        <w:rPr>
          <w:rFonts w:ascii="GHEA Grapalat" w:hAnsi="GHEA Grapalat"/>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2597F" w:rsidRPr="003A28E0" w:rsidTr="00C71026">
        <w:tc>
          <w:tcPr>
            <w:tcW w:w="4643" w:type="dxa"/>
          </w:tcPr>
          <w:p w:rsidR="0022597F" w:rsidRPr="003A28E0" w:rsidRDefault="0022597F" w:rsidP="00C71026">
            <w:pPr>
              <w:widowControl w:val="0"/>
              <w:spacing w:after="160"/>
              <w:rPr>
                <w:rFonts w:ascii="GHEA Grapalat" w:hAnsi="GHEA Grapalat" w:cs="Sylfaen"/>
                <w:color w:val="000000" w:themeColor="text1"/>
                <w:lang w:val="en-US"/>
              </w:rPr>
            </w:pPr>
            <w:r w:rsidRPr="003A28E0">
              <w:rPr>
                <w:rFonts w:ascii="GHEA Grapalat" w:hAnsi="GHEA Grapalat"/>
                <w:color w:val="000000" w:themeColor="text1"/>
                <w:lang w:val="en-US"/>
              </w:rPr>
              <w:tab/>
            </w:r>
            <w:r w:rsidRPr="003A28E0">
              <w:rPr>
                <w:rFonts w:ascii="GHEA Grapalat" w:hAnsi="GHEA Grapalat"/>
                <w:color w:val="000000" w:themeColor="text1"/>
              </w:rPr>
              <w:t>Г</w:t>
            </w:r>
            <w:r w:rsidRPr="003A28E0">
              <w:rPr>
                <w:rFonts w:ascii="GHEA Grapalat" w:hAnsi="GHEA Grapalat"/>
                <w:color w:val="000000" w:themeColor="text1"/>
                <w:lang w:val="en-US"/>
              </w:rPr>
              <w:t xml:space="preserve"> </w:t>
            </w:r>
            <w:proofErr w:type="spellStart"/>
            <w:r w:rsidRPr="003A28E0">
              <w:rPr>
                <w:rFonts w:ascii="GHEA Grapalat" w:hAnsi="GHEA Grapalat"/>
                <w:color w:val="000000" w:themeColor="text1"/>
                <w:lang w:val="en-US"/>
              </w:rPr>
              <w:t>Ереван</w:t>
            </w:r>
            <w:proofErr w:type="spellEnd"/>
          </w:p>
        </w:tc>
        <w:tc>
          <w:tcPr>
            <w:tcW w:w="4643" w:type="dxa"/>
          </w:tcPr>
          <w:p w:rsidR="0022597F" w:rsidRPr="003A28E0" w:rsidRDefault="0022597F" w:rsidP="00C71026">
            <w:pPr>
              <w:widowControl w:val="0"/>
              <w:spacing w:after="160"/>
              <w:jc w:val="right"/>
              <w:rPr>
                <w:rFonts w:ascii="GHEA Grapalat" w:hAnsi="GHEA Grapalat" w:cs="Sylfaen"/>
                <w:color w:val="000000" w:themeColor="text1"/>
                <w:lang w:val="en-US"/>
              </w:rPr>
            </w:pPr>
            <w:r w:rsidRPr="003A28E0">
              <w:rPr>
                <w:rFonts w:ascii="GHEA Grapalat" w:hAnsi="GHEA Grapalat"/>
                <w:color w:val="000000" w:themeColor="text1"/>
              </w:rPr>
              <w:t>"</w:t>
            </w:r>
            <w:r w:rsidRPr="003A28E0">
              <w:rPr>
                <w:rFonts w:ascii="GHEA Grapalat" w:hAnsi="GHEA Grapalat"/>
                <w:color w:val="000000" w:themeColor="text1"/>
                <w:lang w:val="en-US"/>
              </w:rPr>
              <w:tab/>
            </w:r>
            <w:r w:rsidRPr="003A28E0">
              <w:rPr>
                <w:rFonts w:ascii="GHEA Grapalat" w:hAnsi="GHEA Grapalat"/>
                <w:color w:val="000000" w:themeColor="text1"/>
              </w:rPr>
              <w:t xml:space="preserve">" </w:t>
            </w:r>
            <w:r w:rsidRPr="003A28E0">
              <w:rPr>
                <w:rFonts w:ascii="GHEA Grapalat" w:hAnsi="GHEA Grapalat"/>
                <w:color w:val="000000" w:themeColor="text1"/>
                <w:lang w:val="en-US"/>
              </w:rPr>
              <w:tab/>
            </w:r>
            <w:r w:rsidRPr="003A28E0">
              <w:rPr>
                <w:rFonts w:ascii="GHEA Grapalat" w:hAnsi="GHEA Grapalat"/>
                <w:color w:val="000000" w:themeColor="text1"/>
              </w:rPr>
              <w:t>20</w:t>
            </w:r>
            <w:r w:rsidRPr="003A28E0">
              <w:rPr>
                <w:rFonts w:ascii="GHEA Grapalat" w:hAnsi="GHEA Grapalat"/>
                <w:color w:val="000000" w:themeColor="text1"/>
                <w:lang w:val="en-US"/>
              </w:rPr>
              <w:tab/>
            </w:r>
            <w:r w:rsidRPr="003A28E0">
              <w:rPr>
                <w:rFonts w:ascii="GHEA Grapalat" w:hAnsi="GHEA Grapalat"/>
                <w:color w:val="000000" w:themeColor="text1"/>
              </w:rPr>
              <w:t>г.</w:t>
            </w:r>
          </w:p>
        </w:tc>
      </w:tr>
    </w:tbl>
    <w:p w:rsidR="0022597F" w:rsidRPr="003A28E0" w:rsidRDefault="0022597F" w:rsidP="0022597F">
      <w:pPr>
        <w:widowControl w:val="0"/>
        <w:tabs>
          <w:tab w:val="left" w:pos="720"/>
          <w:tab w:val="left" w:pos="1440"/>
          <w:tab w:val="left" w:pos="8865"/>
        </w:tabs>
        <w:spacing w:after="160"/>
        <w:jc w:val="center"/>
        <w:rPr>
          <w:rFonts w:ascii="GHEA Grapalat" w:hAnsi="GHEA Grapalat" w:cs="Sylfaen"/>
          <w:color w:val="000000" w:themeColor="text1"/>
        </w:rPr>
      </w:pPr>
    </w:p>
    <w:p w:rsidR="0022597F" w:rsidRPr="003A28E0" w:rsidRDefault="0022597F" w:rsidP="0022597F">
      <w:pPr>
        <w:widowControl w:val="0"/>
        <w:spacing w:after="160"/>
        <w:rPr>
          <w:rFonts w:ascii="GHEA Grapalat" w:hAnsi="GHEA Grapalat"/>
          <w:color w:val="000000" w:themeColor="text1"/>
          <w:lang w:val="ru-RU"/>
        </w:rPr>
      </w:pPr>
      <w:r w:rsidRPr="003A28E0">
        <w:rPr>
          <w:rFonts w:ascii="GHEA Grapalat" w:hAnsi="GHEA Grapalat"/>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22597F" w:rsidRPr="003A28E0" w:rsidRDefault="0022597F" w:rsidP="0022597F">
      <w:pPr>
        <w:widowControl w:val="0"/>
        <w:spacing w:after="160"/>
        <w:jc w:val="center"/>
        <w:rPr>
          <w:rFonts w:ascii="GHEA Grapalat" w:hAnsi="GHEA Grapalat"/>
          <w:b/>
          <w:color w:val="000000" w:themeColor="text1"/>
          <w:lang w:val="ru-RU"/>
        </w:rPr>
      </w:pPr>
      <w:r w:rsidRPr="003A28E0">
        <w:rPr>
          <w:rFonts w:ascii="GHEA Grapalat" w:hAnsi="GHEA Grapalat"/>
          <w:b/>
          <w:color w:val="000000" w:themeColor="text1"/>
          <w:lang w:val="ru-RU"/>
        </w:rPr>
        <w:t>1. ПРЕДМЕТ ДОГОВОРА</w:t>
      </w:r>
    </w:p>
    <w:p w:rsidR="00CA64BE" w:rsidRDefault="00E52C4B" w:rsidP="0022597F">
      <w:pPr>
        <w:widowControl w:val="0"/>
        <w:spacing w:line="240" w:lineRule="auto"/>
        <w:rPr>
          <w:rFonts w:ascii="GHEA Grapalat" w:hAnsi="GHEA Grapalat"/>
          <w:color w:val="000000" w:themeColor="text1"/>
          <w:lang w:val="ru-RU"/>
        </w:rPr>
      </w:pPr>
      <w:r w:rsidRPr="003A28E0">
        <w:rPr>
          <w:rFonts w:ascii="GHEA Grapalat" w:hAnsi="GHEA Grapalat"/>
          <w:color w:val="000000" w:themeColor="text1"/>
          <w:lang w:val="ru-RU"/>
        </w:rPr>
        <w:t xml:space="preserve">1.1 </w:t>
      </w:r>
      <w:r w:rsidR="00C71026" w:rsidRPr="003A28E0">
        <w:rPr>
          <w:rFonts w:ascii="GHEA Grapalat" w:hAnsi="GHEA Grapalat"/>
          <w:color w:val="000000" w:themeColor="text1"/>
          <w:lang w:val="ru-RU"/>
        </w:rPr>
        <w:t>Продавец обязуется в порядке, объемах, сроках и по адресу, установленному настоящим Договором (далее-договор), поставлять покупателю товар</w:t>
      </w:r>
      <w:r w:rsidR="00CE384F" w:rsidRPr="003A28E0">
        <w:rPr>
          <w:rFonts w:ascii="GHEA Grapalat" w:hAnsi="GHEA Grapalat"/>
          <w:color w:val="000000" w:themeColor="text1"/>
          <w:lang w:val="ru-RU"/>
        </w:rPr>
        <w:t xml:space="preserve"> (далее-товар)</w:t>
      </w:r>
      <w:r w:rsidR="00C71026" w:rsidRPr="003A28E0">
        <w:rPr>
          <w:rFonts w:ascii="GHEA Grapalat" w:hAnsi="GHEA Grapalat"/>
          <w:color w:val="000000" w:themeColor="text1"/>
          <w:lang w:val="ru-RU"/>
        </w:rPr>
        <w:t xml:space="preserve">, предусмотренный </w:t>
      </w:r>
      <w:r w:rsidR="00CA64BE" w:rsidRPr="003A28E0">
        <w:rPr>
          <w:rFonts w:ascii="GHEA Grapalat" w:hAnsi="GHEA Grapalat"/>
          <w:color w:val="000000" w:themeColor="text1"/>
          <w:lang w:val="ru-RU"/>
        </w:rPr>
        <w:t xml:space="preserve">технической характеристикой </w:t>
      </w:r>
      <w:r w:rsidR="00CA64BE">
        <w:rPr>
          <w:rFonts w:ascii="GHEA Grapalat" w:hAnsi="GHEA Grapalat"/>
          <w:color w:val="000000" w:themeColor="text1"/>
          <w:lang w:val="ru-RU"/>
        </w:rPr>
        <w:t xml:space="preserve"> представленной </w:t>
      </w:r>
      <w:r w:rsidR="00C71026" w:rsidRPr="003A28E0">
        <w:rPr>
          <w:rFonts w:ascii="GHEA Grapalat" w:hAnsi="GHEA Grapalat"/>
          <w:color w:val="000000" w:themeColor="text1"/>
          <w:lang w:val="ru-RU"/>
        </w:rPr>
        <w:t xml:space="preserve">Приложением № 1 к договору </w:t>
      </w:r>
      <w:r w:rsidR="00B94CBB">
        <w:rPr>
          <w:rFonts w:ascii="GHEA Grapalat" w:hAnsi="GHEA Grapalat"/>
          <w:color w:val="000000" w:themeColor="text1"/>
          <w:lang w:val="hy-AM"/>
        </w:rPr>
        <w:t xml:space="preserve"> </w:t>
      </w:r>
      <w:r w:rsidR="00B94CBB">
        <w:rPr>
          <w:rFonts w:ascii="GHEA Grapalat" w:hAnsi="GHEA Grapalat"/>
          <w:color w:val="000000" w:themeColor="text1"/>
          <w:lang w:val="ru-RU"/>
        </w:rPr>
        <w:t xml:space="preserve">и </w:t>
      </w:r>
      <w:r w:rsidR="00821ED0" w:rsidRPr="00821ED0">
        <w:rPr>
          <w:rFonts w:ascii="GHEA Grapalat" w:hAnsi="GHEA Grapalat"/>
          <w:color w:val="000000" w:themeColor="text1"/>
          <w:lang w:val="ru-RU"/>
        </w:rPr>
        <w:t xml:space="preserve">оцененный </w:t>
      </w:r>
      <w:r w:rsidR="00B94CBB">
        <w:rPr>
          <w:rFonts w:ascii="GHEA Grapalat" w:hAnsi="GHEA Grapalat"/>
          <w:color w:val="000000" w:themeColor="text1"/>
          <w:lang w:val="ru-RU"/>
        </w:rPr>
        <w:t xml:space="preserve"> </w:t>
      </w:r>
      <w:r w:rsidR="00CD4DC4">
        <w:rPr>
          <w:rFonts w:ascii="GHEA Grapalat" w:hAnsi="GHEA Grapalat"/>
          <w:color w:val="000000" w:themeColor="text1"/>
          <w:lang w:val="ru-RU"/>
        </w:rPr>
        <w:t>на заседании по вскрытию и оценке заявок протоколом оценочной комиссией</w:t>
      </w:r>
      <w:r w:rsidR="00CD4DC4">
        <w:rPr>
          <w:rFonts w:ascii="GHEA Grapalat" w:hAnsi="GHEA Grapalat"/>
          <w:color w:val="000000" w:themeColor="text1"/>
          <w:lang w:val="hy-AM"/>
        </w:rPr>
        <w:t xml:space="preserve"> </w:t>
      </w:r>
      <w:r w:rsidR="00CD4DC4">
        <w:rPr>
          <w:rFonts w:ascii="GHEA Grapalat" w:hAnsi="GHEA Grapalat"/>
          <w:color w:val="000000" w:themeColor="text1"/>
          <w:lang w:val="ru-RU"/>
        </w:rPr>
        <w:t xml:space="preserve">процедуры под кодом </w:t>
      </w:r>
      <w:r w:rsidR="00CD4DC4" w:rsidRPr="007F5EA2">
        <w:rPr>
          <w:rFonts w:ascii="GHEA Grapalat" w:hAnsi="GHEA Grapalat"/>
          <w:color w:val="000000" w:themeColor="text1"/>
          <w:sz w:val="24"/>
          <w:szCs w:val="24"/>
          <w:lang w:val="ru-RU"/>
        </w:rPr>
        <w:t>"—</w:t>
      </w:r>
      <w:proofErr w:type="spellStart"/>
      <w:r w:rsidR="00CD4DC4" w:rsidRPr="007F5EA2">
        <w:rPr>
          <w:rFonts w:ascii="GHEA Grapalat" w:hAnsi="GHEA Grapalat" w:cs="Arial"/>
          <w:color w:val="000000" w:themeColor="text1"/>
          <w:sz w:val="23"/>
          <w:szCs w:val="23"/>
          <w:shd w:val="clear" w:color="auto" w:fill="FFFFFF"/>
        </w:rPr>
        <w:t>EAAPDzB</w:t>
      </w:r>
      <w:proofErr w:type="spellEnd"/>
      <w:r w:rsidR="00CD4DC4" w:rsidRPr="007F5EA2">
        <w:rPr>
          <w:rFonts w:ascii="GHEA Grapalat" w:hAnsi="GHEA Grapalat"/>
          <w:color w:val="000000" w:themeColor="text1"/>
          <w:sz w:val="24"/>
          <w:szCs w:val="24"/>
          <w:lang w:val="ru-RU"/>
        </w:rPr>
        <w:t xml:space="preserve"> ---/---"</w:t>
      </w:r>
      <w:r w:rsidR="00CD4DC4">
        <w:rPr>
          <w:rFonts w:ascii="GHEA Grapalat" w:hAnsi="GHEA Grapalat"/>
          <w:color w:val="000000" w:themeColor="text1"/>
          <w:lang w:val="ru-RU"/>
        </w:rPr>
        <w:t xml:space="preserve"> как соответствующий </w:t>
      </w:r>
      <w:r w:rsidR="00CD4DC4" w:rsidRPr="00821ED0">
        <w:rPr>
          <w:rFonts w:ascii="GHEA Grapalat" w:hAnsi="GHEA Grapalat"/>
          <w:color w:val="000000" w:themeColor="text1"/>
          <w:lang w:val="ru-RU"/>
        </w:rPr>
        <w:t>требованиям</w:t>
      </w:r>
      <w:r w:rsidR="00CD4DC4">
        <w:rPr>
          <w:rFonts w:ascii="GHEA Grapalat" w:hAnsi="GHEA Grapalat"/>
          <w:color w:val="000000" w:themeColor="text1"/>
          <w:lang w:val="ru-RU"/>
        </w:rPr>
        <w:t>, установленным</w:t>
      </w:r>
      <w:r w:rsidR="00CD4DC4" w:rsidRPr="00821ED0">
        <w:rPr>
          <w:rFonts w:ascii="GHEA Grapalat" w:hAnsi="GHEA Grapalat"/>
          <w:color w:val="000000" w:themeColor="text1"/>
          <w:lang w:val="ru-RU"/>
        </w:rPr>
        <w:t xml:space="preserve"> приглашени</w:t>
      </w:r>
      <w:r w:rsidR="00CD4DC4">
        <w:rPr>
          <w:rFonts w:ascii="GHEA Grapalat" w:hAnsi="GHEA Grapalat"/>
          <w:color w:val="000000" w:themeColor="text1"/>
          <w:lang w:val="ru-RU"/>
        </w:rPr>
        <w:t xml:space="preserve">ем </w:t>
      </w:r>
      <w:r w:rsidR="00821ED0" w:rsidRPr="00821ED0">
        <w:rPr>
          <w:rFonts w:ascii="GHEA Grapalat" w:hAnsi="GHEA Grapalat"/>
          <w:color w:val="000000" w:themeColor="text1"/>
          <w:lang w:val="ru-RU"/>
        </w:rPr>
        <w:t>процедуры</w:t>
      </w:r>
      <w:r w:rsidR="00821ED0">
        <w:rPr>
          <w:rFonts w:ascii="GHEA Grapalat" w:hAnsi="GHEA Grapalat"/>
          <w:color w:val="000000" w:themeColor="text1"/>
          <w:lang w:val="ru-RU"/>
        </w:rPr>
        <w:t xml:space="preserve"> под</w:t>
      </w:r>
      <w:r w:rsidR="00CD4DC4">
        <w:rPr>
          <w:rFonts w:ascii="GHEA Grapalat" w:hAnsi="GHEA Grapalat"/>
          <w:color w:val="000000" w:themeColor="text1"/>
          <w:lang w:val="ru-RU"/>
        </w:rPr>
        <w:t xml:space="preserve"> тем же</w:t>
      </w:r>
      <w:r w:rsidR="00821ED0">
        <w:rPr>
          <w:rFonts w:ascii="GHEA Grapalat" w:hAnsi="GHEA Grapalat"/>
          <w:color w:val="000000" w:themeColor="text1"/>
          <w:lang w:val="ru-RU"/>
        </w:rPr>
        <w:t xml:space="preserve"> кодом </w:t>
      </w:r>
      <w:r w:rsidR="00C71026" w:rsidRPr="003A28E0">
        <w:rPr>
          <w:rFonts w:ascii="GHEA Grapalat" w:hAnsi="GHEA Grapalat"/>
          <w:color w:val="000000" w:themeColor="text1"/>
          <w:lang w:val="ru-RU"/>
        </w:rPr>
        <w:t>, а покупатель обязуется принять товар и оплатить его.</w:t>
      </w:r>
      <w:r w:rsidR="005B60F6" w:rsidRPr="007F5EA2">
        <w:rPr>
          <w:lang w:val="ru-RU"/>
        </w:rPr>
        <w:t xml:space="preserve"> </w:t>
      </w:r>
      <w:r w:rsidR="005B60F6" w:rsidRPr="005B60F6">
        <w:rPr>
          <w:rFonts w:ascii="GHEA Grapalat" w:hAnsi="GHEA Grapalat"/>
          <w:color w:val="000000" w:themeColor="text1"/>
          <w:lang w:val="ru-RU"/>
        </w:rPr>
        <w:t>Протокол, указанный в настоящем пункте, составляет неотъемлемую часть договора</w:t>
      </w:r>
      <w:r w:rsidR="005B60F6">
        <w:rPr>
          <w:rFonts w:ascii="GHEA Grapalat" w:hAnsi="GHEA Grapalat"/>
          <w:color w:val="000000" w:themeColor="text1"/>
          <w:lang w:val="ru-RU"/>
        </w:rPr>
        <w:t>.</w:t>
      </w:r>
    </w:p>
    <w:p w:rsidR="0022597F" w:rsidRPr="003A28E0" w:rsidRDefault="00386106" w:rsidP="0022597F">
      <w:pPr>
        <w:widowControl w:val="0"/>
        <w:spacing w:line="240" w:lineRule="auto"/>
        <w:rPr>
          <w:rFonts w:ascii="GHEA Grapalat" w:hAnsi="GHEA Grapalat"/>
          <w:color w:val="000000" w:themeColor="text1"/>
          <w:lang w:val="ru-RU"/>
        </w:rPr>
      </w:pPr>
      <w:r>
        <w:rPr>
          <w:rFonts w:ascii="GHEA Grapalat" w:hAnsi="GHEA Grapalat"/>
          <w:color w:val="000000" w:themeColor="text1"/>
          <w:lang w:val="ru-RU"/>
        </w:rPr>
        <w:t xml:space="preserve">     </w:t>
      </w:r>
      <w:r w:rsidR="00207508" w:rsidRPr="00207508">
        <w:rPr>
          <w:rFonts w:ascii="GHEA Grapalat" w:hAnsi="GHEA Grapalat"/>
          <w:color w:val="000000" w:themeColor="text1"/>
          <w:lang w:val="ru-RU"/>
        </w:rPr>
        <w:t xml:space="preserve">График поставок товара установлен </w:t>
      </w:r>
      <w:r w:rsidR="001D2E19">
        <w:rPr>
          <w:rFonts w:ascii="GHEA Grapalat" w:hAnsi="GHEA Grapalat"/>
          <w:color w:val="000000" w:themeColor="text1"/>
          <w:lang w:val="ru-RU"/>
        </w:rPr>
        <w:t>П</w:t>
      </w:r>
      <w:r w:rsidR="00207508" w:rsidRPr="00207508">
        <w:rPr>
          <w:rFonts w:ascii="GHEA Grapalat" w:hAnsi="GHEA Grapalat"/>
          <w:color w:val="000000" w:themeColor="text1"/>
          <w:lang w:val="ru-RU"/>
        </w:rPr>
        <w:t xml:space="preserve">риложением № 2 к настоящему </w:t>
      </w:r>
      <w:r w:rsidR="00D73BFF">
        <w:rPr>
          <w:rFonts w:ascii="GHEA Grapalat" w:hAnsi="GHEA Grapalat"/>
          <w:color w:val="000000" w:themeColor="text1"/>
          <w:lang w:val="ru-RU"/>
        </w:rPr>
        <w:t>д</w:t>
      </w:r>
      <w:r w:rsidR="00207508" w:rsidRPr="00207508">
        <w:rPr>
          <w:rFonts w:ascii="GHEA Grapalat" w:hAnsi="GHEA Grapalat"/>
          <w:color w:val="000000" w:themeColor="text1"/>
          <w:lang w:val="ru-RU"/>
        </w:rPr>
        <w:t>оговору</w:t>
      </w:r>
      <w:r w:rsidR="00207508">
        <w:rPr>
          <w:rFonts w:ascii="GHEA Grapalat" w:hAnsi="GHEA Grapalat"/>
          <w:color w:val="000000" w:themeColor="text1"/>
          <w:lang w:val="ru-RU"/>
        </w:rPr>
        <w:t>.</w:t>
      </w:r>
    </w:p>
    <w:p w:rsidR="00C71026" w:rsidRPr="003A28E0" w:rsidRDefault="00C71026" w:rsidP="0022597F">
      <w:pPr>
        <w:widowControl w:val="0"/>
        <w:spacing w:line="240" w:lineRule="auto"/>
        <w:rPr>
          <w:rFonts w:ascii="GHEA Grapalat" w:hAnsi="GHEA Grapalat"/>
          <w:color w:val="000000" w:themeColor="text1"/>
          <w:lang w:val="ru-RU"/>
        </w:rPr>
      </w:pPr>
    </w:p>
    <w:p w:rsidR="0022597F" w:rsidRPr="003A28E0" w:rsidRDefault="0022597F" w:rsidP="0022597F">
      <w:pPr>
        <w:widowControl w:val="0"/>
        <w:spacing w:line="240" w:lineRule="auto"/>
        <w:rPr>
          <w:rFonts w:ascii="GHEA Grapalat" w:hAnsi="GHEA Grapalat"/>
          <w:b/>
          <w:color w:val="000000" w:themeColor="text1"/>
          <w:lang w:val="ru-RU"/>
        </w:rPr>
      </w:pPr>
    </w:p>
    <w:p w:rsidR="0022597F" w:rsidRPr="003A28E0" w:rsidRDefault="0022597F" w:rsidP="0022597F">
      <w:pPr>
        <w:pStyle w:val="ae"/>
        <w:widowControl w:val="0"/>
        <w:spacing w:line="240" w:lineRule="auto"/>
        <w:ind w:left="0"/>
        <w:jc w:val="center"/>
        <w:rPr>
          <w:rFonts w:ascii="GHEA Grapalat" w:hAnsi="GHEA Grapalat"/>
          <w:b/>
          <w:color w:val="000000" w:themeColor="text1"/>
          <w:lang w:val="ru-RU"/>
        </w:rPr>
      </w:pPr>
      <w:r w:rsidRPr="003A28E0">
        <w:rPr>
          <w:rFonts w:ascii="GHEA Grapalat" w:hAnsi="GHEA Grapalat"/>
          <w:b/>
          <w:color w:val="000000" w:themeColor="text1"/>
          <w:lang w:val="ru-RU"/>
        </w:rPr>
        <w:t>2. ПРАВА И ОБЯЗАННОСТИ СТОРОН</w:t>
      </w:r>
    </w:p>
    <w:p w:rsidR="0022597F" w:rsidRPr="003A28E0" w:rsidRDefault="0022597F" w:rsidP="0022597F">
      <w:pPr>
        <w:pStyle w:val="ae"/>
        <w:widowControl w:val="0"/>
        <w:spacing w:after="160"/>
        <w:ind w:left="0"/>
        <w:rPr>
          <w:rFonts w:ascii="GHEA Grapalat" w:hAnsi="GHEA Grapalat"/>
          <w:b/>
          <w:color w:val="000000" w:themeColor="text1"/>
          <w:lang w:val="ru-RU"/>
        </w:rPr>
      </w:pPr>
      <w:r w:rsidRPr="003A28E0">
        <w:rPr>
          <w:rFonts w:ascii="GHEA Grapalat" w:hAnsi="GHEA Grapalat"/>
          <w:b/>
          <w:color w:val="000000" w:themeColor="text1"/>
          <w:lang w:val="ru-RU"/>
        </w:rPr>
        <w:t>2.1 покупатель имеет право:</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 xml:space="preserve">2.1.1 </w:t>
      </w:r>
      <w:proofErr w:type="gramStart"/>
      <w:r w:rsidRPr="003A28E0">
        <w:rPr>
          <w:rFonts w:ascii="GHEA Grapalat" w:hAnsi="GHEA Grapalat"/>
          <w:color w:val="000000" w:themeColor="text1"/>
          <w:lang w:val="ru-RU"/>
        </w:rPr>
        <w:t>В</w:t>
      </w:r>
      <w:proofErr w:type="gramEnd"/>
      <w:r w:rsidRPr="003A28E0">
        <w:rPr>
          <w:rFonts w:ascii="GHEA Grapalat" w:hAnsi="GHEA Grapalat"/>
          <w:color w:val="000000" w:themeColor="text1"/>
          <w:lang w:val="ru-RU"/>
        </w:rPr>
        <w:t xml:space="preserve"> случае не поставки товара продавцом в срок, установленный договором, отказаться от товара, если сроки поставки были нарушены более ___________суток.</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color w:val="000000" w:themeColor="text1"/>
          <w:lang w:val="ru-RU"/>
        </w:rPr>
        <w:t xml:space="preserve"> </w:t>
      </w:r>
      <w:r w:rsidRPr="003A28E0">
        <w:rPr>
          <w:rFonts w:ascii="GHEA Grapalat" w:hAnsi="GHEA Grapalat"/>
          <w:color w:val="000000" w:themeColor="text1"/>
          <w:lang w:val="ru-RU"/>
        </w:rPr>
        <w:t>а) требовать возмещения произведенных им из-за ненадлежащего качества товара расходов;</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в) отказаться от исполнения договора и потребовать возврата уплаченной за товар суммы.</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2.1.3 Если передано меньше количества товара, определенного договором, то:</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 xml:space="preserve">а) требовать заполнения наименее сданного количества </w:t>
      </w:r>
      <w:proofErr w:type="spellStart"/>
      <w:proofErr w:type="gramStart"/>
      <w:r w:rsidRPr="003A28E0">
        <w:rPr>
          <w:rFonts w:ascii="GHEA Grapalat" w:hAnsi="GHEA Grapalat"/>
          <w:color w:val="000000" w:themeColor="text1"/>
          <w:lang w:val="ru-RU"/>
        </w:rPr>
        <w:t>товара,Б</w:t>
      </w:r>
      <w:proofErr w:type="spellEnd"/>
      <w:proofErr w:type="gramEnd"/>
      <w:r w:rsidRPr="003A28E0">
        <w:rPr>
          <w:rFonts w:ascii="GHEA Grapalat" w:hAnsi="GHEA Grapalat"/>
          <w:color w:val="000000" w:themeColor="text1"/>
          <w:lang w:val="ru-RU"/>
        </w:rPr>
        <w:t>) нарушен срок выполнения работы.</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lastRenderedPageBreak/>
        <w:t>б) отказаться от переданного товара и уплаты за него, а если товар уплачен, потребовать возврата уплаченной суммы и уплатить пеню, предусмотренную пунктом 6.2 договора.</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2.1.4 если передан товар с нарушением условия вида, по его выбору:</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а) принимать товар, соответствующий условиям типа, и отказываться от остальных товаров;</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б) отказаться от всех переданных товаров и потребовать уплаты пеней, предусмотренных пунктом 6.2 договора;</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2597F" w:rsidRPr="003A28E0" w:rsidRDefault="0022597F" w:rsidP="0022597F">
      <w:pPr>
        <w:pStyle w:val="ae"/>
        <w:widowControl w:val="0"/>
        <w:spacing w:after="160"/>
        <w:ind w:left="0" w:firstLine="720"/>
        <w:rPr>
          <w:rFonts w:ascii="GHEA Grapalat" w:hAnsi="GHEA Grapalat"/>
          <w:color w:val="000000" w:themeColor="text1"/>
          <w:lang w:val="ru-RU"/>
        </w:rPr>
      </w:pPr>
      <w:r w:rsidRPr="003A28E0">
        <w:rPr>
          <w:rFonts w:ascii="GHEA Grapalat" w:hAnsi="GHEA Grapalat"/>
          <w:color w:val="000000" w:themeColor="text1"/>
          <w:lang w:val="ru-RU"/>
        </w:rPr>
        <w:t>* заполняется секретарем комиссии до публикации приглашения.</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2.1.7 Одностороннее расторжение договора (полное или частичное), если продавец существенно нарушил договор.</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2.1.7.1 нарушение продавцом договора считается существенным, если:</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а) поставлен товар ненадлежащего качества, который не может быть заменен в приемлемый для покупателя срок;</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б) сроки поставки товара нарушены более _____дня,</w:t>
      </w:r>
    </w:p>
    <w:p w:rsidR="0022597F" w:rsidRPr="003A28E0" w:rsidRDefault="0022597F" w:rsidP="0022597F">
      <w:pPr>
        <w:pStyle w:val="ae"/>
        <w:widowControl w:val="0"/>
        <w:spacing w:after="160"/>
        <w:ind w:left="0"/>
        <w:rPr>
          <w:rFonts w:ascii="GHEA Grapalat" w:hAnsi="GHEA Grapalat"/>
          <w:color w:val="000000" w:themeColor="text1"/>
          <w:lang w:val="ru-RU"/>
        </w:rPr>
      </w:pPr>
      <w:r w:rsidRPr="003A28E0">
        <w:rPr>
          <w:rFonts w:ascii="GHEA Grapalat" w:hAnsi="GHEA Grapalat"/>
          <w:color w:val="000000" w:themeColor="text1"/>
          <w:lang w:val="ru-RU"/>
        </w:rPr>
        <w:t>2.1.8 осмотреть товар и незамедлительно уведомить продавца о выявленных недостатках.</w:t>
      </w:r>
    </w:p>
    <w:p w:rsidR="0022597F" w:rsidRPr="003A28E0" w:rsidRDefault="0022597F" w:rsidP="0022597F">
      <w:pPr>
        <w:pStyle w:val="ae"/>
        <w:widowControl w:val="0"/>
        <w:spacing w:after="160"/>
        <w:ind w:left="0"/>
        <w:rPr>
          <w:rFonts w:ascii="GHEA Grapalat" w:hAnsi="GHEA Grapalat"/>
          <w:b/>
          <w:color w:val="000000" w:themeColor="text1"/>
          <w:lang w:val="ru-RU"/>
        </w:rPr>
      </w:pPr>
      <w:r w:rsidRPr="003A28E0">
        <w:rPr>
          <w:rFonts w:ascii="GHEA Grapalat" w:hAnsi="GHEA Grapalat"/>
          <w:b/>
          <w:color w:val="000000" w:themeColor="text1"/>
          <w:lang w:val="ru-RU"/>
        </w:rPr>
        <w:t>2.2 Покупатель обязан:</w:t>
      </w:r>
    </w:p>
    <w:p w:rsidR="0022597F" w:rsidRPr="00B318A3" w:rsidRDefault="0022597F" w:rsidP="0022597F">
      <w:pPr>
        <w:pStyle w:val="ae"/>
        <w:widowControl w:val="0"/>
        <w:spacing w:after="160" w:line="240" w:lineRule="auto"/>
        <w:ind w:left="0"/>
        <w:rPr>
          <w:rFonts w:ascii="GHEA Grapalat" w:hAnsi="GHEA Grapalat"/>
          <w:color w:val="000000" w:themeColor="text1"/>
          <w:lang w:val="ru-RU"/>
        </w:rPr>
      </w:pPr>
      <w:r w:rsidRPr="000E64B3">
        <w:rPr>
          <w:rFonts w:ascii="GHEA Grapalat" w:hAnsi="GHEA Grapalat"/>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22597F" w:rsidRPr="000E64B3" w:rsidRDefault="0022597F" w:rsidP="0022597F">
      <w:pPr>
        <w:pStyle w:val="ae"/>
        <w:widowControl w:val="0"/>
        <w:spacing w:after="160" w:line="240" w:lineRule="auto"/>
        <w:ind w:left="0"/>
        <w:rPr>
          <w:rFonts w:ascii="GHEA Grapalat" w:hAnsi="GHEA Grapalat"/>
          <w:color w:val="000000" w:themeColor="text1"/>
          <w:lang w:val="ru-RU"/>
        </w:rPr>
      </w:pPr>
      <w:r w:rsidRPr="000E64B3">
        <w:rPr>
          <w:rFonts w:ascii="GHEA Grapalat" w:hAnsi="GHEA Grapalat"/>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w:t>
      </w:r>
      <w:r>
        <w:rPr>
          <w:rFonts w:ascii="GHEA Grapalat" w:hAnsi="GHEA Grapalat"/>
          <w:color w:val="000000" w:themeColor="text1"/>
          <w:lang w:val="ru-RU"/>
        </w:rPr>
        <w:t>льно уведомить об этом продавца</w:t>
      </w:r>
      <w:r w:rsidRPr="000E64B3">
        <w:rPr>
          <w:rFonts w:ascii="GHEA Grapalat" w:hAnsi="GHEA Grapalat"/>
          <w:color w:val="000000" w:themeColor="text1"/>
          <w:lang w:val="ru-RU"/>
        </w:rPr>
        <w:t>,</w:t>
      </w:r>
    </w:p>
    <w:p w:rsidR="0022597F" w:rsidRPr="00993B4D" w:rsidRDefault="0022597F" w:rsidP="0022597F">
      <w:pPr>
        <w:pStyle w:val="ae"/>
        <w:widowControl w:val="0"/>
        <w:spacing w:after="160" w:line="240" w:lineRule="auto"/>
        <w:ind w:left="0"/>
        <w:rPr>
          <w:rFonts w:ascii="GHEA Grapalat" w:hAnsi="GHEA Grapalat"/>
          <w:color w:val="000000" w:themeColor="text1"/>
          <w:lang w:val="ru-RU"/>
        </w:rPr>
      </w:pPr>
      <w:r w:rsidRPr="00993B4D">
        <w:rPr>
          <w:rFonts w:ascii="GHEA Grapalat" w:hAnsi="GHEA Grapalat"/>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w:t>
      </w:r>
      <w:r>
        <w:rPr>
          <w:rFonts w:ascii="GHEA Grapalat" w:hAnsi="GHEA Grapalat"/>
          <w:color w:val="000000" w:themeColor="text1"/>
          <w:lang w:val="ru-RU"/>
        </w:rPr>
        <w:t>вора</w:t>
      </w:r>
      <w:r w:rsidRPr="00993B4D">
        <w:rPr>
          <w:rFonts w:ascii="GHEA Grapalat" w:hAnsi="GHEA Grapalat"/>
          <w:color w:val="000000" w:themeColor="text1"/>
          <w:lang w:val="ru-RU"/>
        </w:rPr>
        <w:t>,</w:t>
      </w:r>
    </w:p>
    <w:p w:rsidR="0022597F" w:rsidRPr="00B318A3" w:rsidRDefault="0022597F" w:rsidP="0022597F">
      <w:pPr>
        <w:pStyle w:val="ae"/>
        <w:widowControl w:val="0"/>
        <w:spacing w:after="160" w:line="240" w:lineRule="auto"/>
        <w:ind w:left="0"/>
        <w:rPr>
          <w:rFonts w:ascii="GHEA Grapalat" w:hAnsi="GHEA Grapalat"/>
          <w:color w:val="000000" w:themeColor="text1"/>
          <w:lang w:val="ru-RU"/>
        </w:rPr>
      </w:pPr>
      <w:r w:rsidRPr="004E432D">
        <w:rPr>
          <w:rFonts w:ascii="GHEA Grapalat" w:hAnsi="GHEA Grapalat"/>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22597F" w:rsidRPr="006F6C90" w:rsidRDefault="0022597F" w:rsidP="0022597F">
      <w:pPr>
        <w:pStyle w:val="ae"/>
        <w:widowControl w:val="0"/>
        <w:spacing w:after="160" w:line="240" w:lineRule="auto"/>
        <w:ind w:left="0"/>
        <w:rPr>
          <w:rFonts w:ascii="GHEA Grapalat" w:hAnsi="GHEA Grapalat"/>
          <w:color w:val="000000" w:themeColor="text1"/>
          <w:lang w:val="ru-RU"/>
        </w:rPr>
      </w:pPr>
      <w:r w:rsidRPr="006F6C90">
        <w:rPr>
          <w:rFonts w:ascii="GHEA Grapalat" w:hAnsi="GHEA Grapalat"/>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22597F" w:rsidRPr="00B318A3" w:rsidRDefault="0022597F" w:rsidP="0022597F">
      <w:pPr>
        <w:pStyle w:val="ae"/>
        <w:widowControl w:val="0"/>
        <w:spacing w:after="160"/>
        <w:ind w:left="0"/>
        <w:rPr>
          <w:rFonts w:ascii="GHEA Grapalat" w:hAnsi="GHEA Grapalat"/>
          <w:color w:val="000000" w:themeColor="text1"/>
          <w:lang w:val="ru-RU"/>
        </w:rPr>
      </w:pPr>
    </w:p>
    <w:p w:rsidR="0022597F" w:rsidRPr="00B318A3" w:rsidRDefault="0022597F" w:rsidP="0022597F">
      <w:pPr>
        <w:pStyle w:val="ae"/>
        <w:widowControl w:val="0"/>
        <w:spacing w:after="160"/>
        <w:ind w:left="0"/>
        <w:rPr>
          <w:rFonts w:ascii="GHEA Grapalat" w:hAnsi="GHEA Grapalat"/>
          <w:b/>
          <w:color w:val="000000" w:themeColor="text1"/>
          <w:lang w:val="ru-RU"/>
        </w:rPr>
      </w:pPr>
      <w:r w:rsidRPr="00D277B8">
        <w:rPr>
          <w:rFonts w:ascii="GHEA Grapalat" w:hAnsi="GHEA Grapalat"/>
          <w:b/>
          <w:color w:val="000000" w:themeColor="text1"/>
          <w:lang w:val="ru-RU"/>
        </w:rPr>
        <w:lastRenderedPageBreak/>
        <w:t>2.3 Продавец имеет право:</w:t>
      </w:r>
    </w:p>
    <w:p w:rsidR="0022597F" w:rsidRPr="00B318A3" w:rsidRDefault="0022597F" w:rsidP="0022597F">
      <w:pPr>
        <w:pStyle w:val="ae"/>
        <w:widowControl w:val="0"/>
        <w:spacing w:after="160"/>
        <w:ind w:left="0"/>
        <w:rPr>
          <w:rFonts w:ascii="GHEA Grapalat" w:hAnsi="GHEA Grapalat"/>
          <w:color w:val="000000" w:themeColor="text1"/>
          <w:lang w:val="ru-RU"/>
        </w:rPr>
      </w:pPr>
      <w:r w:rsidRPr="009E0E79">
        <w:rPr>
          <w:rFonts w:ascii="GHEA Grapalat" w:hAnsi="GHEA Grapalat"/>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22597F" w:rsidRPr="00B318A3" w:rsidRDefault="0022597F" w:rsidP="0022597F">
      <w:pPr>
        <w:pStyle w:val="ae"/>
        <w:widowControl w:val="0"/>
        <w:ind w:left="0"/>
        <w:rPr>
          <w:rFonts w:ascii="GHEA Grapalat" w:hAnsi="GHEA Grapalat"/>
          <w:color w:val="000000" w:themeColor="text1"/>
          <w:lang w:val="ru-RU"/>
        </w:rPr>
      </w:pPr>
      <w:r w:rsidRPr="009E0E79">
        <w:rPr>
          <w:rFonts w:ascii="GHEA Grapalat" w:hAnsi="GHEA Grapalat"/>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w:t>
      </w:r>
      <w:r>
        <w:rPr>
          <w:rFonts w:ascii="GHEA Grapalat" w:hAnsi="GHEA Grapalat"/>
          <w:color w:val="000000" w:themeColor="text1"/>
          <w:lang w:val="ru-RU"/>
        </w:rPr>
        <w:t>окупателем</w:t>
      </w:r>
      <w:r w:rsidRPr="004875DF">
        <w:rPr>
          <w:rFonts w:ascii="GHEA Grapalat" w:hAnsi="GHEA Grapalat"/>
          <w:color w:val="000000" w:themeColor="text1"/>
          <w:lang w:val="ru-RU"/>
        </w:rPr>
        <w:t>.</w:t>
      </w:r>
    </w:p>
    <w:p w:rsidR="0022597F" w:rsidRPr="009E2D1C" w:rsidRDefault="0022597F" w:rsidP="0022597F">
      <w:pPr>
        <w:widowControl w:val="0"/>
        <w:tabs>
          <w:tab w:val="left" w:pos="1276"/>
        </w:tabs>
        <w:rPr>
          <w:rFonts w:ascii="GHEA Grapalat" w:hAnsi="GHEA Grapalat"/>
          <w:lang w:val="ru-RU"/>
        </w:rPr>
      </w:pPr>
      <w:r w:rsidRPr="004875DF">
        <w:rPr>
          <w:rFonts w:ascii="GHEA Grapalat" w:hAnsi="GHEA Grapalat"/>
          <w:lang w:val="ru-RU"/>
        </w:rPr>
        <w:t>2.3.3.В одностороннем порядке расторгать договор (полностью или частично), если Покупатель существенным образом нарушил договор.</w:t>
      </w:r>
    </w:p>
    <w:p w:rsidR="0022597F" w:rsidRPr="008D4CF0" w:rsidRDefault="0022597F" w:rsidP="0022597F">
      <w:pPr>
        <w:widowControl w:val="0"/>
        <w:tabs>
          <w:tab w:val="left" w:pos="1276"/>
        </w:tabs>
        <w:rPr>
          <w:rFonts w:ascii="GHEA Grapalat" w:hAnsi="GHEA Grapalat"/>
          <w:lang w:val="ru-RU"/>
        </w:rPr>
      </w:pPr>
      <w:r w:rsidRPr="009E2D1C">
        <w:rPr>
          <w:rFonts w:ascii="GHEA Grapalat" w:hAnsi="GHEA Grapalat"/>
          <w:lang w:val="ru-RU"/>
        </w:rPr>
        <w:t>2.3.3.1 нарушение Договора покупателем считается существенным, если неоднократно нарушались сроки оплаты товара</w:t>
      </w:r>
      <w:r w:rsidRPr="008D4CF0">
        <w:rPr>
          <w:rFonts w:ascii="GHEA Grapalat" w:hAnsi="GHEA Grapalat"/>
          <w:lang w:val="ru-RU"/>
        </w:rPr>
        <w:t>.</w:t>
      </w:r>
    </w:p>
    <w:p w:rsidR="0022597F" w:rsidRPr="00B318A3" w:rsidRDefault="0022597F" w:rsidP="0022597F">
      <w:pPr>
        <w:widowControl w:val="0"/>
        <w:tabs>
          <w:tab w:val="left" w:pos="1276"/>
        </w:tabs>
        <w:spacing w:after="160"/>
        <w:rPr>
          <w:rFonts w:ascii="GHEA Grapalat" w:hAnsi="GHEA Grapalat"/>
          <w:lang w:val="ru-RU"/>
        </w:rPr>
      </w:pPr>
      <w:r w:rsidRPr="008D4CF0">
        <w:rPr>
          <w:rFonts w:ascii="GHEA Grapalat" w:hAnsi="GHEA Grapalat"/>
          <w:lang w:val="ru-RU"/>
        </w:rPr>
        <w:t>2.3.</w:t>
      </w:r>
      <w:proofErr w:type="gramStart"/>
      <w:r w:rsidRPr="008D4CF0">
        <w:rPr>
          <w:rFonts w:ascii="GHEA Grapalat" w:hAnsi="GHEA Grapalat"/>
          <w:lang w:val="ru-RU"/>
        </w:rPr>
        <w:t>4.Досрочно</w:t>
      </w:r>
      <w:proofErr w:type="gramEnd"/>
      <w:r w:rsidRPr="008D4CF0">
        <w:rPr>
          <w:rFonts w:ascii="GHEA Grapalat" w:hAnsi="GHEA Grapalat"/>
          <w:lang w:val="ru-RU"/>
        </w:rPr>
        <w:t xml:space="preserve"> поставлять товар с согласия Покупателя.</w:t>
      </w:r>
    </w:p>
    <w:p w:rsidR="0022597F" w:rsidRPr="00F97B34" w:rsidRDefault="0022597F" w:rsidP="0022597F">
      <w:pPr>
        <w:widowControl w:val="0"/>
        <w:tabs>
          <w:tab w:val="left" w:pos="1276"/>
        </w:tabs>
        <w:spacing w:after="160"/>
        <w:rPr>
          <w:rFonts w:ascii="GHEA Grapalat" w:hAnsi="GHEA Grapalat"/>
          <w:b/>
          <w:lang w:val="ru-RU"/>
        </w:rPr>
      </w:pPr>
      <w:r w:rsidRPr="00F97B34">
        <w:rPr>
          <w:rFonts w:ascii="GHEA Grapalat" w:hAnsi="GHEA Grapalat"/>
          <w:b/>
          <w:lang w:val="ru-RU"/>
        </w:rPr>
        <w:t>2.4 Продавец обязан:</w:t>
      </w:r>
    </w:p>
    <w:p w:rsidR="0022597F" w:rsidRPr="00F94B11" w:rsidRDefault="0022597F" w:rsidP="0022597F">
      <w:pPr>
        <w:widowControl w:val="0"/>
        <w:tabs>
          <w:tab w:val="left" w:pos="1276"/>
        </w:tabs>
        <w:rPr>
          <w:rFonts w:ascii="GHEA Grapalat" w:hAnsi="GHEA Grapalat"/>
          <w:lang w:val="ru-RU"/>
        </w:rPr>
      </w:pPr>
      <w:r w:rsidRPr="00F97B34">
        <w:rPr>
          <w:rFonts w:ascii="GHEA Grapalat" w:hAnsi="GHEA Grapalat"/>
          <w:lang w:val="ru-RU"/>
        </w:rPr>
        <w:t>2.4.</w:t>
      </w:r>
      <w:proofErr w:type="gramStart"/>
      <w:r w:rsidRPr="00F97B34">
        <w:rPr>
          <w:rFonts w:ascii="GHEA Grapalat" w:hAnsi="GHEA Grapalat"/>
          <w:lang w:val="ru-RU"/>
        </w:rPr>
        <w:t>1.Передавать</w:t>
      </w:r>
      <w:proofErr w:type="gramEnd"/>
      <w:r w:rsidRPr="00F97B34">
        <w:rPr>
          <w:rFonts w:ascii="GHEA Grapalat" w:hAnsi="GHEA Grapalat"/>
          <w:lang w:val="ru-RU"/>
        </w:rPr>
        <w:t xml:space="preserve"> товар Покупателю в порядке, объемах, сроки и по адресу, предусмотренные договором.</w:t>
      </w:r>
    </w:p>
    <w:p w:rsidR="0022597F" w:rsidRPr="00B318A3" w:rsidRDefault="0022597F" w:rsidP="0022597F">
      <w:pPr>
        <w:widowControl w:val="0"/>
        <w:tabs>
          <w:tab w:val="left" w:pos="1276"/>
        </w:tabs>
        <w:rPr>
          <w:rFonts w:ascii="GHEA Grapalat" w:hAnsi="GHEA Grapalat"/>
          <w:lang w:val="ru-RU"/>
        </w:rPr>
      </w:pPr>
      <w:r w:rsidRPr="00402E14">
        <w:rPr>
          <w:rFonts w:ascii="GHEA Grapalat" w:hAnsi="GHEA Grapalat"/>
          <w:lang w:val="ru-RU"/>
        </w:rPr>
        <w:t>2.4.</w:t>
      </w:r>
      <w:proofErr w:type="gramStart"/>
      <w:r>
        <w:rPr>
          <w:rFonts w:ascii="GHEA Grapalat" w:hAnsi="GHEA Grapalat"/>
          <w:lang w:val="ru-RU"/>
        </w:rPr>
        <w:t>2.</w:t>
      </w:r>
      <w:r w:rsidRPr="00402E14">
        <w:rPr>
          <w:rFonts w:ascii="GHEA Grapalat" w:hAnsi="GHEA Grapalat"/>
          <w:lang w:val="ru-RU"/>
        </w:rPr>
        <w:t>Обеспечивать</w:t>
      </w:r>
      <w:proofErr w:type="gramEnd"/>
      <w:r w:rsidRPr="00402E14">
        <w:rPr>
          <w:rFonts w:ascii="GHEA Grapalat" w:hAnsi="GHEA Grapalat"/>
          <w:lang w:val="ru-RU"/>
        </w:rPr>
        <w:t xml:space="preserve"> поставку товара в соответствии с подпунктом б) пункта 2.1.2 и (или) пунктом 2.1.5 договора в установленные Покупателем сроки.</w:t>
      </w:r>
    </w:p>
    <w:p w:rsidR="0022597F" w:rsidRPr="00F2173A" w:rsidRDefault="0022597F" w:rsidP="0022597F">
      <w:pPr>
        <w:widowControl w:val="0"/>
        <w:tabs>
          <w:tab w:val="left" w:pos="1276"/>
        </w:tabs>
        <w:rPr>
          <w:rFonts w:ascii="GHEA Grapalat" w:hAnsi="GHEA Grapalat"/>
          <w:lang w:val="ru-RU"/>
        </w:rPr>
      </w:pPr>
      <w:r w:rsidRPr="00402E14">
        <w:rPr>
          <w:rFonts w:ascii="GHEA Grapalat" w:hAnsi="GHEA Grapalat"/>
          <w:lang w:val="ru-RU"/>
        </w:rPr>
        <w:t>2.4.3 передать покупателю товары</w:t>
      </w:r>
      <w:r>
        <w:rPr>
          <w:rFonts w:ascii="GHEA Grapalat" w:hAnsi="GHEA Grapalat"/>
          <w:lang w:val="ru-RU"/>
        </w:rPr>
        <w:t>, свободные от прав третьих лиц</w:t>
      </w:r>
      <w:r w:rsidRPr="00F2173A">
        <w:rPr>
          <w:rFonts w:ascii="GHEA Grapalat" w:hAnsi="GHEA Grapalat"/>
          <w:lang w:val="ru-RU"/>
        </w:rPr>
        <w:t>,</w:t>
      </w:r>
    </w:p>
    <w:p w:rsidR="0022597F" w:rsidRPr="00B318A3" w:rsidRDefault="0022597F" w:rsidP="0022597F">
      <w:pPr>
        <w:widowControl w:val="0"/>
        <w:tabs>
          <w:tab w:val="left" w:pos="1276"/>
        </w:tabs>
        <w:rPr>
          <w:rFonts w:ascii="GHEA Grapalat" w:hAnsi="GHEA Grapalat"/>
          <w:lang w:val="ru-RU"/>
        </w:rPr>
      </w:pPr>
      <w:r w:rsidRPr="00F2173A">
        <w:rPr>
          <w:rFonts w:ascii="GHEA Grapalat" w:hAnsi="GHEA Grapalat"/>
          <w:lang w:val="ru-RU"/>
        </w:rPr>
        <w:t>2.4.</w:t>
      </w:r>
      <w:r w:rsidR="00754FA1">
        <w:rPr>
          <w:rFonts w:ascii="GHEA Grapalat" w:hAnsi="GHEA Grapalat"/>
          <w:lang w:val="hy-AM"/>
        </w:rPr>
        <w:t>4</w:t>
      </w:r>
      <w:r w:rsidRPr="00F2173A">
        <w:rPr>
          <w:rFonts w:ascii="GHEA Grapalat" w:hAnsi="GHEA Grapalat"/>
          <w:lang w:val="ru-RU"/>
        </w:rPr>
        <w:t xml:space="preserve">. передать </w:t>
      </w:r>
      <w:proofErr w:type="gramStart"/>
      <w:r w:rsidRPr="00F2173A">
        <w:rPr>
          <w:rFonts w:ascii="GHEA Grapalat" w:hAnsi="GHEA Grapalat"/>
          <w:lang w:val="ru-RU"/>
        </w:rPr>
        <w:t>покупателю</w:t>
      </w:r>
      <w:proofErr w:type="gramEnd"/>
      <w:r w:rsidRPr="00F2173A">
        <w:rPr>
          <w:rFonts w:ascii="GHEA Grapalat" w:hAnsi="GHEA Grapalat"/>
          <w:lang w:val="ru-RU"/>
        </w:rPr>
        <w:t xml:space="preserve">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22597F" w:rsidRPr="002A1E41" w:rsidRDefault="0022597F" w:rsidP="0022597F">
      <w:pPr>
        <w:widowControl w:val="0"/>
        <w:tabs>
          <w:tab w:val="left" w:pos="1276"/>
        </w:tabs>
        <w:rPr>
          <w:rFonts w:ascii="GHEA Grapalat" w:hAnsi="GHEA Grapalat"/>
          <w:lang w:val="ru-RU"/>
        </w:rPr>
      </w:pPr>
      <w:r w:rsidRPr="005E417F">
        <w:rPr>
          <w:rFonts w:ascii="GHEA Grapalat" w:hAnsi="GHEA Grapalat"/>
          <w:lang w:val="ru-RU"/>
        </w:rPr>
        <w:t>2.4.</w:t>
      </w:r>
      <w:r w:rsidR="00754FA1">
        <w:rPr>
          <w:rFonts w:ascii="GHEA Grapalat" w:hAnsi="GHEA Grapalat"/>
          <w:lang w:val="hy-AM"/>
        </w:rPr>
        <w:t>5</w:t>
      </w:r>
      <w:r w:rsidR="00754FA1" w:rsidRPr="005E417F">
        <w:rPr>
          <w:rFonts w:ascii="GHEA Grapalat" w:hAnsi="GHEA Grapalat"/>
          <w:lang w:val="ru-RU"/>
        </w:rPr>
        <w:t xml:space="preserve"> </w:t>
      </w:r>
      <w:r w:rsidRPr="005E417F">
        <w:rPr>
          <w:rFonts w:ascii="GHEA Grapalat" w:hAnsi="GHEA Grapalat"/>
          <w:lang w:val="ru-RU"/>
        </w:rPr>
        <w:t>при допущении неполной поставки в порядке, предусмотренном договором, дополнить неполной поставкой</w:t>
      </w:r>
      <w:r w:rsidRPr="002A1E41">
        <w:rPr>
          <w:rFonts w:ascii="GHEA Grapalat" w:hAnsi="GHEA Grapalat"/>
          <w:lang w:val="ru-RU"/>
        </w:rPr>
        <w:t>.</w:t>
      </w:r>
    </w:p>
    <w:p w:rsidR="0022597F" w:rsidRPr="00B318A3" w:rsidRDefault="0022597F" w:rsidP="0022597F">
      <w:pPr>
        <w:widowControl w:val="0"/>
        <w:tabs>
          <w:tab w:val="left" w:pos="1276"/>
        </w:tabs>
        <w:rPr>
          <w:rFonts w:ascii="GHEA Grapalat" w:hAnsi="GHEA Grapalat"/>
          <w:lang w:val="ru-RU"/>
        </w:rPr>
      </w:pPr>
      <w:r w:rsidRPr="002A1E41">
        <w:rPr>
          <w:rFonts w:ascii="GHEA Grapalat" w:hAnsi="GHEA Grapalat"/>
          <w:lang w:val="ru-RU"/>
        </w:rPr>
        <w:t>2.4.</w:t>
      </w:r>
      <w:r w:rsidR="00754FA1">
        <w:rPr>
          <w:rFonts w:ascii="GHEA Grapalat" w:hAnsi="GHEA Grapalat"/>
          <w:lang w:val="hy-AM"/>
        </w:rPr>
        <w:t>6.</w:t>
      </w:r>
      <w:r w:rsidR="00754FA1" w:rsidRPr="002A1E41">
        <w:rPr>
          <w:rFonts w:ascii="GHEA Grapalat" w:hAnsi="GHEA Grapalat"/>
          <w:lang w:val="ru-RU"/>
        </w:rPr>
        <w:t xml:space="preserve"> </w:t>
      </w:r>
      <w:r w:rsidRPr="002A1E41">
        <w:rPr>
          <w:rFonts w:ascii="GHEA Grapalat" w:hAnsi="GHEA Grapalat"/>
          <w:lang w:val="ru-RU"/>
        </w:rPr>
        <w:t>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22597F" w:rsidRPr="006D4E75" w:rsidRDefault="0022597F" w:rsidP="0022597F">
      <w:pPr>
        <w:widowControl w:val="0"/>
        <w:tabs>
          <w:tab w:val="left" w:pos="1276"/>
        </w:tabs>
        <w:rPr>
          <w:rFonts w:ascii="GHEA Grapalat" w:hAnsi="GHEA Grapalat"/>
          <w:lang w:val="ru-RU"/>
        </w:rPr>
      </w:pPr>
      <w:r w:rsidRPr="00174EF1">
        <w:rPr>
          <w:rFonts w:ascii="GHEA Grapalat" w:hAnsi="GHEA Grapalat"/>
          <w:lang w:val="ru-RU"/>
        </w:rPr>
        <w:t>2.4.</w:t>
      </w:r>
      <w:r w:rsidR="00754FA1">
        <w:rPr>
          <w:rFonts w:ascii="GHEA Grapalat" w:hAnsi="GHEA Grapalat"/>
          <w:lang w:val="hy-AM"/>
        </w:rPr>
        <w:t>7</w:t>
      </w:r>
      <w:r w:rsidRPr="00174EF1">
        <w:rPr>
          <w:rFonts w:ascii="GHEA Grapalat" w:hAnsi="GHEA Grapalat"/>
          <w:lang w:val="ru-RU"/>
        </w:rPr>
        <w:t>.В предусмотренных договором случаях уплачивать предусмотренные пунктами 6.2 и 6.3 договора пеню и штраф.</w:t>
      </w:r>
    </w:p>
    <w:p w:rsidR="0022597F" w:rsidRPr="00B318A3" w:rsidRDefault="0022597F" w:rsidP="0022597F">
      <w:pPr>
        <w:widowControl w:val="0"/>
        <w:tabs>
          <w:tab w:val="left" w:pos="1276"/>
        </w:tabs>
        <w:rPr>
          <w:rFonts w:ascii="GHEA Grapalat" w:hAnsi="GHEA Grapalat"/>
          <w:lang w:val="ru-RU"/>
        </w:rPr>
      </w:pPr>
      <w:r w:rsidRPr="00C132C5">
        <w:rPr>
          <w:rFonts w:ascii="GHEA Grapalat" w:hAnsi="GHEA Grapalat"/>
          <w:lang w:val="ru-RU"/>
        </w:rPr>
        <w:t>2.4.</w:t>
      </w:r>
      <w:r w:rsidR="00754FA1">
        <w:rPr>
          <w:rFonts w:ascii="GHEA Grapalat" w:hAnsi="GHEA Grapalat"/>
          <w:lang w:val="hy-AM"/>
        </w:rPr>
        <w:t>8</w:t>
      </w:r>
      <w:r w:rsidRPr="00C132C5">
        <w:rPr>
          <w:rFonts w:ascii="GHEA Grapalat" w:hAnsi="GHEA Grapalat"/>
          <w:lang w:val="ru-RU"/>
        </w:rPr>
        <w:t>. передать покупателю принадлежности товара и соответствующие документы.</w:t>
      </w:r>
    </w:p>
    <w:p w:rsidR="0022597F" w:rsidRPr="00B318A3" w:rsidRDefault="0022597F" w:rsidP="0022597F">
      <w:pPr>
        <w:widowControl w:val="0"/>
        <w:tabs>
          <w:tab w:val="left" w:pos="1276"/>
        </w:tabs>
        <w:rPr>
          <w:rFonts w:ascii="GHEA Grapalat" w:hAnsi="GHEA Grapalat"/>
          <w:lang w:val="ru-RU"/>
        </w:rPr>
      </w:pPr>
      <w:r w:rsidRPr="004652FD">
        <w:rPr>
          <w:rFonts w:ascii="GHEA Grapalat" w:hAnsi="GHEA Grapalat"/>
          <w:lang w:val="ru-RU"/>
        </w:rPr>
        <w:t>2.4.</w:t>
      </w:r>
      <w:r w:rsidR="00754FA1">
        <w:rPr>
          <w:rFonts w:ascii="GHEA Grapalat" w:hAnsi="GHEA Grapalat"/>
          <w:lang w:val="hy-AM"/>
        </w:rPr>
        <w:t>9</w:t>
      </w:r>
      <w:r w:rsidR="00754FA1" w:rsidRPr="004652FD">
        <w:rPr>
          <w:rFonts w:ascii="GHEA Grapalat" w:hAnsi="GHEA Grapalat"/>
          <w:lang w:val="ru-RU"/>
        </w:rPr>
        <w:t xml:space="preserve"> </w:t>
      </w:r>
      <w:r w:rsidRPr="004652FD">
        <w:rPr>
          <w:rFonts w:ascii="GHEA Grapalat" w:hAnsi="GHEA Grapalat"/>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22597F" w:rsidRPr="00B318A3" w:rsidRDefault="0022597F" w:rsidP="0022597F">
      <w:pPr>
        <w:widowControl w:val="0"/>
        <w:tabs>
          <w:tab w:val="left" w:pos="1276"/>
        </w:tabs>
        <w:spacing w:after="160"/>
        <w:rPr>
          <w:rFonts w:ascii="GHEA Grapalat" w:hAnsi="GHEA Grapalat"/>
          <w:lang w:val="ru-RU"/>
        </w:rPr>
      </w:pPr>
      <w:r w:rsidRPr="00A9152A">
        <w:rPr>
          <w:rFonts w:ascii="GHEA Grapalat" w:hAnsi="GHEA Grapalat"/>
          <w:lang w:val="ru-RU"/>
        </w:rPr>
        <w:t>2.4.</w:t>
      </w:r>
      <w:r w:rsidR="00754FA1">
        <w:rPr>
          <w:rFonts w:ascii="GHEA Grapalat" w:hAnsi="GHEA Grapalat"/>
          <w:lang w:val="hy-AM"/>
        </w:rPr>
        <w:t>10</w:t>
      </w:r>
      <w:r w:rsidR="00754FA1" w:rsidRPr="00A9152A">
        <w:rPr>
          <w:rFonts w:ascii="GHEA Grapalat" w:hAnsi="GHEA Grapalat"/>
          <w:lang w:val="ru-RU"/>
        </w:rPr>
        <w:t xml:space="preserve"> </w:t>
      </w:r>
      <w:r w:rsidRPr="00A9152A">
        <w:rPr>
          <w:rFonts w:ascii="GHEA Grapalat" w:hAnsi="GHEA Grapalat"/>
          <w:lang w:val="ru-RU"/>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92F9F" w:rsidRDefault="00A92F9F" w:rsidP="0022597F">
      <w:pPr>
        <w:widowControl w:val="0"/>
        <w:tabs>
          <w:tab w:val="left" w:pos="1276"/>
        </w:tabs>
        <w:spacing w:after="160"/>
        <w:jc w:val="center"/>
        <w:rPr>
          <w:rFonts w:ascii="GHEA Grapalat" w:hAnsi="GHEA Grapalat"/>
          <w:b/>
          <w:lang w:val="ru-RU"/>
        </w:rPr>
      </w:pPr>
    </w:p>
    <w:p w:rsidR="00A92F9F" w:rsidRDefault="00A92F9F" w:rsidP="0022597F">
      <w:pPr>
        <w:widowControl w:val="0"/>
        <w:tabs>
          <w:tab w:val="left" w:pos="1276"/>
        </w:tabs>
        <w:spacing w:after="160"/>
        <w:jc w:val="center"/>
        <w:rPr>
          <w:rFonts w:ascii="GHEA Grapalat" w:hAnsi="GHEA Grapalat"/>
          <w:b/>
          <w:lang w:val="ru-RU"/>
        </w:rPr>
      </w:pPr>
    </w:p>
    <w:p w:rsidR="00A92F9F" w:rsidRDefault="00A92F9F" w:rsidP="0022597F">
      <w:pPr>
        <w:widowControl w:val="0"/>
        <w:tabs>
          <w:tab w:val="left" w:pos="1276"/>
        </w:tabs>
        <w:spacing w:after="160"/>
        <w:jc w:val="center"/>
        <w:rPr>
          <w:rFonts w:ascii="GHEA Grapalat" w:hAnsi="GHEA Grapalat"/>
          <w:b/>
          <w:lang w:val="ru-RU"/>
        </w:rPr>
      </w:pPr>
    </w:p>
    <w:p w:rsidR="0022597F" w:rsidRPr="00977DED" w:rsidRDefault="0022597F" w:rsidP="0022597F">
      <w:pPr>
        <w:widowControl w:val="0"/>
        <w:tabs>
          <w:tab w:val="left" w:pos="1276"/>
        </w:tabs>
        <w:spacing w:after="160"/>
        <w:jc w:val="center"/>
        <w:rPr>
          <w:rFonts w:ascii="GHEA Grapalat" w:hAnsi="GHEA Grapalat"/>
          <w:b/>
          <w:lang w:val="ru-RU"/>
        </w:rPr>
      </w:pPr>
      <w:r w:rsidRPr="00977DED">
        <w:rPr>
          <w:rFonts w:ascii="GHEA Grapalat" w:hAnsi="GHEA Grapalat"/>
          <w:b/>
          <w:lang w:val="ru-RU"/>
        </w:rPr>
        <w:t>3. ЦЕНА КОНТРАКТА И ПОРЯДОК ОПЛАТЫ</w:t>
      </w:r>
    </w:p>
    <w:p w:rsidR="0022597F" w:rsidRPr="00B318A3" w:rsidRDefault="0022597F" w:rsidP="0022597F">
      <w:pPr>
        <w:widowControl w:val="0"/>
        <w:tabs>
          <w:tab w:val="left" w:pos="1276"/>
        </w:tabs>
        <w:spacing w:line="240" w:lineRule="auto"/>
        <w:rPr>
          <w:rFonts w:ascii="GHEA Grapalat" w:hAnsi="GHEA Grapalat"/>
          <w:lang w:val="ru-RU"/>
        </w:rPr>
      </w:pPr>
      <w:r w:rsidRPr="00977DED">
        <w:rPr>
          <w:rFonts w:ascii="GHEA Grapalat" w:hAnsi="GHEA Grapalat"/>
          <w:lang w:val="ru-RU"/>
        </w:rPr>
        <w:t>3.1 цена контракта ______</w:t>
      </w:r>
      <w:r>
        <w:rPr>
          <w:rFonts w:ascii="GHEA Grapalat" w:hAnsi="GHEA Grapalat"/>
          <w:lang w:val="ru-RU"/>
        </w:rPr>
        <w:t>__________ драм РА, включая НДС</w:t>
      </w:r>
      <w:r w:rsidRPr="002622D6">
        <w:rPr>
          <w:rFonts w:ascii="GHEA Grapalat" w:hAnsi="GHEA Grapalat"/>
          <w:lang w:val="ru-RU"/>
        </w:rPr>
        <w:t>.</w:t>
      </w:r>
      <w:r>
        <w:rPr>
          <w:rStyle w:val="a7"/>
          <w:rFonts w:ascii="GHEA Grapalat" w:hAnsi="GHEA Grapalat"/>
          <w:lang w:val="ru-RU"/>
        </w:rPr>
        <w:footnoteReference w:id="6"/>
      </w:r>
    </w:p>
    <w:p w:rsidR="0022597F" w:rsidRPr="00B318A3" w:rsidRDefault="0022597F" w:rsidP="0022597F">
      <w:pPr>
        <w:widowControl w:val="0"/>
        <w:tabs>
          <w:tab w:val="left" w:pos="1276"/>
        </w:tabs>
        <w:spacing w:line="240" w:lineRule="auto"/>
        <w:rPr>
          <w:rFonts w:ascii="GHEA Grapalat" w:hAnsi="GHEA Grapalat"/>
          <w:lang w:val="ru-RU"/>
        </w:rPr>
      </w:pPr>
      <w:r w:rsidRPr="002622D6">
        <w:rPr>
          <w:rFonts w:ascii="GHEA Grapalat" w:hAnsi="GHEA Grapalat"/>
          <w:lang w:val="ru-RU"/>
        </w:rPr>
        <w:t>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w:t>
      </w:r>
      <w:r w:rsidRPr="001A2B78">
        <w:rPr>
          <w:rFonts w:ascii="GHEA Grapalat" w:hAnsi="GHEA Grapalat"/>
          <w:lang w:val="ru-RU"/>
        </w:rPr>
        <w:t xml:space="preserve"> </w:t>
      </w:r>
    </w:p>
    <w:p w:rsidR="0022597F" w:rsidRPr="00B318A3" w:rsidRDefault="0022597F" w:rsidP="0022597F">
      <w:pPr>
        <w:widowControl w:val="0"/>
        <w:tabs>
          <w:tab w:val="left" w:pos="1276"/>
        </w:tabs>
        <w:spacing w:line="240" w:lineRule="auto"/>
        <w:rPr>
          <w:rFonts w:ascii="GHEA Grapalat" w:hAnsi="GHEA Grapalat"/>
          <w:lang w:val="ru-RU"/>
        </w:rPr>
      </w:pPr>
      <w:r w:rsidRPr="001A2B78">
        <w:rPr>
          <w:rFonts w:ascii="GHEA Grapalat" w:hAnsi="GHEA Grapalat"/>
          <w:lang w:val="ru-RU"/>
        </w:rPr>
        <w:t>Цена на поставку товара стабильна, и продавец не имеет права требовать увеличения, а покупатель снизит эту цену.</w:t>
      </w:r>
    </w:p>
    <w:p w:rsidR="0022597F" w:rsidRPr="00B318A3" w:rsidRDefault="0022597F" w:rsidP="0022597F">
      <w:pPr>
        <w:widowControl w:val="0"/>
        <w:tabs>
          <w:tab w:val="left" w:pos="1276"/>
        </w:tabs>
        <w:spacing w:line="240" w:lineRule="auto"/>
        <w:rPr>
          <w:rFonts w:ascii="GHEA Grapalat" w:hAnsi="GHEA Grapalat"/>
          <w:lang w:val="ru-RU"/>
        </w:rPr>
      </w:pPr>
      <w:r w:rsidRPr="001A2B78">
        <w:rPr>
          <w:rFonts w:ascii="GHEA Grapalat" w:hAnsi="GHEA Grapalat"/>
          <w:lang w:val="ru-RU"/>
        </w:rPr>
        <w:t>3.2. покупатель переводит на банковский счет продавца предоплату от цены контракта до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w:t>
      </w:r>
      <w:r>
        <w:rPr>
          <w:rFonts w:ascii="GHEA Grapalat" w:hAnsi="GHEA Grapalat"/>
          <w:lang w:val="ru-RU"/>
        </w:rPr>
        <w:t>латежи продавцу не производятся</w:t>
      </w:r>
      <w:r w:rsidRPr="00CF61D6">
        <w:rPr>
          <w:rFonts w:ascii="GHEA Grapalat" w:hAnsi="GHEA Grapalat"/>
          <w:lang w:val="ru-RU"/>
        </w:rPr>
        <w:t>.</w:t>
      </w:r>
      <w:r>
        <w:rPr>
          <w:rStyle w:val="a7"/>
          <w:rFonts w:ascii="GHEA Grapalat" w:hAnsi="GHEA Grapalat"/>
          <w:lang w:val="ru-RU"/>
        </w:rPr>
        <w:footnoteReference w:id="7"/>
      </w:r>
    </w:p>
    <w:p w:rsidR="0022597F" w:rsidRPr="00080B49" w:rsidRDefault="0022597F" w:rsidP="0022597F">
      <w:pPr>
        <w:widowControl w:val="0"/>
        <w:tabs>
          <w:tab w:val="left" w:pos="1276"/>
        </w:tabs>
        <w:spacing w:line="240" w:lineRule="auto"/>
        <w:rPr>
          <w:rFonts w:ascii="GHEA Grapalat" w:hAnsi="GHEA Grapalat"/>
          <w:lang w:val="hy-AM"/>
        </w:rPr>
      </w:pPr>
      <w:r w:rsidRPr="00080B49">
        <w:rPr>
          <w:rFonts w:ascii="GHEA Grapalat" w:hAnsi="GHEA Grapalat"/>
          <w:lang w:val="ru-RU"/>
        </w:rPr>
        <w:t xml:space="preserve">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w:t>
      </w:r>
      <w:proofErr w:type="spellStart"/>
      <w:r w:rsidR="001515B8" w:rsidRPr="00080B49">
        <w:rPr>
          <w:rFonts w:ascii="GHEA Grapalat" w:hAnsi="GHEA Grapalat"/>
          <w:lang w:val="ru-RU"/>
        </w:rPr>
        <w:t>в</w:t>
      </w:r>
      <w:proofErr w:type="spellEnd"/>
      <w:r w:rsidR="001515B8" w:rsidRPr="00080B49">
        <w:rPr>
          <w:rFonts w:ascii="GHEA Grapalat" w:hAnsi="GHEA Grapalat"/>
          <w:lang w:val="ru-RU"/>
        </w:rPr>
        <w:t xml:space="preserve"> течение </w:t>
      </w:r>
      <w:proofErr w:type="gramStart"/>
      <w:r w:rsidR="001515B8" w:rsidRPr="00080B49">
        <w:rPr>
          <w:rFonts w:ascii="GHEA Grapalat" w:hAnsi="GHEA Grapalat"/>
          <w:lang w:val="ru-RU"/>
        </w:rPr>
        <w:t>месяцев</w:t>
      </w:r>
      <w:r w:rsidR="001515B8" w:rsidRPr="00080B49">
        <w:rPr>
          <w:rFonts w:ascii="GHEA Grapalat" w:hAnsi="GHEA Grapalat"/>
          <w:lang w:val="hy-AM"/>
        </w:rPr>
        <w:t xml:space="preserve"> </w:t>
      </w:r>
      <w:r w:rsidRPr="00080B49">
        <w:rPr>
          <w:rFonts w:ascii="GHEA Grapalat" w:hAnsi="GHEA Grapalat"/>
          <w:lang w:val="ru-RU"/>
        </w:rPr>
        <w:t>,</w:t>
      </w:r>
      <w:proofErr w:type="gramEnd"/>
      <w:r w:rsidRPr="00080B49">
        <w:rPr>
          <w:rFonts w:ascii="GHEA Grapalat" w:hAnsi="GHEA Grapalat"/>
          <w:lang w:val="ru-RU"/>
        </w:rPr>
        <w:t xml:space="preserve"> предусмотренных графиком оплаты договора (приложение № </w:t>
      </w:r>
      <w:r w:rsidR="00E56C92" w:rsidRPr="00080B49">
        <w:rPr>
          <w:rFonts w:ascii="GHEA Grapalat" w:hAnsi="GHEA Grapalat"/>
          <w:lang w:val="ru-RU"/>
        </w:rPr>
        <w:t>3</w:t>
      </w:r>
      <w:r w:rsidRPr="00080B49">
        <w:rPr>
          <w:rFonts w:ascii="GHEA Grapalat" w:hAnsi="GHEA Grapalat"/>
          <w:lang w:val="ru-RU"/>
        </w:rPr>
        <w:t xml:space="preserve"> но не позднее </w:t>
      </w:r>
      <w:r w:rsidR="00A56F73" w:rsidRPr="00080B49">
        <w:rPr>
          <w:rFonts w:ascii="GHEA Grapalat" w:hAnsi="GHEA Grapalat"/>
          <w:lang w:val="hy-AM"/>
        </w:rPr>
        <w:t xml:space="preserve">--- </w:t>
      </w:r>
      <w:r w:rsidR="003F33EC" w:rsidRPr="00080B49">
        <w:rPr>
          <w:rFonts w:ascii="GHEA Grapalat" w:hAnsi="GHEA Grapalat"/>
          <w:lang w:val="hy-AM"/>
        </w:rPr>
        <w:t xml:space="preserve"> </w:t>
      </w:r>
      <w:r w:rsidR="003F33EC" w:rsidRPr="00080B49">
        <w:rPr>
          <w:rFonts w:ascii="GHEA Grapalat" w:hAnsi="GHEA Grapalat"/>
          <w:lang w:val="ru-RU"/>
        </w:rPr>
        <w:t xml:space="preserve">ого </w:t>
      </w:r>
      <w:r w:rsidRPr="00080B49">
        <w:rPr>
          <w:rFonts w:ascii="GHEA Grapalat" w:hAnsi="GHEA Grapalat"/>
          <w:lang w:val="ru-RU"/>
        </w:rPr>
        <w:t>декабря текущего года.</w:t>
      </w:r>
    </w:p>
    <w:p w:rsidR="0022597F" w:rsidRPr="00B318A3" w:rsidRDefault="003F3CF4" w:rsidP="0022597F">
      <w:pPr>
        <w:widowControl w:val="0"/>
        <w:tabs>
          <w:tab w:val="left" w:pos="1276"/>
        </w:tabs>
        <w:spacing w:line="240" w:lineRule="auto"/>
        <w:rPr>
          <w:rFonts w:ascii="GHEA Grapalat" w:hAnsi="GHEA Grapalat"/>
          <w:lang w:val="ru-RU"/>
        </w:rPr>
      </w:pPr>
      <w:r w:rsidRPr="00080B49">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w:t>
      </w:r>
      <w:r w:rsidR="00421AF9" w:rsidRPr="00080B49">
        <w:rPr>
          <w:rFonts w:ascii="GHEA Grapalat" w:hAnsi="GHEA Grapalat"/>
          <w:lang w:val="hy-AM"/>
        </w:rPr>
        <w:t xml:space="preserve">в случае поступления в казначейскую систему протокола передачи-приема </w:t>
      </w:r>
      <w:r w:rsidR="004C03D4" w:rsidRPr="00080B49">
        <w:rPr>
          <w:rFonts w:ascii="GHEA Grapalat" w:hAnsi="GHEA Grapalat"/>
          <w:lang w:val="hy-AM"/>
        </w:rPr>
        <w:t xml:space="preserve">производит данный платеж </w:t>
      </w:r>
      <w:r w:rsidR="00421AF9" w:rsidRPr="00080B49">
        <w:rPr>
          <w:rFonts w:ascii="GHEA Grapalat" w:hAnsi="GHEA Grapalat"/>
          <w:lang w:val="hy-AM"/>
        </w:rPr>
        <w:t xml:space="preserve">в сроки, установленные графиком </w:t>
      </w:r>
      <w:r w:rsidR="004C03D4" w:rsidRPr="00080B49">
        <w:rPr>
          <w:rFonts w:ascii="GHEA Grapalat" w:hAnsi="GHEA Grapalat"/>
          <w:lang w:val="hy-AM"/>
        </w:rPr>
        <w:t>օ</w:t>
      </w:r>
      <w:r w:rsidR="00421AF9" w:rsidRPr="00080B49">
        <w:rPr>
          <w:rFonts w:ascii="GHEA Grapalat" w:hAnsi="GHEA Grapalat"/>
          <w:lang w:val="hy-AM"/>
        </w:rPr>
        <w:t>платы настоящего Договора, в течение пяти рабочих дней</w:t>
      </w:r>
      <w:r w:rsidR="003F33EC" w:rsidRPr="00080B49">
        <w:rPr>
          <w:rFonts w:ascii="GHEA Grapalat" w:hAnsi="GHEA Grapalat"/>
          <w:lang w:val="ru-RU"/>
        </w:rPr>
        <w:t xml:space="preserve"> </w:t>
      </w:r>
      <w:r w:rsidR="003F33EC" w:rsidRPr="00080B49">
        <w:rPr>
          <w:rFonts w:ascii="GHEA Grapalat" w:hAnsi="GHEA Grapalat"/>
          <w:vertAlign w:val="superscript"/>
          <w:lang w:val="ru-RU"/>
        </w:rPr>
        <w:t>6.1</w:t>
      </w:r>
      <w:r w:rsidR="00421AF9" w:rsidRPr="003F3CF4">
        <w:rPr>
          <w:rFonts w:ascii="GHEA Grapalat" w:hAnsi="GHEA Grapalat"/>
          <w:lang w:val="hy-AM"/>
        </w:rPr>
        <w:t xml:space="preserve"> </w:t>
      </w:r>
    </w:p>
    <w:p w:rsidR="0022597F" w:rsidRPr="00B318A3" w:rsidRDefault="0022597F" w:rsidP="0022597F">
      <w:pPr>
        <w:widowControl w:val="0"/>
        <w:tabs>
          <w:tab w:val="left" w:pos="1276"/>
        </w:tabs>
        <w:spacing w:line="240" w:lineRule="auto"/>
        <w:jc w:val="center"/>
        <w:rPr>
          <w:rFonts w:ascii="GHEA Grapalat" w:hAnsi="GHEA Grapalat"/>
          <w:b/>
          <w:lang w:val="ru-RU"/>
        </w:rPr>
      </w:pPr>
      <w:r w:rsidRPr="00B318A3">
        <w:rPr>
          <w:rFonts w:ascii="GHEA Grapalat" w:hAnsi="GHEA Grapalat"/>
          <w:b/>
          <w:lang w:val="ru-RU"/>
        </w:rPr>
        <w:t>4. КАЧЕСТВО И ГАРАНТИЯ ПРОДУКТА</w:t>
      </w:r>
    </w:p>
    <w:p w:rsidR="0022597F" w:rsidRPr="00B318A3" w:rsidRDefault="0022597F" w:rsidP="0022597F">
      <w:pPr>
        <w:widowControl w:val="0"/>
        <w:tabs>
          <w:tab w:val="left" w:pos="1276"/>
        </w:tabs>
        <w:spacing w:line="240" w:lineRule="auto"/>
        <w:jc w:val="center"/>
        <w:rPr>
          <w:rFonts w:ascii="GHEA Grapalat" w:hAnsi="GHEA Grapalat"/>
          <w:b/>
          <w:lang w:val="ru-RU"/>
        </w:rPr>
      </w:pPr>
    </w:p>
    <w:p w:rsidR="0022597F" w:rsidRPr="00B318A3" w:rsidRDefault="0022597F" w:rsidP="0022597F">
      <w:pPr>
        <w:widowControl w:val="0"/>
        <w:tabs>
          <w:tab w:val="left" w:pos="1276"/>
        </w:tabs>
        <w:spacing w:line="240" w:lineRule="auto"/>
        <w:rPr>
          <w:rFonts w:ascii="GHEA Grapalat" w:hAnsi="GHEA Grapalat"/>
          <w:lang w:val="ru-RU"/>
        </w:rPr>
      </w:pPr>
      <w:r>
        <w:rPr>
          <w:rFonts w:ascii="GHEA Grapalat" w:hAnsi="GHEA Grapalat"/>
          <w:lang w:val="ru-RU"/>
        </w:rPr>
        <w:t>4.</w:t>
      </w:r>
      <w:proofErr w:type="gramStart"/>
      <w:r>
        <w:rPr>
          <w:rFonts w:ascii="GHEA Grapalat" w:hAnsi="GHEA Grapalat"/>
          <w:lang w:val="ru-RU"/>
        </w:rPr>
        <w:t>1.</w:t>
      </w:r>
      <w:r w:rsidRPr="000A1C70">
        <w:rPr>
          <w:rFonts w:ascii="GHEA Grapalat" w:hAnsi="GHEA Grapalat"/>
          <w:lang w:val="ru-RU"/>
        </w:rPr>
        <w:t>Продавец</w:t>
      </w:r>
      <w:proofErr w:type="gramEnd"/>
      <w:r w:rsidRPr="000A1C70">
        <w:rPr>
          <w:rFonts w:ascii="GHEA Grapalat" w:hAnsi="GHEA Grapalat"/>
          <w:lang w:val="ru-RU"/>
        </w:rPr>
        <w:t xml:space="preserve"> гарантирует соответствие качества поставленной продукции требованиям государственного стандарта.</w:t>
      </w:r>
    </w:p>
    <w:p w:rsidR="0022597F" w:rsidRPr="00260C35" w:rsidRDefault="0022597F" w:rsidP="0022597F">
      <w:pPr>
        <w:widowControl w:val="0"/>
        <w:tabs>
          <w:tab w:val="left" w:pos="1134"/>
        </w:tabs>
        <w:spacing w:after="160" w:line="240" w:lineRule="auto"/>
        <w:rPr>
          <w:rFonts w:ascii="GHEA Grapalat" w:hAnsi="GHEA Grapalat"/>
          <w:lang w:val="ru-RU"/>
        </w:rPr>
      </w:pPr>
      <w:r w:rsidRPr="00260C35">
        <w:rPr>
          <w:rFonts w:ascii="GHEA Grapalat" w:hAnsi="GHEA Grapalat"/>
          <w:lang w:val="ru-RU"/>
        </w:rPr>
        <w:t xml:space="preserve">4.2.Для товаров, являющихся основным средством, гарантийным сроком устанавливается ________________ календарных дней со дня, следующего за днем принятия товара </w:t>
      </w:r>
      <w:proofErr w:type="spellStart"/>
      <w:r w:rsidRPr="00260C35">
        <w:rPr>
          <w:rFonts w:ascii="GHEA Grapalat" w:hAnsi="GHEA Grapalat"/>
          <w:lang w:val="ru-RU"/>
        </w:rPr>
        <w:t>Покупателем.Если</w:t>
      </w:r>
      <w:proofErr w:type="spellEnd"/>
      <w:r w:rsidRPr="00260C35">
        <w:rPr>
          <w:rFonts w:ascii="GHEA Grapalat" w:hAnsi="GHEA Grapalat"/>
          <w:lang w:val="ru-RU"/>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a7"/>
          <w:rFonts w:ascii="GHEA Grapalat" w:hAnsi="GHEA Grapalat"/>
          <w:lang w:val="ru-RU"/>
        </w:rPr>
        <w:footnoteReference w:id="8"/>
      </w:r>
      <w:r w:rsidRPr="00260C35">
        <w:rPr>
          <w:rFonts w:ascii="GHEA Grapalat" w:hAnsi="GHEA Grapalat"/>
          <w:lang w:val="ru-RU"/>
        </w:rPr>
        <w:t>.</w:t>
      </w:r>
    </w:p>
    <w:p w:rsidR="0022597F" w:rsidRPr="00260C35" w:rsidRDefault="0022597F" w:rsidP="0022597F">
      <w:pPr>
        <w:widowControl w:val="0"/>
        <w:tabs>
          <w:tab w:val="left" w:pos="1276"/>
        </w:tabs>
        <w:spacing w:line="240" w:lineRule="auto"/>
        <w:rPr>
          <w:rFonts w:ascii="GHEA Grapalat" w:hAnsi="GHEA Grapalat"/>
          <w:lang w:val="ru-RU"/>
        </w:rPr>
      </w:pPr>
    </w:p>
    <w:p w:rsidR="0022597F" w:rsidRPr="00B318A3" w:rsidRDefault="0022597F" w:rsidP="0022597F">
      <w:pPr>
        <w:widowControl w:val="0"/>
        <w:tabs>
          <w:tab w:val="left" w:pos="1276"/>
        </w:tabs>
        <w:jc w:val="center"/>
        <w:rPr>
          <w:rFonts w:ascii="GHEA Grapalat" w:hAnsi="GHEA Grapalat"/>
          <w:b/>
          <w:lang w:val="ru-RU"/>
        </w:rPr>
      </w:pPr>
      <w:r w:rsidRPr="00151EF0">
        <w:rPr>
          <w:rFonts w:ascii="GHEA Grapalat" w:hAnsi="GHEA Grapalat"/>
          <w:b/>
          <w:lang w:val="ru-RU"/>
        </w:rPr>
        <w:t>5. ПЕРЕДАЧА И ПРИЕМ ТОВАРА</w:t>
      </w:r>
    </w:p>
    <w:p w:rsidR="0022597F" w:rsidRPr="00B318A3" w:rsidRDefault="0022597F" w:rsidP="0022597F">
      <w:pPr>
        <w:widowControl w:val="0"/>
        <w:tabs>
          <w:tab w:val="left" w:pos="1276"/>
        </w:tabs>
        <w:spacing w:line="240" w:lineRule="auto"/>
        <w:rPr>
          <w:rFonts w:ascii="GHEA Grapalat" w:hAnsi="GHEA Grapalat"/>
          <w:lang w:val="ru-RU"/>
        </w:rPr>
      </w:pPr>
      <w:r w:rsidRPr="00CF35F9">
        <w:rPr>
          <w:rFonts w:ascii="GHEA Grapalat" w:hAnsi="GHEA Grapalat"/>
          <w:lang w:val="ru-RU"/>
        </w:rPr>
        <w:t>5.1поставленный товар принимается подписанием протокола передачи-прием</w:t>
      </w:r>
      <w:r>
        <w:rPr>
          <w:rFonts w:ascii="GHEA Grapalat" w:hAnsi="GHEA Grapalat"/>
          <w:lang w:val="ru-RU"/>
        </w:rPr>
        <w:t xml:space="preserve">а между покупателем и </w:t>
      </w:r>
      <w:proofErr w:type="spellStart"/>
      <w:proofErr w:type="gramStart"/>
      <w:r>
        <w:rPr>
          <w:rFonts w:ascii="GHEA Grapalat" w:hAnsi="GHEA Grapalat"/>
          <w:lang w:val="ru-RU"/>
        </w:rPr>
        <w:t>продавцом</w:t>
      </w:r>
      <w:r w:rsidRPr="00355763">
        <w:rPr>
          <w:rFonts w:ascii="GHEA Grapalat" w:hAnsi="GHEA Grapalat"/>
          <w:lang w:val="ru-RU"/>
        </w:rPr>
        <w:t>.Факт</w:t>
      </w:r>
      <w:proofErr w:type="spellEnd"/>
      <w:proofErr w:type="gramEnd"/>
      <w:r w:rsidRPr="00355763">
        <w:rPr>
          <w:rFonts w:ascii="GHEA Grapalat" w:hAnsi="GHEA Grapalat"/>
          <w:lang w:val="ru-RU"/>
        </w:rPr>
        <w:t xml:space="preserve"> передачи товара покупателю фиксируется двусторонним подтвержденным документом между покупателем и продавцом с указа</w:t>
      </w:r>
      <w:r>
        <w:rPr>
          <w:rFonts w:ascii="GHEA Grapalat" w:hAnsi="GHEA Grapalat"/>
          <w:lang w:val="ru-RU"/>
        </w:rPr>
        <w:t>нием даты составления документа</w:t>
      </w:r>
      <w:r w:rsidRPr="00355763">
        <w:rPr>
          <w:rFonts w:ascii="GHEA Grapalat" w:hAnsi="GHEA Grapalat"/>
          <w:lang w:val="ru-RU"/>
        </w:rPr>
        <w:t>.</w:t>
      </w:r>
    </w:p>
    <w:p w:rsidR="0022597F" w:rsidRPr="004427F0" w:rsidRDefault="0022597F" w:rsidP="0022597F">
      <w:pPr>
        <w:widowControl w:val="0"/>
        <w:spacing w:line="240" w:lineRule="auto"/>
        <w:ind w:firstLine="567"/>
        <w:rPr>
          <w:rFonts w:ascii="GHEA Grapalat" w:hAnsi="GHEA Grapalat"/>
          <w:lang w:val="ru-RU"/>
        </w:rPr>
      </w:pPr>
      <w:r w:rsidRPr="00FE29DA">
        <w:rPr>
          <w:rFonts w:ascii="GHEA Grapalat" w:hAnsi="GHEA Grapalat"/>
          <w:lang w:val="ru-RU"/>
        </w:rPr>
        <w:t xml:space="preserve">Включительно до дня, предусмотренного для поставки Товара по Договору, Продавец предоставляет </w:t>
      </w:r>
      <w:proofErr w:type="gramStart"/>
      <w:r w:rsidRPr="00FE29DA">
        <w:rPr>
          <w:rFonts w:ascii="GHEA Grapalat" w:hAnsi="GHEA Grapalat"/>
          <w:lang w:val="ru-RU"/>
        </w:rPr>
        <w:t>Покупателю</w:t>
      </w:r>
      <w:proofErr w:type="gramEnd"/>
      <w:r w:rsidRPr="00FE29DA">
        <w:rPr>
          <w:rFonts w:ascii="GHEA Grapalat" w:hAnsi="GHEA Grapalat"/>
          <w:lang w:val="ru-RU"/>
        </w:rPr>
        <w:t xml:space="preserve"> подписанный им документ, фиксирующий факт передачи товара Покупателю (Приложение № </w:t>
      </w:r>
      <w:r w:rsidR="00E56C92" w:rsidRPr="00754FA1">
        <w:rPr>
          <w:rFonts w:ascii="GHEA Grapalat" w:hAnsi="GHEA Grapalat"/>
          <w:lang w:val="ru-RU"/>
        </w:rPr>
        <w:t>4</w:t>
      </w:r>
      <w:r w:rsidRPr="00FE29DA">
        <w:rPr>
          <w:rFonts w:ascii="GHEA Grapalat" w:hAnsi="GHEA Grapalat"/>
          <w:lang w:val="ru-RU"/>
        </w:rPr>
        <w:t xml:space="preserve">.1), а посредством системы электронных закупок </w:t>
      </w:r>
      <w:proofErr w:type="spellStart"/>
      <w:r w:rsidRPr="00B138F3">
        <w:rPr>
          <w:rFonts w:ascii="GHEA Grapalat" w:hAnsi="GHEA Grapalat"/>
        </w:rPr>
        <w:t>armeps</w:t>
      </w:r>
      <w:proofErr w:type="spellEnd"/>
      <w:r w:rsidRPr="00FE29DA">
        <w:rPr>
          <w:rFonts w:ascii="GHEA Grapalat" w:hAnsi="GHEA Grapalat"/>
          <w:lang w:val="ru-RU"/>
        </w:rPr>
        <w:t xml:space="preserve"> (пособие по осуществлению действия размещено в разделе "Электронные закупки" интернет сайта, действующего по адресу </w:t>
      </w:r>
      <w:r w:rsidRPr="00B138F3">
        <w:rPr>
          <w:rFonts w:ascii="GHEA Grapalat" w:hAnsi="GHEA Grapalat"/>
        </w:rPr>
        <w:t>www</w:t>
      </w:r>
      <w:r w:rsidRPr="00FE29DA">
        <w:rPr>
          <w:rFonts w:ascii="GHEA Grapalat" w:hAnsi="GHEA Grapalat"/>
          <w:lang w:val="ru-RU"/>
        </w:rPr>
        <w:t>.</w:t>
      </w:r>
      <w:r w:rsidRPr="00B138F3">
        <w:rPr>
          <w:rFonts w:ascii="GHEA Grapalat" w:hAnsi="GHEA Grapalat"/>
        </w:rPr>
        <w:t>procurement</w:t>
      </w:r>
      <w:r w:rsidRPr="00FE29DA">
        <w:rPr>
          <w:rFonts w:ascii="GHEA Grapalat" w:hAnsi="GHEA Grapalat"/>
          <w:lang w:val="ru-RU"/>
        </w:rPr>
        <w:t>.</w:t>
      </w:r>
      <w:r w:rsidRPr="00B138F3">
        <w:rPr>
          <w:rFonts w:ascii="GHEA Grapalat" w:hAnsi="GHEA Grapalat"/>
        </w:rPr>
        <w:t>am</w:t>
      </w:r>
      <w:r w:rsidRPr="00FE29DA">
        <w:rPr>
          <w:rFonts w:ascii="GHEA Grapalat" w:hAnsi="GHEA Grapalat"/>
          <w:lang w:val="ru-RU"/>
        </w:rPr>
        <w:t xml:space="preserve">) — также акт приема-передачи (Приложение № </w:t>
      </w:r>
      <w:r w:rsidR="00E56C92" w:rsidRPr="00754FA1">
        <w:rPr>
          <w:rFonts w:ascii="GHEA Grapalat" w:hAnsi="GHEA Grapalat"/>
          <w:lang w:val="ru-RU"/>
        </w:rPr>
        <w:t>4</w:t>
      </w:r>
      <w:r w:rsidRPr="00FE29DA">
        <w:rPr>
          <w:rFonts w:ascii="GHEA Grapalat" w:hAnsi="GHEA Grapalat"/>
          <w:lang w:val="ru-RU"/>
        </w:rPr>
        <w:t>). При</w:t>
      </w:r>
      <w:r w:rsidRPr="00B138F3">
        <w:rPr>
          <w:rFonts w:ascii="Courier New" w:hAnsi="Courier New" w:cs="Courier New"/>
        </w:rPr>
        <w:t> </w:t>
      </w:r>
      <w:r w:rsidRPr="00FE29DA">
        <w:rPr>
          <w:rFonts w:ascii="GHEA Grapalat" w:hAnsi="GHEA Grapalat"/>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9D371F">
          <w:rPr>
            <w:rStyle w:val="aa"/>
            <w:rFonts w:ascii="GHEA Grapalat" w:hAnsi="GHEA Grapalat"/>
          </w:rPr>
          <w:t>www</w:t>
        </w:r>
        <w:r w:rsidRPr="00FE29DA">
          <w:rPr>
            <w:rStyle w:val="aa"/>
            <w:rFonts w:ascii="GHEA Grapalat" w:hAnsi="GHEA Grapalat"/>
            <w:lang w:val="ru-RU"/>
          </w:rPr>
          <w:t>.</w:t>
        </w:r>
        <w:r w:rsidRPr="009D371F">
          <w:rPr>
            <w:rStyle w:val="aa"/>
            <w:rFonts w:ascii="GHEA Grapalat" w:hAnsi="GHEA Grapalat"/>
          </w:rPr>
          <w:t>procurement</w:t>
        </w:r>
        <w:r w:rsidRPr="00FE29DA">
          <w:rPr>
            <w:rStyle w:val="aa"/>
            <w:rFonts w:ascii="GHEA Grapalat" w:hAnsi="GHEA Grapalat"/>
            <w:lang w:val="ru-RU"/>
          </w:rPr>
          <w:t>.</w:t>
        </w:r>
        <w:r w:rsidRPr="009D371F">
          <w:rPr>
            <w:rStyle w:val="aa"/>
            <w:rFonts w:ascii="GHEA Grapalat" w:hAnsi="GHEA Grapalat"/>
          </w:rPr>
          <w:t>am</w:t>
        </w:r>
      </w:hyperlink>
      <w:r w:rsidRPr="00FE29DA">
        <w:rPr>
          <w:rFonts w:ascii="GHEA Grapalat" w:hAnsi="GHEA Grapalat"/>
          <w:lang w:val="ru-RU"/>
        </w:rPr>
        <w:t>).</w:t>
      </w:r>
    </w:p>
    <w:p w:rsidR="0022597F" w:rsidRPr="00FA6B0A" w:rsidRDefault="0022597F" w:rsidP="0022597F">
      <w:pPr>
        <w:widowControl w:val="0"/>
        <w:tabs>
          <w:tab w:val="left" w:pos="1276"/>
        </w:tabs>
        <w:spacing w:line="240" w:lineRule="auto"/>
        <w:rPr>
          <w:rFonts w:ascii="GHEA Grapalat" w:hAnsi="GHEA Grapalat"/>
          <w:lang w:val="ru-RU"/>
        </w:rPr>
      </w:pPr>
      <w:r w:rsidRPr="00FB6A71">
        <w:rPr>
          <w:rFonts w:ascii="GHEA Grapalat" w:hAnsi="GHEA Grapalat"/>
          <w:lang w:val="ru-RU"/>
        </w:rPr>
        <w:t xml:space="preserve">5.2. если поставленный товар соответствует условиям договора, покупатель в течение рабочего дня со дня, следующего за днем получения документов, указанных в пункте 5.1 договора, подписывает и посредством системы электронных закупок </w:t>
      </w:r>
      <w:proofErr w:type="spellStart"/>
      <w:r w:rsidRPr="00FB6A71">
        <w:rPr>
          <w:rFonts w:ascii="GHEA Grapalat" w:hAnsi="GHEA Grapalat"/>
          <w:lang w:val="ru-RU"/>
        </w:rPr>
        <w:t>armeps</w:t>
      </w:r>
      <w:proofErr w:type="spellEnd"/>
      <w:r w:rsidRPr="00FB6A71">
        <w:rPr>
          <w:rFonts w:ascii="GHEA Grapalat" w:hAnsi="GHEA Grapalat"/>
          <w:lang w:val="ru-RU"/>
        </w:rPr>
        <w:t xml:space="preserve"> предоставляет </w:t>
      </w:r>
      <w:proofErr w:type="gramStart"/>
      <w:r w:rsidRPr="00FB6A71">
        <w:rPr>
          <w:rFonts w:ascii="GHEA Grapalat" w:hAnsi="GHEA Grapalat"/>
          <w:lang w:val="ru-RU"/>
        </w:rPr>
        <w:t>продавцу</w:t>
      </w:r>
      <w:proofErr w:type="gramEnd"/>
      <w:r w:rsidRPr="00FB6A71">
        <w:rPr>
          <w:rFonts w:ascii="GHEA Grapalat" w:hAnsi="GHEA Grapalat"/>
          <w:lang w:val="ru-RU"/>
        </w:rPr>
        <w:t xml:space="preserve"> подписанный им протокол передачи-приема и положительное заключение, послуживше</w:t>
      </w:r>
      <w:r>
        <w:rPr>
          <w:rFonts w:ascii="GHEA Grapalat" w:hAnsi="GHEA Grapalat"/>
          <w:lang w:val="ru-RU"/>
        </w:rPr>
        <w:t>е основанием для его подписания</w:t>
      </w:r>
      <w:r w:rsidRPr="00FA6B0A">
        <w:rPr>
          <w:rFonts w:ascii="GHEA Grapalat" w:hAnsi="GHEA Grapalat"/>
          <w:lang w:val="ru-RU"/>
        </w:rPr>
        <w:t>.</w:t>
      </w:r>
    </w:p>
    <w:p w:rsidR="0022597F" w:rsidRPr="00FA6B0A" w:rsidRDefault="0022597F" w:rsidP="0022597F">
      <w:pPr>
        <w:widowControl w:val="0"/>
        <w:tabs>
          <w:tab w:val="left" w:pos="1134"/>
        </w:tabs>
        <w:spacing w:line="240" w:lineRule="auto"/>
        <w:rPr>
          <w:rFonts w:ascii="GHEA Grapalat" w:hAnsi="GHEA Grapalat"/>
          <w:lang w:val="ru-RU"/>
        </w:rPr>
      </w:pPr>
      <w:r w:rsidRPr="00FA6B0A">
        <w:rPr>
          <w:rFonts w:ascii="GHEA Grapalat" w:hAnsi="GHEA Grapalat"/>
          <w:lang w:val="ru-RU"/>
        </w:rPr>
        <w:t>5.</w:t>
      </w:r>
      <w:proofErr w:type="gramStart"/>
      <w:r w:rsidRPr="00FA6B0A">
        <w:rPr>
          <w:rFonts w:ascii="GHEA Grapalat" w:hAnsi="GHEA Grapalat"/>
          <w:lang w:val="ru-RU"/>
        </w:rPr>
        <w:t>3.Если</w:t>
      </w:r>
      <w:proofErr w:type="gramEnd"/>
      <w:r w:rsidRPr="00FA6B0A">
        <w:rPr>
          <w:rFonts w:ascii="GHEA Grapalat" w:hAnsi="GHEA Grapalat"/>
          <w:lang w:val="ru-RU"/>
        </w:rPr>
        <w:t xml:space="preserve">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B138F3">
        <w:rPr>
          <w:rFonts w:ascii="GHEA Grapalat" w:hAnsi="GHEA Grapalat"/>
        </w:rPr>
        <w:t>ARMEPS</w:t>
      </w:r>
      <w:r w:rsidRPr="00FA6B0A">
        <w:rPr>
          <w:rFonts w:ascii="GHEA Grapalat" w:hAnsi="GHEA Grapalat"/>
          <w:lang w:val="ru-RU"/>
        </w:rPr>
        <w:t xml:space="preserve">, возвращает Продавцу акт приема-передачи, а также отрицательное заключение, послужившее основанием для его </w:t>
      </w:r>
      <w:proofErr w:type="spellStart"/>
      <w:r w:rsidRPr="00FA6B0A">
        <w:rPr>
          <w:rFonts w:ascii="GHEA Grapalat" w:hAnsi="GHEA Grapalat"/>
          <w:lang w:val="ru-RU"/>
        </w:rPr>
        <w:t>неподписания</w:t>
      </w:r>
      <w:proofErr w:type="spellEnd"/>
      <w:r w:rsidRPr="00FA6B0A">
        <w:rPr>
          <w:rFonts w:ascii="GHEA Grapalat" w:hAnsi="GHEA Grapalat"/>
          <w:lang w:val="ru-RU"/>
        </w:rPr>
        <w:t xml:space="preserve">. В случае применения настоящего пункта Покупатель предпринимает меры, предусмотренные договором для подобной ситуации и в отношении </w:t>
      </w:r>
      <w:proofErr w:type="gramStart"/>
      <w:r w:rsidRPr="00FA6B0A">
        <w:rPr>
          <w:rFonts w:ascii="GHEA Grapalat" w:hAnsi="GHEA Grapalat"/>
          <w:lang w:val="ru-RU"/>
        </w:rPr>
        <w:t>Продавца</w:t>
      </w:r>
      <w:proofErr w:type="gramEnd"/>
      <w:r w:rsidRPr="00FA6B0A">
        <w:rPr>
          <w:rFonts w:ascii="GHEA Grapalat" w:hAnsi="GHEA Grapalat"/>
          <w:lang w:val="ru-RU"/>
        </w:rPr>
        <w:t xml:space="preserve"> применяет меры ответственности, предусмотренные договором.</w:t>
      </w:r>
    </w:p>
    <w:p w:rsidR="0022597F" w:rsidRPr="00642F61" w:rsidRDefault="0022597F" w:rsidP="0022597F">
      <w:pPr>
        <w:widowControl w:val="0"/>
        <w:tabs>
          <w:tab w:val="left" w:pos="1134"/>
        </w:tabs>
        <w:spacing w:line="240" w:lineRule="auto"/>
        <w:rPr>
          <w:rFonts w:ascii="GHEA Grapalat" w:hAnsi="GHEA Grapalat"/>
          <w:lang w:val="ru-RU"/>
        </w:rPr>
      </w:pPr>
      <w:r w:rsidRPr="00642F61">
        <w:rPr>
          <w:rFonts w:ascii="GHEA Grapalat" w:hAnsi="GHEA Grapalat"/>
          <w:lang w:val="ru-RU"/>
        </w:rPr>
        <w:t>5.</w:t>
      </w:r>
      <w:proofErr w:type="gramStart"/>
      <w:r>
        <w:rPr>
          <w:rFonts w:ascii="GHEA Grapalat" w:hAnsi="GHEA Grapalat"/>
          <w:lang w:val="ru-RU"/>
        </w:rPr>
        <w:t>4.</w:t>
      </w:r>
      <w:r w:rsidRPr="00642F61">
        <w:rPr>
          <w:rFonts w:ascii="GHEA Grapalat" w:hAnsi="GHEA Grapalat"/>
          <w:lang w:val="ru-RU"/>
        </w:rPr>
        <w:t>Если</w:t>
      </w:r>
      <w:proofErr w:type="gramEnd"/>
      <w:r w:rsidRPr="00642F61">
        <w:rPr>
          <w:rFonts w:ascii="GHEA Grapalat" w:hAnsi="GHEA Grapalat"/>
          <w:lang w:val="ru-RU"/>
        </w:rPr>
        <w:t xml:space="preserve">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22597F" w:rsidRPr="00FA6B0A" w:rsidRDefault="0022597F" w:rsidP="0022597F">
      <w:pPr>
        <w:widowControl w:val="0"/>
        <w:tabs>
          <w:tab w:val="left" w:pos="1276"/>
        </w:tabs>
        <w:spacing w:line="240" w:lineRule="auto"/>
        <w:rPr>
          <w:rFonts w:ascii="GHEA Grapalat" w:hAnsi="GHEA Grapalat"/>
          <w:lang w:val="ru-RU"/>
        </w:rPr>
      </w:pPr>
    </w:p>
    <w:p w:rsidR="0022597F" w:rsidRPr="00BE64E1" w:rsidRDefault="0022597F" w:rsidP="0022597F">
      <w:pPr>
        <w:widowControl w:val="0"/>
        <w:tabs>
          <w:tab w:val="left" w:pos="1276"/>
        </w:tabs>
        <w:spacing w:after="160"/>
        <w:jc w:val="center"/>
        <w:rPr>
          <w:rFonts w:ascii="GHEA Grapalat" w:hAnsi="GHEA Grapalat"/>
          <w:b/>
          <w:lang w:val="ru-RU"/>
        </w:rPr>
      </w:pPr>
      <w:r w:rsidRPr="00812376">
        <w:rPr>
          <w:rFonts w:ascii="GHEA Grapalat" w:hAnsi="GHEA Grapalat"/>
          <w:b/>
          <w:lang w:val="ru-RU"/>
        </w:rPr>
        <w:t>6. ОТВЕТСТВЕННОСТЬ СТОРОН</w:t>
      </w:r>
    </w:p>
    <w:p w:rsidR="0022597F" w:rsidRPr="00B318A3" w:rsidRDefault="0022597F" w:rsidP="0022597F">
      <w:pPr>
        <w:widowControl w:val="0"/>
        <w:tabs>
          <w:tab w:val="left" w:pos="1276"/>
        </w:tabs>
        <w:spacing w:line="240" w:lineRule="auto"/>
        <w:rPr>
          <w:rFonts w:ascii="GHEA Grapalat" w:hAnsi="GHEA Grapalat"/>
          <w:lang w:val="ru-RU"/>
        </w:rPr>
      </w:pPr>
      <w:r>
        <w:rPr>
          <w:rFonts w:ascii="GHEA Grapalat" w:hAnsi="GHEA Grapalat"/>
          <w:lang w:val="ru-RU"/>
        </w:rPr>
        <w:t>6.</w:t>
      </w:r>
      <w:proofErr w:type="gramStart"/>
      <w:r>
        <w:rPr>
          <w:rFonts w:ascii="GHEA Grapalat" w:hAnsi="GHEA Grapalat"/>
          <w:lang w:val="ru-RU"/>
        </w:rPr>
        <w:t>1.</w:t>
      </w:r>
      <w:r w:rsidRPr="003401FB">
        <w:rPr>
          <w:rFonts w:ascii="GHEA Grapalat" w:hAnsi="GHEA Grapalat"/>
          <w:lang w:val="ru-RU"/>
        </w:rPr>
        <w:t>П</w:t>
      </w:r>
      <w:r w:rsidRPr="00BE64E1">
        <w:rPr>
          <w:rFonts w:ascii="GHEA Grapalat" w:hAnsi="GHEA Grapalat"/>
          <w:lang w:val="ru-RU"/>
        </w:rPr>
        <w:t>родавец</w:t>
      </w:r>
      <w:proofErr w:type="gramEnd"/>
      <w:r w:rsidRPr="00BE64E1">
        <w:rPr>
          <w:rFonts w:ascii="GHEA Grapalat" w:hAnsi="GHEA Grapalat"/>
          <w:lang w:val="ru-RU"/>
        </w:rPr>
        <w:t xml:space="preserve"> несет ответственность за качество переданного товара и за соблюдение сроков поставки, предусмотренных договором.</w:t>
      </w:r>
    </w:p>
    <w:p w:rsidR="0022597F" w:rsidRPr="003401FB" w:rsidRDefault="0022597F" w:rsidP="0022597F">
      <w:pPr>
        <w:widowControl w:val="0"/>
        <w:tabs>
          <w:tab w:val="left" w:pos="1276"/>
        </w:tabs>
        <w:spacing w:line="240" w:lineRule="auto"/>
        <w:rPr>
          <w:rFonts w:ascii="GHEA Grapalat" w:hAnsi="GHEA Grapalat"/>
          <w:lang w:val="ru-RU"/>
        </w:rPr>
      </w:pPr>
      <w:r w:rsidRPr="003401FB">
        <w:rPr>
          <w:rFonts w:ascii="GHEA Grapalat" w:hAnsi="GHEA Grapalat"/>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0,05 (ноль целых </w:t>
      </w:r>
      <w:proofErr w:type="spellStart"/>
      <w:r w:rsidRPr="003401FB">
        <w:rPr>
          <w:rFonts w:ascii="GHEA Grapalat" w:hAnsi="GHEA Grapalat"/>
          <w:lang w:val="ru-RU"/>
        </w:rPr>
        <w:t>пятисотных</w:t>
      </w:r>
      <w:proofErr w:type="spellEnd"/>
      <w:r w:rsidRPr="003401FB">
        <w:rPr>
          <w:rFonts w:ascii="GHEA Grapalat" w:hAnsi="GHEA Grapalat"/>
          <w:lang w:val="ru-RU"/>
        </w:rPr>
        <w:t>) процентов цены поставляемого, но не поставленного товара.</w:t>
      </w:r>
    </w:p>
    <w:p w:rsidR="0022597F" w:rsidRPr="00B318A3" w:rsidRDefault="0022597F" w:rsidP="0022597F">
      <w:pPr>
        <w:pStyle w:val="ae"/>
        <w:widowControl w:val="0"/>
        <w:spacing w:line="240" w:lineRule="auto"/>
        <w:ind w:left="0"/>
        <w:rPr>
          <w:rFonts w:ascii="GHEA Grapalat" w:hAnsi="GHEA Grapalat"/>
          <w:color w:val="000000" w:themeColor="text1"/>
          <w:lang w:val="ru-RU"/>
        </w:rPr>
      </w:pPr>
      <w:r w:rsidRPr="005535E3">
        <w:rPr>
          <w:rFonts w:ascii="GHEA Grapalat" w:hAnsi="GHEA Grapalat"/>
          <w:color w:val="000000" w:themeColor="text1"/>
          <w:lang w:val="ru-RU"/>
        </w:rPr>
        <w:t>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(ноль целых пять десятич</w:t>
      </w:r>
      <w:r>
        <w:rPr>
          <w:rFonts w:ascii="GHEA Grapalat" w:hAnsi="GHEA Grapalat"/>
          <w:color w:val="000000" w:themeColor="text1"/>
          <w:lang w:val="ru-RU"/>
        </w:rPr>
        <w:t>ных) процентов от цены договора</w:t>
      </w:r>
      <w:r>
        <w:rPr>
          <w:rStyle w:val="a7"/>
          <w:rFonts w:ascii="GHEA Grapalat" w:hAnsi="GHEA Grapalat"/>
          <w:color w:val="000000" w:themeColor="text1"/>
          <w:lang w:val="ru-RU"/>
        </w:rPr>
        <w:footnoteReference w:id="9"/>
      </w:r>
      <w:r w:rsidRPr="00BF24DE">
        <w:rPr>
          <w:rFonts w:ascii="GHEA Grapalat" w:hAnsi="GHEA Grapalat"/>
          <w:color w:val="000000" w:themeColor="text1"/>
          <w:lang w:val="ru-RU"/>
        </w:rPr>
        <w:t>. При этом штраф рассчитывается также при выполнении поставки товара в срок, установленный настоящим договором, но в с</w:t>
      </w:r>
      <w:r>
        <w:rPr>
          <w:rFonts w:ascii="GHEA Grapalat" w:hAnsi="GHEA Grapalat"/>
          <w:color w:val="000000" w:themeColor="text1"/>
          <w:lang w:val="ru-RU"/>
        </w:rPr>
        <w:t>лучае его непринятия заказчиком</w:t>
      </w:r>
      <w:r w:rsidRPr="00C51EC8">
        <w:rPr>
          <w:rFonts w:ascii="GHEA Grapalat" w:hAnsi="GHEA Grapalat"/>
          <w:color w:val="000000" w:themeColor="text1"/>
          <w:lang w:val="ru-RU"/>
        </w:rPr>
        <w:t>.</w:t>
      </w:r>
    </w:p>
    <w:p w:rsidR="0022597F" w:rsidRPr="00AB43E0" w:rsidRDefault="0022597F" w:rsidP="0022597F">
      <w:pPr>
        <w:widowControl w:val="0"/>
        <w:tabs>
          <w:tab w:val="left" w:pos="1134"/>
        </w:tabs>
        <w:spacing w:line="240" w:lineRule="auto"/>
        <w:rPr>
          <w:rFonts w:ascii="GHEA Grapalat" w:hAnsi="GHEA Grapalat"/>
          <w:lang w:val="ru-RU"/>
        </w:rPr>
      </w:pPr>
      <w:r w:rsidRPr="00AB43E0">
        <w:rPr>
          <w:rFonts w:ascii="GHEA Grapalat" w:hAnsi="GHEA Grapalat"/>
          <w:lang w:val="ru-RU"/>
        </w:rPr>
        <w:t>6.</w:t>
      </w:r>
      <w:proofErr w:type="gramStart"/>
      <w:r w:rsidRPr="00AB43E0">
        <w:rPr>
          <w:rFonts w:ascii="GHEA Grapalat" w:hAnsi="GHEA Grapalat"/>
          <w:lang w:val="ru-RU"/>
        </w:rPr>
        <w:t>4.Предусмотренные</w:t>
      </w:r>
      <w:proofErr w:type="gramEnd"/>
      <w:r w:rsidRPr="00AB43E0">
        <w:rPr>
          <w:rFonts w:ascii="GHEA Grapalat" w:hAnsi="GHEA Grapalat"/>
          <w:lang w:val="ru-RU"/>
        </w:rPr>
        <w:t xml:space="preserve"> пунктами 6.2 и 6.3 договора пеня и штраф исчисляются и зачитываются вместе с суммами, подлежащими уплате Продавцу.</w:t>
      </w:r>
    </w:p>
    <w:p w:rsidR="0022597F" w:rsidRPr="00AB43E0" w:rsidRDefault="0022597F" w:rsidP="0022597F">
      <w:pPr>
        <w:pStyle w:val="ae"/>
        <w:widowControl w:val="0"/>
        <w:spacing w:line="240" w:lineRule="auto"/>
        <w:ind w:left="0"/>
        <w:rPr>
          <w:rFonts w:ascii="GHEA Grapalat" w:hAnsi="GHEA Grapalat"/>
          <w:color w:val="000000" w:themeColor="text1"/>
          <w:lang w:val="ru-RU"/>
        </w:rPr>
      </w:pPr>
      <w:r w:rsidRPr="005A545A">
        <w:rPr>
          <w:rFonts w:ascii="GHEA Grapalat" w:hAnsi="GHEA Grapalat"/>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0,05 (ноль целых </w:t>
      </w:r>
      <w:proofErr w:type="spellStart"/>
      <w:r w:rsidRPr="005A545A">
        <w:rPr>
          <w:rFonts w:ascii="GHEA Grapalat" w:hAnsi="GHEA Grapalat"/>
          <w:color w:val="000000" w:themeColor="text1"/>
          <w:lang w:val="ru-RU"/>
        </w:rPr>
        <w:t>пятисотных</w:t>
      </w:r>
      <w:proofErr w:type="spellEnd"/>
      <w:r w:rsidRPr="005A545A">
        <w:rPr>
          <w:rFonts w:ascii="GHEA Grapalat" w:hAnsi="GHEA Grapalat"/>
          <w:color w:val="000000" w:themeColor="text1"/>
          <w:lang w:val="ru-RU"/>
        </w:rPr>
        <w:t>) процентов подлежащей уплате, но неуплаченной суммы.</w:t>
      </w:r>
    </w:p>
    <w:p w:rsidR="0022597F" w:rsidRPr="00CB724E" w:rsidRDefault="0022597F" w:rsidP="0022597F">
      <w:pPr>
        <w:pStyle w:val="ae"/>
        <w:widowControl w:val="0"/>
        <w:spacing w:line="240" w:lineRule="auto"/>
        <w:ind w:left="0"/>
        <w:rPr>
          <w:rFonts w:ascii="GHEA Grapalat" w:hAnsi="GHEA Grapalat"/>
          <w:color w:val="000000" w:themeColor="text1"/>
          <w:lang w:val="ru-RU"/>
        </w:rPr>
      </w:pPr>
      <w:r w:rsidRPr="00CB724E">
        <w:rPr>
          <w:rFonts w:ascii="GHEA Grapalat" w:hAnsi="GHEA Grapalat"/>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22597F" w:rsidRPr="00B318A3" w:rsidRDefault="0022597F" w:rsidP="0022597F">
      <w:pPr>
        <w:pStyle w:val="ae"/>
        <w:widowControl w:val="0"/>
        <w:spacing w:line="240" w:lineRule="auto"/>
        <w:ind w:left="0"/>
        <w:rPr>
          <w:rFonts w:ascii="GHEA Grapalat" w:hAnsi="GHEA Grapalat"/>
          <w:color w:val="000000" w:themeColor="text1"/>
          <w:lang w:val="ru-RU"/>
        </w:rPr>
      </w:pPr>
      <w:r>
        <w:rPr>
          <w:rFonts w:ascii="GHEA Grapalat" w:hAnsi="GHEA Grapalat"/>
          <w:color w:val="000000" w:themeColor="text1"/>
          <w:lang w:val="ru-RU"/>
        </w:rPr>
        <w:t>6.</w:t>
      </w:r>
      <w:proofErr w:type="gramStart"/>
      <w:r>
        <w:rPr>
          <w:rFonts w:ascii="GHEA Grapalat" w:hAnsi="GHEA Grapalat"/>
          <w:color w:val="000000" w:themeColor="text1"/>
          <w:lang w:val="ru-RU"/>
        </w:rPr>
        <w:t>7.</w:t>
      </w:r>
      <w:r w:rsidRPr="00A544D3">
        <w:rPr>
          <w:rFonts w:ascii="GHEA Grapalat" w:hAnsi="GHEA Grapalat"/>
          <w:color w:val="000000" w:themeColor="text1"/>
          <w:lang w:val="ru-RU"/>
        </w:rPr>
        <w:t>уплата</w:t>
      </w:r>
      <w:proofErr w:type="gramEnd"/>
      <w:r w:rsidRPr="00A544D3">
        <w:rPr>
          <w:rFonts w:ascii="GHEA Grapalat" w:hAnsi="GHEA Grapalat"/>
          <w:color w:val="000000" w:themeColor="text1"/>
          <w:lang w:val="ru-RU"/>
        </w:rPr>
        <w:t xml:space="preserve"> пеней и (или) штрафа не освобождает стороны от полного исполнения своих договорных обязательств.</w:t>
      </w:r>
    </w:p>
    <w:p w:rsidR="0022597F" w:rsidRPr="00D3163D" w:rsidRDefault="0022597F" w:rsidP="0022597F">
      <w:pPr>
        <w:widowControl w:val="0"/>
        <w:spacing w:after="160"/>
        <w:jc w:val="center"/>
        <w:rPr>
          <w:rFonts w:ascii="GHEA Grapalat" w:hAnsi="GHEA Grapalat"/>
          <w:b/>
          <w:lang w:val="ru-RU"/>
        </w:rPr>
      </w:pPr>
    </w:p>
    <w:p w:rsidR="0022597F" w:rsidRPr="00763C65" w:rsidRDefault="0022597F" w:rsidP="0022597F">
      <w:pPr>
        <w:widowControl w:val="0"/>
        <w:spacing w:after="160"/>
        <w:jc w:val="center"/>
        <w:rPr>
          <w:rFonts w:ascii="GHEA Grapalat" w:hAnsi="GHEA Grapalat"/>
          <w:b/>
          <w:lang w:val="ru-RU"/>
        </w:rPr>
      </w:pPr>
      <w:r w:rsidRPr="00763C65">
        <w:rPr>
          <w:rFonts w:ascii="GHEA Grapalat" w:hAnsi="GHEA Grapalat"/>
          <w:b/>
          <w:lang w:val="ru-RU"/>
        </w:rPr>
        <w:t>7. ДЕЙСТВИЕ НЕПРЕОДОЛИМОЙ СИЛЫ (ФОРС-МАЖОР)</w:t>
      </w:r>
    </w:p>
    <w:p w:rsidR="0022597F" w:rsidRPr="007C7982" w:rsidRDefault="0022597F" w:rsidP="0022597F">
      <w:pPr>
        <w:widowControl w:val="0"/>
        <w:spacing w:after="160" w:line="240" w:lineRule="auto"/>
        <w:ind w:firstLine="567"/>
        <w:rPr>
          <w:rFonts w:ascii="GHEA Grapalat" w:hAnsi="GHEA Grapalat"/>
          <w:lang w:val="ru-RU"/>
        </w:rPr>
      </w:pPr>
      <w:r w:rsidRPr="007C7982">
        <w:rPr>
          <w:rFonts w:ascii="GHEA Grapalat" w:hAnsi="GHEA Grapalat"/>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22597F" w:rsidRPr="00BF24DE" w:rsidRDefault="0022597F" w:rsidP="0022597F">
      <w:pPr>
        <w:pStyle w:val="ae"/>
        <w:widowControl w:val="0"/>
        <w:ind w:left="0"/>
        <w:rPr>
          <w:rFonts w:ascii="GHEA Grapalat" w:hAnsi="GHEA Grapalat"/>
          <w:b/>
          <w:color w:val="000000" w:themeColor="text1"/>
          <w:lang w:val="ru-RU"/>
        </w:rPr>
      </w:pPr>
    </w:p>
    <w:p w:rsidR="0022597F" w:rsidRPr="002D2ECB" w:rsidRDefault="0022597F" w:rsidP="0022597F">
      <w:pPr>
        <w:widowControl w:val="0"/>
        <w:tabs>
          <w:tab w:val="left" w:pos="1134"/>
        </w:tabs>
        <w:spacing w:line="240" w:lineRule="auto"/>
        <w:ind w:firstLine="567"/>
        <w:rPr>
          <w:rFonts w:ascii="GHEA Grapalat" w:hAnsi="GHEA Grapalat"/>
          <w:b/>
          <w:color w:val="000000" w:themeColor="text1"/>
          <w:lang w:val="ru-RU"/>
        </w:rPr>
      </w:pPr>
    </w:p>
    <w:p w:rsidR="0022597F" w:rsidRPr="00D3163D" w:rsidRDefault="0022597F" w:rsidP="0022597F">
      <w:pPr>
        <w:widowControl w:val="0"/>
        <w:tabs>
          <w:tab w:val="left" w:pos="1134"/>
        </w:tabs>
        <w:spacing w:line="240" w:lineRule="auto"/>
        <w:ind w:left="927"/>
        <w:jc w:val="center"/>
        <w:rPr>
          <w:rFonts w:ascii="GHEA Grapalat" w:hAnsi="GHEA Grapalat"/>
          <w:b/>
          <w:color w:val="000000" w:themeColor="text1"/>
          <w:lang w:val="ru-RU"/>
        </w:rPr>
      </w:pPr>
    </w:p>
    <w:p w:rsidR="0022597F" w:rsidRPr="008C3E3B" w:rsidRDefault="0022597F" w:rsidP="0022597F">
      <w:pPr>
        <w:widowControl w:val="0"/>
        <w:tabs>
          <w:tab w:val="left" w:pos="1134"/>
        </w:tabs>
        <w:spacing w:line="240" w:lineRule="auto"/>
        <w:ind w:left="927"/>
        <w:jc w:val="center"/>
        <w:rPr>
          <w:rFonts w:ascii="GHEA Grapalat" w:hAnsi="GHEA Grapalat"/>
          <w:b/>
          <w:color w:val="000000" w:themeColor="text1"/>
          <w:lang w:val="ru-RU"/>
        </w:rPr>
      </w:pPr>
      <w:r w:rsidRPr="008C3E3B">
        <w:rPr>
          <w:rFonts w:ascii="GHEA Grapalat" w:hAnsi="GHEA Grapalat"/>
          <w:b/>
          <w:color w:val="000000" w:themeColor="text1"/>
          <w:lang w:val="ru-RU"/>
        </w:rPr>
        <w:t>8.</w:t>
      </w:r>
      <w:r w:rsidRPr="00AD61DD">
        <w:rPr>
          <w:rFonts w:ascii="GHEA Grapalat" w:hAnsi="GHEA Grapalat"/>
          <w:b/>
          <w:color w:val="000000" w:themeColor="text1"/>
          <w:lang w:val="ru-RU"/>
        </w:rPr>
        <w:t>ДРУГИЕ УСЛОВИЯ</w:t>
      </w:r>
    </w:p>
    <w:p w:rsidR="0022597F" w:rsidRPr="008C3E3B" w:rsidRDefault="0022597F" w:rsidP="0022597F">
      <w:pPr>
        <w:pStyle w:val="ae"/>
        <w:widowControl w:val="0"/>
        <w:tabs>
          <w:tab w:val="left" w:pos="1134"/>
        </w:tabs>
        <w:spacing w:line="240" w:lineRule="auto"/>
        <w:ind w:left="1287"/>
        <w:rPr>
          <w:rFonts w:ascii="GHEA Grapalat" w:hAnsi="GHEA Grapalat"/>
          <w:b/>
          <w:color w:val="000000" w:themeColor="text1"/>
          <w:lang w:val="ru-RU"/>
        </w:rPr>
      </w:pPr>
    </w:p>
    <w:p w:rsidR="0022597F" w:rsidRPr="00AD61DD" w:rsidRDefault="0022597F" w:rsidP="0022597F">
      <w:pPr>
        <w:widowControl w:val="0"/>
        <w:tabs>
          <w:tab w:val="left" w:pos="1134"/>
        </w:tabs>
        <w:spacing w:line="240" w:lineRule="auto"/>
        <w:rPr>
          <w:rFonts w:ascii="GHEA Grapalat" w:hAnsi="GHEA Grapalat"/>
          <w:color w:val="000000" w:themeColor="text1"/>
          <w:lang w:val="ru-RU"/>
        </w:rPr>
      </w:pPr>
      <w:r>
        <w:rPr>
          <w:rFonts w:ascii="GHEA Grapalat" w:hAnsi="GHEA Grapalat"/>
          <w:color w:val="000000" w:themeColor="text1"/>
          <w:lang w:val="ru-RU"/>
        </w:rPr>
        <w:t xml:space="preserve">8.1 </w:t>
      </w:r>
      <w:r w:rsidRPr="008C3E3B">
        <w:rPr>
          <w:rFonts w:ascii="GHEA Grapalat" w:hAnsi="GHEA Grapalat"/>
          <w:color w:val="000000" w:themeColor="text1"/>
          <w:lang w:val="ru-RU"/>
        </w:rPr>
        <w:t>Д</w:t>
      </w:r>
      <w:r w:rsidRPr="00AD61DD">
        <w:rPr>
          <w:rFonts w:ascii="GHEA Grapalat" w:hAnsi="GHEA Grapalat"/>
          <w:color w:val="000000" w:themeColor="text1"/>
          <w:lang w:val="ru-RU"/>
        </w:rPr>
        <w:t>оговор вступает в силу с момента подписания покупателем и действует до исполнения сторонами обязательств по договору в полном объеме.</w:t>
      </w:r>
    </w:p>
    <w:p w:rsidR="0022597F" w:rsidRPr="0095269D" w:rsidRDefault="0022597F" w:rsidP="0022597F">
      <w:pPr>
        <w:spacing w:line="240" w:lineRule="auto"/>
        <w:rPr>
          <w:rFonts w:ascii="GHEA Grapalat" w:hAnsi="GHEA Grapalat"/>
          <w:color w:val="000000" w:themeColor="text1"/>
          <w:lang w:val="ru-RU"/>
        </w:rPr>
      </w:pPr>
      <w:r w:rsidRPr="00C8212C">
        <w:rPr>
          <w:rFonts w:ascii="GHEA Grapalat" w:hAnsi="GHEA Grapalat"/>
          <w:lang w:val="ru-RU"/>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95269D">
        <w:rPr>
          <w:rFonts w:ascii="GHEA Grapalat" w:hAnsi="GHEA Grapalat"/>
          <w:lang w:val="ru-RU"/>
        </w:rPr>
        <w:t>.</w:t>
      </w:r>
      <w:r>
        <w:rPr>
          <w:rStyle w:val="a7"/>
          <w:rFonts w:ascii="GHEA Grapalat" w:hAnsi="GHEA Grapalat"/>
          <w:lang w:val="ru-RU"/>
        </w:rPr>
        <w:footnoteReference w:id="10"/>
      </w:r>
    </w:p>
    <w:p w:rsidR="0022597F" w:rsidRPr="00B318A3" w:rsidRDefault="0022597F" w:rsidP="0022597F">
      <w:pPr>
        <w:spacing w:line="240" w:lineRule="auto"/>
        <w:rPr>
          <w:rFonts w:ascii="GHEA Grapalat" w:hAnsi="GHEA Grapalat"/>
          <w:color w:val="000000" w:themeColor="text1"/>
          <w:lang w:val="ru-RU"/>
        </w:rPr>
      </w:pPr>
      <w:r w:rsidRPr="0053721F">
        <w:rPr>
          <w:rFonts w:ascii="GHEA Grapalat" w:hAnsi="GHEA Grapalat"/>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22597F" w:rsidRPr="00B318A3" w:rsidRDefault="0022597F" w:rsidP="0022597F">
      <w:pPr>
        <w:spacing w:line="240" w:lineRule="auto"/>
        <w:rPr>
          <w:rFonts w:ascii="GHEA Grapalat" w:hAnsi="GHEA Grapalat"/>
          <w:color w:val="000000" w:themeColor="text1"/>
          <w:lang w:val="ru-RU"/>
        </w:rPr>
      </w:pPr>
      <w:r>
        <w:rPr>
          <w:rFonts w:ascii="GHEA Grapalat" w:hAnsi="GHEA Grapalat"/>
          <w:color w:val="000000" w:themeColor="text1"/>
          <w:lang w:val="ru-RU"/>
        </w:rPr>
        <w:t>8.3.</w:t>
      </w:r>
      <w:r w:rsidRPr="008C3E3B">
        <w:rPr>
          <w:rFonts w:ascii="GHEA Grapalat" w:hAnsi="GHEA Grapalat"/>
          <w:color w:val="000000" w:themeColor="text1"/>
          <w:lang w:val="ru-RU"/>
        </w:rPr>
        <w:t xml:space="preserve">В </w:t>
      </w:r>
      <w:r w:rsidRPr="00606F50">
        <w:rPr>
          <w:rFonts w:ascii="GHEA Grapalat" w:hAnsi="GHEA Grapalat"/>
          <w:color w:val="000000" w:themeColor="text1"/>
          <w:lang w:val="ru-RU"/>
        </w:rPr>
        <w:t xml:space="preserve">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606F50">
        <w:rPr>
          <w:rFonts w:ascii="GHEA Grapalat" w:hAnsi="GHEA Grapalat"/>
          <w:color w:val="000000" w:themeColor="text1"/>
          <w:lang w:val="ru-RU"/>
        </w:rPr>
        <w:t>незаключения</w:t>
      </w:r>
      <w:proofErr w:type="spellEnd"/>
      <w:r w:rsidRPr="00606F50">
        <w:rPr>
          <w:rFonts w:ascii="GHEA Grapalat" w:hAnsi="GHEA Grapalat"/>
          <w:color w:val="000000" w:themeColor="text1"/>
          <w:lang w:val="ru-RU"/>
        </w:rPr>
        <w:t xml:space="preserve"> договора.</w:t>
      </w:r>
      <w:r w:rsidRPr="00606F50">
        <w:rPr>
          <w:lang w:val="ru-RU"/>
        </w:rPr>
        <w:t xml:space="preserve"> </w:t>
      </w:r>
      <w:r w:rsidRPr="00606F50">
        <w:rPr>
          <w:rFonts w:ascii="GHEA Grapalat" w:hAnsi="GHEA Grapalat"/>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22597F" w:rsidRPr="008C3E3B" w:rsidRDefault="0022597F" w:rsidP="0022597F">
      <w:pPr>
        <w:spacing w:line="240" w:lineRule="auto"/>
        <w:rPr>
          <w:rFonts w:ascii="GHEA Grapalat" w:hAnsi="GHEA Grapalat"/>
          <w:color w:val="000000" w:themeColor="text1"/>
          <w:lang w:val="ru-RU"/>
        </w:rPr>
      </w:pPr>
      <w:r w:rsidRPr="008C3E3B">
        <w:rPr>
          <w:rFonts w:ascii="GHEA Grapalat" w:hAnsi="GHEA Grapalat"/>
          <w:color w:val="000000" w:themeColor="text1"/>
          <w:lang w:val="ru-RU"/>
        </w:rPr>
        <w:t xml:space="preserve">8.4 </w:t>
      </w:r>
      <w:r w:rsidRPr="00D273CB">
        <w:rPr>
          <w:rFonts w:ascii="GHEA Grapalat" w:hAnsi="GHEA Grapalat"/>
          <w:color w:val="000000" w:themeColor="text1"/>
          <w:lang w:val="ru-RU"/>
        </w:rPr>
        <w:t>С</w:t>
      </w:r>
      <w:r w:rsidRPr="008C3E3B">
        <w:rPr>
          <w:rFonts w:ascii="GHEA Grapalat" w:hAnsi="GHEA Grapalat"/>
          <w:color w:val="000000" w:themeColor="text1"/>
          <w:lang w:val="ru-RU"/>
        </w:rPr>
        <w:t>поры, связанные с договором, подлежат рассмотрению в судах Республики Армения.</w:t>
      </w:r>
    </w:p>
    <w:p w:rsidR="0022597F" w:rsidRPr="00B318A3" w:rsidRDefault="0022597F" w:rsidP="0022597F">
      <w:pPr>
        <w:spacing w:line="240" w:lineRule="auto"/>
        <w:rPr>
          <w:rFonts w:ascii="GHEA Grapalat" w:hAnsi="GHEA Grapalat"/>
          <w:color w:val="000000" w:themeColor="text1"/>
          <w:lang w:val="ru-RU"/>
        </w:rPr>
      </w:pPr>
      <w:r>
        <w:rPr>
          <w:rFonts w:ascii="GHEA Grapalat" w:hAnsi="GHEA Grapalat"/>
          <w:color w:val="000000" w:themeColor="text1"/>
          <w:lang w:val="ru-RU"/>
        </w:rPr>
        <w:lastRenderedPageBreak/>
        <w:t>8.</w:t>
      </w:r>
      <w:proofErr w:type="gramStart"/>
      <w:r>
        <w:rPr>
          <w:rFonts w:ascii="GHEA Grapalat" w:hAnsi="GHEA Grapalat"/>
          <w:color w:val="000000" w:themeColor="text1"/>
          <w:lang w:val="ru-RU"/>
        </w:rPr>
        <w:t>5.</w:t>
      </w:r>
      <w:r w:rsidRPr="009B1ACA">
        <w:rPr>
          <w:rFonts w:ascii="GHEA Grapalat" w:hAnsi="GHEA Grapalat"/>
          <w:color w:val="000000" w:themeColor="text1"/>
          <w:lang w:val="ru-RU"/>
        </w:rPr>
        <w:t>И</w:t>
      </w:r>
      <w:r w:rsidRPr="00D273CB">
        <w:rPr>
          <w:rFonts w:ascii="GHEA Grapalat" w:hAnsi="GHEA Grapalat"/>
          <w:color w:val="000000" w:themeColor="text1"/>
          <w:lang w:val="ru-RU"/>
        </w:rPr>
        <w:t>зменения</w:t>
      </w:r>
      <w:proofErr w:type="gramEnd"/>
      <w:r w:rsidRPr="00D273CB">
        <w:rPr>
          <w:rFonts w:ascii="GHEA Grapalat" w:hAnsi="GHEA Grapalat"/>
          <w:color w:val="000000" w:themeColor="text1"/>
          <w:lang w:val="ru-RU"/>
        </w:rPr>
        <w:t xml:space="preserve">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22597F" w:rsidRPr="00B318A3" w:rsidRDefault="0022597F" w:rsidP="0022597F">
      <w:pPr>
        <w:spacing w:line="240" w:lineRule="auto"/>
        <w:rPr>
          <w:rFonts w:ascii="GHEA Grapalat" w:hAnsi="GHEA Grapalat"/>
          <w:color w:val="000000" w:themeColor="text1"/>
          <w:lang w:val="ru-RU"/>
        </w:rPr>
      </w:pPr>
      <w:r w:rsidRPr="009B1ACA">
        <w:rPr>
          <w:rFonts w:ascii="GHEA Grapalat" w:hAnsi="GHEA Grapalat"/>
          <w:color w:val="000000" w:themeColor="text1"/>
          <w:lang w:val="ru-RU"/>
        </w:rPr>
        <w:t>Запрещается вносить в договор, а если цена договора является факторной, то также в соглашение, заключенное в каждый последующий за этим договором годы, изменения, влекущие за собой искусственное изменение объемов закупаемого товара или цены единицы приобретаемого товара или цены контракта.</w:t>
      </w:r>
    </w:p>
    <w:p w:rsidR="0022597F" w:rsidRPr="00B318A3" w:rsidRDefault="0022597F" w:rsidP="0022597F">
      <w:pPr>
        <w:spacing w:line="240" w:lineRule="auto"/>
        <w:rPr>
          <w:rFonts w:ascii="GHEA Grapalat" w:hAnsi="GHEA Grapalat"/>
          <w:color w:val="000000" w:themeColor="text1"/>
          <w:lang w:val="ru-RU"/>
        </w:rPr>
      </w:pPr>
      <w:r w:rsidRPr="00453F32">
        <w:rPr>
          <w:rFonts w:ascii="GHEA Grapalat" w:hAnsi="GHEA Grapalat"/>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w:t>
      </w:r>
      <w:r w:rsidRPr="00403EBD">
        <w:rPr>
          <w:rFonts w:ascii="GHEA Grapalat" w:hAnsi="GHEA Grapalat"/>
          <w:color w:val="000000" w:themeColor="text1"/>
          <w:lang w:val="ru-RU"/>
        </w:rPr>
        <w:t>и</w:t>
      </w:r>
      <w:r w:rsidRPr="00453F32">
        <w:rPr>
          <w:rFonts w:ascii="GHEA Grapalat" w:hAnsi="GHEA Grapalat"/>
          <w:color w:val="000000" w:themeColor="text1"/>
          <w:lang w:val="ru-RU"/>
        </w:rPr>
        <w:t>.</w:t>
      </w:r>
    </w:p>
    <w:p w:rsidR="0022597F" w:rsidRPr="00403EBD" w:rsidRDefault="0022597F" w:rsidP="0022597F">
      <w:pPr>
        <w:spacing w:line="240" w:lineRule="auto"/>
        <w:rPr>
          <w:rFonts w:ascii="GHEA Grapalat" w:hAnsi="GHEA Grapalat"/>
          <w:color w:val="000000" w:themeColor="text1"/>
          <w:lang w:val="ru-RU"/>
        </w:rPr>
      </w:pPr>
      <w:r w:rsidRPr="00403EBD">
        <w:rPr>
          <w:rFonts w:ascii="GHEA Grapalat" w:hAnsi="GHEA Grapalat"/>
          <w:color w:val="000000" w:themeColor="text1"/>
          <w:lang w:val="ru-RU"/>
        </w:rPr>
        <w:t xml:space="preserve">8.6 </w:t>
      </w:r>
      <w:r w:rsidRPr="00A822EE">
        <w:rPr>
          <w:rFonts w:ascii="GHEA Grapalat" w:hAnsi="GHEA Grapalat"/>
          <w:color w:val="000000" w:themeColor="text1"/>
          <w:lang w:val="ru-RU"/>
        </w:rPr>
        <w:t>Е</w:t>
      </w:r>
      <w:r w:rsidRPr="00403EBD">
        <w:rPr>
          <w:rFonts w:ascii="GHEA Grapalat" w:hAnsi="GHEA Grapalat"/>
          <w:color w:val="000000" w:themeColor="text1"/>
          <w:lang w:val="ru-RU"/>
        </w:rPr>
        <w:t>сли договор осуществляется путем заключения агентского договора;</w:t>
      </w:r>
    </w:p>
    <w:p w:rsidR="0022597F" w:rsidRPr="00403EBD" w:rsidRDefault="0022597F" w:rsidP="0022597F">
      <w:pPr>
        <w:spacing w:line="240" w:lineRule="auto"/>
        <w:rPr>
          <w:rFonts w:ascii="GHEA Grapalat" w:hAnsi="GHEA Grapalat"/>
          <w:color w:val="000000" w:themeColor="text1"/>
          <w:lang w:val="ru-RU"/>
        </w:rPr>
      </w:pPr>
      <w:r w:rsidRPr="00403EBD">
        <w:rPr>
          <w:rFonts w:ascii="GHEA Grapalat" w:hAnsi="GHEA Grapalat"/>
          <w:color w:val="000000" w:themeColor="text1"/>
          <w:lang w:val="ru-RU"/>
        </w:rPr>
        <w:t>1) продавец несет ответственность за неисполнение или ненадлежащее исполнение обязательств агента;</w:t>
      </w:r>
    </w:p>
    <w:p w:rsidR="0022597F" w:rsidRPr="00B318A3" w:rsidRDefault="0022597F" w:rsidP="0022597F">
      <w:pPr>
        <w:spacing w:line="240" w:lineRule="auto"/>
        <w:rPr>
          <w:rFonts w:ascii="GHEA Grapalat" w:hAnsi="GHEA Grapalat"/>
          <w:color w:val="000000" w:themeColor="text1"/>
          <w:lang w:val="ru-RU"/>
        </w:rPr>
      </w:pPr>
      <w:r w:rsidRPr="00403EBD">
        <w:rPr>
          <w:rFonts w:ascii="GHEA Grapalat" w:hAnsi="GHEA Grapalat"/>
          <w:color w:val="000000" w:themeColor="text1"/>
          <w:lang w:val="ru-RU"/>
        </w:rPr>
        <w:t>2) в случае изменения агента в процессе исполнения договора продавец письменно уведомляет покупателя, предоставив копию договора агентства и данные лица, являющегося его стороной, в течение пяти рабочих дней со дня совершения изменения</w:t>
      </w:r>
      <w:r w:rsidRPr="00A822EE">
        <w:rPr>
          <w:rFonts w:ascii="GHEA Grapalat" w:hAnsi="GHEA Grapalat"/>
          <w:color w:val="000000" w:themeColor="text1"/>
          <w:lang w:val="ru-RU"/>
        </w:rPr>
        <w:t>.</w:t>
      </w:r>
      <w:r w:rsidR="005F0794" w:rsidRPr="005F0794">
        <w:rPr>
          <w:lang w:val="ru-RU"/>
        </w:rPr>
        <w:t xml:space="preserve"> </w:t>
      </w:r>
      <w:r w:rsidR="005F0794" w:rsidRPr="00D97C31">
        <w:rPr>
          <w:sz w:val="24"/>
          <w:szCs w:val="24"/>
          <w:lang w:val="ru-RU"/>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25E27" w:rsidRPr="00D97C31">
        <w:rPr>
          <w:sz w:val="24"/>
          <w:szCs w:val="24"/>
          <w:lang w:val="ru-RU"/>
        </w:rPr>
        <w:t>.</w:t>
      </w:r>
      <w:r>
        <w:rPr>
          <w:rStyle w:val="a7"/>
          <w:rFonts w:ascii="GHEA Grapalat" w:hAnsi="GHEA Grapalat"/>
          <w:color w:val="000000" w:themeColor="text1"/>
          <w:lang w:val="ru-RU"/>
        </w:rPr>
        <w:footnoteReference w:id="11"/>
      </w:r>
    </w:p>
    <w:p w:rsidR="0022597F" w:rsidRPr="00B318A3" w:rsidRDefault="0022597F" w:rsidP="0022597F">
      <w:pPr>
        <w:spacing w:line="240" w:lineRule="auto"/>
        <w:rPr>
          <w:rFonts w:ascii="GHEA Grapalat" w:hAnsi="GHEA Grapalat"/>
          <w:color w:val="000000" w:themeColor="text1"/>
          <w:lang w:val="ru-RU"/>
        </w:rPr>
      </w:pPr>
      <w:r>
        <w:rPr>
          <w:rFonts w:ascii="GHEA Grapalat" w:hAnsi="GHEA Grapalat"/>
          <w:color w:val="000000" w:themeColor="text1"/>
          <w:lang w:val="ru-RU"/>
        </w:rPr>
        <w:t>8.7</w:t>
      </w:r>
      <w:r w:rsidRPr="008C4715">
        <w:rPr>
          <w:rFonts w:ascii="GHEA Grapalat" w:hAnsi="GHEA Grapalat"/>
          <w:color w:val="000000" w:themeColor="text1"/>
          <w:lang w:val="ru-RU"/>
        </w:rPr>
        <w:t>Если договор осуществляется путем заключения договора о совместной деятельности (консорциума), то участники этого Договора несут совместн</w:t>
      </w:r>
      <w:r>
        <w:rPr>
          <w:rFonts w:ascii="GHEA Grapalat" w:hAnsi="GHEA Grapalat"/>
          <w:color w:val="000000" w:themeColor="text1"/>
          <w:lang w:val="ru-RU"/>
        </w:rPr>
        <w:t>ую и солидарную ответственность</w:t>
      </w:r>
      <w:r w:rsidRPr="00F843B4">
        <w:rPr>
          <w:rFonts w:ascii="GHEA Grapalat" w:hAnsi="GHEA Grapalat"/>
          <w:color w:val="000000" w:themeColor="text1"/>
          <w:lang w:val="ru-RU"/>
        </w:rPr>
        <w:t>.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w:t>
      </w:r>
      <w:r>
        <w:rPr>
          <w:rFonts w:ascii="GHEA Grapalat" w:hAnsi="GHEA Grapalat"/>
          <w:color w:val="000000" w:themeColor="text1"/>
          <w:lang w:val="ru-RU"/>
        </w:rPr>
        <w:t xml:space="preserve"> договором меры ответственности</w:t>
      </w:r>
      <w:r w:rsidRPr="00F744A9">
        <w:rPr>
          <w:rFonts w:ascii="GHEA Grapalat" w:hAnsi="GHEA Grapalat"/>
          <w:color w:val="000000" w:themeColor="text1"/>
          <w:lang w:val="ru-RU"/>
        </w:rPr>
        <w:t>.</w:t>
      </w:r>
      <w:r>
        <w:rPr>
          <w:rStyle w:val="a7"/>
          <w:rFonts w:ascii="GHEA Grapalat" w:hAnsi="GHEA Grapalat"/>
          <w:color w:val="000000" w:themeColor="text1"/>
          <w:lang w:val="ru-RU"/>
        </w:rPr>
        <w:footnoteReference w:id="12"/>
      </w:r>
    </w:p>
    <w:p w:rsidR="0022597F" w:rsidRPr="00B318A3" w:rsidRDefault="0022597F" w:rsidP="0022597F">
      <w:pPr>
        <w:spacing w:line="240" w:lineRule="auto"/>
        <w:rPr>
          <w:rFonts w:ascii="GHEA Grapalat" w:hAnsi="GHEA Grapalat"/>
          <w:color w:val="000000" w:themeColor="text1"/>
          <w:lang w:val="ru-RU"/>
        </w:rPr>
      </w:pPr>
      <w:r>
        <w:rPr>
          <w:rFonts w:ascii="GHEA Grapalat" w:hAnsi="GHEA Grapalat"/>
          <w:color w:val="000000" w:themeColor="text1"/>
          <w:lang w:val="ru-RU"/>
        </w:rPr>
        <w:t>8.8</w:t>
      </w:r>
      <w:r w:rsidRPr="00AF37A6">
        <w:rPr>
          <w:rFonts w:ascii="GHEA Grapalat" w:hAnsi="GHEA Grapalat"/>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F33ABF">
        <w:rPr>
          <w:rFonts w:ascii="GHEA Grapalat" w:hAnsi="GHEA Grapalat"/>
          <w:color w:val="000000" w:themeColor="text1"/>
          <w:lang w:val="ru-RU"/>
        </w:rPr>
        <w:t>7</w:t>
      </w:r>
      <w:r w:rsidR="00F33ABF" w:rsidRPr="00AF37A6">
        <w:rPr>
          <w:rFonts w:ascii="GHEA Grapalat" w:hAnsi="GHEA Grapalat"/>
          <w:color w:val="000000" w:themeColor="text1"/>
          <w:lang w:val="ru-RU"/>
        </w:rPr>
        <w:t xml:space="preserve"> </w:t>
      </w:r>
      <w:r w:rsidRPr="00AF37A6">
        <w:rPr>
          <w:rFonts w:ascii="GHEA Grapalat" w:hAnsi="GHEA Grapalat"/>
          <w:color w:val="000000" w:themeColor="text1"/>
          <w:lang w:val="ru-RU"/>
        </w:rPr>
        <w:t xml:space="preserve">календарных дней до истечения </w:t>
      </w:r>
      <w:r w:rsidRPr="008E7165">
        <w:rPr>
          <w:rFonts w:ascii="GHEA Grapalat" w:hAnsi="GHEA Grapalat"/>
          <w:color w:val="000000" w:themeColor="text1"/>
          <w:lang w:val="ru-RU"/>
        </w:rPr>
        <w:t>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22597F" w:rsidRPr="008E7165" w:rsidRDefault="0022597F" w:rsidP="0022597F">
      <w:pPr>
        <w:spacing w:line="240" w:lineRule="auto"/>
        <w:rPr>
          <w:rFonts w:ascii="GHEA Grapalat" w:hAnsi="GHEA Grapalat"/>
          <w:color w:val="000000" w:themeColor="text1"/>
          <w:lang w:val="ru-RU"/>
        </w:rPr>
      </w:pPr>
      <w:r w:rsidRPr="008E7165">
        <w:rPr>
          <w:rFonts w:ascii="GHEA Grapalat" w:hAnsi="GHEA Grapalat"/>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22597F" w:rsidRPr="00B318A3" w:rsidRDefault="0022597F" w:rsidP="0022597F">
      <w:pPr>
        <w:spacing w:line="240" w:lineRule="auto"/>
        <w:rPr>
          <w:rFonts w:ascii="GHEA Grapalat" w:hAnsi="GHEA Grapalat"/>
          <w:color w:val="000000" w:themeColor="text1"/>
          <w:lang w:val="ru-RU"/>
        </w:rPr>
      </w:pPr>
      <w:r w:rsidRPr="008E7165">
        <w:rPr>
          <w:rFonts w:ascii="GHEA Grapalat" w:hAnsi="GHEA Grapalat"/>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22597F" w:rsidRPr="00B318A3" w:rsidRDefault="0022597F" w:rsidP="0022597F">
      <w:pPr>
        <w:spacing w:line="240" w:lineRule="auto"/>
        <w:rPr>
          <w:rFonts w:ascii="GHEA Grapalat" w:hAnsi="GHEA Grapalat"/>
          <w:color w:val="000000" w:themeColor="text1"/>
          <w:lang w:val="ru-RU"/>
        </w:rPr>
      </w:pPr>
      <w:r w:rsidRPr="008E7165">
        <w:rPr>
          <w:rFonts w:ascii="GHEA Grapalat" w:hAnsi="GHEA Grapalat"/>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8E7165">
        <w:rPr>
          <w:rFonts w:ascii="GHEA Grapalat" w:hAnsi="GHEA Grapalat"/>
          <w:lang w:val="ru-RU"/>
        </w:rPr>
        <w:t xml:space="preserve"> </w:t>
      </w:r>
      <w:r w:rsidRPr="008E7165">
        <w:rPr>
          <w:rFonts w:ascii="GHEA Grapalat" w:hAnsi="GHEA Grapalat"/>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22597F" w:rsidRPr="001364A1" w:rsidRDefault="0022597F" w:rsidP="0022597F">
      <w:pPr>
        <w:spacing w:line="240" w:lineRule="auto"/>
        <w:rPr>
          <w:rFonts w:ascii="GHEA Grapalat" w:hAnsi="GHEA Grapalat"/>
          <w:lang w:val="ru-RU"/>
        </w:rPr>
      </w:pPr>
      <w:r w:rsidRPr="008E7165">
        <w:rPr>
          <w:rFonts w:ascii="GHEA Grapalat" w:hAnsi="GHEA Grapalat"/>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8E7165">
        <w:rPr>
          <w:rFonts w:ascii="GHEA Grapalat" w:hAnsi="GHEA Grapalat"/>
        </w:rPr>
        <w:t>www</w:t>
      </w:r>
      <w:r w:rsidRPr="008E7165">
        <w:rPr>
          <w:rFonts w:ascii="GHEA Grapalat" w:hAnsi="GHEA Grapalat"/>
          <w:lang w:val="ru-RU"/>
        </w:rPr>
        <w:t>.</w:t>
      </w:r>
      <w:r w:rsidRPr="008E7165">
        <w:rPr>
          <w:rFonts w:ascii="GHEA Grapalat" w:hAnsi="GHEA Grapalat"/>
        </w:rPr>
        <w:t>procurement</w:t>
      </w:r>
      <w:r w:rsidRPr="008E7165">
        <w:rPr>
          <w:rFonts w:ascii="GHEA Grapalat" w:hAnsi="GHEA Grapalat"/>
          <w:lang w:val="ru-RU"/>
        </w:rPr>
        <w:t>.</w:t>
      </w:r>
      <w:r w:rsidRPr="008E7165">
        <w:rPr>
          <w:rFonts w:ascii="GHEA Grapalat" w:hAnsi="GHEA Grapalat"/>
        </w:rPr>
        <w:t>am</w:t>
      </w:r>
      <w:r w:rsidRPr="008E7165">
        <w:rPr>
          <w:rFonts w:ascii="GHEA Grapalat" w:hAnsi="GHEA Grapalat"/>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w:t>
      </w:r>
      <w:r w:rsidRPr="008E7165">
        <w:rPr>
          <w:rFonts w:ascii="GHEA Grapalat" w:hAnsi="GHEA Grapalat"/>
          <w:lang w:val="ru-RU"/>
        </w:rPr>
        <w:lastRenderedPageBreak/>
        <w:t xml:space="preserve">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1738EA" w:rsidRPr="009A510B" w:rsidRDefault="007D36CB" w:rsidP="00372327">
      <w:pPr>
        <w:spacing w:line="240" w:lineRule="auto"/>
        <w:rPr>
          <w:rStyle w:val="ezkurwreuab5ozgtqnkl"/>
          <w:rFonts w:ascii="GHEA Grapalat" w:hAnsi="GHEA Grapalat"/>
          <w:lang w:val="hy-AM"/>
        </w:rPr>
      </w:pPr>
      <w:r>
        <w:rPr>
          <w:rFonts w:ascii="GHEA Grapalat" w:hAnsi="GHEA Grapalat"/>
          <w:lang w:val="hy-AM"/>
        </w:rPr>
        <w:t xml:space="preserve">      </w:t>
      </w:r>
      <w:r w:rsidR="00307646" w:rsidRPr="00407063">
        <w:rPr>
          <w:rFonts w:ascii="GHEA Grapalat" w:hAnsi="GHEA Grapalat"/>
          <w:lang w:val="ru-RU"/>
        </w:rPr>
        <w:t xml:space="preserve">8.11.1 </w:t>
      </w:r>
      <w:r w:rsidR="00307646" w:rsidRPr="009A510B">
        <w:rPr>
          <w:rStyle w:val="ezkurwreuab5ozgtqnkl"/>
          <w:rFonts w:ascii="GHEA Grapalat" w:hAnsi="GHEA Grapalat"/>
          <w:lang w:val="ru-RU"/>
        </w:rPr>
        <w:t>П</w:t>
      </w:r>
      <w:r w:rsidR="00307646" w:rsidRPr="00407063">
        <w:rPr>
          <w:rStyle w:val="ezkurwreuab5ozgtqnkl"/>
          <w:rFonts w:ascii="GHEA Grapalat" w:hAnsi="GHEA Grapalat"/>
          <w:lang w:val="ru-RU"/>
        </w:rPr>
        <w:t>родавец</w:t>
      </w:r>
      <w:r w:rsidR="00307646" w:rsidRPr="00407063">
        <w:rPr>
          <w:rFonts w:ascii="GHEA Grapalat" w:hAnsi="GHEA Grapalat"/>
          <w:lang w:val="ru-RU"/>
        </w:rPr>
        <w:t xml:space="preserve"> </w:t>
      </w:r>
      <w:r w:rsidR="00307646" w:rsidRPr="00407063">
        <w:rPr>
          <w:rStyle w:val="ezkurwreuab5ozgtqnkl"/>
          <w:rFonts w:ascii="GHEA Grapalat" w:hAnsi="GHEA Grapalat"/>
          <w:lang w:val="ru-RU"/>
        </w:rPr>
        <w:t>имеет право</w:t>
      </w:r>
      <w:r w:rsidR="00307646" w:rsidRPr="00407063">
        <w:rPr>
          <w:rFonts w:ascii="GHEA Grapalat" w:hAnsi="GHEA Grapalat"/>
          <w:lang w:val="ru-RU"/>
        </w:rPr>
        <w:t xml:space="preserve"> </w:t>
      </w:r>
      <w:r w:rsidR="00307646" w:rsidRPr="00407063">
        <w:rPr>
          <w:rStyle w:val="ezkurwreuab5ozgtqnkl"/>
          <w:rFonts w:ascii="GHEA Grapalat" w:hAnsi="GHEA Grapalat"/>
          <w:lang w:val="ru-RU"/>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307646" w:rsidRPr="009A510B">
        <w:rPr>
          <w:rStyle w:val="ezkurwreuab5ozgtqnkl"/>
          <w:rFonts w:ascii="GHEA Grapalat" w:hAnsi="GHEA Grapalat"/>
          <w:lang w:val="ru-RU"/>
        </w:rPr>
        <w:t>о закупке</w:t>
      </w:r>
      <w:r w:rsidR="00307646" w:rsidRPr="00407063">
        <w:rPr>
          <w:rStyle w:val="ezkurwreuab5ozgtqnkl"/>
          <w:rFonts w:ascii="GHEA Grapalat" w:hAnsi="GHEA Grapalat"/>
          <w:lang w:val="ru-RU"/>
        </w:rPr>
        <w:t>, на основании договора финансирования (факторинга) в обмен на уступку требования</w:t>
      </w:r>
      <w:r w:rsidR="00307646" w:rsidRPr="00407063">
        <w:rPr>
          <w:rFonts w:ascii="GHEA Grapalat" w:hAnsi="GHEA Grapalat"/>
          <w:lang w:val="ru-RU"/>
        </w:rPr>
        <w:t xml:space="preserve"> </w:t>
      </w:r>
      <w:r w:rsidR="00307646" w:rsidRPr="00407063">
        <w:rPr>
          <w:rStyle w:val="ezkurwreuab5ozgtqnkl"/>
          <w:rFonts w:ascii="GHEA Grapalat" w:hAnsi="GHEA Grapalat"/>
          <w:lang w:val="ru-RU"/>
        </w:rPr>
        <w:t>(далее-договор факторинга).</w:t>
      </w:r>
      <w:r w:rsidR="006C3221" w:rsidRPr="00407063">
        <w:rPr>
          <w:rStyle w:val="ezkurwreuab5ozgtqnkl"/>
          <w:rFonts w:ascii="GHEA Grapalat" w:hAnsi="GHEA Grapalat"/>
          <w:lang w:val="ru-RU"/>
        </w:rPr>
        <w:t xml:space="preserve"> </w:t>
      </w:r>
      <w:r w:rsidR="0050266C">
        <w:rPr>
          <w:rStyle w:val="ezkurwreuab5ozgtqnkl"/>
          <w:rFonts w:ascii="GHEA Grapalat" w:hAnsi="GHEA Grapalat"/>
          <w:lang w:val="ru-RU"/>
        </w:rPr>
        <w:t xml:space="preserve">В </w:t>
      </w:r>
      <w:r w:rsidR="0050266C">
        <w:rPr>
          <w:rFonts w:ascii="GHEA Grapalat" w:hAnsi="GHEA Grapalat"/>
          <w:lang w:val="ru-RU"/>
        </w:rPr>
        <w:t>д</w:t>
      </w:r>
      <w:r w:rsidR="00A94CB4" w:rsidRPr="009A510B">
        <w:rPr>
          <w:rFonts w:ascii="GHEA Grapalat" w:hAnsi="GHEA Grapalat"/>
          <w:lang w:val="ru-RU"/>
        </w:rPr>
        <w:t>оговор</w:t>
      </w:r>
      <w:r w:rsidR="0050266C">
        <w:rPr>
          <w:rFonts w:ascii="GHEA Grapalat" w:hAnsi="GHEA Grapalat"/>
          <w:lang w:val="ru-RU"/>
        </w:rPr>
        <w:t>е</w:t>
      </w:r>
      <w:r w:rsidR="00A94CB4" w:rsidRPr="009A510B">
        <w:rPr>
          <w:rFonts w:ascii="GHEA Grapalat" w:hAnsi="GHEA Grapalat"/>
          <w:lang w:val="ru-RU"/>
        </w:rPr>
        <w:t xml:space="preserve"> факторинга </w:t>
      </w:r>
      <w:r w:rsidR="001E5827" w:rsidRPr="009A510B">
        <w:rPr>
          <w:rFonts w:ascii="GHEA Grapalat" w:hAnsi="GHEA Grapalat"/>
          <w:lang w:val="ru-RU"/>
        </w:rPr>
        <w:t>долж</w:t>
      </w:r>
      <w:r w:rsidR="0050266C">
        <w:rPr>
          <w:rFonts w:ascii="GHEA Grapalat" w:hAnsi="GHEA Grapalat"/>
          <w:lang w:val="ru-RU"/>
        </w:rPr>
        <w:t>но быть</w:t>
      </w:r>
      <w:r w:rsidR="001E5827" w:rsidRPr="009A510B">
        <w:rPr>
          <w:rFonts w:ascii="GHEA Grapalat" w:hAnsi="GHEA Grapalat"/>
          <w:lang w:val="ru-RU"/>
        </w:rPr>
        <w:t xml:space="preserve"> предусм</w:t>
      </w:r>
      <w:r w:rsidR="0050266C">
        <w:rPr>
          <w:rFonts w:ascii="GHEA Grapalat" w:hAnsi="GHEA Grapalat"/>
          <w:lang w:val="ru-RU"/>
        </w:rPr>
        <w:t>о</w:t>
      </w:r>
      <w:r w:rsidR="00A94CB4" w:rsidRPr="009A510B">
        <w:rPr>
          <w:rFonts w:ascii="GHEA Grapalat" w:hAnsi="GHEA Grapalat"/>
          <w:lang w:val="ru-RU"/>
        </w:rPr>
        <w:t>тр</w:t>
      </w:r>
      <w:r w:rsidR="0050266C">
        <w:rPr>
          <w:rFonts w:ascii="GHEA Grapalat" w:hAnsi="GHEA Grapalat"/>
          <w:lang w:val="ru-RU"/>
        </w:rPr>
        <w:t>ено</w:t>
      </w:r>
      <w:r w:rsidR="00A94CB4" w:rsidRPr="009A510B">
        <w:rPr>
          <w:rFonts w:ascii="GHEA Grapalat" w:hAnsi="GHEA Grapalat"/>
          <w:lang w:val="ru-RU"/>
        </w:rPr>
        <w:t>, что</w:t>
      </w:r>
      <w:r w:rsidR="0050266C">
        <w:rPr>
          <w:rFonts w:ascii="GHEA Grapalat" w:hAnsi="GHEA Grapalat"/>
          <w:lang w:val="ru-RU"/>
        </w:rPr>
        <w:t>:</w:t>
      </w:r>
      <w:r w:rsidR="00A94CB4" w:rsidRPr="009A510B">
        <w:rPr>
          <w:rFonts w:ascii="GHEA Grapalat" w:hAnsi="GHEA Grapalat"/>
          <w:lang w:val="ru-RU"/>
        </w:rPr>
        <w:t xml:space="preserve"> финансовый агент соглашается с тем, что при наличии оснований, предусмотренных </w:t>
      </w:r>
      <w:r w:rsidR="00E34EA5" w:rsidRPr="009A510B">
        <w:rPr>
          <w:rFonts w:ascii="GHEA Grapalat" w:hAnsi="GHEA Grapalat"/>
          <w:lang w:val="ru-RU"/>
        </w:rPr>
        <w:t>д</w:t>
      </w:r>
      <w:r w:rsidR="00A94CB4" w:rsidRPr="009A510B">
        <w:rPr>
          <w:rFonts w:ascii="GHEA Grapalat" w:hAnsi="GHEA Grapalat"/>
          <w:lang w:val="ru-RU"/>
        </w:rPr>
        <w:t xml:space="preserve">оговором, </w:t>
      </w:r>
      <w:r w:rsidR="0050266C">
        <w:rPr>
          <w:rStyle w:val="ezkurwreuab5ozgtqnkl"/>
          <w:rFonts w:ascii="GHEA Grapalat" w:hAnsi="GHEA Grapalat"/>
          <w:lang w:val="ru-RU"/>
        </w:rPr>
        <w:t>П</w:t>
      </w:r>
      <w:r w:rsidR="00372327" w:rsidRPr="00407063">
        <w:rPr>
          <w:rStyle w:val="ezkurwreuab5ozgtqnkl"/>
          <w:rFonts w:ascii="GHEA Grapalat" w:hAnsi="GHEA Grapalat"/>
          <w:lang w:val="ru-RU"/>
        </w:rPr>
        <w:t>окупатель</w:t>
      </w:r>
      <w:r w:rsidR="00372327" w:rsidRPr="00407063">
        <w:rPr>
          <w:rFonts w:ascii="GHEA Grapalat" w:hAnsi="GHEA Grapalat"/>
          <w:lang w:val="ru-RU"/>
        </w:rPr>
        <w:t xml:space="preserve"> </w:t>
      </w:r>
      <w:r w:rsidR="00372327" w:rsidRPr="00407063">
        <w:rPr>
          <w:rStyle w:val="ezkurwreuab5ozgtqnkl"/>
          <w:rFonts w:ascii="GHEA Grapalat" w:hAnsi="GHEA Grapalat"/>
          <w:lang w:val="ru-RU"/>
        </w:rPr>
        <w:t>при осуществлении платежей обеспечи</w:t>
      </w:r>
      <w:r w:rsidR="0050266C">
        <w:rPr>
          <w:rStyle w:val="ezkurwreuab5ozgtqnkl"/>
          <w:rFonts w:ascii="GHEA Grapalat" w:hAnsi="GHEA Grapalat"/>
          <w:lang w:val="ru-RU"/>
        </w:rPr>
        <w:t>вает</w:t>
      </w:r>
      <w:r w:rsidR="00372327" w:rsidRPr="00407063">
        <w:rPr>
          <w:rStyle w:val="ezkurwreuab5ozgtqnkl"/>
          <w:rFonts w:ascii="GHEA Grapalat" w:hAnsi="GHEA Grapalat"/>
          <w:lang w:val="ru-RU"/>
        </w:rPr>
        <w:t xml:space="preserve"> расчет и зачет штрафов и пеней </w:t>
      </w:r>
      <w:r w:rsidR="0050266C">
        <w:rPr>
          <w:rStyle w:val="ezkurwreuab5ozgtqnkl"/>
          <w:rFonts w:ascii="GHEA Grapalat" w:hAnsi="GHEA Grapalat"/>
          <w:lang w:val="ru-RU"/>
        </w:rPr>
        <w:t>П</w:t>
      </w:r>
      <w:r w:rsidR="00372327" w:rsidRPr="00407063">
        <w:rPr>
          <w:rStyle w:val="ezkurwreuab5ozgtqnkl"/>
          <w:rFonts w:ascii="GHEA Grapalat" w:hAnsi="GHEA Grapalat"/>
          <w:lang w:val="ru-RU"/>
        </w:rPr>
        <w:t>родавцу</w:t>
      </w:r>
      <w:r w:rsidR="00372327" w:rsidRPr="00407063">
        <w:rPr>
          <w:rFonts w:ascii="GHEA Grapalat" w:hAnsi="GHEA Grapalat"/>
          <w:lang w:val="ru-RU"/>
        </w:rPr>
        <w:t xml:space="preserve"> </w:t>
      </w:r>
      <w:r w:rsidR="00372327" w:rsidRPr="00407063">
        <w:rPr>
          <w:rStyle w:val="ezkurwreuab5ozgtqnkl"/>
          <w:rFonts w:ascii="GHEA Grapalat" w:hAnsi="GHEA Grapalat"/>
          <w:lang w:val="ru-RU"/>
        </w:rPr>
        <w:t>с суммами, подлежащими уплате, независимо от</w:t>
      </w:r>
      <w:r w:rsidR="00372327" w:rsidRPr="00407063">
        <w:rPr>
          <w:rFonts w:ascii="GHEA Grapalat" w:hAnsi="GHEA Grapalat"/>
          <w:lang w:val="ru-RU"/>
        </w:rPr>
        <w:t xml:space="preserve"> </w:t>
      </w:r>
      <w:r w:rsidR="00372327" w:rsidRPr="00407063">
        <w:rPr>
          <w:rStyle w:val="ezkurwreuab5ozgtqnkl"/>
          <w:rFonts w:ascii="GHEA Grapalat" w:hAnsi="GHEA Grapalat"/>
          <w:lang w:val="ru-RU"/>
        </w:rPr>
        <w:t>того,</w:t>
      </w:r>
      <w:r w:rsidR="00372327" w:rsidRPr="00407063">
        <w:rPr>
          <w:rFonts w:ascii="GHEA Grapalat" w:hAnsi="GHEA Grapalat"/>
          <w:lang w:val="ru-RU"/>
        </w:rPr>
        <w:t xml:space="preserve"> </w:t>
      </w:r>
      <w:r w:rsidR="00372327" w:rsidRPr="00407063">
        <w:rPr>
          <w:rStyle w:val="ezkurwreuab5ozgtqnkl"/>
          <w:rFonts w:ascii="GHEA Grapalat" w:hAnsi="GHEA Grapalat"/>
          <w:lang w:val="ru-RU"/>
        </w:rPr>
        <w:t>было ли</w:t>
      </w:r>
      <w:r w:rsidR="00372327" w:rsidRPr="00407063">
        <w:rPr>
          <w:rFonts w:ascii="GHEA Grapalat" w:hAnsi="GHEA Grapalat"/>
          <w:lang w:val="ru-RU"/>
        </w:rPr>
        <w:t xml:space="preserve"> </w:t>
      </w:r>
      <w:r w:rsidR="00372327" w:rsidRPr="00407063">
        <w:rPr>
          <w:rStyle w:val="ezkurwreuab5ozgtqnkl"/>
          <w:rFonts w:ascii="GHEA Grapalat" w:hAnsi="GHEA Grapalat"/>
          <w:lang w:val="ru-RU"/>
        </w:rPr>
        <w:t>уступлено требование</w:t>
      </w:r>
      <w:r w:rsidR="00372327" w:rsidRPr="009A510B">
        <w:rPr>
          <w:rStyle w:val="ezkurwreuab5ozgtqnkl"/>
          <w:rFonts w:ascii="GHEA Grapalat" w:hAnsi="GHEA Grapalat"/>
          <w:lang w:val="hy-AM"/>
        </w:rPr>
        <w:t>.</w:t>
      </w:r>
      <w:r w:rsidRPr="009A510B">
        <w:rPr>
          <w:rStyle w:val="ezkurwreuab5ozgtqnkl"/>
          <w:rFonts w:ascii="GHEA Grapalat" w:hAnsi="GHEA Grapalat"/>
          <w:lang w:val="hy-AM"/>
        </w:rPr>
        <w:t xml:space="preserve"> </w:t>
      </w:r>
      <w:r w:rsidR="001738EA" w:rsidRPr="009A510B">
        <w:rPr>
          <w:rStyle w:val="ezkurwreuab5ozgtqnkl"/>
          <w:rFonts w:ascii="GHEA Grapalat" w:hAnsi="GHEA Grapalat"/>
          <w:lang w:val="ru-RU"/>
        </w:rPr>
        <w:t>П</w:t>
      </w:r>
      <w:r w:rsidR="001738EA" w:rsidRPr="00407063">
        <w:rPr>
          <w:rStyle w:val="ezkurwreuab5ozgtqnkl"/>
          <w:rFonts w:ascii="GHEA Grapalat" w:hAnsi="GHEA Grapalat"/>
          <w:lang w:val="ru-RU"/>
        </w:rPr>
        <w:t>ри</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 xml:space="preserve">этом, в случае получения письменного уведомления об уступке требования на основании договора факторинга (Приложение </w:t>
      </w:r>
      <w:r w:rsidR="001738EA" w:rsidRPr="009A510B">
        <w:rPr>
          <w:rStyle w:val="ezkurwreuab5ozgtqnkl"/>
          <w:rFonts w:ascii="GHEA Grapalat" w:hAnsi="GHEA Grapalat"/>
        </w:rPr>
        <w:t>N</w:t>
      </w:r>
      <w:r w:rsidR="001738EA" w:rsidRPr="00407063">
        <w:rPr>
          <w:rStyle w:val="ezkurwreuab5ozgtqnkl"/>
          <w:rFonts w:ascii="GHEA Grapalat" w:hAnsi="GHEA Grapalat"/>
          <w:lang w:val="ru-RU"/>
        </w:rPr>
        <w:t xml:space="preserve"> 5) </w:t>
      </w:r>
      <w:r w:rsidR="0050266C">
        <w:rPr>
          <w:rStyle w:val="ezkurwreuab5ozgtqnkl"/>
          <w:rFonts w:ascii="GHEA Grapalat" w:hAnsi="GHEA Grapalat"/>
          <w:lang w:val="ru-RU"/>
        </w:rPr>
        <w:t>П</w:t>
      </w:r>
      <w:r w:rsidR="001738EA" w:rsidRPr="00407063">
        <w:rPr>
          <w:rStyle w:val="ezkurwreuab5ozgtqnkl"/>
          <w:rFonts w:ascii="GHEA Grapalat" w:hAnsi="GHEA Grapalat"/>
          <w:lang w:val="ru-RU"/>
        </w:rPr>
        <w:t>окупатель</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производит платеж, установленный договором, финансовому</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агенту, если</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уведомление</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было получено</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 xml:space="preserve">в день, предшествующий дню внесения </w:t>
      </w:r>
      <w:r w:rsidR="001D3908">
        <w:rPr>
          <w:rStyle w:val="ezkurwreuab5ozgtqnkl"/>
          <w:rFonts w:ascii="GHEA Grapalat" w:hAnsi="GHEA Grapalat"/>
          <w:lang w:val="ru-RU"/>
        </w:rPr>
        <w:t>П</w:t>
      </w:r>
      <w:r w:rsidR="001D3908" w:rsidRPr="000B2089">
        <w:rPr>
          <w:rStyle w:val="ezkurwreuab5ozgtqnkl"/>
          <w:rFonts w:ascii="GHEA Grapalat" w:hAnsi="GHEA Grapalat"/>
          <w:lang w:val="ru-RU"/>
        </w:rPr>
        <w:t>окупателем</w:t>
      </w:r>
      <w:r w:rsidR="001D3908" w:rsidRPr="001D3908">
        <w:rPr>
          <w:rStyle w:val="ezkurwreuab5ozgtqnkl"/>
          <w:rFonts w:ascii="GHEA Grapalat" w:hAnsi="GHEA Grapalat"/>
          <w:lang w:val="ru-RU"/>
        </w:rPr>
        <w:t xml:space="preserve"> </w:t>
      </w:r>
      <w:r w:rsidR="001738EA" w:rsidRPr="00407063">
        <w:rPr>
          <w:rStyle w:val="ezkurwreuab5ozgtqnkl"/>
          <w:rFonts w:ascii="GHEA Grapalat" w:hAnsi="GHEA Grapalat"/>
          <w:lang w:val="ru-RU"/>
        </w:rPr>
        <w:t>платежного поручения и копии протокола в казначейскую систему уполномоченного органа, а</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 xml:space="preserve">в случае </w:t>
      </w:r>
      <w:r w:rsidR="009D584A">
        <w:rPr>
          <w:rStyle w:val="ezkurwreuab5ozgtqnkl"/>
          <w:rFonts w:ascii="GHEA Grapalat" w:hAnsi="GHEA Grapalat"/>
          <w:lang w:val="ru-RU"/>
        </w:rPr>
        <w:t>заказчиков</w:t>
      </w:r>
      <w:r w:rsidR="001738EA" w:rsidRPr="00407063">
        <w:rPr>
          <w:rStyle w:val="ezkurwreuab5ozgtqnkl"/>
          <w:rFonts w:ascii="GHEA Grapalat" w:hAnsi="GHEA Grapalat"/>
          <w:lang w:val="ru-RU"/>
        </w:rPr>
        <w:t>,</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не имеющих счетов</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в казначействе, в день, предшествующий</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дню</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выдачи</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платежного</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поручения</w:t>
      </w:r>
      <w:r w:rsidR="001738EA" w:rsidRPr="00407063">
        <w:rPr>
          <w:rFonts w:ascii="GHEA Grapalat" w:hAnsi="GHEA Grapalat"/>
          <w:lang w:val="ru-RU"/>
        </w:rPr>
        <w:t xml:space="preserve"> </w:t>
      </w:r>
      <w:r w:rsidR="001738EA" w:rsidRPr="00407063">
        <w:rPr>
          <w:rStyle w:val="ezkurwreuab5ozgtqnkl"/>
          <w:rFonts w:ascii="GHEA Grapalat" w:hAnsi="GHEA Grapalat"/>
          <w:lang w:val="ru-RU"/>
        </w:rPr>
        <w:t>банку</w:t>
      </w:r>
      <w:r w:rsidR="00682602" w:rsidRPr="009A510B">
        <w:rPr>
          <w:rFonts w:ascii="GHEA Grapalat" w:hAnsi="GHEA Grapalat"/>
          <w:lang w:val="hy-AM"/>
        </w:rPr>
        <w:t>.</w:t>
      </w:r>
    </w:p>
    <w:p w:rsidR="0022597F" w:rsidRPr="00B318A3" w:rsidRDefault="0022597F" w:rsidP="00372327">
      <w:pPr>
        <w:spacing w:line="240" w:lineRule="auto"/>
        <w:rPr>
          <w:rFonts w:ascii="GHEA Grapalat" w:hAnsi="GHEA Grapalat"/>
          <w:spacing w:val="-6"/>
          <w:lang w:val="ru-RU"/>
        </w:rPr>
      </w:pPr>
      <w:r w:rsidRPr="00CA2A30">
        <w:rPr>
          <w:rFonts w:ascii="GHEA Grapalat" w:hAnsi="GHEA Grapalat"/>
          <w:lang w:val="ru-RU"/>
        </w:rPr>
        <w:t>8.</w:t>
      </w:r>
      <w:proofErr w:type="gramStart"/>
      <w:r w:rsidRPr="00CA2A30">
        <w:rPr>
          <w:rFonts w:ascii="GHEA Grapalat" w:hAnsi="GHEA Grapalat"/>
          <w:lang w:val="ru-RU"/>
        </w:rPr>
        <w:t>12.</w:t>
      </w:r>
      <w:r w:rsidRPr="00CA2A30">
        <w:rPr>
          <w:rFonts w:ascii="GHEA Grapalat" w:hAnsi="GHEA Grapalat"/>
          <w:spacing w:val="-6"/>
          <w:lang w:val="ru-RU"/>
        </w:rPr>
        <w:t>Споры</w:t>
      </w:r>
      <w:proofErr w:type="gramEnd"/>
      <w:r w:rsidRPr="00CA2A30">
        <w:rPr>
          <w:rFonts w:ascii="GHEA Grapalat" w:hAnsi="GHEA Grapalat"/>
          <w:spacing w:val="-6"/>
          <w:lang w:val="ru-RU"/>
        </w:rPr>
        <w:t xml:space="preserve">, возникшие в связи с договором, разрешаются путем переговоров. </w:t>
      </w:r>
      <w:r w:rsidRPr="00B123A0">
        <w:rPr>
          <w:rFonts w:ascii="GHEA Grapalat" w:hAnsi="GHEA Grapalat"/>
          <w:spacing w:val="-6"/>
          <w:lang w:val="ru-RU"/>
        </w:rPr>
        <w:t xml:space="preserve">В случае </w:t>
      </w:r>
      <w:proofErr w:type="spellStart"/>
      <w:r w:rsidRPr="00B123A0">
        <w:rPr>
          <w:rFonts w:ascii="GHEA Grapalat" w:hAnsi="GHEA Grapalat"/>
          <w:spacing w:val="-6"/>
          <w:lang w:val="ru-RU"/>
        </w:rPr>
        <w:t>недостижения</w:t>
      </w:r>
      <w:proofErr w:type="spellEnd"/>
      <w:r w:rsidRPr="00B123A0">
        <w:rPr>
          <w:rFonts w:ascii="GHEA Grapalat" w:hAnsi="GHEA Grapalat"/>
          <w:spacing w:val="-6"/>
          <w:lang w:val="ru-RU"/>
        </w:rPr>
        <w:t xml:space="preserve"> согласия споры разрешаются в судебном порядке.</w:t>
      </w:r>
    </w:p>
    <w:p w:rsidR="0022597F" w:rsidRPr="007D26B7" w:rsidRDefault="0022597F" w:rsidP="0022597F">
      <w:pPr>
        <w:widowControl w:val="0"/>
        <w:tabs>
          <w:tab w:val="left" w:pos="1276"/>
        </w:tabs>
        <w:spacing w:line="240" w:lineRule="auto"/>
        <w:rPr>
          <w:rFonts w:ascii="GHEA Grapalat" w:hAnsi="GHEA Grapalat"/>
          <w:lang w:val="ru-RU"/>
        </w:rPr>
      </w:pPr>
      <w:r w:rsidRPr="00B123A0">
        <w:rPr>
          <w:rFonts w:ascii="GHEA Grapalat" w:hAnsi="GHEA Grapalat"/>
          <w:lang w:val="ru-RU"/>
        </w:rPr>
        <w:t>8.</w:t>
      </w:r>
      <w:proofErr w:type="gramStart"/>
      <w:r w:rsidRPr="00B123A0">
        <w:rPr>
          <w:rFonts w:ascii="GHEA Grapalat" w:hAnsi="GHEA Grapalat"/>
          <w:lang w:val="ru-RU"/>
        </w:rPr>
        <w:t>13.Договор</w:t>
      </w:r>
      <w:proofErr w:type="gramEnd"/>
      <w:r w:rsidRPr="00B123A0">
        <w:rPr>
          <w:rFonts w:ascii="GHEA Grapalat" w:hAnsi="GHEA Grapalat"/>
          <w:lang w:val="ru-RU"/>
        </w:rPr>
        <w:t xml:space="preserve"> составлен на ____________ страницах, заключается в двух экземплярах, имеющих равную юридическую силу, каждой стороне предоставляется по одному экземпляру. </w:t>
      </w:r>
      <w:r w:rsidRPr="007D26B7">
        <w:rPr>
          <w:rFonts w:ascii="GHEA Grapalat" w:hAnsi="GHEA Grapalat"/>
          <w:lang w:val="ru-RU"/>
        </w:rPr>
        <w:t>Приложения № 1, № 2, № 3</w:t>
      </w:r>
      <w:r w:rsidR="00E56C92" w:rsidRPr="00754FA1">
        <w:rPr>
          <w:rFonts w:ascii="GHEA Grapalat" w:hAnsi="GHEA Grapalat"/>
          <w:lang w:val="ru-RU"/>
        </w:rPr>
        <w:t xml:space="preserve">, </w:t>
      </w:r>
      <w:r w:rsidR="00362E87">
        <w:rPr>
          <w:rFonts w:ascii="GHEA Grapalat" w:hAnsi="GHEA Grapalat"/>
          <w:lang w:val="ru-RU"/>
        </w:rPr>
        <w:t>№</w:t>
      </w:r>
      <w:r w:rsidR="00E56C92" w:rsidRPr="00754FA1">
        <w:rPr>
          <w:rFonts w:ascii="GHEA Grapalat" w:hAnsi="GHEA Grapalat"/>
          <w:lang w:val="ru-RU"/>
        </w:rPr>
        <w:t>4</w:t>
      </w:r>
      <w:r w:rsidRPr="007D26B7">
        <w:rPr>
          <w:rFonts w:ascii="GHEA Grapalat" w:hAnsi="GHEA Grapalat"/>
          <w:lang w:val="ru-RU"/>
        </w:rPr>
        <w:t xml:space="preserve"> и № </w:t>
      </w:r>
      <w:r w:rsidR="006B0952" w:rsidRPr="00E81FFB">
        <w:rPr>
          <w:rFonts w:ascii="GHEA Grapalat" w:hAnsi="GHEA Grapalat"/>
          <w:lang w:val="ru-RU"/>
        </w:rPr>
        <w:t>4</w:t>
      </w:r>
      <w:r w:rsidR="006B0952" w:rsidRPr="007D26B7">
        <w:rPr>
          <w:rFonts w:ascii="GHEA Grapalat" w:hAnsi="GHEA Grapalat"/>
          <w:lang w:val="ru-RU"/>
        </w:rPr>
        <w:t>.1</w:t>
      </w:r>
      <w:r w:rsidR="008E4455">
        <w:rPr>
          <w:rFonts w:ascii="GHEA Grapalat" w:hAnsi="GHEA Grapalat"/>
          <w:lang w:val="ru-RU"/>
        </w:rPr>
        <w:t xml:space="preserve"> и </w:t>
      </w:r>
      <w:r w:rsidR="008E4455" w:rsidRPr="007D26B7">
        <w:rPr>
          <w:rFonts w:ascii="GHEA Grapalat" w:hAnsi="GHEA Grapalat"/>
          <w:lang w:val="ru-RU"/>
        </w:rPr>
        <w:t xml:space="preserve">№ </w:t>
      </w:r>
      <w:proofErr w:type="gramStart"/>
      <w:r w:rsidR="008E4455">
        <w:rPr>
          <w:rFonts w:ascii="GHEA Grapalat" w:hAnsi="GHEA Grapalat"/>
          <w:lang w:val="ru-RU"/>
        </w:rPr>
        <w:t xml:space="preserve">5  </w:t>
      </w:r>
      <w:r w:rsidRPr="007D26B7">
        <w:rPr>
          <w:rFonts w:ascii="GHEA Grapalat" w:hAnsi="GHEA Grapalat"/>
          <w:lang w:val="ru-RU"/>
        </w:rPr>
        <w:t>к</w:t>
      </w:r>
      <w:proofErr w:type="gramEnd"/>
      <w:r w:rsidRPr="00B138F3">
        <w:rPr>
          <w:rFonts w:ascii="Courier New" w:hAnsi="Courier New" w:cs="Courier New"/>
        </w:rPr>
        <w:t> </w:t>
      </w:r>
      <w:r w:rsidRPr="007D26B7">
        <w:rPr>
          <w:rFonts w:ascii="GHEA Grapalat" w:hAnsi="GHEA Grapalat"/>
          <w:lang w:val="ru-RU"/>
        </w:rPr>
        <w:t>договору считаются неотъемлемой частью договора.</w:t>
      </w:r>
    </w:p>
    <w:p w:rsidR="0022597F" w:rsidRPr="00B318A3" w:rsidRDefault="0022597F" w:rsidP="0022597F">
      <w:pPr>
        <w:widowControl w:val="0"/>
        <w:tabs>
          <w:tab w:val="left" w:pos="1276"/>
        </w:tabs>
        <w:spacing w:line="240" w:lineRule="auto"/>
        <w:rPr>
          <w:rFonts w:ascii="GHEA Grapalat" w:hAnsi="GHEA Grapalat"/>
          <w:lang w:val="ru-RU"/>
        </w:rPr>
      </w:pPr>
      <w:r w:rsidRPr="00891020">
        <w:rPr>
          <w:rFonts w:ascii="GHEA Grapalat" w:hAnsi="GHEA Grapalat"/>
          <w:lang w:val="ru-RU"/>
        </w:rPr>
        <w:t>8.14.К отношениям, связанным с договором, применяется право Республики Армения.</w:t>
      </w:r>
    </w:p>
    <w:p w:rsidR="0022597F" w:rsidRPr="00C8212C" w:rsidRDefault="0022597F" w:rsidP="00572A2F">
      <w:pPr>
        <w:widowControl w:val="0"/>
        <w:spacing w:line="240" w:lineRule="auto"/>
        <w:ind w:firstLine="567"/>
        <w:rPr>
          <w:rFonts w:ascii="GHEA Grapalat" w:hAnsi="GHEA Grapalat"/>
          <w:color w:val="000000" w:themeColor="text1"/>
          <w:lang w:val="ru-RU"/>
        </w:rPr>
      </w:pPr>
      <w:r w:rsidRPr="00891020">
        <w:rPr>
          <w:rFonts w:ascii="GHEA Grapalat" w:hAnsi="GHEA Grapalat"/>
          <w:lang w:val="ru-RU"/>
        </w:rPr>
        <w:t>8.</w:t>
      </w:r>
      <w:proofErr w:type="gramStart"/>
      <w:r w:rsidRPr="00891020">
        <w:rPr>
          <w:rFonts w:ascii="GHEA Grapalat" w:hAnsi="GHEA Grapalat"/>
          <w:lang w:val="ru-RU"/>
        </w:rPr>
        <w:t>1</w:t>
      </w:r>
      <w:r>
        <w:rPr>
          <w:rFonts w:ascii="GHEA Grapalat" w:hAnsi="GHEA Grapalat"/>
          <w:lang w:val="ru-RU"/>
        </w:rPr>
        <w:t>5.</w:t>
      </w:r>
      <w:r w:rsidRPr="00891020">
        <w:rPr>
          <w:rFonts w:ascii="GHEA Grapalat" w:hAnsi="GHEA Grapalat"/>
          <w:lang w:val="ru-RU"/>
        </w:rPr>
        <w:t>Поставка</w:t>
      </w:r>
      <w:proofErr w:type="gramEnd"/>
      <w:r w:rsidRPr="00891020">
        <w:rPr>
          <w:rFonts w:ascii="GHEA Grapalat" w:hAnsi="GHEA Grapalat"/>
          <w:lang w:val="ru-RU"/>
        </w:rPr>
        <w:t xml:space="preserve">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DC2F9B" w:rsidRPr="00DC2F9B">
        <w:rPr>
          <w:rFonts w:ascii="GHEA Grapalat" w:hAnsi="GHEA Grapalat"/>
          <w:lang w:val="ru-RU"/>
        </w:rPr>
        <w:t xml:space="preserve">При этом расчет шестимесячного периода, данного настоящим пунктом для </w:t>
      </w:r>
      <w:proofErr w:type="spellStart"/>
      <w:r w:rsidR="00DC2F9B" w:rsidRPr="00DC2F9B">
        <w:rPr>
          <w:rFonts w:ascii="GHEA Grapalat" w:hAnsi="GHEA Grapalat"/>
          <w:lang w:val="ru-RU"/>
        </w:rPr>
        <w:t>предусмотрения</w:t>
      </w:r>
      <w:proofErr w:type="spellEnd"/>
      <w:r w:rsidR="00DC2F9B" w:rsidRPr="00DC2F9B">
        <w:rPr>
          <w:rFonts w:ascii="GHEA Grapalat" w:hAnsi="GHEA Grapalat"/>
          <w:lang w:val="ru-RU"/>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DC2F9B" w:rsidRPr="00572A2F">
        <w:rPr>
          <w:rFonts w:ascii="GHEA Grapalat" w:hAnsi="GHEA Grapalat"/>
          <w:lang w:val="ru-RU"/>
        </w:rPr>
        <w:t xml:space="preserve">. </w:t>
      </w:r>
      <w:r w:rsidRPr="00891020">
        <w:rPr>
          <w:rFonts w:ascii="GHEA Grapalat" w:hAnsi="GHEA Grapalat"/>
          <w:lang w:val="ru-RU"/>
        </w:rPr>
        <w:t xml:space="preserve">Если размер выделенных для исполнения договора финансовых средств превышает </w:t>
      </w:r>
      <w:proofErr w:type="spellStart"/>
      <w:r w:rsidR="00754FA1" w:rsidRPr="004A7C7A">
        <w:rPr>
          <w:rFonts w:ascii="GHEA Grapalat" w:hAnsi="GHEA Grapalat"/>
          <w:lang w:val="ru-RU"/>
        </w:rPr>
        <w:t>двадцатипятикратный</w:t>
      </w:r>
      <w:proofErr w:type="spellEnd"/>
      <w:r w:rsidRPr="00891020">
        <w:rPr>
          <w:rFonts w:ascii="GHEA Grapalat" w:hAnsi="GHEA Grapalat"/>
          <w:lang w:val="ru-RU"/>
        </w:rPr>
        <w:t xml:space="preserve"> размер базовой единицы закупок, то Покупателем будет заключен</w:t>
      </w:r>
      <w:r w:rsidRPr="00891020">
        <w:rPr>
          <w:rFonts w:ascii="GHEA Grapalat" w:hAnsi="GHEA Grapalat"/>
        </w:rPr>
        <w:t>o</w:t>
      </w:r>
      <w:r w:rsidRPr="00891020">
        <w:rPr>
          <w:rFonts w:ascii="GHEA Grapalat" w:hAnsi="GHEA Grapalat"/>
          <w:lang w:val="ru-RU"/>
        </w:rPr>
        <w:t xml:space="preserve"> соглашение в случае, если представленные Продавцом в виде неустойки обеспечения квалификации и договора </w:t>
      </w:r>
      <w:del w:id="25" w:author="Inesa Kocharyan" w:date="2022-10-24T10:56:00Z">
        <w:r w:rsidRPr="00891020" w:rsidDel="00211664">
          <w:rPr>
            <w:rFonts w:ascii="GHEA Grapalat" w:hAnsi="GHEA Grapalat"/>
            <w:lang w:val="ru-RU"/>
          </w:rPr>
          <w:delText xml:space="preserve"> </w:delText>
        </w:r>
      </w:del>
      <w:r w:rsidRPr="00891020">
        <w:rPr>
          <w:rFonts w:ascii="GHEA Grapalat" w:hAnsi="GHEA Grapalat"/>
          <w:lang w:val="ru-RU"/>
        </w:rPr>
        <w:t>заменяется гарантией или наличными деньгами, с учетом требований</w:t>
      </w:r>
      <w:r w:rsidR="00F96C97">
        <w:rPr>
          <w:rFonts w:ascii="GHEA Grapalat" w:hAnsi="GHEA Grapalat"/>
          <w:lang w:val="ru-RU"/>
        </w:rPr>
        <w:t xml:space="preserve"> </w:t>
      </w:r>
      <w:r w:rsidR="00F96C97" w:rsidRPr="00891020">
        <w:rPr>
          <w:rFonts w:ascii="GHEA Grapalat" w:hAnsi="GHEA Grapalat"/>
          <w:lang w:val="ru-RU"/>
        </w:rPr>
        <w:t>абзац</w:t>
      </w:r>
      <w:r w:rsidR="0092104E">
        <w:rPr>
          <w:rFonts w:ascii="GHEA Grapalat" w:hAnsi="GHEA Grapalat"/>
          <w:lang w:val="ru-RU"/>
        </w:rPr>
        <w:t>а</w:t>
      </w:r>
      <w:r w:rsidR="00F96C97" w:rsidRPr="00891020">
        <w:rPr>
          <w:rFonts w:ascii="GHEA Grapalat" w:hAnsi="GHEA Grapalat"/>
          <w:lang w:val="ru-RU"/>
        </w:rPr>
        <w:t xml:space="preserve"> "</w:t>
      </w:r>
      <w:r w:rsidR="00F96C97">
        <w:rPr>
          <w:rFonts w:ascii="GHEA Grapalat" w:hAnsi="GHEA Grapalat"/>
          <w:lang w:val="ru-RU"/>
        </w:rPr>
        <w:t>в</w:t>
      </w:r>
      <w:r w:rsidR="00F96C97" w:rsidRPr="00891020">
        <w:rPr>
          <w:rFonts w:ascii="GHEA Grapalat" w:hAnsi="GHEA Grapalat"/>
          <w:lang w:val="ru-RU"/>
        </w:rPr>
        <w:t>" подпункта 1</w:t>
      </w:r>
      <w:r w:rsidR="00F96C97">
        <w:rPr>
          <w:rFonts w:ascii="GHEA Grapalat" w:hAnsi="GHEA Grapalat"/>
          <w:lang w:val="ru-RU"/>
        </w:rPr>
        <w:t xml:space="preserve"> и</w:t>
      </w:r>
      <w:r w:rsidRPr="00891020">
        <w:rPr>
          <w:rFonts w:ascii="GHEA Grapalat" w:hAnsi="GHEA Grapalat"/>
          <w:lang w:val="ru-RU"/>
        </w:rPr>
        <w:t xml:space="preserve"> абзаца "б" подпункта 17 пункта 32 Приложения № 1</w:t>
      </w:r>
      <w:r w:rsidR="0092104E">
        <w:rPr>
          <w:rFonts w:ascii="GHEA Grapalat" w:hAnsi="GHEA Grapalat"/>
          <w:lang w:val="ru-RU"/>
        </w:rPr>
        <w:t xml:space="preserve"> </w:t>
      </w:r>
      <w:r w:rsidRPr="00891020">
        <w:rPr>
          <w:rFonts w:ascii="GHEA Grapalat" w:hAnsi="GHEA Grapalat"/>
          <w:lang w:val="ru-RU"/>
        </w:rPr>
        <w:t xml:space="preserve">к Постановлению </w:t>
      </w:r>
      <w:r w:rsidRPr="00774CFA">
        <w:rPr>
          <w:rFonts w:ascii="GHEA Grapalat" w:hAnsi="GHEA Grapalat"/>
          <w:lang w:val="ru-RU"/>
        </w:rPr>
        <w:t>Правительства Республики Армения № 526-</w:t>
      </w:r>
      <w:r w:rsidRPr="00891020">
        <w:rPr>
          <w:rFonts w:ascii="GHEA Grapalat" w:hAnsi="GHEA Grapalat"/>
        </w:rPr>
        <w:t>N</w:t>
      </w:r>
      <w:r w:rsidRPr="00774CFA">
        <w:rPr>
          <w:rFonts w:ascii="GHEA Grapalat" w:hAnsi="GHEA Grapalat"/>
          <w:lang w:val="ru-RU"/>
        </w:rPr>
        <w:t xml:space="preserve"> от 4 мая 2017 года.</w:t>
      </w:r>
      <w:r w:rsidRPr="00774CFA">
        <w:rPr>
          <w:lang w:val="ru-RU"/>
        </w:rPr>
        <w:t xml:space="preserve"> </w:t>
      </w:r>
      <w:r w:rsidR="00821423" w:rsidRPr="0092104E">
        <w:rPr>
          <w:rFonts w:ascii="GHEA Grapalat" w:hAnsi="GHEA Grapalat"/>
          <w:color w:val="000000" w:themeColor="text1"/>
          <w:lang w:val="ru-RU"/>
        </w:rPr>
        <w:t xml:space="preserve">При этом продавец заключает соглашение, а в случае замены </w:t>
      </w:r>
      <w:r w:rsidR="0074154D" w:rsidRPr="0092104E">
        <w:rPr>
          <w:rFonts w:ascii="GHEA Grapalat" w:hAnsi="GHEA Grapalat"/>
          <w:color w:val="000000" w:themeColor="text1"/>
          <w:lang w:val="ru-RU"/>
        </w:rPr>
        <w:t>обеспечени</w:t>
      </w:r>
      <w:r w:rsidR="0074154D">
        <w:rPr>
          <w:rFonts w:ascii="GHEA Grapalat" w:hAnsi="GHEA Grapalat"/>
          <w:color w:val="000000" w:themeColor="text1"/>
          <w:lang w:val="ru-RU"/>
        </w:rPr>
        <w:t>й</w:t>
      </w:r>
      <w:r w:rsidR="0074154D" w:rsidRPr="0092104E">
        <w:rPr>
          <w:rFonts w:ascii="GHEA Grapalat" w:hAnsi="GHEA Grapalat"/>
          <w:color w:val="000000" w:themeColor="text1"/>
          <w:lang w:val="ru-RU"/>
        </w:rPr>
        <w:t xml:space="preserve"> </w:t>
      </w:r>
      <w:r w:rsidR="00821423" w:rsidRPr="0092104E">
        <w:rPr>
          <w:rFonts w:ascii="GHEA Grapalat" w:hAnsi="GHEA Grapalat"/>
          <w:color w:val="000000" w:themeColor="text1"/>
          <w:lang w:val="ru-RU"/>
        </w:rPr>
        <w:t>квалификации и договора, представленн</w:t>
      </w:r>
      <w:r w:rsidR="0074154D">
        <w:rPr>
          <w:rFonts w:ascii="GHEA Grapalat" w:hAnsi="GHEA Grapalat"/>
          <w:color w:val="000000" w:themeColor="text1"/>
          <w:lang w:val="ru-RU"/>
        </w:rPr>
        <w:t>ых</w:t>
      </w:r>
      <w:r w:rsidR="00821423" w:rsidRPr="0092104E">
        <w:rPr>
          <w:rFonts w:ascii="GHEA Grapalat" w:hAnsi="GHEA Grapalat"/>
          <w:color w:val="000000" w:themeColor="text1"/>
          <w:lang w:val="ru-RU"/>
        </w:rPr>
        <w:t xml:space="preserve"> в виде неустойки, также новые обеспечения представляет покупателю в течение </w:t>
      </w:r>
      <w:r w:rsidR="007C7AF5">
        <w:rPr>
          <w:rFonts w:ascii="GHEA Grapalat" w:hAnsi="GHEA Grapalat"/>
          <w:color w:val="000000" w:themeColor="text1"/>
          <w:lang w:val="hy-AM"/>
        </w:rPr>
        <w:t>-----</w:t>
      </w:r>
      <w:r w:rsidR="00821423" w:rsidRPr="0092104E">
        <w:rPr>
          <w:rFonts w:ascii="GHEA Grapalat" w:hAnsi="GHEA Grapalat"/>
          <w:color w:val="000000" w:themeColor="text1"/>
          <w:lang w:val="ru-RU"/>
        </w:rPr>
        <w:t xml:space="preserve">рабочих дней со дня получения уведомления о заключении </w:t>
      </w:r>
      <w:proofErr w:type="gramStart"/>
      <w:r w:rsidR="00821423" w:rsidRPr="0092104E">
        <w:rPr>
          <w:rFonts w:ascii="GHEA Grapalat" w:hAnsi="GHEA Grapalat"/>
          <w:color w:val="000000" w:themeColor="text1"/>
          <w:lang w:val="ru-RU"/>
        </w:rPr>
        <w:t>соглашения.</w:t>
      </w:r>
      <w:r w:rsidRPr="00774CFA">
        <w:rPr>
          <w:rFonts w:ascii="GHEA Grapalat" w:hAnsi="GHEA Grapalat"/>
          <w:lang w:val="ru-RU"/>
        </w:rPr>
        <w:t>.</w:t>
      </w:r>
      <w:proofErr w:type="gramEnd"/>
      <w:r w:rsidRPr="00774CFA">
        <w:rPr>
          <w:rFonts w:ascii="GHEA Grapalat" w:hAnsi="GHEA Grapalat"/>
          <w:lang w:val="ru-RU"/>
        </w:rPr>
        <w:t xml:space="preserve"> В противном случае договор будет расторгнут поку</w:t>
      </w:r>
      <w:r>
        <w:rPr>
          <w:rFonts w:ascii="GHEA Grapalat" w:hAnsi="GHEA Grapalat"/>
          <w:lang w:val="ru-RU"/>
        </w:rPr>
        <w:t>пателем в одностороннем порядке</w:t>
      </w:r>
      <w:r w:rsidRPr="009F2CAD">
        <w:rPr>
          <w:rFonts w:ascii="GHEA Grapalat" w:hAnsi="GHEA Grapalat"/>
          <w:lang w:val="ru-RU"/>
        </w:rPr>
        <w:t>.</w:t>
      </w:r>
      <w:r>
        <w:rPr>
          <w:rStyle w:val="a7"/>
          <w:rFonts w:ascii="GHEA Grapalat" w:hAnsi="GHEA Grapalat"/>
          <w:lang w:val="ru-RU"/>
        </w:rPr>
        <w:footnoteReference w:id="13"/>
      </w:r>
    </w:p>
    <w:p w:rsidR="0022597F" w:rsidRPr="002D2ECB" w:rsidRDefault="0022597F" w:rsidP="0022597F">
      <w:pPr>
        <w:widowControl w:val="0"/>
        <w:spacing w:line="240" w:lineRule="auto"/>
        <w:ind w:firstLine="567"/>
        <w:rPr>
          <w:rFonts w:ascii="GHEA Grapalat" w:hAnsi="GHEA Grapalat"/>
          <w:color w:val="000000" w:themeColor="text1"/>
          <w:lang w:val="ru-RU"/>
        </w:rPr>
      </w:pPr>
    </w:p>
    <w:p w:rsidR="0022597F" w:rsidRPr="002D2ECB" w:rsidRDefault="0022597F" w:rsidP="0022597F">
      <w:pPr>
        <w:widowControl w:val="0"/>
        <w:spacing w:line="240" w:lineRule="auto"/>
        <w:ind w:firstLine="567"/>
        <w:jc w:val="center"/>
        <w:rPr>
          <w:rFonts w:ascii="GHEA Grapalat" w:hAnsi="GHEA Grapalat"/>
          <w:b/>
          <w:color w:val="000000" w:themeColor="text1"/>
          <w:sz w:val="24"/>
          <w:lang w:val="ru-RU"/>
        </w:rPr>
      </w:pPr>
      <w:r w:rsidRPr="00764FD5">
        <w:rPr>
          <w:rFonts w:ascii="GHEA Grapalat" w:hAnsi="GHEA Grapalat"/>
          <w:b/>
          <w:color w:val="000000" w:themeColor="text1"/>
          <w:sz w:val="24"/>
          <w:lang w:val="ru-RU"/>
        </w:rPr>
        <w:t>9</w:t>
      </w:r>
      <w:r w:rsidRPr="002D2ECB">
        <w:rPr>
          <w:rFonts w:ascii="GHEA Grapalat" w:hAnsi="GHEA Grapalat"/>
          <w:b/>
          <w:color w:val="000000" w:themeColor="text1"/>
          <w:sz w:val="24"/>
          <w:lang w:val="ru-RU"/>
        </w:rPr>
        <w:t>. АДРЕСА, БАНКОВСКИЕ РЕКВИЗИТЫ И ПОДПИСИ СТОРОН</w:t>
      </w:r>
    </w:p>
    <w:p w:rsidR="0022597F" w:rsidRPr="002D2ECB" w:rsidRDefault="0022597F" w:rsidP="0022597F">
      <w:pPr>
        <w:widowControl w:val="0"/>
        <w:spacing w:line="240" w:lineRule="auto"/>
        <w:ind w:firstLine="567"/>
        <w:rPr>
          <w:rFonts w:ascii="GHEA Grapalat" w:hAnsi="GHEA Grapalat"/>
          <w:b/>
          <w:color w:val="000000" w:themeColor="text1"/>
          <w:sz w:val="24"/>
          <w:lang w:val="ru-RU"/>
        </w:rPr>
      </w:pPr>
    </w:p>
    <w:p w:rsidR="0022597F" w:rsidRPr="002D2ECB" w:rsidRDefault="0022597F" w:rsidP="0022597F">
      <w:pPr>
        <w:widowControl w:val="0"/>
        <w:spacing w:line="240" w:lineRule="auto"/>
        <w:ind w:firstLine="567"/>
        <w:rPr>
          <w:rFonts w:ascii="GHEA Grapalat" w:hAnsi="GHEA Grapalat"/>
          <w:b/>
          <w:color w:val="000000" w:themeColor="text1"/>
          <w:sz w:val="24"/>
          <w:lang w:val="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22597F" w:rsidRPr="002D2ECB" w:rsidTr="009F6C25">
        <w:tc>
          <w:tcPr>
            <w:tcW w:w="4928" w:type="dxa"/>
          </w:tcPr>
          <w:p w:rsidR="0022597F" w:rsidRPr="002D2ECB" w:rsidRDefault="0022597F" w:rsidP="00C71026">
            <w:pPr>
              <w:widowControl w:val="0"/>
              <w:spacing w:line="360" w:lineRule="auto"/>
              <w:jc w:val="center"/>
              <w:rPr>
                <w:rFonts w:ascii="GHEA Grapalat" w:hAnsi="GHEA Grapalat"/>
                <w:b/>
                <w:color w:val="000000" w:themeColor="text1"/>
                <w:sz w:val="24"/>
                <w:lang w:val="en-US"/>
              </w:rPr>
            </w:pPr>
            <w:r w:rsidRPr="00BF4976">
              <w:rPr>
                <w:rFonts w:ascii="GHEA Grapalat" w:hAnsi="GHEA Grapalat"/>
                <w:b/>
                <w:color w:val="000000" w:themeColor="text1"/>
                <w:sz w:val="24"/>
              </w:rPr>
              <w:t>Покупатель</w:t>
            </w:r>
          </w:p>
        </w:tc>
        <w:tc>
          <w:tcPr>
            <w:tcW w:w="4927" w:type="dxa"/>
          </w:tcPr>
          <w:p w:rsidR="0022597F" w:rsidRPr="002D2ECB" w:rsidRDefault="00F44342" w:rsidP="00C71026">
            <w:pPr>
              <w:widowControl w:val="0"/>
              <w:spacing w:line="360" w:lineRule="auto"/>
              <w:jc w:val="center"/>
              <w:rPr>
                <w:rFonts w:ascii="GHEA Grapalat" w:hAnsi="GHEA Grapalat"/>
                <w:b/>
                <w:color w:val="000000" w:themeColor="text1"/>
                <w:sz w:val="24"/>
              </w:rPr>
            </w:pPr>
            <w:r>
              <w:rPr>
                <w:rFonts w:ascii="GHEA Grapalat" w:hAnsi="GHEA Grapalat"/>
                <w:b/>
                <w:color w:val="000000" w:themeColor="text1"/>
                <w:sz w:val="24"/>
              </w:rPr>
              <w:t>Продавец</w:t>
            </w:r>
          </w:p>
        </w:tc>
      </w:tr>
      <w:tr w:rsidR="0022597F" w:rsidRPr="002D2ECB" w:rsidTr="009F6C25">
        <w:tc>
          <w:tcPr>
            <w:tcW w:w="4928" w:type="dxa"/>
          </w:tcPr>
          <w:p w:rsidR="0022597F" w:rsidRPr="002D2ECB" w:rsidRDefault="0022597F" w:rsidP="00C71026">
            <w:pPr>
              <w:widowControl w:val="0"/>
              <w:spacing w:line="360" w:lineRule="auto"/>
              <w:ind w:firstLine="567"/>
              <w:jc w:val="center"/>
              <w:rPr>
                <w:rFonts w:ascii="GHEA Grapalat" w:hAnsi="GHEA Grapalat"/>
                <w:b/>
                <w:color w:val="000000" w:themeColor="text1"/>
                <w:sz w:val="24"/>
              </w:rPr>
            </w:pPr>
            <w:r w:rsidRPr="002D2ECB">
              <w:rPr>
                <w:rFonts w:ascii="GHEA Grapalat" w:hAnsi="GHEA Grapalat"/>
                <w:b/>
                <w:color w:val="000000" w:themeColor="text1"/>
                <w:sz w:val="24"/>
              </w:rPr>
              <w:t>--------------------------------------------</w:t>
            </w:r>
          </w:p>
          <w:p w:rsidR="0022597F" w:rsidRPr="002D2ECB" w:rsidRDefault="0022597F" w:rsidP="00C71026">
            <w:pPr>
              <w:widowControl w:val="0"/>
              <w:spacing w:line="360" w:lineRule="auto"/>
              <w:ind w:firstLine="567"/>
              <w:jc w:val="center"/>
              <w:rPr>
                <w:rFonts w:ascii="GHEA Grapalat" w:hAnsi="GHEA Grapalat"/>
                <w:b/>
                <w:color w:val="000000" w:themeColor="text1"/>
                <w:sz w:val="24"/>
              </w:rPr>
            </w:pPr>
            <w:r w:rsidRPr="002D2ECB">
              <w:rPr>
                <w:rFonts w:ascii="GHEA Grapalat" w:hAnsi="GHEA Grapalat"/>
                <w:b/>
                <w:color w:val="000000" w:themeColor="text1"/>
                <w:sz w:val="24"/>
              </w:rPr>
              <w:t>(подпись)</w:t>
            </w:r>
          </w:p>
          <w:p w:rsidR="0022597F" w:rsidRPr="002D2ECB" w:rsidRDefault="0022597F" w:rsidP="00C71026">
            <w:pPr>
              <w:widowControl w:val="0"/>
              <w:spacing w:line="360" w:lineRule="auto"/>
              <w:jc w:val="center"/>
              <w:rPr>
                <w:rFonts w:ascii="GHEA Grapalat" w:hAnsi="GHEA Grapalat"/>
                <w:b/>
                <w:color w:val="000000" w:themeColor="text1"/>
                <w:sz w:val="24"/>
              </w:rPr>
            </w:pPr>
          </w:p>
        </w:tc>
        <w:tc>
          <w:tcPr>
            <w:tcW w:w="4927" w:type="dxa"/>
          </w:tcPr>
          <w:p w:rsidR="0022597F" w:rsidRPr="002D2ECB" w:rsidRDefault="0022597F" w:rsidP="00C71026">
            <w:pPr>
              <w:widowControl w:val="0"/>
              <w:spacing w:line="360" w:lineRule="auto"/>
              <w:ind w:firstLine="567"/>
              <w:jc w:val="center"/>
              <w:rPr>
                <w:rFonts w:ascii="GHEA Grapalat" w:hAnsi="GHEA Grapalat"/>
                <w:b/>
                <w:color w:val="000000" w:themeColor="text1"/>
                <w:sz w:val="24"/>
              </w:rPr>
            </w:pPr>
            <w:r w:rsidRPr="002D2ECB">
              <w:rPr>
                <w:rFonts w:ascii="GHEA Grapalat" w:hAnsi="GHEA Grapalat"/>
                <w:b/>
                <w:color w:val="000000" w:themeColor="text1"/>
                <w:sz w:val="24"/>
              </w:rPr>
              <w:t>--------------------------------------------</w:t>
            </w:r>
          </w:p>
          <w:p w:rsidR="0022597F" w:rsidRPr="002D2ECB" w:rsidRDefault="0022597F" w:rsidP="00C71026">
            <w:pPr>
              <w:widowControl w:val="0"/>
              <w:spacing w:line="360" w:lineRule="auto"/>
              <w:ind w:firstLine="567"/>
              <w:jc w:val="center"/>
              <w:rPr>
                <w:rFonts w:ascii="GHEA Grapalat" w:hAnsi="GHEA Grapalat"/>
                <w:b/>
                <w:color w:val="000000" w:themeColor="text1"/>
                <w:sz w:val="24"/>
              </w:rPr>
            </w:pPr>
            <w:r w:rsidRPr="002D2ECB">
              <w:rPr>
                <w:rFonts w:ascii="GHEA Grapalat" w:hAnsi="GHEA Grapalat"/>
                <w:b/>
                <w:color w:val="000000" w:themeColor="text1"/>
                <w:sz w:val="24"/>
              </w:rPr>
              <w:t>(подпись)</w:t>
            </w:r>
          </w:p>
          <w:p w:rsidR="0022597F" w:rsidRPr="002D2ECB" w:rsidRDefault="0022597F" w:rsidP="00C71026">
            <w:pPr>
              <w:widowControl w:val="0"/>
              <w:spacing w:line="360" w:lineRule="auto"/>
              <w:jc w:val="center"/>
              <w:rPr>
                <w:rFonts w:ascii="GHEA Grapalat" w:hAnsi="GHEA Grapalat"/>
                <w:b/>
                <w:color w:val="000000" w:themeColor="text1"/>
                <w:sz w:val="24"/>
              </w:rPr>
            </w:pPr>
          </w:p>
        </w:tc>
      </w:tr>
      <w:tr w:rsidR="0022597F" w:rsidRPr="002D2ECB" w:rsidTr="009F6C25">
        <w:tc>
          <w:tcPr>
            <w:tcW w:w="4928" w:type="dxa"/>
          </w:tcPr>
          <w:p w:rsidR="0022597F" w:rsidRPr="002D2ECB" w:rsidRDefault="00F44342" w:rsidP="00C71026">
            <w:pPr>
              <w:widowControl w:val="0"/>
              <w:spacing w:line="360" w:lineRule="auto"/>
              <w:jc w:val="center"/>
              <w:rPr>
                <w:rFonts w:ascii="GHEA Grapalat" w:hAnsi="GHEA Grapalat"/>
                <w:b/>
                <w:color w:val="000000" w:themeColor="text1"/>
                <w:sz w:val="24"/>
              </w:rPr>
            </w:pPr>
            <w:r w:rsidRPr="00B138F3">
              <w:rPr>
                <w:rFonts w:ascii="GHEA Grapalat" w:hAnsi="GHEA Grapalat"/>
              </w:rPr>
              <w:t>М. П.</w:t>
            </w:r>
          </w:p>
        </w:tc>
        <w:tc>
          <w:tcPr>
            <w:tcW w:w="4927" w:type="dxa"/>
          </w:tcPr>
          <w:p w:rsidR="0022597F" w:rsidRPr="002D2ECB" w:rsidRDefault="00F44342" w:rsidP="00C71026">
            <w:pPr>
              <w:widowControl w:val="0"/>
              <w:spacing w:line="360" w:lineRule="auto"/>
              <w:jc w:val="center"/>
              <w:rPr>
                <w:rFonts w:ascii="GHEA Grapalat" w:hAnsi="GHEA Grapalat"/>
                <w:b/>
                <w:color w:val="000000" w:themeColor="text1"/>
                <w:sz w:val="24"/>
              </w:rPr>
            </w:pPr>
            <w:r w:rsidRPr="00B138F3">
              <w:rPr>
                <w:rFonts w:ascii="GHEA Grapalat" w:hAnsi="GHEA Grapalat"/>
              </w:rPr>
              <w:t>М. П.</w:t>
            </w:r>
          </w:p>
        </w:tc>
      </w:tr>
    </w:tbl>
    <w:p w:rsidR="0022597F" w:rsidRPr="002D2ECB" w:rsidRDefault="0022597F" w:rsidP="0022597F">
      <w:pPr>
        <w:widowControl w:val="0"/>
        <w:spacing w:line="240" w:lineRule="auto"/>
        <w:ind w:firstLine="567"/>
        <w:rPr>
          <w:rFonts w:ascii="GHEA Grapalat" w:hAnsi="GHEA Grapalat"/>
          <w:b/>
          <w:color w:val="000000" w:themeColor="text1"/>
          <w:sz w:val="24"/>
        </w:rPr>
      </w:pPr>
    </w:p>
    <w:p w:rsidR="0022597F" w:rsidRPr="002D2ECB" w:rsidRDefault="0022597F" w:rsidP="0022597F">
      <w:pPr>
        <w:widowControl w:val="0"/>
        <w:spacing w:line="240" w:lineRule="auto"/>
        <w:ind w:firstLine="567"/>
        <w:rPr>
          <w:rFonts w:ascii="GHEA Grapalat" w:hAnsi="GHEA Grapalat"/>
          <w:b/>
          <w:color w:val="000000" w:themeColor="text1"/>
          <w:sz w:val="24"/>
        </w:rPr>
      </w:pPr>
    </w:p>
    <w:p w:rsidR="0022597F" w:rsidRPr="002D2ECB" w:rsidRDefault="0022597F" w:rsidP="0022597F">
      <w:pPr>
        <w:widowControl w:val="0"/>
        <w:spacing w:line="240" w:lineRule="auto"/>
        <w:ind w:firstLine="567"/>
        <w:rPr>
          <w:rFonts w:ascii="GHEA Grapalat" w:hAnsi="GHEA Grapalat"/>
          <w:b/>
          <w:color w:val="000000" w:themeColor="text1"/>
          <w:sz w:val="24"/>
        </w:rPr>
      </w:pPr>
    </w:p>
    <w:p w:rsidR="0022597F" w:rsidRPr="00BF4976" w:rsidRDefault="0022597F" w:rsidP="0022597F">
      <w:pPr>
        <w:widowControl w:val="0"/>
        <w:spacing w:line="240" w:lineRule="auto"/>
        <w:ind w:firstLine="567"/>
        <w:rPr>
          <w:rFonts w:ascii="GHEA Grapalat" w:hAnsi="GHEA Grapalat"/>
          <w:b/>
          <w:color w:val="000000" w:themeColor="text1"/>
          <w:sz w:val="24"/>
          <w:lang w:val="ru-RU"/>
        </w:rPr>
      </w:pPr>
    </w:p>
    <w:p w:rsidR="00E87D6A" w:rsidRDefault="00E87D6A">
      <w:pPr>
        <w:rPr>
          <w:rFonts w:ascii="GHEA Grapalat" w:hAnsi="GHEA Grapalat"/>
          <w:b/>
          <w:color w:val="000000" w:themeColor="text1"/>
          <w:sz w:val="24"/>
          <w:szCs w:val="24"/>
        </w:rPr>
      </w:pPr>
    </w:p>
    <w:p w:rsidR="0022597F" w:rsidRPr="0022597F" w:rsidRDefault="0022597F" w:rsidP="00CC6721">
      <w:pPr>
        <w:pStyle w:val="31"/>
        <w:widowControl w:val="0"/>
        <w:spacing w:after="0" w:line="240" w:lineRule="auto"/>
        <w:jc w:val="right"/>
        <w:rPr>
          <w:rFonts w:ascii="GHEA Grapalat" w:hAnsi="GHEA Grapalat"/>
          <w:b/>
          <w:color w:val="000000" w:themeColor="text1"/>
          <w:sz w:val="24"/>
          <w:szCs w:val="24"/>
          <w:lang w:val="ru-RU"/>
        </w:rPr>
      </w:pPr>
    </w:p>
    <w:p w:rsidR="00286269" w:rsidRDefault="00286269">
      <w:pPr>
        <w:rPr>
          <w:rFonts w:ascii="GHEA Grapalat" w:hAnsi="GHEA Grapalat"/>
          <w:i/>
          <w:lang w:val="ru-RU"/>
        </w:rPr>
      </w:pPr>
    </w:p>
    <w:p w:rsidR="00682E7F" w:rsidRDefault="00682E7F">
      <w:pPr>
        <w:rPr>
          <w:rFonts w:ascii="GHEA Grapalat" w:hAnsi="GHEA Grapalat"/>
          <w:i/>
          <w:lang w:val="ru-RU"/>
        </w:rPr>
      </w:pPr>
      <w:r>
        <w:rPr>
          <w:rFonts w:ascii="GHEA Grapalat" w:hAnsi="GHEA Grapalat"/>
          <w:i/>
          <w:lang w:val="ru-RU"/>
        </w:rPr>
        <w:br w:type="page"/>
      </w:r>
    </w:p>
    <w:p w:rsidR="002250C5" w:rsidRPr="00996C18" w:rsidRDefault="002250C5" w:rsidP="002250C5">
      <w:pPr>
        <w:widowControl w:val="0"/>
        <w:spacing w:line="240" w:lineRule="auto"/>
        <w:jc w:val="right"/>
        <w:rPr>
          <w:rFonts w:ascii="GHEA Grapalat" w:hAnsi="GHEA Grapalat"/>
          <w:i/>
          <w:lang w:val="ru-RU"/>
        </w:rPr>
      </w:pPr>
      <w:r w:rsidRPr="00996C18">
        <w:rPr>
          <w:rFonts w:ascii="GHEA Grapalat" w:hAnsi="GHEA Grapalat"/>
          <w:i/>
          <w:lang w:val="ru-RU"/>
        </w:rPr>
        <w:lastRenderedPageBreak/>
        <w:t>Приложение № 1</w:t>
      </w:r>
    </w:p>
    <w:p w:rsidR="002250C5" w:rsidRPr="00996C18" w:rsidRDefault="002250C5" w:rsidP="002250C5">
      <w:pPr>
        <w:widowControl w:val="0"/>
        <w:spacing w:after="160" w:line="240" w:lineRule="auto"/>
        <w:jc w:val="right"/>
        <w:rPr>
          <w:rFonts w:ascii="GHEA Grapalat" w:hAnsi="GHEA Grapalat"/>
          <w:i/>
          <w:lang w:val="ru-RU"/>
        </w:rPr>
      </w:pPr>
      <w:r w:rsidRPr="00996C18">
        <w:rPr>
          <w:rFonts w:ascii="GHEA Grapalat" w:hAnsi="GHEA Grapalat"/>
          <w:i/>
          <w:lang w:val="ru-RU"/>
        </w:rPr>
        <w:t>к Догов</w:t>
      </w:r>
      <w:r>
        <w:rPr>
          <w:rFonts w:ascii="GHEA Grapalat" w:hAnsi="GHEA Grapalat"/>
          <w:i/>
          <w:lang w:val="ru-RU"/>
        </w:rPr>
        <w:t xml:space="preserve">ору 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r>
        <w:rPr>
          <w:rFonts w:ascii="GHEA Grapalat" w:hAnsi="GHEA Grapalat"/>
          <w:i/>
          <w:lang w:val="ru-RU"/>
        </w:rPr>
        <w:br/>
        <w:t xml:space="preserve">заключенному </w:t>
      </w:r>
      <w:r w:rsidR="00242240">
        <w:rPr>
          <w:rFonts w:ascii="GHEA Grapalat" w:hAnsi="GHEA Grapalat"/>
          <w:i/>
          <w:lang w:val="ru-RU"/>
        </w:rPr>
        <w:t>"</w:t>
      </w:r>
      <w:r w:rsidR="00242240">
        <w:rPr>
          <w:rFonts w:ascii="GHEA Grapalat" w:hAnsi="GHEA Grapalat"/>
          <w:i/>
          <w:lang w:val="ru-RU"/>
        </w:rPr>
        <w:tab/>
        <w:t>"</w:t>
      </w:r>
      <w:r w:rsidR="00242240">
        <w:rPr>
          <w:rFonts w:ascii="GHEA Grapalat" w:hAnsi="GHEA Grapalat"/>
          <w:i/>
          <w:lang w:val="ru-RU"/>
        </w:rPr>
        <w:tab/>
        <w:t>20</w:t>
      </w:r>
      <w:r w:rsidR="00242240">
        <w:rPr>
          <w:rFonts w:ascii="GHEA Grapalat" w:hAnsi="GHEA Grapalat"/>
          <w:i/>
          <w:lang w:val="ru-RU"/>
        </w:rPr>
        <w:tab/>
      </w:r>
      <w:r w:rsidR="00F76F6D">
        <w:rPr>
          <w:rFonts w:ascii="GHEA Grapalat" w:hAnsi="GHEA Grapalat"/>
          <w:i/>
          <w:lang w:val="hy-AM"/>
        </w:rPr>
        <w:t>26</w:t>
      </w:r>
      <w:r w:rsidRPr="00996C18">
        <w:rPr>
          <w:rFonts w:ascii="GHEA Grapalat" w:hAnsi="GHEA Grapalat"/>
          <w:i/>
          <w:lang w:val="ru-RU"/>
        </w:rPr>
        <w:t>г.</w:t>
      </w:r>
    </w:p>
    <w:p w:rsidR="00A77212" w:rsidRPr="00754FA1" w:rsidRDefault="00A77212" w:rsidP="00754FA1">
      <w:pPr>
        <w:widowControl w:val="0"/>
        <w:spacing w:line="240" w:lineRule="auto"/>
        <w:jc w:val="center"/>
        <w:rPr>
          <w:rFonts w:ascii="GHEA Grapalat" w:hAnsi="GHEA Grapalat"/>
          <w:lang w:val="ru-RU"/>
        </w:rPr>
      </w:pPr>
    </w:p>
    <w:p w:rsidR="00A77212" w:rsidRDefault="002250C5" w:rsidP="00754FA1">
      <w:pPr>
        <w:widowControl w:val="0"/>
        <w:spacing w:line="240" w:lineRule="auto"/>
        <w:jc w:val="center"/>
        <w:rPr>
          <w:rFonts w:ascii="GHEA Grapalat" w:hAnsi="GHEA Grapalat"/>
        </w:rPr>
      </w:pPr>
      <w:r w:rsidRPr="00996C18">
        <w:rPr>
          <w:rFonts w:ascii="GHEA Grapalat" w:hAnsi="GHEA Grapalat"/>
          <w:lang w:val="ru-RU"/>
        </w:rPr>
        <w:t>ТЕХНИЧЕСКАЯ ХАРАКТЕРИСТИКА</w:t>
      </w:r>
      <w:r w:rsidRPr="00996C18">
        <w:rPr>
          <w:rFonts w:ascii="GHEA Grapalat" w:hAnsi="GHEA Grapalat"/>
        </w:rPr>
        <w:t xml:space="preserve"> </w:t>
      </w:r>
    </w:p>
    <w:p w:rsidR="00A77212" w:rsidRDefault="00A77212" w:rsidP="00754FA1">
      <w:pPr>
        <w:widowControl w:val="0"/>
        <w:spacing w:line="240" w:lineRule="auto"/>
        <w:jc w:val="center"/>
        <w:rPr>
          <w:rFonts w:ascii="GHEA Grapalat" w:hAnsi="GHEA Grapalat"/>
        </w:rPr>
      </w:pPr>
    </w:p>
    <w:tbl>
      <w:tblPr>
        <w:tblStyle w:val="af1"/>
        <w:tblW w:w="0" w:type="auto"/>
        <w:tblLayout w:type="fixed"/>
        <w:tblLook w:val="04A0" w:firstRow="1" w:lastRow="0" w:firstColumn="1" w:lastColumn="0" w:noHBand="0" w:noVBand="1"/>
      </w:tblPr>
      <w:tblGrid>
        <w:gridCol w:w="1384"/>
        <w:gridCol w:w="1559"/>
        <w:gridCol w:w="993"/>
        <w:gridCol w:w="3935"/>
        <w:gridCol w:w="1984"/>
      </w:tblGrid>
      <w:tr w:rsidR="00C23931" w:rsidTr="00754FA1">
        <w:tc>
          <w:tcPr>
            <w:tcW w:w="9855" w:type="dxa"/>
            <w:gridSpan w:val="5"/>
          </w:tcPr>
          <w:p w:rsidR="00C23931" w:rsidRPr="00754FA1" w:rsidRDefault="00C23931" w:rsidP="002250C5">
            <w:pPr>
              <w:widowControl w:val="0"/>
              <w:spacing w:line="360" w:lineRule="auto"/>
              <w:jc w:val="center"/>
              <w:rPr>
                <w:rFonts w:ascii="GHEA Grapalat" w:hAnsi="GHEA Grapalat"/>
                <w:lang w:val="en-US"/>
              </w:rPr>
            </w:pPr>
            <w:proofErr w:type="spellStart"/>
            <w:r>
              <w:rPr>
                <w:rFonts w:ascii="GHEA Grapalat" w:hAnsi="GHEA Grapalat"/>
                <w:lang w:val="en-US"/>
              </w:rPr>
              <w:t>Продукт</w:t>
            </w:r>
            <w:proofErr w:type="spellEnd"/>
          </w:p>
        </w:tc>
      </w:tr>
      <w:tr w:rsidR="00F76F6D" w:rsidRPr="00AF583E" w:rsidTr="00CC1E36">
        <w:trPr>
          <w:gridAfter w:val="1"/>
          <w:wAfter w:w="1984" w:type="dxa"/>
        </w:trPr>
        <w:tc>
          <w:tcPr>
            <w:tcW w:w="1384" w:type="dxa"/>
            <w:vAlign w:val="center"/>
          </w:tcPr>
          <w:p w:rsidR="00F76F6D" w:rsidRPr="00754FA1" w:rsidRDefault="00F76F6D" w:rsidP="00AF583E">
            <w:pPr>
              <w:widowControl w:val="0"/>
              <w:spacing w:line="360" w:lineRule="auto"/>
              <w:jc w:val="center"/>
              <w:rPr>
                <w:rFonts w:ascii="GHEA Grapalat" w:hAnsi="GHEA Grapalat"/>
                <w:color w:val="000000" w:themeColor="text1"/>
              </w:rPr>
            </w:pPr>
            <w:r w:rsidRPr="00754FA1">
              <w:rPr>
                <w:rFonts w:ascii="GHEA Grapalat" w:hAnsi="GHEA Grapalat"/>
                <w:color w:val="000000" w:themeColor="text1"/>
                <w:sz w:val="22"/>
                <w:szCs w:val="16"/>
              </w:rPr>
              <w:t xml:space="preserve">номер предусмотренного </w:t>
            </w:r>
            <w:r w:rsidRPr="00754FA1">
              <w:rPr>
                <w:rFonts w:ascii="GHEA Grapalat" w:hAnsi="GHEA Grapalat"/>
                <w:color w:val="000000" w:themeColor="text1"/>
                <w:spacing w:val="-6"/>
                <w:sz w:val="22"/>
                <w:szCs w:val="16"/>
              </w:rPr>
              <w:t>приглашением</w:t>
            </w:r>
            <w:r w:rsidRPr="00754FA1">
              <w:rPr>
                <w:rFonts w:ascii="GHEA Grapalat" w:hAnsi="GHEA Grapalat"/>
                <w:color w:val="000000" w:themeColor="text1"/>
                <w:sz w:val="22"/>
                <w:szCs w:val="16"/>
              </w:rPr>
              <w:t xml:space="preserve"> лота</w:t>
            </w:r>
          </w:p>
        </w:tc>
        <w:tc>
          <w:tcPr>
            <w:tcW w:w="1559" w:type="dxa"/>
            <w:vAlign w:val="center"/>
          </w:tcPr>
          <w:p w:rsidR="00F76F6D" w:rsidRPr="00754FA1" w:rsidRDefault="00F76F6D" w:rsidP="00AF583E">
            <w:pPr>
              <w:widowControl w:val="0"/>
              <w:spacing w:line="360" w:lineRule="auto"/>
              <w:jc w:val="center"/>
              <w:rPr>
                <w:rFonts w:ascii="GHEA Grapalat" w:hAnsi="GHEA Grapalat"/>
                <w:color w:val="000000" w:themeColor="text1"/>
              </w:rPr>
            </w:pPr>
            <w:r w:rsidRPr="00754FA1">
              <w:rPr>
                <w:rFonts w:ascii="GHEA Grapalat" w:hAnsi="GHEA Grapalat"/>
                <w:color w:val="000000" w:themeColor="text1"/>
                <w:sz w:val="22"/>
                <w:szCs w:val="16"/>
              </w:rPr>
              <w:t>промежуточный код, предусмотренный планом закупок по классификации ЕЗК (CPV)</w:t>
            </w:r>
          </w:p>
        </w:tc>
        <w:tc>
          <w:tcPr>
            <w:tcW w:w="993" w:type="dxa"/>
            <w:vAlign w:val="center"/>
          </w:tcPr>
          <w:p w:rsidR="00F76F6D" w:rsidRDefault="00F76F6D" w:rsidP="00AF583E">
            <w:pPr>
              <w:widowControl w:val="0"/>
              <w:jc w:val="center"/>
              <w:rPr>
                <w:rFonts w:ascii="GHEA Grapalat" w:hAnsi="GHEA Grapalat"/>
              </w:rPr>
            </w:pPr>
            <w:r>
              <w:rPr>
                <w:rFonts w:ascii="GHEA Grapalat" w:hAnsi="GHEA Grapalat"/>
              </w:rPr>
              <w:t>полное название</w:t>
            </w:r>
          </w:p>
        </w:tc>
        <w:tc>
          <w:tcPr>
            <w:tcW w:w="3935" w:type="dxa"/>
            <w:vAlign w:val="center"/>
          </w:tcPr>
          <w:p w:rsidR="00F76F6D" w:rsidRPr="00090BDE" w:rsidRDefault="00F76F6D" w:rsidP="00090BDE">
            <w:pPr>
              <w:widowControl w:val="0"/>
              <w:jc w:val="center"/>
              <w:rPr>
                <w:rFonts w:ascii="GHEA Grapalat" w:hAnsi="GHEA Grapalat"/>
              </w:rPr>
            </w:pPr>
            <w:r w:rsidRPr="00754FA1">
              <w:rPr>
                <w:rFonts w:ascii="GHEA Grapalat" w:hAnsi="GHEA Grapalat"/>
                <w:sz w:val="22"/>
                <w:szCs w:val="16"/>
              </w:rPr>
              <w:t>техническая характеристика</w:t>
            </w:r>
          </w:p>
        </w:tc>
      </w:tr>
      <w:tr w:rsidR="00F76F6D" w:rsidRPr="00F76F6D" w:rsidTr="00CC1E36">
        <w:trPr>
          <w:gridAfter w:val="1"/>
          <w:wAfter w:w="1984" w:type="dxa"/>
        </w:trPr>
        <w:tc>
          <w:tcPr>
            <w:tcW w:w="1384" w:type="dxa"/>
          </w:tcPr>
          <w:p w:rsidR="00F76F6D" w:rsidRPr="00F76F6D" w:rsidRDefault="00F76F6D" w:rsidP="002250C5">
            <w:pPr>
              <w:widowControl w:val="0"/>
              <w:jc w:val="center"/>
              <w:rPr>
                <w:rFonts w:ascii="GHEA Grapalat" w:hAnsi="GHEA Grapalat"/>
                <w:lang w:val="hy-AM"/>
              </w:rPr>
            </w:pPr>
            <w:r>
              <w:rPr>
                <w:rFonts w:ascii="GHEA Grapalat" w:hAnsi="GHEA Grapalat"/>
                <w:lang w:val="hy-AM"/>
              </w:rPr>
              <w:t>1.</w:t>
            </w:r>
          </w:p>
        </w:tc>
        <w:tc>
          <w:tcPr>
            <w:tcW w:w="1559" w:type="dxa"/>
          </w:tcPr>
          <w:p w:rsidR="00F76F6D" w:rsidRPr="00F76F6D" w:rsidRDefault="00F76F6D" w:rsidP="002250C5">
            <w:pPr>
              <w:widowControl w:val="0"/>
              <w:jc w:val="center"/>
              <w:rPr>
                <w:rFonts w:ascii="GHEA Grapalat" w:hAnsi="GHEA Grapalat"/>
                <w:lang w:val="hy-AM"/>
              </w:rPr>
            </w:pPr>
            <w:r>
              <w:rPr>
                <w:rFonts w:ascii="GHEA Grapalat" w:hAnsi="GHEA Grapalat"/>
                <w:lang w:val="hy-AM"/>
              </w:rPr>
              <w:t>09132400</w:t>
            </w:r>
          </w:p>
        </w:tc>
        <w:tc>
          <w:tcPr>
            <w:tcW w:w="993" w:type="dxa"/>
          </w:tcPr>
          <w:p w:rsidR="00F76F6D" w:rsidRPr="00F76F6D" w:rsidRDefault="00F76F6D" w:rsidP="00F76F6D">
            <w:pPr>
              <w:widowControl w:val="0"/>
              <w:jc w:val="both"/>
              <w:rPr>
                <w:rFonts w:ascii="GHEA Grapalat" w:hAnsi="GHEA Grapalat"/>
                <w:lang w:val="hy-AM"/>
              </w:rPr>
            </w:pPr>
            <w:r>
              <w:rPr>
                <w:rFonts w:ascii="GHEA Grapalat" w:hAnsi="GHEA Grapalat"/>
                <w:lang w:val="hy-AM"/>
              </w:rPr>
              <w:t>Бензин регуляр</w:t>
            </w:r>
          </w:p>
        </w:tc>
        <w:tc>
          <w:tcPr>
            <w:tcW w:w="3935" w:type="dxa"/>
          </w:tcPr>
          <w:p w:rsidR="00F76F6D" w:rsidRDefault="00F76F6D" w:rsidP="00F76F6D">
            <w:pPr>
              <w:widowControl w:val="0"/>
              <w:jc w:val="both"/>
              <w:rPr>
                <w:rFonts w:ascii="GHEA Grapalat" w:hAnsi="GHEA Grapalat"/>
              </w:rPr>
            </w:pPr>
            <w:r w:rsidRPr="00203069">
              <w:rPr>
                <w:rStyle w:val="tlid-translation"/>
                <w:rFonts w:ascii="GHEA Grapalat" w:hAnsi="GHEA Grapalat"/>
              </w:rPr>
              <w:t>число не менее 51, катодный индекс - не менее 46, плотность при температуре от 150 до 820 до 845 кг / м 3, содержание серы не менее 350 мг / кг, температура вспышки не ниже 550 С, Углеродный остаток</w:t>
            </w:r>
          </w:p>
        </w:tc>
      </w:tr>
      <w:tr w:rsidR="00F76F6D" w:rsidRPr="00F76F6D" w:rsidTr="00CC1E36">
        <w:trPr>
          <w:gridAfter w:val="1"/>
          <w:wAfter w:w="1984" w:type="dxa"/>
        </w:trPr>
        <w:tc>
          <w:tcPr>
            <w:tcW w:w="1384" w:type="dxa"/>
          </w:tcPr>
          <w:p w:rsidR="00F76F6D" w:rsidRPr="00F76F6D" w:rsidRDefault="00F76F6D" w:rsidP="002250C5">
            <w:pPr>
              <w:widowControl w:val="0"/>
              <w:jc w:val="center"/>
              <w:rPr>
                <w:rFonts w:ascii="GHEA Grapalat" w:hAnsi="GHEA Grapalat"/>
                <w:lang w:val="hy-AM"/>
              </w:rPr>
            </w:pPr>
            <w:r>
              <w:rPr>
                <w:rFonts w:ascii="GHEA Grapalat" w:hAnsi="GHEA Grapalat"/>
                <w:lang w:val="hy-AM"/>
              </w:rPr>
              <w:t>2.</w:t>
            </w:r>
          </w:p>
        </w:tc>
        <w:tc>
          <w:tcPr>
            <w:tcW w:w="1559" w:type="dxa"/>
          </w:tcPr>
          <w:p w:rsidR="00F76F6D" w:rsidRPr="00F76F6D" w:rsidRDefault="00F76F6D" w:rsidP="00F76F6D">
            <w:pPr>
              <w:widowControl w:val="0"/>
              <w:jc w:val="both"/>
              <w:rPr>
                <w:rFonts w:ascii="GHEA Grapalat" w:hAnsi="GHEA Grapalat"/>
                <w:lang w:val="hy-AM"/>
              </w:rPr>
            </w:pPr>
            <w:r>
              <w:rPr>
                <w:rFonts w:ascii="GHEA Grapalat" w:hAnsi="GHEA Grapalat"/>
                <w:lang w:val="hy-AM"/>
              </w:rPr>
              <w:t xml:space="preserve">    09132400</w:t>
            </w:r>
          </w:p>
        </w:tc>
        <w:tc>
          <w:tcPr>
            <w:tcW w:w="993" w:type="dxa"/>
          </w:tcPr>
          <w:p w:rsidR="00F76F6D" w:rsidRPr="00F76F6D" w:rsidRDefault="00F76F6D" w:rsidP="00F76F6D">
            <w:pPr>
              <w:widowControl w:val="0"/>
              <w:jc w:val="both"/>
              <w:rPr>
                <w:rFonts w:ascii="GHEA Grapalat" w:hAnsi="GHEA Grapalat"/>
                <w:lang w:val="hy-AM"/>
              </w:rPr>
            </w:pPr>
            <w:r>
              <w:rPr>
                <w:rFonts w:ascii="GHEA Grapalat" w:hAnsi="GHEA Grapalat"/>
                <w:lang w:val="hy-AM"/>
              </w:rPr>
              <w:t>Дизелное топливо</w:t>
            </w:r>
          </w:p>
        </w:tc>
        <w:tc>
          <w:tcPr>
            <w:tcW w:w="3935" w:type="dxa"/>
          </w:tcPr>
          <w:p w:rsidR="00F76F6D" w:rsidRPr="000A7061" w:rsidRDefault="00F76F6D" w:rsidP="00F76F6D">
            <w:pPr>
              <w:widowControl w:val="0"/>
              <w:rPr>
                <w:rFonts w:ascii="GHEA Grapalat" w:hAnsi="GHEA Grapalat"/>
              </w:rPr>
            </w:pPr>
            <w:proofErr w:type="spellStart"/>
            <w:r w:rsidRPr="000A7061">
              <w:rPr>
                <w:rFonts w:ascii="GHEA Grapalat" w:hAnsi="GHEA Grapalat"/>
              </w:rPr>
              <w:t>Цетановое</w:t>
            </w:r>
            <w:proofErr w:type="spellEnd"/>
            <w:r w:rsidRPr="000A7061">
              <w:rPr>
                <w:rFonts w:ascii="GHEA Grapalat" w:hAnsi="GHEA Grapalat"/>
              </w:rPr>
              <w:t xml:space="preserve"> число не менее 51.</w:t>
            </w:r>
          </w:p>
          <w:p w:rsidR="00F76F6D" w:rsidRPr="000A7061" w:rsidRDefault="00F76F6D" w:rsidP="00F76F6D">
            <w:pPr>
              <w:widowControl w:val="0"/>
              <w:rPr>
                <w:rFonts w:ascii="GHEA Grapalat" w:hAnsi="GHEA Grapalat"/>
              </w:rPr>
            </w:pPr>
            <w:proofErr w:type="spellStart"/>
            <w:r w:rsidRPr="000A7061">
              <w:rPr>
                <w:rFonts w:ascii="GHEA Grapalat" w:hAnsi="GHEA Grapalat"/>
              </w:rPr>
              <w:t>Цетановое</w:t>
            </w:r>
            <w:proofErr w:type="spellEnd"/>
            <w:r w:rsidRPr="000A7061">
              <w:rPr>
                <w:rFonts w:ascii="GHEA Grapalat" w:hAnsi="GHEA Grapalat"/>
              </w:rPr>
              <w:t xml:space="preserve"> число не менее 46.</w:t>
            </w:r>
          </w:p>
          <w:p w:rsidR="00F76F6D" w:rsidRPr="000A7061" w:rsidRDefault="00F76F6D" w:rsidP="00F76F6D">
            <w:pPr>
              <w:widowControl w:val="0"/>
              <w:rPr>
                <w:rFonts w:ascii="GHEA Grapalat" w:hAnsi="GHEA Grapalat"/>
              </w:rPr>
            </w:pPr>
            <w:r w:rsidRPr="000A7061">
              <w:rPr>
                <w:rFonts w:ascii="GHEA Grapalat" w:hAnsi="GHEA Grapalat"/>
              </w:rPr>
              <w:t>Плотность при 150°C 820-845 кг/м³.</w:t>
            </w:r>
          </w:p>
          <w:p w:rsidR="00F76F6D" w:rsidRPr="000A7061" w:rsidRDefault="00F76F6D" w:rsidP="00F76F6D">
            <w:pPr>
              <w:widowControl w:val="0"/>
              <w:rPr>
                <w:rFonts w:ascii="GHEA Grapalat" w:hAnsi="GHEA Grapalat"/>
              </w:rPr>
            </w:pPr>
            <w:r w:rsidRPr="000A7061">
              <w:rPr>
                <w:rFonts w:ascii="GHEA Grapalat" w:hAnsi="GHEA Grapalat"/>
              </w:rPr>
              <w:t>Массовая доля полициклических ароматических углеводородов не более 11%. Содержание серы не более 10 мг/кг.</w:t>
            </w:r>
          </w:p>
          <w:p w:rsidR="00F76F6D" w:rsidRPr="000A7061" w:rsidRDefault="00F76F6D" w:rsidP="00F76F6D">
            <w:pPr>
              <w:widowControl w:val="0"/>
              <w:rPr>
                <w:rFonts w:ascii="GHEA Grapalat" w:hAnsi="GHEA Grapalat"/>
              </w:rPr>
            </w:pPr>
            <w:r w:rsidRPr="000A7061">
              <w:rPr>
                <w:rFonts w:ascii="GHEA Grapalat" w:hAnsi="GHEA Grapalat"/>
              </w:rPr>
              <w:t>Температура вспышки не ниже 55°C.</w:t>
            </w:r>
          </w:p>
          <w:p w:rsidR="00F76F6D" w:rsidRPr="000A7061" w:rsidRDefault="00F76F6D" w:rsidP="00F76F6D">
            <w:pPr>
              <w:widowControl w:val="0"/>
              <w:rPr>
                <w:rFonts w:ascii="GHEA Grapalat" w:hAnsi="GHEA Grapalat"/>
              </w:rPr>
            </w:pPr>
            <w:r w:rsidRPr="000A7061">
              <w:rPr>
                <w:rFonts w:ascii="GHEA Grapalat" w:hAnsi="GHEA Grapalat"/>
              </w:rPr>
              <w:t>Углеродный остаток /коксование/ в 10% осадка не более 0,3%. Вязкость при 400°C от 2,0 до 4,5 мм²/с.</w:t>
            </w:r>
          </w:p>
          <w:p w:rsidR="00F76F6D" w:rsidRPr="000A7061" w:rsidRDefault="00F76F6D" w:rsidP="00F76F6D">
            <w:pPr>
              <w:widowControl w:val="0"/>
              <w:rPr>
                <w:rFonts w:ascii="GHEA Grapalat" w:hAnsi="GHEA Grapalat"/>
              </w:rPr>
            </w:pPr>
            <w:r w:rsidRPr="000A7061">
              <w:rPr>
                <w:rFonts w:ascii="GHEA Grapalat" w:hAnsi="GHEA Grapalat"/>
              </w:rPr>
              <w:t>Температура помутнения не выше 5°C.</w:t>
            </w:r>
          </w:p>
          <w:p w:rsidR="00F76F6D" w:rsidRDefault="00F76F6D" w:rsidP="00F76F6D">
            <w:pPr>
              <w:widowControl w:val="0"/>
              <w:jc w:val="center"/>
              <w:rPr>
                <w:rFonts w:ascii="GHEA Grapalat" w:hAnsi="GHEA Grapalat"/>
              </w:rPr>
            </w:pPr>
            <w:r w:rsidRPr="000A7061">
              <w:rPr>
                <w:rFonts w:ascii="GHEA Grapalat" w:hAnsi="GHEA Grapalat"/>
              </w:rPr>
              <w:t>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2011 г.</w:t>
            </w:r>
          </w:p>
        </w:tc>
      </w:tr>
    </w:tbl>
    <w:p w:rsidR="00A77212" w:rsidRPr="00F76F6D" w:rsidRDefault="00A77212" w:rsidP="00754FA1">
      <w:pPr>
        <w:widowControl w:val="0"/>
        <w:spacing w:line="240" w:lineRule="auto"/>
        <w:jc w:val="center"/>
        <w:rPr>
          <w:rFonts w:ascii="GHEA Grapalat" w:hAnsi="GHEA Grapalat"/>
          <w:lang w:val="ru-RU"/>
        </w:rPr>
      </w:pPr>
    </w:p>
    <w:p w:rsidR="00090BDE" w:rsidRPr="00F76F6D" w:rsidRDefault="00090BDE" w:rsidP="00090BDE">
      <w:pPr>
        <w:pStyle w:val="a5"/>
        <w:widowControl w:val="0"/>
        <w:jc w:val="both"/>
        <w:rPr>
          <w:rFonts w:ascii="GHEA Grapalat" w:hAnsi="GHEA Grapalat"/>
          <w:i/>
          <w:lang w:val="ru-RU"/>
        </w:rPr>
      </w:pPr>
    </w:p>
    <w:p w:rsidR="00090BDE" w:rsidRPr="00CC3898" w:rsidRDefault="00E56C92" w:rsidP="00090BDE">
      <w:pPr>
        <w:pStyle w:val="a5"/>
        <w:widowControl w:val="0"/>
        <w:jc w:val="both"/>
        <w:rPr>
          <w:rFonts w:ascii="GHEA Grapalat" w:hAnsi="GHEA Grapalat"/>
          <w:i/>
          <w:lang w:val="ru-RU"/>
        </w:rPr>
      </w:pPr>
      <w:r w:rsidRPr="00754FA1">
        <w:rPr>
          <w:rFonts w:ascii="GHEA Grapalat" w:hAnsi="GHEA Grapalat"/>
          <w:i/>
          <w:lang w:val="ru-RU"/>
        </w:rPr>
        <w:t>*</w:t>
      </w:r>
      <w:proofErr w:type="gramStart"/>
      <w:r w:rsidR="00090BDE" w:rsidRPr="00CC3898">
        <w:rPr>
          <w:rFonts w:ascii="GHEA Grapalat" w:hAnsi="GHEA Grapalat"/>
          <w:i/>
          <w:lang w:val="ru-RU"/>
        </w:rPr>
        <w:t>В</w:t>
      </w:r>
      <w:proofErr w:type="gramEnd"/>
      <w:r w:rsidR="00090BDE" w:rsidRPr="00CC3898">
        <w:rPr>
          <w:rFonts w:ascii="GHEA Grapalat" w:hAnsi="GHEA Grapalat"/>
          <w:i/>
          <w:lang w:val="ru-RU"/>
        </w:rPr>
        <w:t xml:space="preserve">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A77212" w:rsidRPr="00E81FFB" w:rsidRDefault="00E56C92" w:rsidP="00754FA1">
      <w:pPr>
        <w:widowControl w:val="0"/>
        <w:spacing w:line="240" w:lineRule="auto"/>
        <w:rPr>
          <w:rFonts w:ascii="GHEA Grapalat" w:hAnsi="GHEA Grapalat"/>
          <w:lang w:val="ru-RU"/>
        </w:rPr>
      </w:pPr>
      <w:r w:rsidRPr="00754FA1">
        <w:rPr>
          <w:rFonts w:ascii="GHEA Grapalat" w:hAnsi="GHEA Grapalat"/>
          <w:lang w:val="ru-RU"/>
        </w:rPr>
        <w:br w:type="page"/>
      </w:r>
    </w:p>
    <w:p w:rsidR="00DB2314" w:rsidRDefault="00DB2314" w:rsidP="00545913">
      <w:pPr>
        <w:widowControl w:val="0"/>
        <w:spacing w:line="240" w:lineRule="auto"/>
        <w:jc w:val="right"/>
        <w:rPr>
          <w:rFonts w:ascii="GHEA Grapalat" w:hAnsi="GHEA Grapalat"/>
          <w:i/>
          <w:lang w:val="ru-RU"/>
        </w:rPr>
      </w:pPr>
    </w:p>
    <w:p w:rsidR="00DB2314" w:rsidRDefault="00DB2314" w:rsidP="00545913">
      <w:pPr>
        <w:widowControl w:val="0"/>
        <w:spacing w:line="240" w:lineRule="auto"/>
        <w:jc w:val="right"/>
        <w:rPr>
          <w:rFonts w:ascii="GHEA Grapalat" w:hAnsi="GHEA Grapalat"/>
          <w:i/>
          <w:lang w:val="ru-RU"/>
        </w:rPr>
      </w:pPr>
    </w:p>
    <w:p w:rsidR="00DB2314" w:rsidRDefault="00DB2314" w:rsidP="00545913">
      <w:pPr>
        <w:widowControl w:val="0"/>
        <w:spacing w:line="240" w:lineRule="auto"/>
        <w:jc w:val="right"/>
        <w:rPr>
          <w:rFonts w:ascii="GHEA Grapalat" w:hAnsi="GHEA Grapalat"/>
          <w:i/>
          <w:lang w:val="ru-RU"/>
        </w:rPr>
      </w:pPr>
    </w:p>
    <w:p w:rsidR="00545913" w:rsidRPr="00286269" w:rsidRDefault="00545913" w:rsidP="00545913">
      <w:pPr>
        <w:widowControl w:val="0"/>
        <w:spacing w:line="240" w:lineRule="auto"/>
        <w:jc w:val="right"/>
        <w:rPr>
          <w:rFonts w:ascii="GHEA Grapalat" w:hAnsi="GHEA Grapalat"/>
          <w:i/>
          <w:lang w:val="ru-RU"/>
        </w:rPr>
      </w:pPr>
      <w:r w:rsidRPr="00286269">
        <w:rPr>
          <w:rFonts w:ascii="GHEA Grapalat" w:hAnsi="GHEA Grapalat"/>
          <w:i/>
          <w:lang w:val="ru-RU"/>
        </w:rPr>
        <w:t>Приложение № 2</w:t>
      </w:r>
    </w:p>
    <w:p w:rsidR="00545913" w:rsidRPr="00996C18" w:rsidRDefault="00545913" w:rsidP="00545913">
      <w:pPr>
        <w:widowControl w:val="0"/>
        <w:spacing w:after="160" w:line="240" w:lineRule="auto"/>
        <w:jc w:val="right"/>
        <w:rPr>
          <w:rFonts w:ascii="GHEA Grapalat" w:hAnsi="GHEA Grapalat"/>
          <w:i/>
          <w:lang w:val="ru-RU"/>
        </w:rPr>
      </w:pPr>
      <w:r w:rsidRPr="00996C18">
        <w:rPr>
          <w:rFonts w:ascii="GHEA Grapalat" w:hAnsi="GHEA Grapalat"/>
          <w:i/>
          <w:lang w:val="ru-RU"/>
        </w:rPr>
        <w:t xml:space="preserve">к Договору 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r>
      <w:r w:rsidR="00FA156F">
        <w:rPr>
          <w:rFonts w:ascii="GHEA Grapalat" w:hAnsi="GHEA Grapalat"/>
          <w:i/>
          <w:lang w:val="hy-AM"/>
        </w:rPr>
        <w:t>26</w:t>
      </w:r>
      <w:bookmarkStart w:id="28" w:name="_GoBack"/>
      <w:bookmarkEnd w:id="28"/>
      <w:r w:rsidRPr="00996C18">
        <w:rPr>
          <w:rFonts w:ascii="GHEA Grapalat" w:hAnsi="GHEA Grapalat"/>
          <w:i/>
          <w:lang w:val="ru-RU"/>
        </w:rPr>
        <w:t>г.</w:t>
      </w:r>
    </w:p>
    <w:p w:rsidR="00545913" w:rsidRPr="00754FA1" w:rsidRDefault="00545913" w:rsidP="00545913">
      <w:pPr>
        <w:widowControl w:val="0"/>
        <w:spacing w:after="160"/>
        <w:jc w:val="center"/>
        <w:rPr>
          <w:rFonts w:ascii="GHEA Grapalat" w:hAnsi="GHEA Grapalat"/>
          <w:lang w:val="ru-RU"/>
        </w:rPr>
      </w:pPr>
    </w:p>
    <w:p w:rsidR="00545913" w:rsidRDefault="00545913" w:rsidP="00545913">
      <w:pPr>
        <w:widowControl w:val="0"/>
        <w:spacing w:after="160"/>
        <w:jc w:val="center"/>
        <w:rPr>
          <w:rFonts w:ascii="GHEA Grapalat" w:hAnsi="GHEA Grapalat"/>
        </w:rPr>
      </w:pPr>
      <w:r w:rsidRPr="00886770">
        <w:rPr>
          <w:rFonts w:ascii="GHEA Grapalat" w:hAnsi="GHEA Grapalat"/>
        </w:rPr>
        <w:t>РАСПИСАНИЕ ПОСТАВОК*</w:t>
      </w:r>
    </w:p>
    <w:p w:rsidR="00545913" w:rsidRPr="00996C18" w:rsidRDefault="00545913" w:rsidP="00545913">
      <w:pPr>
        <w:widowControl w:val="0"/>
        <w:spacing w:after="160"/>
        <w:jc w:val="right"/>
        <w:rPr>
          <w:rFonts w:ascii="GHEA Grapalat" w:hAnsi="GHEA Grapalat"/>
        </w:rPr>
      </w:pPr>
      <w:proofErr w:type="spellStart"/>
      <w:r w:rsidRPr="00996C18">
        <w:rPr>
          <w:rFonts w:ascii="GHEA Grapalat" w:hAnsi="GHEA Grapalat"/>
        </w:rPr>
        <w:t>Драмов</w:t>
      </w:r>
      <w:proofErr w:type="spellEnd"/>
      <w:r w:rsidRPr="00996C18">
        <w:rPr>
          <w:rFonts w:ascii="GHEA Grapalat" w:hAnsi="GHEA Grapalat"/>
        </w:rPr>
        <w:t xml:space="preserve"> РА</w:t>
      </w:r>
    </w:p>
    <w:tbl>
      <w:tblPr>
        <w:tblStyle w:val="af1"/>
        <w:tblW w:w="0" w:type="auto"/>
        <w:tblLayout w:type="fixed"/>
        <w:tblLook w:val="04A0" w:firstRow="1" w:lastRow="0" w:firstColumn="1" w:lastColumn="0" w:noHBand="0" w:noVBand="1"/>
      </w:tblPr>
      <w:tblGrid>
        <w:gridCol w:w="1228"/>
        <w:gridCol w:w="1226"/>
        <w:gridCol w:w="1354"/>
        <w:gridCol w:w="1219"/>
        <w:gridCol w:w="1201"/>
        <w:gridCol w:w="1228"/>
        <w:gridCol w:w="2150"/>
      </w:tblGrid>
      <w:tr w:rsidR="00545913" w:rsidTr="003C7A2E">
        <w:tc>
          <w:tcPr>
            <w:tcW w:w="9606" w:type="dxa"/>
            <w:gridSpan w:val="7"/>
          </w:tcPr>
          <w:p w:rsidR="00545913" w:rsidRPr="00886770" w:rsidRDefault="00545913" w:rsidP="003C7A2E">
            <w:pPr>
              <w:widowControl w:val="0"/>
              <w:spacing w:after="160"/>
              <w:jc w:val="center"/>
              <w:rPr>
                <w:rFonts w:ascii="GHEA Grapalat" w:hAnsi="GHEA Grapalat"/>
                <w:lang w:val="en-US"/>
              </w:rPr>
            </w:pPr>
            <w:proofErr w:type="spellStart"/>
            <w:r>
              <w:rPr>
                <w:rFonts w:ascii="GHEA Grapalat" w:hAnsi="GHEA Grapalat"/>
                <w:lang w:val="en-US"/>
              </w:rPr>
              <w:t>Товар</w:t>
            </w:r>
            <w:proofErr w:type="spellEnd"/>
          </w:p>
        </w:tc>
      </w:tr>
      <w:tr w:rsidR="00545913" w:rsidTr="003C7A2E">
        <w:trPr>
          <w:trHeight w:val="291"/>
        </w:trPr>
        <w:tc>
          <w:tcPr>
            <w:tcW w:w="1228" w:type="dxa"/>
            <w:vMerge w:val="restart"/>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единица измерения</w:t>
            </w:r>
          </w:p>
        </w:tc>
        <w:tc>
          <w:tcPr>
            <w:tcW w:w="1226" w:type="dxa"/>
            <w:vMerge w:val="restart"/>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sz w:val="18"/>
                <w:szCs w:val="18"/>
              </w:rPr>
              <w:t>цена единицы / драм</w:t>
            </w:r>
            <w:proofErr w:type="spellStart"/>
            <w:r w:rsidRPr="00EE665A">
              <w:rPr>
                <w:rFonts w:ascii="GHEA Grapalat" w:hAnsi="GHEA Grapalat"/>
                <w:sz w:val="18"/>
                <w:szCs w:val="18"/>
                <w:lang w:val="en-US"/>
              </w:rPr>
              <w:t>ов</w:t>
            </w:r>
            <w:proofErr w:type="spellEnd"/>
            <w:r w:rsidRPr="00EE665A">
              <w:rPr>
                <w:rFonts w:ascii="GHEA Grapalat" w:hAnsi="GHEA Grapalat"/>
                <w:sz w:val="18"/>
                <w:szCs w:val="18"/>
              </w:rPr>
              <w:t xml:space="preserve"> РА</w:t>
            </w:r>
          </w:p>
        </w:tc>
        <w:tc>
          <w:tcPr>
            <w:tcW w:w="1354" w:type="dxa"/>
            <w:vMerge w:val="restart"/>
            <w:vAlign w:val="center"/>
          </w:tcPr>
          <w:p w:rsidR="00545913" w:rsidRPr="00EE665A" w:rsidRDefault="00545913" w:rsidP="003C7A2E">
            <w:pPr>
              <w:widowControl w:val="0"/>
              <w:jc w:val="center"/>
              <w:rPr>
                <w:rFonts w:ascii="GHEA Grapalat" w:hAnsi="GHEA Grapalat"/>
                <w:sz w:val="18"/>
                <w:szCs w:val="18"/>
              </w:rPr>
            </w:pPr>
            <w:proofErr w:type="spellStart"/>
            <w:r w:rsidRPr="00EE665A">
              <w:rPr>
                <w:rFonts w:ascii="GHEA Grapalat" w:hAnsi="GHEA Grapalat"/>
                <w:sz w:val="18"/>
                <w:szCs w:val="18"/>
                <w:lang w:val="en-US"/>
              </w:rPr>
              <w:t>общая</w:t>
            </w:r>
            <w:proofErr w:type="spellEnd"/>
            <w:r w:rsidRPr="00EE665A">
              <w:rPr>
                <w:rFonts w:ascii="GHEA Grapalat" w:hAnsi="GHEA Grapalat"/>
                <w:sz w:val="18"/>
                <w:szCs w:val="18"/>
                <w:lang w:val="en-US"/>
              </w:rPr>
              <w:t xml:space="preserve"> </w:t>
            </w:r>
            <w:proofErr w:type="spellStart"/>
            <w:r w:rsidRPr="00EE665A">
              <w:rPr>
                <w:rFonts w:ascii="GHEA Grapalat" w:hAnsi="GHEA Grapalat"/>
                <w:sz w:val="18"/>
                <w:szCs w:val="18"/>
                <w:lang w:val="en-US"/>
              </w:rPr>
              <w:t>цена</w:t>
            </w:r>
            <w:proofErr w:type="spellEnd"/>
            <w:r w:rsidRPr="00EE665A">
              <w:rPr>
                <w:rFonts w:ascii="GHEA Grapalat" w:hAnsi="GHEA Grapalat"/>
                <w:sz w:val="18"/>
                <w:szCs w:val="18"/>
                <w:lang w:val="en-US"/>
              </w:rPr>
              <w:t>/</w:t>
            </w:r>
            <w:proofErr w:type="spellStart"/>
            <w:r w:rsidRPr="00EE665A">
              <w:rPr>
                <w:rFonts w:ascii="GHEA Grapalat" w:hAnsi="GHEA Grapalat"/>
                <w:sz w:val="18"/>
                <w:szCs w:val="18"/>
                <w:lang w:val="en-US"/>
              </w:rPr>
              <w:t>драмов</w:t>
            </w:r>
            <w:proofErr w:type="spellEnd"/>
            <w:r w:rsidRPr="00EE665A">
              <w:rPr>
                <w:rFonts w:ascii="GHEA Grapalat" w:hAnsi="GHEA Grapalat"/>
                <w:sz w:val="18"/>
                <w:szCs w:val="18"/>
                <w:lang w:val="en-US"/>
              </w:rPr>
              <w:t xml:space="preserve"> РА</w:t>
            </w:r>
          </w:p>
        </w:tc>
        <w:tc>
          <w:tcPr>
            <w:tcW w:w="1219" w:type="dxa"/>
            <w:vMerge w:val="restart"/>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sz w:val="18"/>
                <w:szCs w:val="18"/>
                <w:lang w:val="en-US"/>
              </w:rPr>
              <w:t>О</w:t>
            </w:r>
            <w:proofErr w:type="spellStart"/>
            <w:r w:rsidRPr="00EE665A">
              <w:rPr>
                <w:rFonts w:ascii="GHEA Grapalat" w:hAnsi="GHEA Grapalat"/>
                <w:sz w:val="18"/>
                <w:szCs w:val="18"/>
              </w:rPr>
              <w:t>бщ</w:t>
            </w:r>
            <w:r w:rsidRPr="00EE665A">
              <w:rPr>
                <w:rFonts w:ascii="GHEA Grapalat" w:hAnsi="GHEA Grapalat"/>
                <w:sz w:val="18"/>
                <w:szCs w:val="18"/>
                <w:lang w:val="en-US"/>
              </w:rPr>
              <w:t>ий</w:t>
            </w:r>
            <w:proofErr w:type="spellEnd"/>
          </w:p>
          <w:p w:rsidR="00545913" w:rsidRPr="00EE665A" w:rsidRDefault="00545913" w:rsidP="003C7A2E">
            <w:pPr>
              <w:widowControl w:val="0"/>
              <w:jc w:val="center"/>
              <w:rPr>
                <w:rFonts w:ascii="GHEA Grapalat" w:hAnsi="GHEA Grapalat"/>
                <w:sz w:val="18"/>
                <w:szCs w:val="18"/>
                <w:lang w:val="en-US"/>
              </w:rPr>
            </w:pPr>
            <w:proofErr w:type="spellStart"/>
            <w:r w:rsidRPr="00EE665A">
              <w:rPr>
                <w:rFonts w:ascii="GHEA Grapalat" w:hAnsi="GHEA Grapalat"/>
                <w:sz w:val="18"/>
                <w:szCs w:val="18"/>
                <w:lang w:val="en-US"/>
              </w:rPr>
              <w:t>объем</w:t>
            </w:r>
            <w:proofErr w:type="spellEnd"/>
          </w:p>
        </w:tc>
        <w:tc>
          <w:tcPr>
            <w:tcW w:w="4579" w:type="dxa"/>
            <w:gridSpan w:val="3"/>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lang w:val="en-US"/>
              </w:rPr>
              <w:t>П</w:t>
            </w:r>
            <w:proofErr w:type="spellStart"/>
            <w:r w:rsidRPr="00EE665A">
              <w:rPr>
                <w:rFonts w:ascii="GHEA Grapalat" w:hAnsi="GHEA Grapalat"/>
                <w:sz w:val="18"/>
                <w:szCs w:val="18"/>
              </w:rPr>
              <w:t>оставка</w:t>
            </w:r>
            <w:proofErr w:type="spellEnd"/>
          </w:p>
        </w:tc>
      </w:tr>
      <w:tr w:rsidR="00545913" w:rsidTr="003C7A2E">
        <w:trPr>
          <w:trHeight w:val="526"/>
        </w:trPr>
        <w:tc>
          <w:tcPr>
            <w:tcW w:w="1228" w:type="dxa"/>
            <w:vMerge/>
            <w:vAlign w:val="center"/>
          </w:tcPr>
          <w:p w:rsidR="00545913" w:rsidRPr="00EE665A" w:rsidRDefault="00545913" w:rsidP="003C7A2E">
            <w:pPr>
              <w:widowControl w:val="0"/>
              <w:jc w:val="center"/>
              <w:rPr>
                <w:rFonts w:ascii="GHEA Grapalat" w:hAnsi="GHEA Grapalat"/>
                <w:sz w:val="18"/>
                <w:szCs w:val="18"/>
              </w:rPr>
            </w:pPr>
          </w:p>
        </w:tc>
        <w:tc>
          <w:tcPr>
            <w:tcW w:w="1226" w:type="dxa"/>
            <w:vMerge/>
            <w:vAlign w:val="center"/>
          </w:tcPr>
          <w:p w:rsidR="00545913" w:rsidRPr="00EE665A" w:rsidRDefault="00545913" w:rsidP="003C7A2E">
            <w:pPr>
              <w:widowControl w:val="0"/>
              <w:jc w:val="center"/>
              <w:rPr>
                <w:rFonts w:ascii="GHEA Grapalat" w:hAnsi="GHEA Grapalat"/>
                <w:sz w:val="18"/>
                <w:szCs w:val="18"/>
              </w:rPr>
            </w:pPr>
          </w:p>
        </w:tc>
        <w:tc>
          <w:tcPr>
            <w:tcW w:w="1354" w:type="dxa"/>
            <w:vMerge/>
            <w:vAlign w:val="center"/>
          </w:tcPr>
          <w:p w:rsidR="00545913" w:rsidRPr="00EE665A" w:rsidRDefault="00545913" w:rsidP="003C7A2E">
            <w:pPr>
              <w:widowControl w:val="0"/>
              <w:jc w:val="center"/>
              <w:rPr>
                <w:rFonts w:ascii="GHEA Grapalat" w:hAnsi="GHEA Grapalat"/>
                <w:sz w:val="18"/>
                <w:szCs w:val="18"/>
              </w:rPr>
            </w:pPr>
          </w:p>
        </w:tc>
        <w:tc>
          <w:tcPr>
            <w:tcW w:w="1219" w:type="dxa"/>
            <w:vMerge/>
            <w:vAlign w:val="center"/>
          </w:tcPr>
          <w:p w:rsidR="00545913" w:rsidRPr="00EE665A" w:rsidRDefault="00545913" w:rsidP="003C7A2E">
            <w:pPr>
              <w:widowControl w:val="0"/>
              <w:jc w:val="center"/>
              <w:rPr>
                <w:rFonts w:ascii="GHEA Grapalat" w:hAnsi="GHEA Grapalat"/>
                <w:sz w:val="18"/>
                <w:szCs w:val="18"/>
              </w:rPr>
            </w:pPr>
          </w:p>
        </w:tc>
        <w:tc>
          <w:tcPr>
            <w:tcW w:w="1201" w:type="dxa"/>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адрес</w:t>
            </w:r>
          </w:p>
        </w:tc>
        <w:tc>
          <w:tcPr>
            <w:tcW w:w="1228" w:type="dxa"/>
            <w:vAlign w:val="center"/>
          </w:tcPr>
          <w:p w:rsidR="00545913" w:rsidRPr="00EE665A" w:rsidRDefault="00545913" w:rsidP="003C7A2E">
            <w:pPr>
              <w:widowControl w:val="0"/>
              <w:jc w:val="center"/>
              <w:rPr>
                <w:rFonts w:ascii="GHEA Grapalat" w:hAnsi="GHEA Grapalat"/>
                <w:sz w:val="18"/>
                <w:szCs w:val="18"/>
              </w:rPr>
            </w:pPr>
            <w:r w:rsidRPr="00EE665A">
              <w:rPr>
                <w:rFonts w:ascii="GHEA Grapalat" w:hAnsi="GHEA Grapalat"/>
                <w:sz w:val="18"/>
                <w:szCs w:val="18"/>
              </w:rPr>
              <w:t>подлежащее поставке количество товара</w:t>
            </w:r>
          </w:p>
        </w:tc>
        <w:tc>
          <w:tcPr>
            <w:tcW w:w="2150" w:type="dxa"/>
            <w:vAlign w:val="center"/>
          </w:tcPr>
          <w:p w:rsidR="00545913" w:rsidRPr="00EE665A" w:rsidRDefault="00545913" w:rsidP="003C7A2E">
            <w:pPr>
              <w:widowControl w:val="0"/>
              <w:jc w:val="center"/>
              <w:rPr>
                <w:rFonts w:ascii="GHEA Grapalat" w:hAnsi="GHEA Grapalat"/>
                <w:sz w:val="18"/>
                <w:szCs w:val="18"/>
                <w:lang w:val="en-US"/>
              </w:rPr>
            </w:pPr>
            <w:r w:rsidRPr="00EE665A">
              <w:rPr>
                <w:rFonts w:ascii="GHEA Grapalat" w:hAnsi="GHEA Grapalat"/>
                <w:color w:val="000000" w:themeColor="text1"/>
                <w:sz w:val="18"/>
                <w:szCs w:val="18"/>
              </w:rPr>
              <w:t>Срок</w:t>
            </w:r>
            <w:r w:rsidRPr="00EE665A">
              <w:rPr>
                <w:rFonts w:ascii="GHEA Grapalat" w:hAnsi="GHEA Grapalat"/>
                <w:color w:val="000000" w:themeColor="text1"/>
                <w:sz w:val="18"/>
                <w:szCs w:val="18"/>
                <w:lang w:val="en-US"/>
              </w:rPr>
              <w:t>**</w:t>
            </w:r>
          </w:p>
        </w:tc>
      </w:tr>
      <w:tr w:rsidR="00545913" w:rsidRPr="00FA156F" w:rsidTr="003C7A2E">
        <w:tc>
          <w:tcPr>
            <w:tcW w:w="1228"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1.</w:t>
            </w:r>
          </w:p>
        </w:tc>
        <w:tc>
          <w:tcPr>
            <w:tcW w:w="1226"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драм</w:t>
            </w:r>
          </w:p>
        </w:tc>
        <w:tc>
          <w:tcPr>
            <w:tcW w:w="1354" w:type="dxa"/>
            <w:vAlign w:val="center"/>
          </w:tcPr>
          <w:p w:rsidR="00545913" w:rsidRPr="00FA156F" w:rsidRDefault="00FA156F" w:rsidP="00FA156F">
            <w:pPr>
              <w:widowControl w:val="0"/>
              <w:jc w:val="both"/>
              <w:rPr>
                <w:rFonts w:ascii="GHEA Grapalat" w:hAnsi="GHEA Grapalat"/>
                <w:sz w:val="18"/>
                <w:szCs w:val="18"/>
                <w:lang w:val="hy-AM"/>
              </w:rPr>
            </w:pPr>
            <w:r>
              <w:rPr>
                <w:rFonts w:ascii="GHEA Grapalat" w:hAnsi="GHEA Grapalat"/>
                <w:sz w:val="18"/>
                <w:szCs w:val="18"/>
                <w:lang w:val="hy-AM"/>
              </w:rPr>
              <w:t>2350000</w:t>
            </w:r>
          </w:p>
        </w:tc>
        <w:tc>
          <w:tcPr>
            <w:tcW w:w="1219"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5000</w:t>
            </w:r>
          </w:p>
        </w:tc>
        <w:tc>
          <w:tcPr>
            <w:tcW w:w="1201"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С.Амасия</w:t>
            </w:r>
          </w:p>
        </w:tc>
        <w:tc>
          <w:tcPr>
            <w:tcW w:w="1228"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5000</w:t>
            </w:r>
          </w:p>
        </w:tc>
        <w:tc>
          <w:tcPr>
            <w:tcW w:w="2150"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01-02-2026г.-31-03-2026г.</w:t>
            </w:r>
          </w:p>
        </w:tc>
      </w:tr>
      <w:tr w:rsidR="00545913" w:rsidRPr="00FA156F" w:rsidTr="00545913">
        <w:tc>
          <w:tcPr>
            <w:tcW w:w="1228"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2.</w:t>
            </w:r>
          </w:p>
        </w:tc>
        <w:tc>
          <w:tcPr>
            <w:tcW w:w="1226"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драм</w:t>
            </w:r>
          </w:p>
        </w:tc>
        <w:tc>
          <w:tcPr>
            <w:tcW w:w="1354" w:type="dxa"/>
            <w:vAlign w:val="center"/>
          </w:tcPr>
          <w:p w:rsidR="00545913" w:rsidRPr="00FA156F" w:rsidRDefault="00FA156F" w:rsidP="00FA156F">
            <w:pPr>
              <w:widowControl w:val="0"/>
              <w:jc w:val="both"/>
              <w:rPr>
                <w:rFonts w:ascii="GHEA Grapalat" w:hAnsi="GHEA Grapalat"/>
                <w:sz w:val="18"/>
                <w:szCs w:val="18"/>
                <w:lang w:val="hy-AM"/>
              </w:rPr>
            </w:pPr>
            <w:r>
              <w:rPr>
                <w:rFonts w:ascii="GHEA Grapalat" w:hAnsi="GHEA Grapalat"/>
                <w:sz w:val="18"/>
                <w:szCs w:val="18"/>
                <w:lang w:val="hy-AM"/>
              </w:rPr>
              <w:t>2400000</w:t>
            </w:r>
          </w:p>
        </w:tc>
        <w:tc>
          <w:tcPr>
            <w:tcW w:w="1219" w:type="dxa"/>
            <w:vAlign w:val="center"/>
          </w:tcPr>
          <w:p w:rsidR="00545913" w:rsidRPr="00FA156F" w:rsidRDefault="00FA156F" w:rsidP="00FA156F">
            <w:pPr>
              <w:widowControl w:val="0"/>
              <w:jc w:val="both"/>
              <w:rPr>
                <w:rFonts w:ascii="GHEA Grapalat" w:hAnsi="GHEA Grapalat"/>
                <w:sz w:val="18"/>
                <w:szCs w:val="18"/>
                <w:lang w:val="hy-AM"/>
              </w:rPr>
            </w:pPr>
            <w:r>
              <w:rPr>
                <w:rFonts w:ascii="GHEA Grapalat" w:hAnsi="GHEA Grapalat"/>
                <w:sz w:val="18"/>
                <w:szCs w:val="18"/>
                <w:lang w:val="hy-AM"/>
              </w:rPr>
              <w:t xml:space="preserve">     5000</w:t>
            </w:r>
          </w:p>
        </w:tc>
        <w:tc>
          <w:tcPr>
            <w:tcW w:w="1201" w:type="dxa"/>
            <w:vAlign w:val="center"/>
          </w:tcPr>
          <w:p w:rsidR="00545913" w:rsidRPr="00FA156F" w:rsidRDefault="00FA156F" w:rsidP="00FA156F">
            <w:pPr>
              <w:widowControl w:val="0"/>
              <w:jc w:val="both"/>
              <w:rPr>
                <w:rFonts w:ascii="GHEA Grapalat" w:hAnsi="GHEA Grapalat"/>
                <w:sz w:val="18"/>
                <w:szCs w:val="18"/>
                <w:lang w:val="hy-AM"/>
              </w:rPr>
            </w:pPr>
            <w:r>
              <w:rPr>
                <w:rFonts w:ascii="GHEA Grapalat" w:hAnsi="GHEA Grapalat"/>
                <w:sz w:val="18"/>
                <w:szCs w:val="18"/>
                <w:lang w:val="hy-AM"/>
              </w:rPr>
              <w:t>Ц.Амасия</w:t>
            </w:r>
          </w:p>
        </w:tc>
        <w:tc>
          <w:tcPr>
            <w:tcW w:w="1228" w:type="dxa"/>
            <w:vAlign w:val="center"/>
          </w:tcPr>
          <w:p w:rsidR="00545913" w:rsidRPr="00FA156F" w:rsidRDefault="00FA156F" w:rsidP="003C7A2E">
            <w:pPr>
              <w:widowControl w:val="0"/>
              <w:jc w:val="center"/>
              <w:rPr>
                <w:rFonts w:ascii="GHEA Grapalat" w:hAnsi="GHEA Grapalat"/>
                <w:sz w:val="18"/>
                <w:szCs w:val="18"/>
                <w:lang w:val="hy-AM"/>
              </w:rPr>
            </w:pPr>
            <w:r>
              <w:rPr>
                <w:rFonts w:ascii="GHEA Grapalat" w:hAnsi="GHEA Grapalat"/>
                <w:sz w:val="18"/>
                <w:szCs w:val="18"/>
                <w:lang w:val="hy-AM"/>
              </w:rPr>
              <w:t>5000</w:t>
            </w:r>
          </w:p>
        </w:tc>
        <w:tc>
          <w:tcPr>
            <w:tcW w:w="2150" w:type="dxa"/>
            <w:vAlign w:val="center"/>
          </w:tcPr>
          <w:p w:rsidR="00545913" w:rsidRPr="00EE665A" w:rsidRDefault="00FA156F" w:rsidP="003C7A2E">
            <w:pPr>
              <w:widowControl w:val="0"/>
              <w:jc w:val="center"/>
              <w:rPr>
                <w:rFonts w:ascii="GHEA Grapalat" w:hAnsi="GHEA Grapalat"/>
                <w:sz w:val="18"/>
                <w:szCs w:val="18"/>
              </w:rPr>
            </w:pPr>
            <w:r>
              <w:rPr>
                <w:rFonts w:ascii="GHEA Grapalat" w:hAnsi="GHEA Grapalat"/>
                <w:sz w:val="18"/>
                <w:szCs w:val="18"/>
                <w:lang w:val="hy-AM"/>
              </w:rPr>
              <w:t>01-02-2026г.-31-03-2026г.</w:t>
            </w:r>
          </w:p>
        </w:tc>
      </w:tr>
    </w:tbl>
    <w:p w:rsidR="00545913" w:rsidRPr="00FA156F" w:rsidRDefault="00545913" w:rsidP="00545913">
      <w:pPr>
        <w:widowControl w:val="0"/>
        <w:tabs>
          <w:tab w:val="left" w:pos="7000"/>
        </w:tabs>
        <w:rPr>
          <w:rFonts w:ascii="GHEA Grapalat" w:hAnsi="GHEA Grapalat"/>
          <w:lang w:val="ru-RU"/>
        </w:rPr>
      </w:pPr>
      <w:r w:rsidRPr="00FA156F">
        <w:rPr>
          <w:rFonts w:ascii="GHEA Grapalat" w:hAnsi="GHEA Grapalat"/>
          <w:lang w:val="ru-RU"/>
        </w:rPr>
        <w:tab/>
      </w:r>
    </w:p>
    <w:p w:rsidR="00754FA1" w:rsidRPr="004A7C7A" w:rsidRDefault="00545913" w:rsidP="00545913">
      <w:pPr>
        <w:pStyle w:val="a5"/>
        <w:widowControl w:val="0"/>
        <w:jc w:val="both"/>
        <w:rPr>
          <w:rFonts w:ascii="GHEA Grapalat" w:hAnsi="GHEA Grapalat"/>
          <w:lang w:val="ru-RU"/>
        </w:rPr>
      </w:pPr>
      <w:r w:rsidRPr="00CC3898">
        <w:rPr>
          <w:rFonts w:ascii="GHEA Grapalat" w:hAnsi="GHEA Grapalat"/>
          <w:i/>
          <w:lang w:val="ru-RU"/>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D3AF7" w:rsidRPr="00CC3898" w:rsidDel="00DD3AF7" w:rsidRDefault="00545913" w:rsidP="00545913">
      <w:pPr>
        <w:pStyle w:val="a5"/>
        <w:widowControl w:val="0"/>
        <w:jc w:val="both"/>
        <w:rPr>
          <w:del w:id="29" w:author="Inesa Kocharyan" w:date="2022-10-24T11:16:00Z"/>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 xml:space="preserve">Если договор заключается на основании части 6 статьи 15 Закона РА "О закупках", то в графе срок </w:t>
      </w:r>
      <w:r w:rsidR="00B5097A" w:rsidRPr="00607028">
        <w:rPr>
          <w:rFonts w:ascii="GHEA Grapalat" w:hAnsi="GHEA Grapalat"/>
          <w:i/>
          <w:color w:val="000000" w:themeColor="text1"/>
          <w:sz w:val="22"/>
          <w:szCs w:val="22"/>
          <w:lang w:val="ru-RU"/>
        </w:rPr>
        <w:t>устанавливается в календарных днях, а его исчисление производится</w:t>
      </w:r>
      <w:r w:rsidRPr="00CC3898">
        <w:rPr>
          <w:rFonts w:ascii="GHEA Grapalat" w:hAnsi="GHEA Grapalat"/>
          <w:i/>
          <w:lang w:val="ru-RU"/>
        </w:rPr>
        <w:t xml:space="preserve"> со дня вступления в силу заключаемого между сторонами соглашения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w:t>
      </w:r>
    </w:p>
    <w:p w:rsidR="00545913" w:rsidRPr="00820501" w:rsidRDefault="00545913" w:rsidP="00545913">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545913" w:rsidRPr="00996C18" w:rsidTr="003C7A2E">
        <w:trPr>
          <w:jc w:val="center"/>
        </w:trPr>
        <w:tc>
          <w:tcPr>
            <w:tcW w:w="4536" w:type="dxa"/>
          </w:tcPr>
          <w:p w:rsidR="00545913" w:rsidRPr="009457A7" w:rsidRDefault="00545913" w:rsidP="003C7A2E">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45913" w:rsidRPr="009457A7" w:rsidRDefault="00545913" w:rsidP="003C7A2E">
            <w:pPr>
              <w:widowControl w:val="0"/>
              <w:jc w:val="center"/>
              <w:rPr>
                <w:rFonts w:ascii="GHEA Grapalat" w:hAnsi="GHEA Grapalat"/>
                <w:lang w:val="ru-RU"/>
              </w:rPr>
            </w:pPr>
            <w:r w:rsidRPr="009457A7">
              <w:rPr>
                <w:rFonts w:ascii="GHEA Grapalat" w:hAnsi="GHEA Grapalat"/>
                <w:lang w:val="ru-RU"/>
              </w:rPr>
              <w:t>______________________</w:t>
            </w:r>
          </w:p>
          <w:p w:rsidR="00545913" w:rsidRPr="009457A7" w:rsidRDefault="00545913" w:rsidP="003C7A2E">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45913" w:rsidRPr="009457A7" w:rsidRDefault="00545913" w:rsidP="003C7A2E">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45913" w:rsidRPr="009457A7" w:rsidRDefault="00545913" w:rsidP="003C7A2E">
            <w:pPr>
              <w:widowControl w:val="0"/>
              <w:spacing w:after="160"/>
              <w:jc w:val="center"/>
              <w:rPr>
                <w:rFonts w:ascii="GHEA Grapalat" w:hAnsi="GHEA Grapalat"/>
                <w:lang w:val="ru-RU"/>
              </w:rPr>
            </w:pPr>
          </w:p>
        </w:tc>
        <w:tc>
          <w:tcPr>
            <w:tcW w:w="4343" w:type="dxa"/>
          </w:tcPr>
          <w:p w:rsidR="00545913" w:rsidRPr="009457A7" w:rsidRDefault="00545913" w:rsidP="003C7A2E">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45913" w:rsidRPr="00996C18" w:rsidRDefault="00545913" w:rsidP="003C7A2E">
            <w:pPr>
              <w:widowControl w:val="0"/>
              <w:jc w:val="center"/>
              <w:rPr>
                <w:rFonts w:ascii="GHEA Grapalat" w:hAnsi="GHEA Grapalat"/>
              </w:rPr>
            </w:pPr>
            <w:r w:rsidRPr="00996C18">
              <w:rPr>
                <w:rFonts w:ascii="GHEA Grapalat" w:hAnsi="GHEA Grapalat"/>
              </w:rPr>
              <w:t>______________________</w:t>
            </w:r>
          </w:p>
          <w:p w:rsidR="00545913" w:rsidRDefault="00545913" w:rsidP="003C7A2E">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545913" w:rsidRPr="00996C18" w:rsidRDefault="00545913" w:rsidP="003C7A2E">
            <w:pPr>
              <w:widowControl w:val="0"/>
              <w:spacing w:after="160"/>
              <w:jc w:val="center"/>
              <w:rPr>
                <w:rFonts w:ascii="GHEA Grapalat" w:hAnsi="GHEA Grapalat"/>
              </w:rPr>
            </w:pPr>
            <w:r w:rsidRPr="00996C18">
              <w:rPr>
                <w:rFonts w:ascii="GHEA Grapalat" w:hAnsi="GHEA Grapalat"/>
              </w:rPr>
              <w:t>М. П.</w:t>
            </w:r>
          </w:p>
        </w:tc>
      </w:tr>
    </w:tbl>
    <w:p w:rsidR="00545913" w:rsidRPr="00416883" w:rsidRDefault="00545913" w:rsidP="00545913">
      <w:pPr>
        <w:widowControl w:val="0"/>
        <w:rPr>
          <w:rFonts w:ascii="GHEA Grapalat" w:hAnsi="GHEA Grapalat"/>
        </w:rPr>
        <w:sectPr w:rsidR="00545913" w:rsidRPr="00416883" w:rsidSect="004125BB">
          <w:footnotePr>
            <w:pos w:val="beneathText"/>
          </w:footnotePr>
          <w:pgSz w:w="11906" w:h="16838" w:code="9"/>
          <w:pgMar w:top="709" w:right="849" w:bottom="426" w:left="1418" w:header="561" w:footer="561" w:gutter="0"/>
          <w:cols w:space="720"/>
          <w:docGrid w:linePitch="299"/>
        </w:sectPr>
      </w:pPr>
    </w:p>
    <w:p w:rsidR="00A77212" w:rsidRDefault="00A77212" w:rsidP="00754FA1">
      <w:pPr>
        <w:widowControl w:val="0"/>
        <w:spacing w:line="240" w:lineRule="auto"/>
        <w:rPr>
          <w:rFonts w:ascii="GHEA Grapalat" w:hAnsi="GHEA Grapalat"/>
        </w:rPr>
      </w:pPr>
    </w:p>
    <w:p w:rsidR="00CC3898" w:rsidRPr="00545913" w:rsidRDefault="00E56C92" w:rsidP="00E33E36">
      <w:pPr>
        <w:widowControl w:val="0"/>
        <w:spacing w:line="240" w:lineRule="auto"/>
        <w:jc w:val="right"/>
        <w:rPr>
          <w:rFonts w:ascii="GHEA Grapalat" w:hAnsi="GHEA Grapalat"/>
          <w:i/>
        </w:rPr>
      </w:pPr>
      <w:r w:rsidRPr="00754FA1">
        <w:rPr>
          <w:rFonts w:ascii="GHEA Grapalat" w:hAnsi="GHEA Grapalat"/>
          <w:i/>
          <w:lang w:val="ru-RU"/>
        </w:rPr>
        <w:t xml:space="preserve">Приложение № </w:t>
      </w:r>
      <w:r w:rsidR="00545913">
        <w:rPr>
          <w:rFonts w:ascii="GHEA Grapalat" w:hAnsi="GHEA Grapalat"/>
          <w:i/>
        </w:rPr>
        <w:t>3</w:t>
      </w:r>
    </w:p>
    <w:p w:rsidR="00CC3898" w:rsidRPr="00996C18" w:rsidRDefault="00CC3898" w:rsidP="00E33E36">
      <w:pPr>
        <w:widowControl w:val="0"/>
        <w:spacing w:after="160" w:line="240" w:lineRule="auto"/>
        <w:jc w:val="right"/>
        <w:rPr>
          <w:rFonts w:ascii="GHEA Grapalat" w:hAnsi="GHEA Grapalat"/>
          <w:i/>
          <w:lang w:val="ru-RU"/>
        </w:rPr>
      </w:pPr>
      <w:r w:rsidRPr="00996C18">
        <w:rPr>
          <w:rFonts w:ascii="GHEA Grapalat" w:hAnsi="GHEA Grapalat"/>
          <w:i/>
          <w:lang w:val="ru-RU"/>
        </w:rPr>
        <w:t xml:space="preserve">к Договору под кодом </w:t>
      </w:r>
      <w:r w:rsidR="00C77BF2" w:rsidRPr="00C77BF2">
        <w:rPr>
          <w:rFonts w:ascii="GHEA Grapalat" w:hAnsi="GHEA Grapalat"/>
          <w:i/>
          <w:sz w:val="24"/>
          <w:szCs w:val="24"/>
          <w:lang w:val="hy-AM"/>
        </w:rPr>
        <w:t>ՇՄԱՀ-ԷԱՃԱՊՁԲ-26/01</w:t>
      </w:r>
      <w:r w:rsidR="00C77BF2" w:rsidRPr="00D908D4">
        <w:rPr>
          <w:rFonts w:ascii="GHEA Grapalat" w:hAnsi="GHEA Grapalat"/>
          <w:i/>
          <w:u w:val="single"/>
          <w:lang w:val="af-ZA"/>
        </w:rPr>
        <w:t xml:space="preserve">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r>
      <w:r w:rsidR="00C77BF2">
        <w:rPr>
          <w:rFonts w:ascii="GHEA Grapalat" w:hAnsi="GHEA Grapalat"/>
          <w:i/>
          <w:lang w:val="hy-AM"/>
        </w:rPr>
        <w:t>26</w:t>
      </w:r>
      <w:r w:rsidRPr="00996C18">
        <w:rPr>
          <w:rFonts w:ascii="GHEA Grapalat" w:hAnsi="GHEA Grapalat"/>
          <w:i/>
          <w:lang w:val="ru-RU"/>
        </w:rPr>
        <w:t>г.</w:t>
      </w:r>
    </w:p>
    <w:p w:rsidR="00CC3898" w:rsidRPr="00996C18" w:rsidRDefault="00CC3898" w:rsidP="00CC3898">
      <w:pPr>
        <w:widowControl w:val="0"/>
        <w:jc w:val="center"/>
        <w:rPr>
          <w:rFonts w:ascii="GHEA Grapalat" w:hAnsi="GHEA Grapalat"/>
        </w:rPr>
      </w:pPr>
      <w:r w:rsidRPr="00996C18">
        <w:rPr>
          <w:rFonts w:ascii="GHEA Grapalat" w:hAnsi="GHEA Grapalat"/>
        </w:rPr>
        <w:t>ГРАФИК ОПЛАТЫ</w:t>
      </w:r>
      <w:r w:rsidRPr="00996C18">
        <w:rPr>
          <w:rStyle w:val="a7"/>
          <w:rFonts w:ascii="GHEA Grapalat" w:hAnsi="GHEA Grapalat"/>
        </w:rPr>
        <w:footnoteReference w:customMarkFollows="1" w:id="14"/>
        <w:t>*</w:t>
      </w:r>
    </w:p>
    <w:p w:rsidR="00CC3898" w:rsidRPr="00996C18" w:rsidRDefault="00CC3898" w:rsidP="00CC3898">
      <w:pPr>
        <w:widowControl w:val="0"/>
        <w:spacing w:after="160"/>
        <w:jc w:val="right"/>
        <w:rPr>
          <w:rFonts w:ascii="GHEA Grapalat" w:hAnsi="GHEA Grapalat"/>
        </w:rPr>
      </w:pPr>
      <w:proofErr w:type="spellStart"/>
      <w:r w:rsidRPr="00996C18">
        <w:rPr>
          <w:rFonts w:ascii="GHEA Grapalat" w:hAnsi="GHEA Grapalat"/>
        </w:rPr>
        <w:t>Драмов</w:t>
      </w:r>
      <w:proofErr w:type="spellEnd"/>
      <w:r w:rsidRPr="00996C18">
        <w:rPr>
          <w:rFonts w:ascii="GHEA Grapalat" w:hAnsi="GHEA Grapalat"/>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079"/>
        <w:gridCol w:w="894"/>
        <w:gridCol w:w="545"/>
        <w:gridCol w:w="623"/>
        <w:gridCol w:w="439"/>
        <w:gridCol w:w="541"/>
        <w:gridCol w:w="389"/>
        <w:gridCol w:w="468"/>
        <w:gridCol w:w="462"/>
        <w:gridCol w:w="506"/>
        <w:gridCol w:w="641"/>
        <w:gridCol w:w="590"/>
        <w:gridCol w:w="550"/>
        <w:gridCol w:w="597"/>
        <w:gridCol w:w="484"/>
      </w:tblGrid>
      <w:tr w:rsidR="00CC3898" w:rsidRPr="00996C18" w:rsidTr="0009641C">
        <w:trPr>
          <w:trHeight w:val="305"/>
          <w:jc w:val="center"/>
        </w:trPr>
        <w:tc>
          <w:tcPr>
            <w:tcW w:w="15905" w:type="dxa"/>
            <w:gridSpan w:val="16"/>
          </w:tcPr>
          <w:p w:rsidR="00CC3898" w:rsidRPr="00996C18" w:rsidRDefault="00CC3898" w:rsidP="00650BC5">
            <w:pPr>
              <w:widowControl w:val="0"/>
              <w:jc w:val="center"/>
              <w:rPr>
                <w:rFonts w:ascii="GHEA Grapalat" w:hAnsi="GHEA Grapalat"/>
                <w:sz w:val="16"/>
                <w:szCs w:val="16"/>
              </w:rPr>
            </w:pPr>
            <w:proofErr w:type="spellStart"/>
            <w:r w:rsidRPr="00996C18">
              <w:rPr>
                <w:rFonts w:ascii="GHEA Grapalat" w:hAnsi="GHEA Grapalat"/>
                <w:sz w:val="16"/>
                <w:szCs w:val="16"/>
              </w:rPr>
              <w:t>Товар</w:t>
            </w:r>
            <w:proofErr w:type="spellEnd"/>
          </w:p>
        </w:tc>
      </w:tr>
      <w:tr w:rsidR="00CC3898" w:rsidRPr="00C77BF2" w:rsidTr="0009641C">
        <w:trPr>
          <w:trHeight w:val="747"/>
          <w:jc w:val="center"/>
        </w:trPr>
        <w:tc>
          <w:tcPr>
            <w:tcW w:w="1724" w:type="dxa"/>
            <w:vAlign w:val="center"/>
          </w:tcPr>
          <w:p w:rsidR="00CC3898" w:rsidRPr="00996C18" w:rsidRDefault="00CC3898" w:rsidP="00650BC5">
            <w:pPr>
              <w:widowControl w:val="0"/>
              <w:jc w:val="center"/>
              <w:rPr>
                <w:rFonts w:ascii="GHEA Grapalat" w:hAnsi="GHEA Grapalat"/>
                <w:sz w:val="16"/>
                <w:szCs w:val="16"/>
              </w:rPr>
            </w:pPr>
            <w:proofErr w:type="spellStart"/>
            <w:r w:rsidRPr="00996C18">
              <w:rPr>
                <w:rFonts w:ascii="GHEA Grapalat" w:hAnsi="GHEA Grapalat"/>
                <w:sz w:val="16"/>
                <w:szCs w:val="16"/>
              </w:rPr>
              <w:t>номер</w:t>
            </w:r>
            <w:proofErr w:type="spellEnd"/>
            <w:r w:rsidRPr="00996C18">
              <w:rPr>
                <w:rFonts w:ascii="GHEA Grapalat" w:hAnsi="GHEA Grapalat"/>
                <w:sz w:val="16"/>
                <w:szCs w:val="16"/>
              </w:rPr>
              <w:t xml:space="preserve"> </w:t>
            </w:r>
            <w:proofErr w:type="spellStart"/>
            <w:r w:rsidRPr="00996C18">
              <w:rPr>
                <w:rFonts w:ascii="GHEA Grapalat" w:hAnsi="GHEA Grapalat"/>
                <w:sz w:val="16"/>
                <w:szCs w:val="16"/>
              </w:rPr>
              <w:t>предусмотренного</w:t>
            </w:r>
            <w:proofErr w:type="spellEnd"/>
            <w:r w:rsidRPr="00996C18">
              <w:rPr>
                <w:rFonts w:ascii="GHEA Grapalat" w:hAnsi="GHEA Grapalat"/>
                <w:sz w:val="16"/>
                <w:szCs w:val="16"/>
              </w:rPr>
              <w:t xml:space="preserve"> </w:t>
            </w:r>
            <w:proofErr w:type="spellStart"/>
            <w:r w:rsidRPr="00996C18">
              <w:rPr>
                <w:rFonts w:ascii="GHEA Grapalat" w:hAnsi="GHEA Grapalat"/>
                <w:sz w:val="16"/>
                <w:szCs w:val="16"/>
              </w:rPr>
              <w:t>приглашением</w:t>
            </w:r>
            <w:proofErr w:type="spellEnd"/>
            <w:r w:rsidRPr="00996C18">
              <w:rPr>
                <w:rFonts w:ascii="GHEA Grapalat" w:hAnsi="GHEA Grapalat"/>
                <w:sz w:val="16"/>
                <w:szCs w:val="16"/>
              </w:rPr>
              <w:t xml:space="preserve"> </w:t>
            </w:r>
            <w:proofErr w:type="spellStart"/>
            <w:r w:rsidRPr="00996C18">
              <w:rPr>
                <w:rFonts w:ascii="GHEA Grapalat" w:hAnsi="GHEA Grapalat"/>
                <w:sz w:val="16"/>
                <w:szCs w:val="16"/>
              </w:rPr>
              <w:t>лота</w:t>
            </w:r>
            <w:proofErr w:type="spellEnd"/>
          </w:p>
        </w:tc>
        <w:tc>
          <w:tcPr>
            <w:tcW w:w="2155" w:type="dxa"/>
            <w:vAlign w:val="center"/>
          </w:tcPr>
          <w:p w:rsidR="00CC3898" w:rsidRPr="00996C18" w:rsidRDefault="00CC3898" w:rsidP="00650BC5">
            <w:pPr>
              <w:widowControl w:val="0"/>
              <w:jc w:val="center"/>
              <w:rPr>
                <w:rFonts w:ascii="GHEA Grapalat" w:hAnsi="GHEA Grapalat"/>
                <w:sz w:val="16"/>
                <w:szCs w:val="16"/>
                <w:lang w:val="ru-RU"/>
              </w:rPr>
            </w:pPr>
            <w:r w:rsidRPr="00996C18">
              <w:rPr>
                <w:rFonts w:ascii="GHEA Grapalat" w:hAnsi="GHEA Grapalat"/>
                <w:sz w:val="16"/>
                <w:szCs w:val="16"/>
                <w:lang w:val="ru-RU"/>
              </w:rPr>
              <w:t>промежуточный код, предусмотренный планом закупок по классификации ЕЗК (</w:t>
            </w:r>
            <w:r w:rsidRPr="00996C18">
              <w:rPr>
                <w:rFonts w:ascii="GHEA Grapalat" w:hAnsi="GHEA Grapalat"/>
                <w:sz w:val="16"/>
                <w:szCs w:val="16"/>
              </w:rPr>
              <w:t>CPV</w:t>
            </w:r>
            <w:r w:rsidRPr="00996C18">
              <w:rPr>
                <w:rFonts w:ascii="GHEA Grapalat" w:hAnsi="GHEA Grapalat"/>
                <w:sz w:val="16"/>
                <w:szCs w:val="16"/>
                <w:lang w:val="ru-RU"/>
              </w:rPr>
              <w:t>)</w:t>
            </w:r>
          </w:p>
        </w:tc>
        <w:tc>
          <w:tcPr>
            <w:tcW w:w="1293" w:type="dxa"/>
            <w:vAlign w:val="center"/>
          </w:tcPr>
          <w:p w:rsidR="00CC3898" w:rsidRPr="00996C18" w:rsidRDefault="00CC3898" w:rsidP="00650BC5">
            <w:pPr>
              <w:widowControl w:val="0"/>
              <w:jc w:val="center"/>
              <w:rPr>
                <w:rFonts w:ascii="GHEA Grapalat" w:hAnsi="GHEA Grapalat"/>
                <w:sz w:val="16"/>
                <w:szCs w:val="16"/>
              </w:rPr>
            </w:pPr>
            <w:proofErr w:type="spellStart"/>
            <w:r w:rsidRPr="00996C18">
              <w:rPr>
                <w:rFonts w:ascii="GHEA Grapalat" w:hAnsi="GHEA Grapalat"/>
                <w:sz w:val="16"/>
                <w:szCs w:val="16"/>
              </w:rPr>
              <w:t>наименование</w:t>
            </w:r>
            <w:proofErr w:type="spellEnd"/>
          </w:p>
        </w:tc>
        <w:tc>
          <w:tcPr>
            <w:tcW w:w="10733" w:type="dxa"/>
            <w:gridSpan w:val="13"/>
            <w:vAlign w:val="center"/>
          </w:tcPr>
          <w:p w:rsidR="00CC3898" w:rsidRPr="00996C18" w:rsidRDefault="00CC3898" w:rsidP="00650BC5">
            <w:pPr>
              <w:widowControl w:val="0"/>
              <w:rPr>
                <w:rFonts w:ascii="GHEA Grapalat" w:hAnsi="GHEA Grapalat"/>
                <w:sz w:val="16"/>
                <w:szCs w:val="16"/>
                <w:lang w:val="ru-RU"/>
              </w:rPr>
            </w:pPr>
            <w:r w:rsidRPr="00996C18">
              <w:rPr>
                <w:rFonts w:ascii="GHEA Grapalat" w:hAnsi="GHEA Grapalat"/>
                <w:sz w:val="16"/>
                <w:szCs w:val="16"/>
                <w:lang w:val="ru-RU"/>
              </w:rPr>
              <w:t>Оплату товара предусматривается произвести в 20г., по месяцам, в том числе</w:t>
            </w:r>
            <w:r w:rsidRPr="00996C18">
              <w:rPr>
                <w:rStyle w:val="a7"/>
                <w:rFonts w:ascii="GHEA Grapalat" w:hAnsi="GHEA Grapalat"/>
                <w:sz w:val="16"/>
                <w:szCs w:val="16"/>
                <w:lang w:val="ru-RU"/>
              </w:rPr>
              <w:footnoteReference w:customMarkFollows="1" w:id="15"/>
              <w:t>**</w:t>
            </w:r>
          </w:p>
        </w:tc>
      </w:tr>
      <w:tr w:rsidR="003C7A2E" w:rsidRPr="00996C18" w:rsidTr="0009641C">
        <w:trPr>
          <w:trHeight w:val="594"/>
          <w:jc w:val="center"/>
        </w:trPr>
        <w:tc>
          <w:tcPr>
            <w:tcW w:w="1724" w:type="dxa"/>
          </w:tcPr>
          <w:p w:rsidR="00CC3898" w:rsidRPr="00996C18" w:rsidRDefault="00CC3898" w:rsidP="00650BC5">
            <w:pPr>
              <w:widowControl w:val="0"/>
              <w:jc w:val="center"/>
              <w:rPr>
                <w:rFonts w:ascii="GHEA Grapalat" w:hAnsi="GHEA Grapalat"/>
                <w:sz w:val="16"/>
                <w:szCs w:val="16"/>
                <w:lang w:val="ru-RU"/>
              </w:rPr>
            </w:pPr>
          </w:p>
        </w:tc>
        <w:tc>
          <w:tcPr>
            <w:tcW w:w="2155" w:type="dxa"/>
          </w:tcPr>
          <w:p w:rsidR="00CC3898" w:rsidRPr="00996C18" w:rsidRDefault="00CC3898" w:rsidP="00650BC5">
            <w:pPr>
              <w:widowControl w:val="0"/>
              <w:jc w:val="center"/>
              <w:rPr>
                <w:rFonts w:ascii="GHEA Grapalat" w:hAnsi="GHEA Grapalat"/>
                <w:sz w:val="16"/>
                <w:szCs w:val="16"/>
                <w:lang w:val="ru-RU"/>
              </w:rPr>
            </w:pPr>
          </w:p>
        </w:tc>
        <w:tc>
          <w:tcPr>
            <w:tcW w:w="1293" w:type="dxa"/>
          </w:tcPr>
          <w:p w:rsidR="00CC3898" w:rsidRPr="00996C18" w:rsidRDefault="00CC3898" w:rsidP="00650BC5">
            <w:pPr>
              <w:widowControl w:val="0"/>
              <w:jc w:val="center"/>
              <w:rPr>
                <w:rFonts w:ascii="GHEA Grapalat" w:hAnsi="GHEA Grapalat"/>
                <w:sz w:val="16"/>
                <w:szCs w:val="16"/>
                <w:lang w:val="ru-RU"/>
              </w:rPr>
            </w:pPr>
          </w:p>
        </w:tc>
        <w:tc>
          <w:tcPr>
            <w:tcW w:w="1007"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январь</w:t>
            </w:r>
            <w:proofErr w:type="spellEnd"/>
          </w:p>
        </w:tc>
        <w:tc>
          <w:tcPr>
            <w:tcW w:w="1006" w:type="dxa"/>
            <w:vAlign w:val="center"/>
          </w:tcPr>
          <w:p w:rsidR="00CC3898" w:rsidRPr="00996C18" w:rsidRDefault="00CC3898" w:rsidP="00650BC5">
            <w:pPr>
              <w:widowControl w:val="0"/>
              <w:ind w:right="-7"/>
              <w:jc w:val="center"/>
              <w:rPr>
                <w:rFonts w:ascii="GHEA Grapalat" w:hAnsi="GHEA Grapalat" w:cs="Sylfaen"/>
                <w:sz w:val="16"/>
                <w:szCs w:val="16"/>
              </w:rPr>
            </w:pPr>
            <w:proofErr w:type="spellStart"/>
            <w:r w:rsidRPr="00996C18">
              <w:rPr>
                <w:rFonts w:ascii="GHEA Grapalat" w:hAnsi="GHEA Grapalat"/>
                <w:sz w:val="16"/>
                <w:szCs w:val="16"/>
              </w:rPr>
              <w:t>февраль</w:t>
            </w:r>
            <w:proofErr w:type="spellEnd"/>
          </w:p>
        </w:tc>
        <w:tc>
          <w:tcPr>
            <w:tcW w:w="718"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март</w:t>
            </w:r>
            <w:proofErr w:type="spellEnd"/>
          </w:p>
        </w:tc>
        <w:tc>
          <w:tcPr>
            <w:tcW w:w="861" w:type="dxa"/>
            <w:vAlign w:val="center"/>
          </w:tcPr>
          <w:p w:rsidR="00CC3898" w:rsidRPr="00996C18" w:rsidRDefault="00CC3898" w:rsidP="00650BC5">
            <w:pPr>
              <w:widowControl w:val="0"/>
              <w:ind w:right="-7"/>
              <w:jc w:val="center"/>
              <w:rPr>
                <w:rFonts w:ascii="GHEA Grapalat" w:hAnsi="GHEA Grapalat" w:cs="Sylfaen"/>
                <w:sz w:val="16"/>
                <w:szCs w:val="16"/>
              </w:rPr>
            </w:pPr>
            <w:proofErr w:type="spellStart"/>
            <w:r w:rsidRPr="00996C18">
              <w:rPr>
                <w:rFonts w:ascii="GHEA Grapalat" w:hAnsi="GHEA Grapalat"/>
                <w:sz w:val="16"/>
                <w:szCs w:val="16"/>
              </w:rPr>
              <w:t>апрель</w:t>
            </w:r>
            <w:proofErr w:type="spellEnd"/>
          </w:p>
        </w:tc>
        <w:tc>
          <w:tcPr>
            <w:tcW w:w="545"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май</w:t>
            </w:r>
            <w:proofErr w:type="spellEnd"/>
          </w:p>
        </w:tc>
        <w:tc>
          <w:tcPr>
            <w:tcW w:w="606"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июнь</w:t>
            </w:r>
            <w:proofErr w:type="spellEnd"/>
          </w:p>
        </w:tc>
        <w:tc>
          <w:tcPr>
            <w:tcW w:w="718"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июль</w:t>
            </w:r>
            <w:proofErr w:type="spellEnd"/>
          </w:p>
        </w:tc>
        <w:tc>
          <w:tcPr>
            <w:tcW w:w="854"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август</w:t>
            </w:r>
            <w:proofErr w:type="spellEnd"/>
          </w:p>
        </w:tc>
        <w:tc>
          <w:tcPr>
            <w:tcW w:w="868"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сентябрь</w:t>
            </w:r>
            <w:proofErr w:type="spellEnd"/>
          </w:p>
        </w:tc>
        <w:tc>
          <w:tcPr>
            <w:tcW w:w="861"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октябрь</w:t>
            </w:r>
            <w:proofErr w:type="spellEnd"/>
          </w:p>
        </w:tc>
        <w:tc>
          <w:tcPr>
            <w:tcW w:w="1007"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ноябрь</w:t>
            </w:r>
            <w:proofErr w:type="spellEnd"/>
          </w:p>
        </w:tc>
        <w:tc>
          <w:tcPr>
            <w:tcW w:w="861" w:type="dxa"/>
            <w:vAlign w:val="center"/>
          </w:tcPr>
          <w:p w:rsidR="00CC3898" w:rsidRPr="00996C18" w:rsidRDefault="00CC3898" w:rsidP="00650BC5">
            <w:pPr>
              <w:widowControl w:val="0"/>
              <w:ind w:right="-7"/>
              <w:jc w:val="center"/>
              <w:rPr>
                <w:rFonts w:ascii="GHEA Grapalat" w:hAnsi="GHEA Grapalat"/>
                <w:sz w:val="16"/>
                <w:szCs w:val="16"/>
              </w:rPr>
            </w:pPr>
            <w:proofErr w:type="spellStart"/>
            <w:r w:rsidRPr="00996C18">
              <w:rPr>
                <w:rFonts w:ascii="GHEA Grapalat" w:hAnsi="GHEA Grapalat"/>
                <w:sz w:val="16"/>
                <w:szCs w:val="16"/>
              </w:rPr>
              <w:t>декабрь</w:t>
            </w:r>
            <w:proofErr w:type="spellEnd"/>
          </w:p>
        </w:tc>
        <w:tc>
          <w:tcPr>
            <w:tcW w:w="821" w:type="dxa"/>
            <w:vAlign w:val="center"/>
          </w:tcPr>
          <w:p w:rsidR="00CC3898" w:rsidRPr="00996C18" w:rsidRDefault="00CC3898" w:rsidP="00650BC5">
            <w:pPr>
              <w:widowControl w:val="0"/>
              <w:ind w:right="-1"/>
              <w:jc w:val="center"/>
              <w:rPr>
                <w:rFonts w:ascii="GHEA Grapalat" w:hAnsi="GHEA Grapalat"/>
                <w:sz w:val="16"/>
                <w:szCs w:val="16"/>
              </w:rPr>
            </w:pPr>
            <w:proofErr w:type="spellStart"/>
            <w:r w:rsidRPr="00996C18">
              <w:rPr>
                <w:rFonts w:ascii="GHEA Grapalat" w:hAnsi="GHEA Grapalat"/>
                <w:sz w:val="16"/>
                <w:szCs w:val="16"/>
              </w:rPr>
              <w:t>Всего</w:t>
            </w:r>
            <w:proofErr w:type="spellEnd"/>
          </w:p>
        </w:tc>
      </w:tr>
      <w:tr w:rsidR="003C7A2E" w:rsidRPr="00996C18" w:rsidTr="0009641C">
        <w:trPr>
          <w:trHeight w:val="404"/>
          <w:jc w:val="center"/>
        </w:trPr>
        <w:tc>
          <w:tcPr>
            <w:tcW w:w="1724" w:type="dxa"/>
          </w:tcPr>
          <w:p w:rsidR="00CC3898" w:rsidRPr="00996C18" w:rsidRDefault="00CC3898" w:rsidP="00650BC5">
            <w:pPr>
              <w:widowControl w:val="0"/>
              <w:jc w:val="center"/>
              <w:rPr>
                <w:rFonts w:ascii="GHEA Grapalat" w:hAnsi="GHEA Grapalat"/>
                <w:sz w:val="16"/>
                <w:szCs w:val="16"/>
              </w:rPr>
            </w:pPr>
          </w:p>
        </w:tc>
        <w:tc>
          <w:tcPr>
            <w:tcW w:w="2155" w:type="dxa"/>
          </w:tcPr>
          <w:p w:rsidR="00CC3898" w:rsidRPr="00996C18" w:rsidRDefault="00CC3898" w:rsidP="00650BC5">
            <w:pPr>
              <w:widowControl w:val="0"/>
              <w:jc w:val="center"/>
              <w:rPr>
                <w:rFonts w:ascii="GHEA Grapalat" w:hAnsi="GHEA Grapalat"/>
                <w:sz w:val="16"/>
                <w:szCs w:val="16"/>
              </w:rPr>
            </w:pPr>
          </w:p>
        </w:tc>
        <w:tc>
          <w:tcPr>
            <w:tcW w:w="1293" w:type="dxa"/>
          </w:tcPr>
          <w:p w:rsidR="00CC3898" w:rsidRPr="00996C18" w:rsidRDefault="00CC3898" w:rsidP="00650BC5">
            <w:pPr>
              <w:widowControl w:val="0"/>
              <w:jc w:val="center"/>
              <w:rPr>
                <w:rFonts w:ascii="GHEA Grapalat" w:hAnsi="GHEA Grapalat"/>
                <w:sz w:val="16"/>
                <w:szCs w:val="16"/>
              </w:rPr>
            </w:pPr>
          </w:p>
        </w:tc>
        <w:tc>
          <w:tcPr>
            <w:tcW w:w="1007" w:type="dxa"/>
            <w:vAlign w:val="center"/>
          </w:tcPr>
          <w:p w:rsidR="00CC3898" w:rsidRPr="00996C18" w:rsidRDefault="00CC3898" w:rsidP="00650BC5">
            <w:pPr>
              <w:widowControl w:val="0"/>
              <w:jc w:val="center"/>
              <w:rPr>
                <w:rFonts w:ascii="GHEA Grapalat" w:hAnsi="GHEA Grapalat"/>
                <w:sz w:val="16"/>
                <w:szCs w:val="16"/>
              </w:rPr>
            </w:pPr>
            <w:r w:rsidRPr="00996C18">
              <w:rPr>
                <w:rFonts w:ascii="GHEA Grapalat" w:hAnsi="GHEA Grapalat"/>
                <w:sz w:val="16"/>
                <w:szCs w:val="16"/>
              </w:rPr>
              <w:t>... %</w:t>
            </w:r>
          </w:p>
        </w:tc>
        <w:tc>
          <w:tcPr>
            <w:tcW w:w="1006" w:type="dxa"/>
            <w:vAlign w:val="center"/>
          </w:tcPr>
          <w:p w:rsidR="00CC3898" w:rsidRPr="00996C18" w:rsidRDefault="00CC3898" w:rsidP="00650BC5">
            <w:pPr>
              <w:widowControl w:val="0"/>
              <w:jc w:val="center"/>
              <w:rPr>
                <w:rFonts w:ascii="GHEA Grapalat" w:hAnsi="GHEA Grapalat"/>
                <w:sz w:val="16"/>
                <w:szCs w:val="16"/>
              </w:rPr>
            </w:pPr>
            <w:r w:rsidRPr="00996C18">
              <w:rPr>
                <w:rFonts w:ascii="GHEA Grapalat" w:hAnsi="GHEA Grapalat"/>
                <w:sz w:val="16"/>
                <w:szCs w:val="16"/>
              </w:rPr>
              <w:t>... %</w:t>
            </w:r>
          </w:p>
        </w:tc>
        <w:tc>
          <w:tcPr>
            <w:tcW w:w="718"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61"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545"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606"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718"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54"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68"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61"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1007"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61" w:type="dxa"/>
            <w:vAlign w:val="center"/>
          </w:tcPr>
          <w:p w:rsidR="00CC3898" w:rsidRPr="00996C18" w:rsidRDefault="00CC3898" w:rsidP="00650BC5">
            <w:pPr>
              <w:widowControl w:val="0"/>
              <w:jc w:val="center"/>
              <w:rPr>
                <w:rFonts w:ascii="GHEA Grapalat" w:hAnsi="GHEA Grapalat" w:cs="Arial"/>
                <w:sz w:val="16"/>
                <w:szCs w:val="16"/>
              </w:rPr>
            </w:pPr>
            <w:r w:rsidRPr="00996C18">
              <w:rPr>
                <w:rFonts w:ascii="GHEA Grapalat" w:hAnsi="GHEA Grapalat"/>
                <w:sz w:val="16"/>
                <w:szCs w:val="16"/>
              </w:rPr>
              <w:t>... %</w:t>
            </w:r>
          </w:p>
        </w:tc>
        <w:tc>
          <w:tcPr>
            <w:tcW w:w="821" w:type="dxa"/>
            <w:vAlign w:val="center"/>
          </w:tcPr>
          <w:p w:rsidR="00CC3898" w:rsidRPr="00996C18" w:rsidRDefault="00CC3898" w:rsidP="00650BC5">
            <w:pPr>
              <w:widowControl w:val="0"/>
              <w:jc w:val="center"/>
              <w:rPr>
                <w:rFonts w:ascii="GHEA Grapalat" w:hAnsi="GHEA Grapalat"/>
                <w:b/>
                <w:sz w:val="16"/>
                <w:szCs w:val="16"/>
              </w:rPr>
            </w:pPr>
            <w:r w:rsidRPr="00996C18">
              <w:rPr>
                <w:rFonts w:ascii="GHEA Grapalat" w:hAnsi="GHEA Grapalat"/>
                <w:sz w:val="16"/>
                <w:szCs w:val="16"/>
              </w:rPr>
              <w:t>... %</w:t>
            </w:r>
          </w:p>
        </w:tc>
      </w:tr>
      <w:tr w:rsidR="00C77BF2" w:rsidRPr="00996C18" w:rsidTr="00FA156F">
        <w:trPr>
          <w:cantSplit/>
          <w:trHeight w:val="1134"/>
          <w:jc w:val="center"/>
        </w:trPr>
        <w:tc>
          <w:tcPr>
            <w:tcW w:w="1724" w:type="dxa"/>
          </w:tcPr>
          <w:p w:rsidR="00C77BF2" w:rsidRPr="00C77BF2" w:rsidRDefault="00C77BF2" w:rsidP="00650BC5">
            <w:pPr>
              <w:widowControl w:val="0"/>
              <w:jc w:val="center"/>
              <w:rPr>
                <w:rFonts w:ascii="GHEA Grapalat" w:hAnsi="GHEA Grapalat"/>
                <w:sz w:val="16"/>
                <w:szCs w:val="16"/>
                <w:lang w:val="hy-AM"/>
              </w:rPr>
            </w:pPr>
            <w:r>
              <w:rPr>
                <w:rFonts w:ascii="GHEA Grapalat" w:hAnsi="GHEA Grapalat"/>
                <w:sz w:val="16"/>
                <w:szCs w:val="16"/>
                <w:lang w:val="hy-AM"/>
              </w:rPr>
              <w:t>1.</w:t>
            </w:r>
          </w:p>
        </w:tc>
        <w:tc>
          <w:tcPr>
            <w:tcW w:w="2155" w:type="dxa"/>
          </w:tcPr>
          <w:p w:rsidR="00C77BF2" w:rsidRPr="00FA156F" w:rsidRDefault="00FA156F" w:rsidP="00FA156F">
            <w:pPr>
              <w:widowControl w:val="0"/>
              <w:rPr>
                <w:rFonts w:ascii="GHEA Grapalat" w:hAnsi="GHEA Grapalat"/>
                <w:sz w:val="16"/>
                <w:szCs w:val="16"/>
                <w:lang w:val="hy-AM"/>
              </w:rPr>
            </w:pPr>
            <w:r>
              <w:rPr>
                <w:rFonts w:ascii="GHEA Grapalat" w:hAnsi="GHEA Grapalat"/>
                <w:sz w:val="16"/>
                <w:szCs w:val="16"/>
                <w:lang w:val="hy-AM"/>
              </w:rPr>
              <w:t>09132400</w:t>
            </w:r>
          </w:p>
        </w:tc>
        <w:tc>
          <w:tcPr>
            <w:tcW w:w="1293" w:type="dxa"/>
          </w:tcPr>
          <w:p w:rsidR="00C77BF2" w:rsidRPr="00FA156F" w:rsidRDefault="00FA156F" w:rsidP="00FA156F">
            <w:pPr>
              <w:widowControl w:val="0"/>
              <w:rPr>
                <w:rFonts w:ascii="GHEA Grapalat" w:hAnsi="GHEA Grapalat"/>
                <w:sz w:val="16"/>
                <w:szCs w:val="16"/>
                <w:lang w:val="hy-AM"/>
              </w:rPr>
            </w:pPr>
            <w:r>
              <w:rPr>
                <w:rFonts w:ascii="GHEA Grapalat" w:hAnsi="GHEA Grapalat"/>
                <w:sz w:val="16"/>
                <w:szCs w:val="16"/>
                <w:lang w:val="hy-AM"/>
              </w:rPr>
              <w:t>Бензин регуляр</w:t>
            </w:r>
          </w:p>
        </w:tc>
        <w:tc>
          <w:tcPr>
            <w:tcW w:w="1007" w:type="dxa"/>
            <w:vAlign w:val="center"/>
          </w:tcPr>
          <w:p w:rsidR="00C77BF2" w:rsidRPr="00996C18" w:rsidRDefault="00C77BF2" w:rsidP="00650BC5">
            <w:pPr>
              <w:widowControl w:val="0"/>
              <w:jc w:val="center"/>
              <w:rPr>
                <w:rFonts w:ascii="GHEA Grapalat" w:hAnsi="GHEA Grapalat"/>
                <w:sz w:val="16"/>
                <w:szCs w:val="16"/>
              </w:rPr>
            </w:pPr>
          </w:p>
        </w:tc>
        <w:tc>
          <w:tcPr>
            <w:tcW w:w="1006"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30</w:t>
            </w:r>
          </w:p>
        </w:tc>
        <w:tc>
          <w:tcPr>
            <w:tcW w:w="718"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50</w:t>
            </w:r>
          </w:p>
        </w:tc>
        <w:tc>
          <w:tcPr>
            <w:tcW w:w="861"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100</w:t>
            </w:r>
          </w:p>
        </w:tc>
        <w:tc>
          <w:tcPr>
            <w:tcW w:w="545"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606"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718"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54"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8"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1"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1007"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1"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21" w:type="dxa"/>
            <w:textDirection w:val="btLr"/>
            <w:vAlign w:val="center"/>
          </w:tcPr>
          <w:p w:rsidR="00C77BF2" w:rsidRPr="00FA156F" w:rsidRDefault="00FA156F" w:rsidP="00FA156F">
            <w:pPr>
              <w:widowControl w:val="0"/>
              <w:ind w:left="113" w:right="113"/>
              <w:jc w:val="center"/>
              <w:rPr>
                <w:rFonts w:ascii="GHEA Grapalat" w:hAnsi="GHEA Grapalat"/>
                <w:sz w:val="16"/>
                <w:szCs w:val="16"/>
                <w:lang w:val="hy-AM"/>
              </w:rPr>
            </w:pPr>
            <w:r>
              <w:rPr>
                <w:rFonts w:ascii="GHEA Grapalat" w:hAnsi="GHEA Grapalat"/>
                <w:sz w:val="16"/>
                <w:szCs w:val="16"/>
                <w:lang w:val="hy-AM"/>
              </w:rPr>
              <w:t>100</w:t>
            </w:r>
          </w:p>
        </w:tc>
      </w:tr>
      <w:tr w:rsidR="00C77BF2" w:rsidRPr="00996C18" w:rsidTr="00FA156F">
        <w:trPr>
          <w:cantSplit/>
          <w:trHeight w:val="1134"/>
          <w:jc w:val="center"/>
        </w:trPr>
        <w:tc>
          <w:tcPr>
            <w:tcW w:w="1724" w:type="dxa"/>
          </w:tcPr>
          <w:p w:rsidR="00C77BF2" w:rsidRPr="00C77BF2" w:rsidRDefault="00C77BF2" w:rsidP="00650BC5">
            <w:pPr>
              <w:widowControl w:val="0"/>
              <w:jc w:val="center"/>
              <w:rPr>
                <w:rFonts w:ascii="GHEA Grapalat" w:hAnsi="GHEA Grapalat"/>
                <w:sz w:val="16"/>
                <w:szCs w:val="16"/>
                <w:lang w:val="hy-AM"/>
              </w:rPr>
            </w:pPr>
            <w:r>
              <w:rPr>
                <w:rFonts w:ascii="GHEA Grapalat" w:hAnsi="GHEA Grapalat"/>
                <w:sz w:val="16"/>
                <w:szCs w:val="16"/>
                <w:lang w:val="hy-AM"/>
              </w:rPr>
              <w:t>2.</w:t>
            </w:r>
          </w:p>
        </w:tc>
        <w:tc>
          <w:tcPr>
            <w:tcW w:w="2155" w:type="dxa"/>
          </w:tcPr>
          <w:p w:rsidR="00C77BF2" w:rsidRPr="00FA156F" w:rsidRDefault="00FA156F" w:rsidP="00FA156F">
            <w:pPr>
              <w:widowControl w:val="0"/>
              <w:rPr>
                <w:rFonts w:ascii="GHEA Grapalat" w:hAnsi="GHEA Grapalat"/>
                <w:sz w:val="16"/>
                <w:szCs w:val="16"/>
                <w:lang w:val="hy-AM"/>
              </w:rPr>
            </w:pPr>
            <w:r>
              <w:rPr>
                <w:rFonts w:ascii="GHEA Grapalat" w:hAnsi="GHEA Grapalat"/>
                <w:sz w:val="16"/>
                <w:szCs w:val="16"/>
                <w:lang w:val="hy-AM"/>
              </w:rPr>
              <w:t>09134200</w:t>
            </w:r>
          </w:p>
        </w:tc>
        <w:tc>
          <w:tcPr>
            <w:tcW w:w="1293" w:type="dxa"/>
          </w:tcPr>
          <w:p w:rsidR="00C77BF2" w:rsidRPr="00FA156F" w:rsidRDefault="00FA156F" w:rsidP="00FA156F">
            <w:pPr>
              <w:widowControl w:val="0"/>
              <w:rPr>
                <w:rFonts w:ascii="GHEA Grapalat" w:hAnsi="GHEA Grapalat"/>
                <w:sz w:val="16"/>
                <w:szCs w:val="16"/>
                <w:lang w:val="hy-AM"/>
              </w:rPr>
            </w:pPr>
            <w:r>
              <w:rPr>
                <w:rFonts w:ascii="GHEA Grapalat" w:hAnsi="GHEA Grapalat"/>
                <w:sz w:val="16"/>
                <w:szCs w:val="16"/>
                <w:lang w:val="hy-AM"/>
              </w:rPr>
              <w:t>Дизелное топлижо</w:t>
            </w:r>
          </w:p>
        </w:tc>
        <w:tc>
          <w:tcPr>
            <w:tcW w:w="1007" w:type="dxa"/>
            <w:vAlign w:val="center"/>
          </w:tcPr>
          <w:p w:rsidR="00C77BF2" w:rsidRPr="00996C18" w:rsidRDefault="00C77BF2" w:rsidP="00650BC5">
            <w:pPr>
              <w:widowControl w:val="0"/>
              <w:jc w:val="center"/>
              <w:rPr>
                <w:rFonts w:ascii="GHEA Grapalat" w:hAnsi="GHEA Grapalat"/>
                <w:sz w:val="16"/>
                <w:szCs w:val="16"/>
              </w:rPr>
            </w:pPr>
          </w:p>
        </w:tc>
        <w:tc>
          <w:tcPr>
            <w:tcW w:w="1006"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30</w:t>
            </w:r>
          </w:p>
        </w:tc>
        <w:tc>
          <w:tcPr>
            <w:tcW w:w="718"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50</w:t>
            </w:r>
          </w:p>
        </w:tc>
        <w:tc>
          <w:tcPr>
            <w:tcW w:w="861" w:type="dxa"/>
            <w:textDirection w:val="btLr"/>
            <w:vAlign w:val="center"/>
          </w:tcPr>
          <w:p w:rsidR="00C77BF2" w:rsidRPr="00FA156F" w:rsidRDefault="00FA156F" w:rsidP="00FA156F">
            <w:pPr>
              <w:widowControl w:val="0"/>
              <w:ind w:left="113" w:right="113"/>
              <w:jc w:val="left"/>
              <w:rPr>
                <w:rFonts w:ascii="GHEA Grapalat" w:hAnsi="GHEA Grapalat"/>
                <w:sz w:val="16"/>
                <w:szCs w:val="16"/>
                <w:lang w:val="hy-AM"/>
              </w:rPr>
            </w:pPr>
            <w:r>
              <w:rPr>
                <w:rFonts w:ascii="GHEA Grapalat" w:hAnsi="GHEA Grapalat"/>
                <w:sz w:val="16"/>
                <w:szCs w:val="16"/>
                <w:lang w:val="hy-AM"/>
              </w:rPr>
              <w:t>100</w:t>
            </w:r>
          </w:p>
        </w:tc>
        <w:tc>
          <w:tcPr>
            <w:tcW w:w="545"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606"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718"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54"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8"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1"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1007"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61" w:type="dxa"/>
            <w:textDirection w:val="btLr"/>
            <w:vAlign w:val="center"/>
          </w:tcPr>
          <w:p w:rsidR="00C77BF2" w:rsidRPr="00996C18" w:rsidRDefault="00C77BF2" w:rsidP="00FA156F">
            <w:pPr>
              <w:widowControl w:val="0"/>
              <w:ind w:left="113" w:right="113"/>
              <w:jc w:val="left"/>
              <w:rPr>
                <w:rFonts w:ascii="GHEA Grapalat" w:hAnsi="GHEA Grapalat"/>
                <w:sz w:val="16"/>
                <w:szCs w:val="16"/>
              </w:rPr>
            </w:pPr>
          </w:p>
        </w:tc>
        <w:tc>
          <w:tcPr>
            <w:tcW w:w="821" w:type="dxa"/>
            <w:textDirection w:val="btLr"/>
            <w:vAlign w:val="center"/>
          </w:tcPr>
          <w:p w:rsidR="00C77BF2" w:rsidRPr="00FA156F" w:rsidRDefault="00FA156F" w:rsidP="00FA156F">
            <w:pPr>
              <w:widowControl w:val="0"/>
              <w:ind w:left="113" w:right="113"/>
              <w:jc w:val="center"/>
              <w:rPr>
                <w:rFonts w:ascii="GHEA Grapalat" w:hAnsi="GHEA Grapalat"/>
                <w:sz w:val="16"/>
                <w:szCs w:val="16"/>
                <w:lang w:val="hy-AM"/>
              </w:rPr>
            </w:pPr>
            <w:r>
              <w:rPr>
                <w:rFonts w:ascii="GHEA Grapalat" w:hAnsi="GHEA Grapalat"/>
                <w:sz w:val="16"/>
                <w:szCs w:val="16"/>
                <w:lang w:val="hy-AM"/>
              </w:rPr>
              <w:t>100</w:t>
            </w:r>
          </w:p>
        </w:tc>
      </w:tr>
    </w:tbl>
    <w:p w:rsidR="006E6FCB" w:rsidRDefault="006E6FCB">
      <w:pPr>
        <w:rPr>
          <w:ins w:id="30" w:author="Inesa Kocharyan" w:date="2021-05-27T16:29:00Z"/>
        </w:rPr>
      </w:pPr>
    </w:p>
    <w:tbl>
      <w:tblPr>
        <w:tblW w:w="9639" w:type="dxa"/>
        <w:jc w:val="center"/>
        <w:tblLayout w:type="fixed"/>
        <w:tblLook w:val="0000" w:firstRow="0" w:lastRow="0" w:firstColumn="0" w:lastColumn="0" w:noHBand="0" w:noVBand="0"/>
      </w:tblPr>
      <w:tblGrid>
        <w:gridCol w:w="4536"/>
        <w:gridCol w:w="760"/>
        <w:gridCol w:w="4343"/>
      </w:tblGrid>
      <w:tr w:rsidR="00395605" w:rsidRPr="00395605" w:rsidTr="00331835">
        <w:trPr>
          <w:jc w:val="center"/>
          <w:ins w:id="31" w:author="Inesa Kocharyan" w:date="2021-05-27T16:29:00Z"/>
        </w:trPr>
        <w:tc>
          <w:tcPr>
            <w:tcW w:w="4536" w:type="dxa"/>
          </w:tcPr>
          <w:p w:rsidR="006E6FCB" w:rsidRPr="00DD26C9" w:rsidRDefault="006E6FCB" w:rsidP="00331835">
            <w:pPr>
              <w:widowControl w:val="0"/>
              <w:spacing w:after="160"/>
              <w:jc w:val="center"/>
              <w:rPr>
                <w:rFonts w:ascii="GHEA Grapalat" w:hAnsi="GHEA Grapalat" w:cs="Sylfaen"/>
                <w:b/>
                <w:bCs/>
                <w:lang w:val="ru-RU"/>
              </w:rPr>
            </w:pPr>
            <w:r w:rsidRPr="00DD26C9">
              <w:rPr>
                <w:rFonts w:ascii="GHEA Grapalat" w:hAnsi="GHEA Grapalat"/>
                <w:b/>
                <w:lang w:val="ru-RU"/>
              </w:rPr>
              <w:lastRenderedPageBreak/>
              <w:t>ПРОДАВЕЦ</w:t>
            </w:r>
          </w:p>
          <w:p w:rsidR="006E6FCB" w:rsidRPr="00DD26C9" w:rsidRDefault="006E6FCB" w:rsidP="00331835">
            <w:pPr>
              <w:widowControl w:val="0"/>
              <w:jc w:val="center"/>
              <w:rPr>
                <w:rFonts w:ascii="GHEA Grapalat" w:hAnsi="GHEA Grapalat"/>
                <w:lang w:val="ru-RU"/>
              </w:rPr>
            </w:pPr>
            <w:r w:rsidRPr="00DD26C9">
              <w:rPr>
                <w:rFonts w:ascii="GHEA Grapalat" w:hAnsi="GHEA Grapalat"/>
                <w:lang w:val="ru-RU"/>
              </w:rPr>
              <w:t>______________________</w:t>
            </w:r>
          </w:p>
          <w:p w:rsidR="006E6FCB" w:rsidRPr="00DD26C9" w:rsidRDefault="006E6FCB" w:rsidP="00331835">
            <w:pPr>
              <w:widowControl w:val="0"/>
              <w:spacing w:after="160"/>
              <w:jc w:val="center"/>
              <w:rPr>
                <w:rFonts w:ascii="GHEA Grapalat" w:hAnsi="GHEA Grapalat"/>
                <w:sz w:val="20"/>
                <w:szCs w:val="20"/>
                <w:lang w:val="ru-RU"/>
              </w:rPr>
            </w:pPr>
            <w:r w:rsidRPr="00DD26C9">
              <w:rPr>
                <w:rFonts w:ascii="GHEA Grapalat" w:hAnsi="GHEA Grapalat"/>
                <w:sz w:val="20"/>
                <w:szCs w:val="20"/>
                <w:lang w:val="ru-RU"/>
              </w:rPr>
              <w:t>/подпись/</w:t>
            </w:r>
          </w:p>
          <w:p w:rsidR="006E6FCB" w:rsidRPr="00DD26C9" w:rsidRDefault="006E6FCB" w:rsidP="00331835">
            <w:pPr>
              <w:widowControl w:val="0"/>
              <w:spacing w:after="160"/>
              <w:jc w:val="center"/>
              <w:rPr>
                <w:ins w:id="32" w:author="Inesa Kocharyan" w:date="2021-05-27T16:29:00Z"/>
                <w:rFonts w:ascii="GHEA Grapalat" w:hAnsi="GHEA Grapalat"/>
                <w:lang w:val="ru-RU"/>
              </w:rPr>
            </w:pPr>
            <w:r w:rsidRPr="00DD26C9">
              <w:rPr>
                <w:rFonts w:ascii="GHEA Grapalat" w:hAnsi="GHEA Grapalat"/>
                <w:lang w:val="ru-RU"/>
              </w:rPr>
              <w:t>М. П.</w:t>
            </w:r>
          </w:p>
        </w:tc>
        <w:tc>
          <w:tcPr>
            <w:tcW w:w="760" w:type="dxa"/>
          </w:tcPr>
          <w:p w:rsidR="006E6FCB" w:rsidRPr="00DD26C9" w:rsidRDefault="006E6FCB" w:rsidP="00331835">
            <w:pPr>
              <w:widowControl w:val="0"/>
              <w:spacing w:after="160"/>
              <w:jc w:val="center"/>
              <w:rPr>
                <w:ins w:id="33" w:author="Inesa Kocharyan" w:date="2021-05-27T16:29:00Z"/>
                <w:rFonts w:ascii="GHEA Grapalat" w:hAnsi="GHEA Grapalat"/>
                <w:lang w:val="ru-RU"/>
              </w:rPr>
            </w:pPr>
          </w:p>
        </w:tc>
        <w:tc>
          <w:tcPr>
            <w:tcW w:w="4343" w:type="dxa"/>
          </w:tcPr>
          <w:p w:rsidR="006E6FCB" w:rsidRPr="00DD26C9" w:rsidRDefault="006E6FCB" w:rsidP="00331835">
            <w:pPr>
              <w:widowControl w:val="0"/>
              <w:spacing w:after="160"/>
              <w:jc w:val="center"/>
              <w:rPr>
                <w:rFonts w:ascii="GHEA Grapalat" w:hAnsi="GHEA Grapalat" w:cs="Sylfaen"/>
                <w:b/>
                <w:bCs/>
                <w:lang w:val="ru-RU"/>
              </w:rPr>
            </w:pPr>
            <w:r w:rsidRPr="00DD26C9">
              <w:rPr>
                <w:rFonts w:ascii="GHEA Grapalat" w:hAnsi="GHEA Grapalat"/>
                <w:b/>
                <w:lang w:val="ru-RU"/>
              </w:rPr>
              <w:t>ПОКУПАТЕЛЬ</w:t>
            </w:r>
          </w:p>
          <w:p w:rsidR="006E6FCB" w:rsidRPr="00DD26C9" w:rsidRDefault="006E6FCB" w:rsidP="00331835">
            <w:pPr>
              <w:widowControl w:val="0"/>
              <w:jc w:val="center"/>
              <w:rPr>
                <w:rFonts w:ascii="GHEA Grapalat" w:hAnsi="GHEA Grapalat"/>
              </w:rPr>
            </w:pPr>
            <w:r w:rsidRPr="00DD26C9">
              <w:rPr>
                <w:rFonts w:ascii="GHEA Grapalat" w:hAnsi="GHEA Grapalat"/>
              </w:rPr>
              <w:t>______________________</w:t>
            </w:r>
          </w:p>
          <w:p w:rsidR="006E6FCB" w:rsidRPr="00DD26C9" w:rsidRDefault="006E6FCB" w:rsidP="00331835">
            <w:pPr>
              <w:widowControl w:val="0"/>
              <w:spacing w:after="160"/>
              <w:jc w:val="center"/>
              <w:rPr>
                <w:rFonts w:ascii="GHEA Grapalat" w:hAnsi="GHEA Grapalat"/>
                <w:sz w:val="20"/>
                <w:szCs w:val="20"/>
              </w:rPr>
            </w:pPr>
            <w:r w:rsidRPr="00DD26C9">
              <w:rPr>
                <w:rFonts w:ascii="GHEA Grapalat" w:hAnsi="GHEA Grapalat"/>
                <w:sz w:val="20"/>
                <w:szCs w:val="20"/>
              </w:rPr>
              <w:t>/</w:t>
            </w:r>
            <w:proofErr w:type="spellStart"/>
            <w:r w:rsidRPr="00DD26C9">
              <w:rPr>
                <w:rFonts w:ascii="GHEA Grapalat" w:hAnsi="GHEA Grapalat"/>
                <w:sz w:val="20"/>
                <w:szCs w:val="20"/>
              </w:rPr>
              <w:t>подпись</w:t>
            </w:r>
            <w:proofErr w:type="spellEnd"/>
            <w:r w:rsidRPr="00DD26C9">
              <w:rPr>
                <w:rFonts w:ascii="GHEA Grapalat" w:hAnsi="GHEA Grapalat"/>
                <w:sz w:val="20"/>
                <w:szCs w:val="20"/>
              </w:rPr>
              <w:t>/</w:t>
            </w:r>
          </w:p>
          <w:p w:rsidR="006E6FCB" w:rsidRPr="00DD26C9" w:rsidRDefault="006E6FCB" w:rsidP="00331835">
            <w:pPr>
              <w:widowControl w:val="0"/>
              <w:spacing w:after="160"/>
              <w:jc w:val="center"/>
              <w:rPr>
                <w:ins w:id="34" w:author="Inesa Kocharyan" w:date="2021-05-27T16:29:00Z"/>
                <w:rFonts w:ascii="GHEA Grapalat" w:hAnsi="GHEA Grapalat"/>
              </w:rPr>
            </w:pPr>
            <w:r w:rsidRPr="00DD26C9">
              <w:rPr>
                <w:rFonts w:ascii="GHEA Grapalat" w:hAnsi="GHEA Grapalat"/>
              </w:rPr>
              <w:t>М. П.</w:t>
            </w:r>
          </w:p>
        </w:tc>
      </w:tr>
    </w:tbl>
    <w:p w:rsidR="00886770" w:rsidRDefault="00886770"/>
    <w:p w:rsidR="00CC3898" w:rsidRPr="00E81FFB" w:rsidRDefault="001007CB" w:rsidP="0057196F">
      <w:pPr>
        <w:jc w:val="right"/>
        <w:rPr>
          <w:rFonts w:ascii="GHEA Grapalat" w:hAnsi="GHEA Grapalat"/>
          <w:i/>
          <w:lang w:val="ru-RU"/>
        </w:rPr>
      </w:pPr>
      <w:r>
        <w:rPr>
          <w:rFonts w:ascii="GHEA Grapalat" w:hAnsi="GHEA Grapalat"/>
          <w:i/>
          <w:lang w:val="ru-RU"/>
        </w:rPr>
        <w:br w:type="page"/>
      </w:r>
      <w:r w:rsidR="00E56C92" w:rsidRPr="00754FA1">
        <w:rPr>
          <w:rFonts w:ascii="GHEA Grapalat" w:hAnsi="GHEA Grapalat"/>
          <w:i/>
          <w:lang w:val="ru-RU"/>
        </w:rPr>
        <w:lastRenderedPageBreak/>
        <w:t xml:space="preserve">Приложение № </w:t>
      </w:r>
      <w:r w:rsidR="00104F46" w:rsidRPr="00E81FFB">
        <w:rPr>
          <w:rFonts w:ascii="GHEA Grapalat" w:hAnsi="GHEA Grapalat"/>
          <w:i/>
          <w:lang w:val="ru-RU"/>
        </w:rPr>
        <w:t>4</w:t>
      </w:r>
    </w:p>
    <w:p w:rsidR="00CC3898" w:rsidRPr="00996C18" w:rsidRDefault="00CC3898" w:rsidP="00E33E36">
      <w:pPr>
        <w:widowControl w:val="0"/>
        <w:spacing w:line="240" w:lineRule="auto"/>
        <w:jc w:val="right"/>
        <w:rPr>
          <w:rFonts w:ascii="GHEA Grapalat" w:hAnsi="GHEA Grapalat"/>
          <w:i/>
          <w:lang w:val="ru-RU"/>
        </w:rPr>
      </w:pPr>
      <w:r w:rsidRPr="00996C18">
        <w:rPr>
          <w:rFonts w:ascii="GHEA Grapalat" w:hAnsi="GHEA Grapalat"/>
          <w:i/>
          <w:lang w:val="ru-RU"/>
        </w:rPr>
        <w:t xml:space="preserve">к Договору под кодом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t>г.</w:t>
      </w:r>
    </w:p>
    <w:p w:rsidR="00CC3898" w:rsidRPr="00996C18" w:rsidRDefault="00CC3898" w:rsidP="00CC3898">
      <w:pPr>
        <w:widowControl w:val="0"/>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CC3898" w:rsidRPr="00B3097A" w:rsidTr="00650BC5">
        <w:trPr>
          <w:tblCellSpacing w:w="7" w:type="dxa"/>
          <w:jc w:val="center"/>
        </w:trPr>
        <w:tc>
          <w:tcPr>
            <w:tcW w:w="0" w:type="auto"/>
            <w:vAlign w:val="center"/>
          </w:tcPr>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 xml:space="preserve">Сторона договора </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_______________________________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_______________________________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место нахождения 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Р/</w:t>
            </w:r>
            <w:proofErr w:type="gramStart"/>
            <w:r w:rsidRPr="00996C18">
              <w:rPr>
                <w:rFonts w:ascii="GHEA Grapalat" w:hAnsi="GHEA Grapalat"/>
                <w:lang w:val="ru-RU"/>
              </w:rPr>
              <w:t>С</w:t>
            </w:r>
            <w:proofErr w:type="gramEnd"/>
            <w:r w:rsidRPr="00996C18">
              <w:rPr>
                <w:rFonts w:ascii="GHEA Grapalat" w:hAnsi="GHEA Grapalat"/>
                <w:lang w:val="ru-RU"/>
              </w:rPr>
              <w:t>____________________________</w:t>
            </w:r>
          </w:p>
          <w:p w:rsidR="00CC3898" w:rsidRPr="004D11FE" w:rsidRDefault="00CC3898" w:rsidP="00650BC5">
            <w:pPr>
              <w:widowControl w:val="0"/>
              <w:spacing w:after="160"/>
              <w:jc w:val="center"/>
              <w:rPr>
                <w:rFonts w:ascii="GHEA Grapalat" w:hAnsi="GHEA Grapalat"/>
                <w:iCs/>
                <w:lang w:val="ru-RU"/>
              </w:rPr>
            </w:pPr>
            <w:r w:rsidRPr="004D11FE">
              <w:rPr>
                <w:rFonts w:ascii="GHEA Grapalat" w:hAnsi="GHEA Grapalat"/>
                <w:lang w:val="ru-RU"/>
              </w:rPr>
              <w:t>УНН___________________________</w:t>
            </w:r>
          </w:p>
        </w:tc>
        <w:tc>
          <w:tcPr>
            <w:tcW w:w="0" w:type="auto"/>
            <w:vAlign w:val="center"/>
          </w:tcPr>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 xml:space="preserve">Заказчик </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__________________________________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__________________________________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место нахождения _________________</w:t>
            </w:r>
          </w:p>
          <w:p w:rsidR="00CC3898" w:rsidRPr="00996C18" w:rsidRDefault="00CC3898" w:rsidP="00650BC5">
            <w:pPr>
              <w:widowControl w:val="0"/>
              <w:spacing w:after="160"/>
              <w:jc w:val="center"/>
              <w:rPr>
                <w:rFonts w:ascii="GHEA Grapalat" w:hAnsi="GHEA Grapalat"/>
                <w:iCs/>
                <w:lang w:val="ru-RU"/>
              </w:rPr>
            </w:pPr>
            <w:r w:rsidRPr="00996C18">
              <w:rPr>
                <w:rFonts w:ascii="GHEA Grapalat" w:hAnsi="GHEA Grapalat"/>
                <w:lang w:val="ru-RU"/>
              </w:rPr>
              <w:t>Р/</w:t>
            </w:r>
            <w:proofErr w:type="gramStart"/>
            <w:r w:rsidRPr="00996C18">
              <w:rPr>
                <w:rFonts w:ascii="GHEA Grapalat" w:hAnsi="GHEA Grapalat"/>
                <w:lang w:val="ru-RU"/>
              </w:rPr>
              <w:t>С</w:t>
            </w:r>
            <w:proofErr w:type="gramEnd"/>
            <w:r w:rsidRPr="00996C18">
              <w:rPr>
                <w:rFonts w:ascii="GHEA Grapalat" w:hAnsi="GHEA Grapalat"/>
                <w:lang w:val="ru-RU"/>
              </w:rPr>
              <w:t>_______________________________</w:t>
            </w:r>
          </w:p>
          <w:p w:rsidR="00CC3898" w:rsidRPr="004D11FE" w:rsidRDefault="00CC3898" w:rsidP="00650BC5">
            <w:pPr>
              <w:widowControl w:val="0"/>
              <w:spacing w:after="160"/>
              <w:jc w:val="center"/>
              <w:rPr>
                <w:rFonts w:ascii="GHEA Grapalat" w:hAnsi="GHEA Grapalat"/>
                <w:iCs/>
                <w:lang w:val="ru-RU"/>
              </w:rPr>
            </w:pPr>
            <w:r w:rsidRPr="004D11FE">
              <w:rPr>
                <w:rFonts w:ascii="GHEA Grapalat" w:hAnsi="GHEA Grapalat"/>
                <w:lang w:val="ru-RU"/>
              </w:rPr>
              <w:t>УНН______________________________</w:t>
            </w:r>
          </w:p>
        </w:tc>
      </w:tr>
    </w:tbl>
    <w:p w:rsidR="00CC3898" w:rsidRPr="004D11FE" w:rsidRDefault="00CC3898" w:rsidP="00CC3898">
      <w:pPr>
        <w:widowControl w:val="0"/>
        <w:spacing w:after="160"/>
        <w:ind w:firstLine="375"/>
        <w:rPr>
          <w:rFonts w:ascii="GHEA Grapalat" w:hAnsi="GHEA Grapalat"/>
          <w:iCs/>
          <w:lang w:val="ru-RU"/>
        </w:rPr>
      </w:pPr>
    </w:p>
    <w:p w:rsidR="00CC3898" w:rsidRPr="004D11FE" w:rsidRDefault="00CC3898" w:rsidP="009457A7">
      <w:pPr>
        <w:jc w:val="center"/>
        <w:rPr>
          <w:rFonts w:ascii="GHEA Grapalat" w:hAnsi="GHEA Grapalat"/>
          <w:iCs/>
          <w:lang w:val="ru-RU"/>
        </w:rPr>
      </w:pPr>
      <w:r w:rsidRPr="004D11FE">
        <w:rPr>
          <w:rFonts w:ascii="GHEA Grapalat" w:hAnsi="GHEA Grapalat"/>
          <w:b/>
          <w:lang w:val="ru-RU"/>
        </w:rPr>
        <w:t>АКТ №</w:t>
      </w:r>
    </w:p>
    <w:p w:rsidR="00CC3898" w:rsidRPr="00996C18" w:rsidRDefault="00CC3898" w:rsidP="00CC3898">
      <w:pPr>
        <w:widowControl w:val="0"/>
        <w:spacing w:after="160"/>
        <w:ind w:left="567" w:right="467"/>
        <w:jc w:val="center"/>
        <w:rPr>
          <w:rFonts w:ascii="GHEA Grapalat" w:hAnsi="GHEA Grapalat"/>
          <w:b/>
          <w:bCs/>
          <w:iCs/>
          <w:lang w:val="ru-RU"/>
        </w:rPr>
      </w:pPr>
      <w:r w:rsidRPr="00996C18">
        <w:rPr>
          <w:rFonts w:ascii="GHEA Grapalat" w:hAnsi="GHEA Grapalat"/>
          <w:b/>
          <w:lang w:val="ru-RU"/>
        </w:rPr>
        <w:t xml:space="preserve">ПРИЕМА-ПЕРЕДАЧИ РЕЗУЛЬТАТОВ </w:t>
      </w:r>
      <w:r w:rsidRPr="00996C18">
        <w:rPr>
          <w:rFonts w:ascii="GHEA Grapalat" w:hAnsi="GHEA Grapalat"/>
          <w:b/>
          <w:lang w:val="ru-RU"/>
        </w:rPr>
        <w:br/>
        <w:t>ИСПОЛНЕНИЯ ДОГОВОРАИЛИ ЕГО ЧАСТИ</w:t>
      </w:r>
    </w:p>
    <w:p w:rsidR="00CC3898" w:rsidRPr="00996C18" w:rsidRDefault="00CC3898" w:rsidP="00CC3898">
      <w:pPr>
        <w:pStyle w:val="a3"/>
        <w:widowControl w:val="0"/>
        <w:spacing w:after="160" w:line="240" w:lineRule="auto"/>
        <w:ind w:firstLine="0"/>
        <w:jc w:val="center"/>
        <w:rPr>
          <w:rFonts w:ascii="GHEA Grapalat" w:hAnsi="GHEA Grapalat"/>
          <w:b/>
          <w:bCs/>
          <w:iCs/>
          <w:sz w:val="24"/>
          <w:szCs w:val="24"/>
        </w:rPr>
      </w:pPr>
    </w:p>
    <w:p w:rsidR="00CC3898" w:rsidRPr="00996C18" w:rsidRDefault="00CC3898" w:rsidP="00CC3898">
      <w:pPr>
        <w:pStyle w:val="a3"/>
        <w:widowControl w:val="0"/>
        <w:tabs>
          <w:tab w:val="left" w:pos="1134"/>
          <w:tab w:val="left" w:pos="1843"/>
        </w:tabs>
        <w:spacing w:after="160" w:line="240" w:lineRule="auto"/>
        <w:ind w:firstLine="540"/>
        <w:rPr>
          <w:rFonts w:ascii="GHEA Grapalat" w:hAnsi="GHEA Grapalat"/>
          <w:iCs/>
          <w:sz w:val="24"/>
          <w:szCs w:val="24"/>
        </w:rPr>
      </w:pPr>
      <w:r w:rsidRPr="00996C18">
        <w:rPr>
          <w:rFonts w:ascii="GHEA Grapalat" w:hAnsi="GHEA Grapalat"/>
          <w:sz w:val="24"/>
          <w:szCs w:val="24"/>
        </w:rPr>
        <w:t>"</w:t>
      </w:r>
      <w:r w:rsidRPr="00996C18">
        <w:rPr>
          <w:rFonts w:ascii="GHEA Grapalat" w:hAnsi="GHEA Grapalat"/>
          <w:sz w:val="24"/>
          <w:szCs w:val="24"/>
        </w:rPr>
        <w:tab/>
        <w:t>" "</w:t>
      </w:r>
      <w:r w:rsidRPr="00996C18">
        <w:rPr>
          <w:rFonts w:ascii="GHEA Grapalat" w:hAnsi="GHEA Grapalat"/>
          <w:sz w:val="24"/>
          <w:szCs w:val="24"/>
        </w:rPr>
        <w:tab/>
        <w:t>"20</w:t>
      </w:r>
      <w:r w:rsidRPr="00996C18">
        <w:rPr>
          <w:rFonts w:ascii="GHEA Grapalat" w:hAnsi="GHEA Grapalat"/>
          <w:sz w:val="24"/>
          <w:szCs w:val="24"/>
        </w:rPr>
        <w:tab/>
        <w:t>г.</w:t>
      </w:r>
    </w:p>
    <w:p w:rsidR="00CC3898" w:rsidRPr="00996C18" w:rsidRDefault="00CC3898" w:rsidP="00CC3898">
      <w:pPr>
        <w:pStyle w:val="ab"/>
        <w:widowControl w:val="0"/>
        <w:spacing w:before="0" w:beforeAutospacing="0" w:after="160" w:afterAutospacing="0"/>
        <w:rPr>
          <w:rFonts w:ascii="GHEA Grapalat" w:hAnsi="GHEA Grapalat"/>
        </w:rPr>
      </w:pPr>
      <w:r w:rsidRPr="00996C18">
        <w:rPr>
          <w:rFonts w:ascii="GHEA Grapalat" w:hAnsi="GHEA Grapalat"/>
        </w:rPr>
        <w:t xml:space="preserve">Наименование договора (далее — </w:t>
      </w:r>
      <w:proofErr w:type="gramStart"/>
      <w:r w:rsidRPr="00996C18">
        <w:rPr>
          <w:rFonts w:ascii="GHEA Grapalat" w:hAnsi="GHEA Grapalat"/>
        </w:rPr>
        <w:t>Договор)_</w:t>
      </w:r>
      <w:proofErr w:type="gramEnd"/>
      <w:r w:rsidRPr="00996C18">
        <w:rPr>
          <w:rFonts w:ascii="GHEA Grapalat" w:hAnsi="GHEA Grapalat"/>
        </w:rPr>
        <w:t>_________________________________</w:t>
      </w:r>
    </w:p>
    <w:p w:rsidR="00CC3898" w:rsidRPr="00996C18" w:rsidRDefault="00CC3898" w:rsidP="00CC3898">
      <w:pPr>
        <w:pStyle w:val="ab"/>
        <w:widowControl w:val="0"/>
        <w:spacing w:before="0" w:beforeAutospacing="0" w:after="160" w:afterAutospacing="0"/>
        <w:rPr>
          <w:rFonts w:ascii="GHEA Grapalat" w:hAnsi="GHEA Grapalat"/>
        </w:rPr>
      </w:pPr>
      <w:r w:rsidRPr="00996C18">
        <w:rPr>
          <w:rFonts w:ascii="GHEA Grapalat" w:hAnsi="GHEA Grapalat"/>
        </w:rPr>
        <w:t>Дата заключения Договора "__________" "_______________________" 20 ______ г.</w:t>
      </w:r>
    </w:p>
    <w:p w:rsidR="00CC3898" w:rsidRPr="00996C18" w:rsidRDefault="00CC3898" w:rsidP="00CC3898">
      <w:pPr>
        <w:pStyle w:val="ab"/>
        <w:widowControl w:val="0"/>
        <w:spacing w:before="0" w:beforeAutospacing="0" w:after="160" w:afterAutospacing="0"/>
        <w:rPr>
          <w:rFonts w:ascii="GHEA Grapalat" w:hAnsi="GHEA Grapalat"/>
        </w:rPr>
      </w:pPr>
      <w:r w:rsidRPr="00996C18">
        <w:rPr>
          <w:rFonts w:ascii="GHEA Grapalat" w:hAnsi="GHEA Grapalat"/>
        </w:rPr>
        <w:t>Номер Договора __________________________________________________________</w:t>
      </w:r>
    </w:p>
    <w:p w:rsidR="00CC3898" w:rsidRPr="00996C18" w:rsidRDefault="00CC3898" w:rsidP="00CC3898">
      <w:pPr>
        <w:widowControl w:val="0"/>
        <w:tabs>
          <w:tab w:val="left" w:pos="5954"/>
          <w:tab w:val="left" w:pos="6663"/>
          <w:tab w:val="left" w:pos="7513"/>
        </w:tabs>
        <w:spacing w:after="160"/>
        <w:rPr>
          <w:rFonts w:ascii="GHEA Grapalat" w:hAnsi="GHEA Grapalat"/>
          <w:lang w:val="ru-RU"/>
        </w:rPr>
      </w:pPr>
      <w:r w:rsidRPr="00996C18">
        <w:rPr>
          <w:rFonts w:ascii="GHEA Grapalat" w:hAnsi="GHEA Grapalat"/>
          <w:lang w:val="ru-RU"/>
        </w:rPr>
        <w:t xml:space="preserve">Заказчик и сторона Договора, принимая за основание относящийся к исполнению договора счет-фактуру </w:t>
      </w:r>
      <w:r w:rsidRPr="00996C18">
        <w:rPr>
          <w:rFonts w:ascii="GHEA Grapalat" w:hAnsi="GHEA Grapalat"/>
        </w:rPr>
        <w:t>N</w:t>
      </w:r>
      <w:r w:rsidRPr="00996C18">
        <w:rPr>
          <w:rFonts w:ascii="GHEA Grapalat" w:hAnsi="GHEA Grapalat"/>
          <w:lang w:val="ru-RU"/>
        </w:rPr>
        <w:t xml:space="preserve"> _______</w:t>
      </w:r>
      <w:proofErr w:type="gramStart"/>
      <w:r w:rsidRPr="00996C18">
        <w:rPr>
          <w:rFonts w:ascii="GHEA Grapalat" w:hAnsi="GHEA Grapalat"/>
          <w:lang w:val="ru-RU"/>
        </w:rPr>
        <w:t>_ ,</w:t>
      </w:r>
      <w:proofErr w:type="gramEnd"/>
      <w:r w:rsidRPr="00996C18">
        <w:rPr>
          <w:rFonts w:ascii="GHEA Grapalat" w:hAnsi="GHEA Grapalat"/>
          <w:lang w:val="ru-RU"/>
        </w:rPr>
        <w:t xml:space="preserve"> выписанный "</w:t>
      </w:r>
      <w:r w:rsidRPr="00996C18">
        <w:rPr>
          <w:rFonts w:ascii="GHEA Grapalat" w:hAnsi="GHEA Grapalat"/>
          <w:lang w:val="ru-RU"/>
        </w:rPr>
        <w:tab/>
        <w:t>""</w:t>
      </w:r>
      <w:r w:rsidRPr="00996C18">
        <w:rPr>
          <w:rFonts w:ascii="GHEA Grapalat" w:hAnsi="GHEA Grapalat"/>
          <w:lang w:val="ru-RU"/>
        </w:rPr>
        <w:tab/>
        <w:t>" 20</w:t>
      </w:r>
      <w:r w:rsidRPr="00996C18">
        <w:rPr>
          <w:rFonts w:ascii="GHEA Grapalat" w:hAnsi="GHEA Grapalat"/>
          <w:lang w:val="ru-RU"/>
        </w:rPr>
        <w:tab/>
        <w:t>г., составили настоящий акт о следующем:</w:t>
      </w:r>
    </w:p>
    <w:p w:rsidR="009457A7" w:rsidRDefault="009457A7">
      <w:pPr>
        <w:rPr>
          <w:rFonts w:ascii="GHEA Grapalat" w:hAnsi="GHEA Grapalat"/>
          <w:lang w:val="ru-RU"/>
        </w:rPr>
      </w:pPr>
      <w:r>
        <w:rPr>
          <w:rFonts w:ascii="GHEA Grapalat" w:hAnsi="GHEA Grapalat"/>
          <w:lang w:val="ru-RU"/>
        </w:rPr>
        <w:br w:type="page"/>
      </w:r>
    </w:p>
    <w:p w:rsidR="00CC3898" w:rsidRPr="00996C18" w:rsidRDefault="00CC3898" w:rsidP="00CC3898">
      <w:pPr>
        <w:widowControl w:val="0"/>
        <w:spacing w:after="160"/>
        <w:ind w:firstLine="567"/>
        <w:rPr>
          <w:rFonts w:ascii="GHEA Grapalat" w:hAnsi="GHEA Grapalat"/>
          <w:iCs/>
          <w:lang w:val="ru-RU"/>
        </w:rPr>
      </w:pPr>
      <w:r w:rsidRPr="00996C18">
        <w:rPr>
          <w:rFonts w:ascii="GHEA Grapalat" w:hAnsi="GHEA Grapalat"/>
          <w:lang w:val="ru-RU"/>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CC3898" w:rsidRPr="00996C18" w:rsidTr="00650BC5">
        <w:trPr>
          <w:jc w:val="center"/>
        </w:trPr>
        <w:tc>
          <w:tcPr>
            <w:tcW w:w="442" w:type="dxa"/>
            <w:vMerge w:val="restart"/>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w:t>
            </w:r>
          </w:p>
        </w:tc>
        <w:tc>
          <w:tcPr>
            <w:tcW w:w="10263" w:type="dxa"/>
            <w:gridSpan w:val="8"/>
            <w:shd w:val="clear" w:color="auto" w:fill="auto"/>
            <w:vAlign w:val="center"/>
          </w:tcPr>
          <w:p w:rsidR="00CC3898" w:rsidRPr="00996C18" w:rsidRDefault="00CC3898" w:rsidP="00650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proofErr w:type="spellStart"/>
            <w:r w:rsidRPr="00996C18">
              <w:rPr>
                <w:rFonts w:ascii="GHEA Grapalat" w:hAnsi="GHEA Grapalat"/>
                <w:sz w:val="16"/>
                <w:szCs w:val="16"/>
              </w:rPr>
              <w:t>Поставленные</w:t>
            </w:r>
            <w:proofErr w:type="spellEnd"/>
            <w:r w:rsidRPr="00996C18">
              <w:rPr>
                <w:rFonts w:ascii="GHEA Grapalat" w:hAnsi="GHEA Grapalat"/>
                <w:sz w:val="16"/>
                <w:szCs w:val="16"/>
              </w:rPr>
              <w:t xml:space="preserve"> </w:t>
            </w:r>
            <w:proofErr w:type="spellStart"/>
            <w:r w:rsidRPr="00996C18">
              <w:rPr>
                <w:rFonts w:ascii="GHEA Grapalat" w:hAnsi="GHEA Grapalat"/>
                <w:sz w:val="16"/>
                <w:szCs w:val="16"/>
              </w:rPr>
              <w:t>товары</w:t>
            </w:r>
            <w:proofErr w:type="spellEnd"/>
          </w:p>
        </w:tc>
      </w:tr>
      <w:tr w:rsidR="00CC3898" w:rsidRPr="00C77BF2" w:rsidTr="00650BC5">
        <w:trPr>
          <w:jc w:val="center"/>
        </w:trPr>
        <w:tc>
          <w:tcPr>
            <w:tcW w:w="442" w:type="dxa"/>
            <w:vMerge/>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наименование</w:t>
            </w:r>
          </w:p>
        </w:tc>
        <w:tc>
          <w:tcPr>
            <w:tcW w:w="1440" w:type="dxa"/>
            <w:vMerge w:val="restart"/>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количественный показатель</w:t>
            </w:r>
          </w:p>
        </w:tc>
        <w:tc>
          <w:tcPr>
            <w:tcW w:w="2693" w:type="dxa"/>
            <w:gridSpan w:val="2"/>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срок исполнения</w:t>
            </w:r>
          </w:p>
        </w:tc>
        <w:tc>
          <w:tcPr>
            <w:tcW w:w="1134" w:type="dxa"/>
            <w:vMerge w:val="restart"/>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 xml:space="preserve">сумма, подлежащая уплате (тыс. </w:t>
            </w:r>
            <w:proofErr w:type="spellStart"/>
            <w:r w:rsidRPr="00996C18">
              <w:rPr>
                <w:rFonts w:ascii="GHEA Grapalat" w:hAnsi="GHEA Grapalat"/>
                <w:sz w:val="16"/>
                <w:szCs w:val="16"/>
              </w:rPr>
              <w:t>драмов</w:t>
            </w:r>
            <w:proofErr w:type="spellEnd"/>
            <w:r w:rsidRPr="00996C18">
              <w:rPr>
                <w:rFonts w:ascii="GHEA Grapalat" w:hAnsi="GHEA Grapalat"/>
                <w:sz w:val="16"/>
                <w:szCs w:val="16"/>
              </w:rPr>
              <w:t>)</w:t>
            </w:r>
          </w:p>
        </w:tc>
        <w:tc>
          <w:tcPr>
            <w:tcW w:w="1333" w:type="dxa"/>
            <w:vMerge w:val="restart"/>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срок оплаты (по графику оплаты)</w:t>
            </w:r>
          </w:p>
        </w:tc>
      </w:tr>
      <w:tr w:rsidR="00CC3898" w:rsidRPr="00996C18" w:rsidTr="00650BC5">
        <w:trPr>
          <w:trHeight w:val="1105"/>
          <w:jc w:val="center"/>
        </w:trPr>
        <w:tc>
          <w:tcPr>
            <w:tcW w:w="442" w:type="dxa"/>
            <w:vMerge/>
            <w:tcBorders>
              <w:bottom w:val="single" w:sz="4" w:space="0" w:color="auto"/>
            </w:tcBorders>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r w:rsidRPr="00996C18">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r>
      <w:tr w:rsidR="00CC3898" w:rsidRPr="00996C18" w:rsidTr="00650BC5">
        <w:trPr>
          <w:jc w:val="center"/>
        </w:trPr>
        <w:tc>
          <w:tcPr>
            <w:tcW w:w="442"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r>
      <w:tr w:rsidR="00CC3898" w:rsidRPr="00996C18" w:rsidTr="00650BC5">
        <w:trPr>
          <w:jc w:val="center"/>
        </w:trPr>
        <w:tc>
          <w:tcPr>
            <w:tcW w:w="442"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CC3898" w:rsidRPr="00996C18" w:rsidRDefault="00CC3898" w:rsidP="00650BC5">
            <w:pPr>
              <w:pStyle w:val="ab"/>
              <w:widowControl w:val="0"/>
              <w:spacing w:before="0" w:beforeAutospacing="0" w:after="120" w:afterAutospacing="0"/>
              <w:jc w:val="center"/>
              <w:rPr>
                <w:rFonts w:ascii="GHEA Grapalat" w:hAnsi="GHEA Grapalat"/>
                <w:sz w:val="16"/>
                <w:szCs w:val="16"/>
              </w:rPr>
            </w:pPr>
          </w:p>
        </w:tc>
      </w:tr>
    </w:tbl>
    <w:p w:rsidR="00CC3898" w:rsidRPr="00996C18" w:rsidRDefault="00CC3898" w:rsidP="00CC3898">
      <w:pPr>
        <w:widowControl w:val="0"/>
        <w:spacing w:after="160"/>
        <w:ind w:firstLine="375"/>
        <w:rPr>
          <w:rFonts w:ascii="GHEA Grapalat" w:hAnsi="GHEA Grapalat" w:cs="Arial"/>
          <w:iCs/>
        </w:rPr>
      </w:pPr>
    </w:p>
    <w:p w:rsidR="00CC3898" w:rsidRPr="00996C18" w:rsidRDefault="00CC3898" w:rsidP="0009641C">
      <w:pPr>
        <w:widowControl w:val="0"/>
        <w:spacing w:after="160"/>
        <w:ind w:firstLine="567"/>
        <w:rPr>
          <w:rFonts w:ascii="GHEA Grapalat" w:hAnsi="GHEA Grapalat"/>
          <w:iCs/>
          <w:snapToGrid w:val="0"/>
          <w:lang w:val="ru-RU"/>
        </w:rPr>
      </w:pPr>
      <w:r w:rsidRPr="00996C18">
        <w:rPr>
          <w:rFonts w:ascii="GHEA Grapalat" w:hAnsi="GHEA Grapalat"/>
          <w:snapToGrid w:val="0"/>
          <w:lang w:val="ru-RU"/>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996C18">
        <w:rPr>
          <w:rFonts w:ascii="GHEA Grapalat" w:hAnsi="GHEA Grapalat"/>
          <w:snapToGrid w:val="0"/>
          <w:lang w:val="ru-RU"/>
        </w:rPr>
        <w:t>Акта,</w:t>
      </w:r>
      <w:r w:rsidRPr="00996C18">
        <w:rPr>
          <w:rFonts w:ascii="GHEA Grapalat" w:hAnsi="GHEA Grapalat"/>
          <w:lang w:val="ru-RU"/>
        </w:rPr>
        <w:t>являются</w:t>
      </w:r>
      <w:proofErr w:type="spellEnd"/>
      <w:proofErr w:type="gramEnd"/>
      <w:r w:rsidRPr="00996C18">
        <w:rPr>
          <w:rFonts w:ascii="GHEA Grapalat" w:hAnsi="GHEA Grapalat"/>
          <w:lang w:val="ru-RU"/>
        </w:rPr>
        <w:t xml:space="preserve">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3898" w:rsidRPr="00996C18" w:rsidTr="00650BC5">
        <w:trPr>
          <w:trHeight w:val="266"/>
          <w:tblCellSpacing w:w="7" w:type="dxa"/>
          <w:jc w:val="center"/>
        </w:trPr>
        <w:tc>
          <w:tcPr>
            <w:tcW w:w="0" w:type="auto"/>
            <w:vAlign w:val="center"/>
          </w:tcPr>
          <w:p w:rsidR="00CC3898" w:rsidRPr="00996C18" w:rsidRDefault="00CC3898" w:rsidP="00650BC5">
            <w:pPr>
              <w:widowControl w:val="0"/>
              <w:jc w:val="center"/>
              <w:rPr>
                <w:rFonts w:ascii="GHEA Grapalat" w:hAnsi="GHEA Grapalat"/>
                <w:iCs/>
              </w:rPr>
            </w:pPr>
            <w:proofErr w:type="spellStart"/>
            <w:r w:rsidRPr="00996C18">
              <w:rPr>
                <w:rFonts w:ascii="GHEA Grapalat" w:hAnsi="GHEA Grapalat"/>
              </w:rPr>
              <w:t>Товар</w:t>
            </w:r>
            <w:proofErr w:type="spellEnd"/>
            <w:r w:rsidRPr="00996C18">
              <w:rPr>
                <w:rFonts w:ascii="GHEA Grapalat" w:hAnsi="GHEA Grapalat"/>
              </w:rPr>
              <w:t xml:space="preserve"> </w:t>
            </w:r>
            <w:proofErr w:type="spellStart"/>
            <w:r w:rsidRPr="00996C18">
              <w:rPr>
                <w:rFonts w:ascii="GHEA Grapalat" w:hAnsi="GHEA Grapalat"/>
              </w:rPr>
              <w:t>передал</w:t>
            </w:r>
            <w:proofErr w:type="spellEnd"/>
            <w:r w:rsidRPr="00996C18">
              <w:rPr>
                <w:rFonts w:ascii="GHEA Grapalat" w:hAnsi="GHEA Grapalat"/>
              </w:rPr>
              <w:t xml:space="preserve"> </w:t>
            </w:r>
          </w:p>
        </w:tc>
        <w:tc>
          <w:tcPr>
            <w:tcW w:w="0" w:type="auto"/>
            <w:vAlign w:val="center"/>
          </w:tcPr>
          <w:p w:rsidR="00CC3898" w:rsidRPr="00996C18" w:rsidRDefault="00CC3898" w:rsidP="00650BC5">
            <w:pPr>
              <w:widowControl w:val="0"/>
              <w:spacing w:after="160"/>
              <w:jc w:val="center"/>
              <w:rPr>
                <w:rFonts w:ascii="GHEA Grapalat" w:hAnsi="GHEA Grapalat"/>
                <w:iCs/>
              </w:rPr>
            </w:pPr>
            <w:proofErr w:type="spellStart"/>
            <w:r w:rsidRPr="00996C18">
              <w:rPr>
                <w:rFonts w:ascii="GHEA Grapalat" w:hAnsi="GHEA Grapalat"/>
              </w:rPr>
              <w:t>Товар</w:t>
            </w:r>
            <w:proofErr w:type="spellEnd"/>
            <w:r w:rsidRPr="00996C18">
              <w:rPr>
                <w:rFonts w:ascii="GHEA Grapalat" w:hAnsi="GHEA Grapalat"/>
              </w:rPr>
              <w:t xml:space="preserve"> </w:t>
            </w:r>
            <w:proofErr w:type="spellStart"/>
            <w:r w:rsidRPr="00996C18">
              <w:rPr>
                <w:rFonts w:ascii="GHEA Grapalat" w:hAnsi="GHEA Grapalat"/>
              </w:rPr>
              <w:t>принят</w:t>
            </w:r>
            <w:proofErr w:type="spellEnd"/>
          </w:p>
        </w:tc>
      </w:tr>
      <w:tr w:rsidR="00CC3898" w:rsidRPr="00996C18" w:rsidTr="00650BC5">
        <w:trPr>
          <w:trHeight w:val="473"/>
          <w:tblCellSpacing w:w="7" w:type="dxa"/>
          <w:jc w:val="center"/>
        </w:trPr>
        <w:tc>
          <w:tcPr>
            <w:tcW w:w="0" w:type="auto"/>
            <w:vAlign w:val="center"/>
          </w:tcPr>
          <w:p w:rsidR="00CC3898" w:rsidRPr="00996C18" w:rsidRDefault="00CC3898" w:rsidP="00650BC5">
            <w:pPr>
              <w:widowControl w:val="0"/>
              <w:jc w:val="center"/>
              <w:rPr>
                <w:rFonts w:ascii="GHEA Grapalat" w:hAnsi="GHEA Grapalat"/>
                <w:iCs/>
              </w:rPr>
            </w:pPr>
            <w:r w:rsidRPr="00996C18">
              <w:rPr>
                <w:rFonts w:ascii="GHEA Grapalat" w:hAnsi="GHEA Grapalat"/>
              </w:rPr>
              <w:t xml:space="preserve">_______________________ </w:t>
            </w:r>
          </w:p>
          <w:p w:rsidR="00CC3898" w:rsidRPr="00996C18" w:rsidRDefault="00CC3898" w:rsidP="00650BC5">
            <w:pPr>
              <w:widowControl w:val="0"/>
              <w:jc w:val="center"/>
              <w:rPr>
                <w:rFonts w:ascii="GHEA Grapalat" w:hAnsi="GHEA Grapalat"/>
                <w:iCs/>
                <w:vertAlign w:val="superscript"/>
              </w:rPr>
            </w:pPr>
            <w:proofErr w:type="spellStart"/>
            <w:r w:rsidRPr="00996C18">
              <w:rPr>
                <w:rFonts w:ascii="GHEA Grapalat" w:hAnsi="GHEA Grapalat"/>
                <w:vertAlign w:val="superscript"/>
              </w:rPr>
              <w:t>подпись</w:t>
            </w:r>
            <w:proofErr w:type="spellEnd"/>
            <w:r w:rsidRPr="00996C18">
              <w:rPr>
                <w:rFonts w:ascii="GHEA Grapalat" w:hAnsi="GHEA Grapalat"/>
                <w:vertAlign w:val="superscript"/>
              </w:rPr>
              <w:t xml:space="preserve"> </w:t>
            </w:r>
          </w:p>
        </w:tc>
        <w:tc>
          <w:tcPr>
            <w:tcW w:w="0" w:type="auto"/>
            <w:vAlign w:val="center"/>
          </w:tcPr>
          <w:p w:rsidR="00CC3898" w:rsidRPr="00996C18" w:rsidRDefault="00CC3898" w:rsidP="00650BC5">
            <w:pPr>
              <w:widowControl w:val="0"/>
              <w:jc w:val="center"/>
              <w:rPr>
                <w:rFonts w:ascii="GHEA Grapalat" w:hAnsi="GHEA Grapalat"/>
                <w:iCs/>
              </w:rPr>
            </w:pPr>
            <w:r w:rsidRPr="00996C18">
              <w:rPr>
                <w:rFonts w:ascii="GHEA Grapalat" w:hAnsi="GHEA Grapalat"/>
              </w:rPr>
              <w:t>_______________________</w:t>
            </w:r>
          </w:p>
          <w:p w:rsidR="00CC3898" w:rsidRPr="00996C18" w:rsidRDefault="00CC3898" w:rsidP="00650BC5">
            <w:pPr>
              <w:widowControl w:val="0"/>
              <w:spacing w:after="160"/>
              <w:jc w:val="center"/>
              <w:rPr>
                <w:rFonts w:ascii="GHEA Grapalat" w:hAnsi="GHEA Grapalat"/>
                <w:iCs/>
                <w:vertAlign w:val="superscript"/>
              </w:rPr>
            </w:pPr>
            <w:proofErr w:type="spellStart"/>
            <w:r w:rsidRPr="00996C18">
              <w:rPr>
                <w:rFonts w:ascii="GHEA Grapalat" w:hAnsi="GHEA Grapalat"/>
                <w:vertAlign w:val="superscript"/>
              </w:rPr>
              <w:t>подпись</w:t>
            </w:r>
            <w:proofErr w:type="spellEnd"/>
            <w:r w:rsidRPr="00996C18">
              <w:rPr>
                <w:rFonts w:ascii="GHEA Grapalat" w:hAnsi="GHEA Grapalat"/>
                <w:vertAlign w:val="superscript"/>
              </w:rPr>
              <w:t xml:space="preserve"> </w:t>
            </w:r>
          </w:p>
        </w:tc>
      </w:tr>
      <w:tr w:rsidR="00CC3898" w:rsidRPr="00996C18" w:rsidTr="00650BC5">
        <w:trPr>
          <w:trHeight w:val="503"/>
          <w:tblCellSpacing w:w="7" w:type="dxa"/>
          <w:jc w:val="center"/>
        </w:trPr>
        <w:tc>
          <w:tcPr>
            <w:tcW w:w="0" w:type="auto"/>
            <w:vAlign w:val="center"/>
          </w:tcPr>
          <w:p w:rsidR="00CC3898" w:rsidRPr="00996C18" w:rsidRDefault="00CC3898" w:rsidP="00650BC5">
            <w:pPr>
              <w:widowControl w:val="0"/>
              <w:jc w:val="center"/>
              <w:rPr>
                <w:rFonts w:ascii="GHEA Grapalat" w:hAnsi="GHEA Grapalat"/>
                <w:iCs/>
              </w:rPr>
            </w:pPr>
            <w:r w:rsidRPr="00996C18">
              <w:rPr>
                <w:rFonts w:ascii="GHEA Grapalat" w:hAnsi="GHEA Grapalat"/>
              </w:rPr>
              <w:t xml:space="preserve">______________________ </w:t>
            </w:r>
          </w:p>
          <w:p w:rsidR="00CC3898" w:rsidRPr="00996C18" w:rsidRDefault="00CC3898" w:rsidP="00650BC5">
            <w:pPr>
              <w:widowControl w:val="0"/>
              <w:spacing w:after="160"/>
              <w:jc w:val="center"/>
              <w:rPr>
                <w:rFonts w:ascii="GHEA Grapalat" w:hAnsi="GHEA Grapalat"/>
                <w:iCs/>
                <w:vertAlign w:val="superscript"/>
              </w:rPr>
            </w:pPr>
            <w:proofErr w:type="spellStart"/>
            <w:r w:rsidRPr="00996C18">
              <w:rPr>
                <w:rFonts w:ascii="GHEA Grapalat" w:hAnsi="GHEA Grapalat"/>
                <w:vertAlign w:val="superscript"/>
              </w:rPr>
              <w:t>фамилия</w:t>
            </w:r>
            <w:proofErr w:type="spellEnd"/>
            <w:r w:rsidRPr="00996C18">
              <w:rPr>
                <w:rFonts w:ascii="GHEA Grapalat" w:hAnsi="GHEA Grapalat"/>
                <w:vertAlign w:val="superscript"/>
              </w:rPr>
              <w:t xml:space="preserve">, </w:t>
            </w:r>
            <w:proofErr w:type="spellStart"/>
            <w:r w:rsidRPr="00996C18">
              <w:rPr>
                <w:rFonts w:ascii="GHEA Grapalat" w:hAnsi="GHEA Grapalat"/>
                <w:vertAlign w:val="superscript"/>
              </w:rPr>
              <w:t>имя</w:t>
            </w:r>
            <w:proofErr w:type="spellEnd"/>
          </w:p>
        </w:tc>
        <w:tc>
          <w:tcPr>
            <w:tcW w:w="0" w:type="auto"/>
            <w:vAlign w:val="center"/>
          </w:tcPr>
          <w:p w:rsidR="00CC3898" w:rsidRPr="00996C18" w:rsidRDefault="00CC3898" w:rsidP="00650BC5">
            <w:pPr>
              <w:widowControl w:val="0"/>
              <w:jc w:val="center"/>
              <w:rPr>
                <w:rFonts w:ascii="GHEA Grapalat" w:hAnsi="GHEA Grapalat"/>
                <w:iCs/>
              </w:rPr>
            </w:pPr>
            <w:r w:rsidRPr="00996C18">
              <w:rPr>
                <w:rFonts w:ascii="GHEA Grapalat" w:hAnsi="GHEA Grapalat"/>
              </w:rPr>
              <w:t>_______________________</w:t>
            </w:r>
          </w:p>
          <w:p w:rsidR="00CC3898" w:rsidRPr="00996C18" w:rsidRDefault="00CC3898" w:rsidP="00650BC5">
            <w:pPr>
              <w:widowControl w:val="0"/>
              <w:spacing w:after="160"/>
              <w:jc w:val="center"/>
              <w:rPr>
                <w:rFonts w:ascii="GHEA Grapalat" w:hAnsi="GHEA Grapalat"/>
                <w:iCs/>
                <w:vertAlign w:val="superscript"/>
              </w:rPr>
            </w:pPr>
            <w:proofErr w:type="spellStart"/>
            <w:r w:rsidRPr="00996C18">
              <w:rPr>
                <w:rFonts w:ascii="GHEA Grapalat" w:hAnsi="GHEA Grapalat"/>
                <w:vertAlign w:val="superscript"/>
              </w:rPr>
              <w:t>фамилия</w:t>
            </w:r>
            <w:proofErr w:type="spellEnd"/>
            <w:r w:rsidRPr="00996C18">
              <w:rPr>
                <w:rFonts w:ascii="GHEA Grapalat" w:hAnsi="GHEA Grapalat"/>
                <w:vertAlign w:val="superscript"/>
              </w:rPr>
              <w:t xml:space="preserve">, </w:t>
            </w:r>
            <w:proofErr w:type="spellStart"/>
            <w:r w:rsidRPr="00996C18">
              <w:rPr>
                <w:rFonts w:ascii="GHEA Grapalat" w:hAnsi="GHEA Grapalat"/>
                <w:vertAlign w:val="superscript"/>
              </w:rPr>
              <w:t>имя</w:t>
            </w:r>
            <w:proofErr w:type="spellEnd"/>
          </w:p>
        </w:tc>
      </w:tr>
      <w:tr w:rsidR="00CC3898" w:rsidRPr="00996C18" w:rsidTr="00650BC5">
        <w:trPr>
          <w:trHeight w:val="281"/>
          <w:tblCellSpacing w:w="7" w:type="dxa"/>
          <w:jc w:val="center"/>
        </w:trPr>
        <w:tc>
          <w:tcPr>
            <w:tcW w:w="0" w:type="auto"/>
            <w:vAlign w:val="center"/>
          </w:tcPr>
          <w:p w:rsidR="00CC3898" w:rsidRPr="00996C18" w:rsidRDefault="00CC3898" w:rsidP="00650BC5">
            <w:pPr>
              <w:widowControl w:val="0"/>
              <w:spacing w:after="160"/>
              <w:jc w:val="center"/>
              <w:rPr>
                <w:rFonts w:ascii="GHEA Grapalat" w:hAnsi="GHEA Grapalat"/>
                <w:iCs/>
              </w:rPr>
            </w:pPr>
            <w:r w:rsidRPr="00996C18">
              <w:rPr>
                <w:rFonts w:ascii="GHEA Grapalat" w:hAnsi="GHEA Grapalat"/>
              </w:rPr>
              <w:t>М. П.</w:t>
            </w:r>
          </w:p>
        </w:tc>
        <w:tc>
          <w:tcPr>
            <w:tcW w:w="0" w:type="auto"/>
            <w:vAlign w:val="center"/>
          </w:tcPr>
          <w:p w:rsidR="00CC3898" w:rsidRPr="00996C18" w:rsidRDefault="00CC3898" w:rsidP="00650BC5">
            <w:pPr>
              <w:widowControl w:val="0"/>
              <w:spacing w:after="160"/>
              <w:jc w:val="center"/>
              <w:rPr>
                <w:rFonts w:ascii="GHEA Grapalat" w:hAnsi="GHEA Grapalat"/>
                <w:iCs/>
              </w:rPr>
            </w:pPr>
            <w:r w:rsidRPr="00996C18">
              <w:rPr>
                <w:rFonts w:ascii="GHEA Grapalat" w:hAnsi="GHEA Grapalat"/>
              </w:rPr>
              <w:t>М. П.</w:t>
            </w:r>
          </w:p>
        </w:tc>
      </w:tr>
    </w:tbl>
    <w:p w:rsidR="00CC3898" w:rsidRPr="00996C18" w:rsidRDefault="00CC3898" w:rsidP="00CC3898">
      <w:pPr>
        <w:widowControl w:val="0"/>
        <w:spacing w:after="160"/>
        <w:jc w:val="right"/>
        <w:rPr>
          <w:rFonts w:ascii="GHEA Grapalat" w:hAnsi="GHEA Grapalat" w:cs="Sylfaen"/>
          <w:b/>
        </w:rPr>
      </w:pPr>
    </w:p>
    <w:p w:rsidR="00CC3898" w:rsidRPr="00996C18" w:rsidRDefault="00CC3898" w:rsidP="00CC3898">
      <w:pPr>
        <w:rPr>
          <w:rFonts w:ascii="GHEA Grapalat" w:hAnsi="GHEA Grapalat" w:cs="Sylfaen"/>
          <w:b/>
        </w:rPr>
      </w:pPr>
      <w:r w:rsidRPr="00996C18">
        <w:rPr>
          <w:rFonts w:ascii="GHEA Grapalat" w:hAnsi="GHEA Grapalat" w:cs="Sylfaen"/>
          <w:b/>
        </w:rPr>
        <w:br w:type="page"/>
      </w:r>
    </w:p>
    <w:p w:rsidR="00CC3898" w:rsidRPr="00996C18" w:rsidRDefault="00242240" w:rsidP="00E33E36">
      <w:pPr>
        <w:widowControl w:val="0"/>
        <w:spacing w:line="240" w:lineRule="auto"/>
        <w:jc w:val="right"/>
        <w:rPr>
          <w:rFonts w:ascii="GHEA Grapalat" w:hAnsi="GHEA Grapalat" w:cs="Sylfaen"/>
          <w:i/>
        </w:rPr>
      </w:pPr>
      <w:proofErr w:type="spellStart"/>
      <w:r>
        <w:rPr>
          <w:rFonts w:ascii="GHEA Grapalat" w:hAnsi="GHEA Grapalat"/>
          <w:i/>
        </w:rPr>
        <w:lastRenderedPageBreak/>
        <w:t>Приложение</w:t>
      </w:r>
      <w:proofErr w:type="spellEnd"/>
      <w:r>
        <w:rPr>
          <w:rFonts w:ascii="GHEA Grapalat" w:hAnsi="GHEA Grapalat"/>
          <w:i/>
        </w:rPr>
        <w:t xml:space="preserve"> № 4</w:t>
      </w:r>
      <w:r w:rsidR="00CC3898" w:rsidRPr="00996C18">
        <w:rPr>
          <w:rFonts w:ascii="GHEA Grapalat" w:hAnsi="GHEA Grapalat"/>
          <w:i/>
        </w:rPr>
        <w:t>.1</w:t>
      </w:r>
    </w:p>
    <w:p w:rsidR="00CC3898" w:rsidRPr="00996C18" w:rsidRDefault="00CC3898" w:rsidP="00E33E36">
      <w:pPr>
        <w:widowControl w:val="0"/>
        <w:spacing w:line="240" w:lineRule="auto"/>
        <w:jc w:val="right"/>
        <w:rPr>
          <w:rFonts w:ascii="GHEA Grapalat" w:hAnsi="GHEA Grapalat" w:cs="Sylfaen"/>
          <w:i/>
          <w:lang w:val="ru-RU"/>
        </w:rPr>
      </w:pPr>
      <w:r w:rsidRPr="00996C18">
        <w:rPr>
          <w:rFonts w:ascii="GHEA Grapalat" w:hAnsi="GHEA Grapalat"/>
          <w:i/>
          <w:lang w:val="ru-RU"/>
        </w:rPr>
        <w:t xml:space="preserve">к Договору под кодом </w:t>
      </w:r>
      <w:r w:rsidRPr="00996C18">
        <w:rPr>
          <w:rFonts w:ascii="GHEA Grapalat" w:hAnsi="GHEA Grapalat" w:cs="Sylfaen"/>
          <w:i/>
          <w:lang w:val="ru-RU"/>
        </w:rPr>
        <w:br/>
      </w:r>
      <w:r w:rsidRPr="00996C18">
        <w:rPr>
          <w:rFonts w:ascii="GHEA Grapalat" w:hAnsi="GHEA Grapalat"/>
          <w:i/>
          <w:lang w:val="ru-RU"/>
        </w:rP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t>г.</w:t>
      </w:r>
    </w:p>
    <w:p w:rsidR="00CC3898" w:rsidRPr="00996C18" w:rsidRDefault="00CC3898" w:rsidP="00CC3898">
      <w:pPr>
        <w:widowControl w:val="0"/>
        <w:tabs>
          <w:tab w:val="left" w:pos="360"/>
          <w:tab w:val="left" w:pos="540"/>
        </w:tabs>
        <w:jc w:val="center"/>
        <w:rPr>
          <w:rFonts w:ascii="GHEA Grapalat" w:hAnsi="GHEA Grapalat" w:cs="Sylfaen"/>
          <w:b/>
          <w:bCs/>
          <w:lang w:val="ru-RU"/>
        </w:rPr>
      </w:pPr>
    </w:p>
    <w:p w:rsidR="00CC3898" w:rsidRPr="00850EC1" w:rsidRDefault="00CC3898" w:rsidP="00850EC1">
      <w:pPr>
        <w:widowControl w:val="0"/>
        <w:spacing w:line="240" w:lineRule="auto"/>
        <w:jc w:val="center"/>
        <w:rPr>
          <w:rFonts w:ascii="GHEA Grapalat" w:hAnsi="GHEA Grapalat" w:cs="Sylfaen"/>
          <w:bCs/>
          <w:lang w:val="ru-RU"/>
        </w:rPr>
      </w:pPr>
      <w:r w:rsidRPr="00850EC1">
        <w:rPr>
          <w:rFonts w:ascii="GHEA Grapalat" w:hAnsi="GHEA Grapalat"/>
          <w:lang w:val="ru-RU"/>
        </w:rPr>
        <w:t>АКТ №———</w:t>
      </w:r>
    </w:p>
    <w:p w:rsidR="00CC3898" w:rsidRPr="00850EC1" w:rsidRDefault="00CC3898" w:rsidP="00850EC1">
      <w:pPr>
        <w:widowControl w:val="0"/>
        <w:spacing w:line="240" w:lineRule="auto"/>
        <w:jc w:val="center"/>
        <w:rPr>
          <w:rFonts w:ascii="GHEA Grapalat" w:hAnsi="GHEA Grapalat" w:cs="Sylfaen"/>
          <w:b/>
          <w:bCs/>
          <w:lang w:val="ru-RU"/>
        </w:rPr>
      </w:pPr>
      <w:r w:rsidRPr="00850EC1">
        <w:rPr>
          <w:rFonts w:ascii="GHEA Grapalat" w:hAnsi="GHEA Grapalat"/>
          <w:lang w:val="ru-RU"/>
        </w:rPr>
        <w:t xml:space="preserve">относительно фиксирования факта передачи Покупателю результата договора </w:t>
      </w:r>
    </w:p>
    <w:p w:rsidR="00CC3898" w:rsidRPr="00850EC1" w:rsidRDefault="00CC3898" w:rsidP="00850EC1">
      <w:pPr>
        <w:widowControl w:val="0"/>
        <w:tabs>
          <w:tab w:val="left" w:pos="360"/>
          <w:tab w:val="left" w:pos="540"/>
        </w:tabs>
        <w:spacing w:line="240" w:lineRule="auto"/>
        <w:jc w:val="center"/>
        <w:rPr>
          <w:rFonts w:ascii="GHEA Grapalat" w:hAnsi="GHEA Grapalat" w:cs="Sylfaen"/>
          <w:lang w:val="ru-RU"/>
        </w:rPr>
      </w:pPr>
    </w:p>
    <w:p w:rsidR="00CC3898" w:rsidRPr="00850EC1" w:rsidRDefault="00CC3898" w:rsidP="00850EC1">
      <w:pPr>
        <w:widowControl w:val="0"/>
        <w:spacing w:line="240" w:lineRule="auto"/>
        <w:ind w:firstLine="567"/>
        <w:rPr>
          <w:rFonts w:ascii="GHEA Grapalat" w:hAnsi="GHEA Grapalat"/>
          <w:lang w:val="ru-RU"/>
        </w:rPr>
      </w:pPr>
      <w:r w:rsidRPr="00850EC1">
        <w:rPr>
          <w:rFonts w:ascii="GHEA Grapalat" w:hAnsi="GHEA Grapalat"/>
          <w:lang w:val="ru-RU"/>
        </w:rPr>
        <w:t>Настоящим фиксируется, что в рамках договора закупки № ______________,</w:t>
      </w:r>
    </w:p>
    <w:p w:rsidR="00CC3898" w:rsidRPr="00850EC1" w:rsidRDefault="00CC3898" w:rsidP="00850EC1">
      <w:pPr>
        <w:widowControl w:val="0"/>
        <w:spacing w:line="240" w:lineRule="auto"/>
        <w:ind w:left="7371" w:hanging="141"/>
        <w:rPr>
          <w:rFonts w:ascii="GHEA Grapalat" w:hAnsi="GHEA Grapalat"/>
          <w:lang w:val="ru-RU"/>
        </w:rPr>
      </w:pPr>
      <w:r w:rsidRPr="00850EC1">
        <w:rPr>
          <w:rFonts w:ascii="GHEA Grapalat" w:hAnsi="GHEA Grapalat"/>
          <w:lang w:val="ru-RU"/>
        </w:rPr>
        <w:t>номер договора</w:t>
      </w:r>
    </w:p>
    <w:p w:rsidR="00CC3898" w:rsidRPr="00850EC1" w:rsidRDefault="00CC3898" w:rsidP="00850EC1">
      <w:pPr>
        <w:widowControl w:val="0"/>
        <w:tabs>
          <w:tab w:val="left" w:pos="4480"/>
        </w:tabs>
        <w:spacing w:line="240" w:lineRule="auto"/>
        <w:rPr>
          <w:rFonts w:ascii="GHEA Grapalat" w:hAnsi="GHEA Grapalat" w:cs="Sylfaen"/>
          <w:lang w:val="ru-RU"/>
        </w:rPr>
      </w:pPr>
      <w:r w:rsidRPr="00850EC1">
        <w:rPr>
          <w:rFonts w:ascii="GHEA Grapalat" w:hAnsi="GHEA Grapalat"/>
          <w:lang w:val="ru-RU"/>
        </w:rPr>
        <w:t>заключенного __________________ 20</w:t>
      </w:r>
      <w:r w:rsidRPr="00850EC1">
        <w:rPr>
          <w:rFonts w:ascii="GHEA Grapalat" w:hAnsi="GHEA Grapalat"/>
          <w:lang w:val="ru-RU"/>
        </w:rPr>
        <w:tab/>
        <w:t>г. между _____________________________</w:t>
      </w:r>
    </w:p>
    <w:p w:rsidR="00CC3898" w:rsidRPr="00850EC1" w:rsidRDefault="00CC3898" w:rsidP="00850EC1">
      <w:pPr>
        <w:widowControl w:val="0"/>
        <w:tabs>
          <w:tab w:val="left" w:pos="6379"/>
        </w:tabs>
        <w:spacing w:line="240" w:lineRule="auto"/>
        <w:ind w:left="1701" w:right="-360"/>
        <w:rPr>
          <w:rFonts w:ascii="GHEA Grapalat" w:hAnsi="GHEA Grapalat" w:cs="Sylfaen"/>
          <w:lang w:val="ru-RU"/>
        </w:rPr>
      </w:pPr>
      <w:r w:rsidRPr="00850EC1">
        <w:rPr>
          <w:rFonts w:ascii="GHEA Grapalat" w:hAnsi="GHEA Grapalat"/>
          <w:lang w:val="ru-RU"/>
        </w:rPr>
        <w:t xml:space="preserve">дата заключения договора </w:t>
      </w:r>
      <w:r w:rsidRPr="00850EC1">
        <w:rPr>
          <w:rFonts w:ascii="GHEA Grapalat" w:hAnsi="GHEA Grapalat"/>
          <w:lang w:val="ru-RU"/>
        </w:rPr>
        <w:tab/>
        <w:t>наименование Покупателя</w:t>
      </w:r>
    </w:p>
    <w:p w:rsidR="00CC3898" w:rsidRPr="00850EC1" w:rsidRDefault="00CC3898" w:rsidP="00850EC1">
      <w:pPr>
        <w:widowControl w:val="0"/>
        <w:tabs>
          <w:tab w:val="left" w:pos="360"/>
          <w:tab w:val="left" w:pos="540"/>
        </w:tabs>
        <w:spacing w:line="240" w:lineRule="auto"/>
        <w:ind w:right="-2"/>
        <w:rPr>
          <w:rFonts w:ascii="GHEA Grapalat" w:hAnsi="GHEA Grapalat"/>
          <w:lang w:val="ru-RU"/>
        </w:rPr>
      </w:pPr>
      <w:r w:rsidRPr="00850EC1">
        <w:rPr>
          <w:rFonts w:ascii="GHEA Grapalat" w:hAnsi="GHEA Grapalat"/>
          <w:lang w:val="ru-RU"/>
        </w:rPr>
        <w:t xml:space="preserve">(далее — Покупатель) и ________________________________ (далее — Продавец), </w:t>
      </w:r>
    </w:p>
    <w:p w:rsidR="00CC3898" w:rsidRPr="00850EC1" w:rsidRDefault="00CC3898" w:rsidP="00850EC1">
      <w:pPr>
        <w:widowControl w:val="0"/>
        <w:spacing w:line="240" w:lineRule="auto"/>
        <w:ind w:left="3544" w:right="-360"/>
        <w:rPr>
          <w:rFonts w:ascii="GHEA Grapalat" w:hAnsi="GHEA Grapalat"/>
          <w:lang w:val="ru-RU"/>
        </w:rPr>
      </w:pPr>
      <w:r w:rsidRPr="00850EC1">
        <w:rPr>
          <w:rFonts w:ascii="GHEA Grapalat" w:hAnsi="GHEA Grapalat"/>
          <w:lang w:val="ru-RU"/>
        </w:rPr>
        <w:t>наименование Продавца</w:t>
      </w:r>
    </w:p>
    <w:p w:rsidR="00CC3898" w:rsidRPr="00C50D3A" w:rsidRDefault="00CC3898" w:rsidP="00850EC1">
      <w:pPr>
        <w:widowControl w:val="0"/>
        <w:tabs>
          <w:tab w:val="left" w:pos="360"/>
          <w:tab w:val="left" w:pos="540"/>
        </w:tabs>
        <w:spacing w:line="240" w:lineRule="auto"/>
        <w:rPr>
          <w:rFonts w:ascii="GHEA Grapalat" w:hAnsi="GHEA Grapalat"/>
          <w:lang w:val="ru-RU"/>
        </w:rPr>
      </w:pPr>
      <w:r w:rsidRPr="00850EC1">
        <w:rPr>
          <w:rFonts w:ascii="GHEA Grapalat" w:hAnsi="GHEA Grapalat"/>
          <w:lang w:val="ru-RU"/>
        </w:rPr>
        <w:t>Продавец _______ 20</w:t>
      </w:r>
      <w:r w:rsidRPr="00850EC1">
        <w:rPr>
          <w:rFonts w:ascii="GHEA Grapalat" w:hAnsi="GHEA Grapalat"/>
          <w:lang w:val="ru-RU"/>
        </w:rPr>
        <w:tab/>
        <w:t>г. передал с целью приема-передачи Покупателю нижеуказанные товары:</w:t>
      </w:r>
    </w:p>
    <w:p w:rsidR="0009641C" w:rsidRPr="00C50D3A" w:rsidRDefault="0009641C" w:rsidP="00850EC1">
      <w:pPr>
        <w:widowControl w:val="0"/>
        <w:tabs>
          <w:tab w:val="left" w:pos="360"/>
          <w:tab w:val="left" w:pos="540"/>
        </w:tabs>
        <w:spacing w:line="240" w:lineRule="auto"/>
        <w:rPr>
          <w:rFonts w:ascii="GHEA Grapalat" w:hAnsi="GHEA Grapalat"/>
          <w:lang w:val="ru-RU"/>
        </w:rPr>
      </w:pPr>
    </w:p>
    <w:p w:rsidR="0009641C" w:rsidRPr="00C50D3A" w:rsidRDefault="0009641C" w:rsidP="00850EC1">
      <w:pPr>
        <w:widowControl w:val="0"/>
        <w:tabs>
          <w:tab w:val="left" w:pos="360"/>
          <w:tab w:val="left" w:pos="540"/>
        </w:tabs>
        <w:spacing w:line="240" w:lineRule="auto"/>
        <w:rPr>
          <w:rFonts w:ascii="GHEA Grapalat" w:hAnsi="GHEA Grapalat" w:cs="Sylfaen"/>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3898" w:rsidRPr="00996C18" w:rsidTr="00650B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3898" w:rsidRPr="00996C18" w:rsidRDefault="00CC3898" w:rsidP="00650BC5">
            <w:pPr>
              <w:widowControl w:val="0"/>
              <w:jc w:val="center"/>
              <w:rPr>
                <w:rFonts w:ascii="GHEA Grapalat" w:hAnsi="GHEA Grapalat" w:cs="Sylfaen"/>
                <w:bCs/>
                <w:sz w:val="20"/>
                <w:szCs w:val="20"/>
              </w:rPr>
            </w:pPr>
            <w:proofErr w:type="spellStart"/>
            <w:r w:rsidRPr="00996C18">
              <w:rPr>
                <w:rFonts w:ascii="GHEA Grapalat" w:hAnsi="GHEA Grapalat"/>
                <w:sz w:val="20"/>
                <w:szCs w:val="20"/>
              </w:rPr>
              <w:t>Товар</w:t>
            </w:r>
            <w:proofErr w:type="spellEnd"/>
          </w:p>
        </w:tc>
      </w:tr>
      <w:tr w:rsidR="00CC3898" w:rsidRPr="00996C18" w:rsidTr="00650B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sz w:val="20"/>
                <w:szCs w:val="20"/>
              </w:rPr>
            </w:pPr>
            <w:proofErr w:type="spellStart"/>
            <w:r w:rsidRPr="00996C18">
              <w:rPr>
                <w:rFonts w:ascii="GHEA Grapalat" w:hAnsi="GHEA Grapalat"/>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CC3898" w:rsidRPr="00996C18" w:rsidRDefault="00CC3898" w:rsidP="00650BC5">
            <w:pPr>
              <w:widowControl w:val="0"/>
              <w:spacing w:after="120"/>
              <w:jc w:val="center"/>
              <w:rPr>
                <w:rFonts w:ascii="GHEA Grapalat" w:hAnsi="GHEA Grapalat"/>
                <w:sz w:val="20"/>
                <w:szCs w:val="20"/>
              </w:rPr>
            </w:pPr>
            <w:proofErr w:type="spellStart"/>
            <w:r w:rsidRPr="00996C18">
              <w:rPr>
                <w:rFonts w:ascii="GHEA Grapalat" w:hAnsi="GHEA Grapalat"/>
                <w:sz w:val="20"/>
                <w:szCs w:val="20"/>
              </w:rPr>
              <w:t>единица</w:t>
            </w:r>
            <w:proofErr w:type="spellEnd"/>
            <w:r w:rsidRPr="00996C18">
              <w:rPr>
                <w:rFonts w:ascii="GHEA Grapalat" w:hAnsi="GHEA Grapalat"/>
                <w:sz w:val="20"/>
                <w:szCs w:val="20"/>
              </w:rPr>
              <w:t xml:space="preserve"> </w:t>
            </w:r>
            <w:proofErr w:type="spellStart"/>
            <w:r w:rsidRPr="00996C18">
              <w:rPr>
                <w:rFonts w:ascii="GHEA Grapalat" w:hAnsi="GHEA Grapalat"/>
                <w:sz w:val="20"/>
                <w:szCs w:val="20"/>
              </w:rPr>
              <w:t>измерения</w:t>
            </w:r>
            <w:proofErr w:type="spellEnd"/>
            <w:r w:rsidRPr="00996C18">
              <w:rPr>
                <w:rFonts w:ascii="GHEA Grapalat" w:hAnsi="GHEA Grapalat"/>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sz w:val="20"/>
                <w:szCs w:val="20"/>
              </w:rPr>
            </w:pPr>
            <w:proofErr w:type="spellStart"/>
            <w:r w:rsidRPr="00996C18">
              <w:rPr>
                <w:rFonts w:ascii="GHEA Grapalat" w:hAnsi="GHEA Grapalat"/>
                <w:sz w:val="20"/>
                <w:szCs w:val="20"/>
              </w:rPr>
              <w:t>объем</w:t>
            </w:r>
            <w:proofErr w:type="spellEnd"/>
            <w:r w:rsidRPr="00996C18">
              <w:rPr>
                <w:rFonts w:ascii="GHEA Grapalat" w:hAnsi="GHEA Grapalat"/>
                <w:sz w:val="20"/>
                <w:szCs w:val="20"/>
              </w:rPr>
              <w:t xml:space="preserve"> (</w:t>
            </w:r>
            <w:proofErr w:type="spellStart"/>
            <w:r w:rsidRPr="00996C18">
              <w:rPr>
                <w:rFonts w:ascii="GHEA Grapalat" w:hAnsi="GHEA Grapalat"/>
                <w:sz w:val="20"/>
                <w:szCs w:val="20"/>
              </w:rPr>
              <w:t>фактический</w:t>
            </w:r>
            <w:proofErr w:type="spellEnd"/>
            <w:r w:rsidRPr="00996C18">
              <w:rPr>
                <w:rFonts w:ascii="GHEA Grapalat" w:hAnsi="GHEA Grapalat"/>
                <w:sz w:val="20"/>
                <w:szCs w:val="20"/>
              </w:rPr>
              <w:t>)</w:t>
            </w:r>
          </w:p>
        </w:tc>
      </w:tr>
      <w:tr w:rsidR="00CC3898" w:rsidRPr="00996C18" w:rsidTr="00650B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C3898" w:rsidRPr="00996C18" w:rsidRDefault="00CC3898" w:rsidP="00650BC5">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cs="Sylfaen"/>
                <w:sz w:val="20"/>
                <w:szCs w:val="20"/>
              </w:rPr>
            </w:pPr>
          </w:p>
        </w:tc>
      </w:tr>
      <w:tr w:rsidR="00CC3898" w:rsidRPr="00996C18" w:rsidTr="00650B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C3898" w:rsidRPr="00996C18" w:rsidRDefault="00CC3898" w:rsidP="00650BC5">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C3898" w:rsidRPr="00996C18" w:rsidRDefault="00CC3898" w:rsidP="00650BC5">
            <w:pPr>
              <w:widowControl w:val="0"/>
              <w:spacing w:after="120"/>
              <w:jc w:val="center"/>
              <w:rPr>
                <w:rFonts w:ascii="GHEA Grapalat" w:hAnsi="GHEA Grapalat" w:cs="Sylfaen"/>
                <w:sz w:val="20"/>
                <w:szCs w:val="20"/>
              </w:rPr>
            </w:pPr>
          </w:p>
        </w:tc>
      </w:tr>
    </w:tbl>
    <w:p w:rsidR="00CC3898" w:rsidRPr="00996C18" w:rsidRDefault="00CC3898" w:rsidP="00CC3898">
      <w:pPr>
        <w:widowControl w:val="0"/>
        <w:tabs>
          <w:tab w:val="left" w:pos="360"/>
          <w:tab w:val="left" w:pos="540"/>
        </w:tabs>
        <w:spacing w:after="160"/>
        <w:rPr>
          <w:rFonts w:ascii="GHEA Grapalat" w:hAnsi="GHEA Grapalat" w:cs="Sylfaen"/>
        </w:rPr>
      </w:pPr>
    </w:p>
    <w:p w:rsidR="009457A7" w:rsidRPr="009457A7" w:rsidRDefault="00CC3898" w:rsidP="009457A7">
      <w:pPr>
        <w:widowControl w:val="0"/>
        <w:spacing w:after="160"/>
        <w:ind w:firstLine="567"/>
        <w:rPr>
          <w:rFonts w:ascii="GHEA Grapalat" w:hAnsi="GHEA Grapalat"/>
          <w:lang w:val="ru-RU"/>
        </w:rPr>
      </w:pPr>
      <w:r w:rsidRPr="00996C18">
        <w:rPr>
          <w:rFonts w:ascii="GHEA Grapalat" w:hAnsi="GHEA Grapalat"/>
          <w:lang w:val="ru-RU"/>
        </w:rPr>
        <w:t>Настоящий акт составлен в 2 экземплярах, каждой из сторон предоставляется по одному экземпляру.</w:t>
      </w:r>
    </w:p>
    <w:p w:rsidR="00CC3898" w:rsidRPr="00C02D5D" w:rsidRDefault="00CC3898" w:rsidP="009457A7">
      <w:pPr>
        <w:widowControl w:val="0"/>
        <w:spacing w:after="160"/>
        <w:ind w:firstLine="567"/>
        <w:jc w:val="center"/>
        <w:rPr>
          <w:rFonts w:ascii="GHEA Grapalat" w:hAnsi="GHEA Grapalat" w:cs="Sylfaen"/>
          <w:b/>
        </w:rPr>
      </w:pPr>
      <w:r w:rsidRPr="00C02D5D">
        <w:rPr>
          <w:rFonts w:ascii="GHEA Grapalat" w:hAnsi="GHEA Grapalat"/>
          <w:b/>
        </w:rPr>
        <w:t>ТОРОНЫ</w:t>
      </w:r>
    </w:p>
    <w:tbl>
      <w:tblPr>
        <w:tblW w:w="0" w:type="auto"/>
        <w:tblLook w:val="00A0" w:firstRow="1" w:lastRow="0" w:firstColumn="1" w:lastColumn="0" w:noHBand="0" w:noVBand="0"/>
      </w:tblPr>
      <w:tblGrid>
        <w:gridCol w:w="4450"/>
        <w:gridCol w:w="4836"/>
      </w:tblGrid>
      <w:tr w:rsidR="00CC3898" w:rsidRPr="00996C18" w:rsidTr="00650BC5">
        <w:tc>
          <w:tcPr>
            <w:tcW w:w="4450" w:type="dxa"/>
          </w:tcPr>
          <w:p w:rsidR="00CC3898" w:rsidRPr="00996C18" w:rsidRDefault="00CC3898" w:rsidP="00650BC5">
            <w:pPr>
              <w:widowControl w:val="0"/>
              <w:tabs>
                <w:tab w:val="left" w:pos="360"/>
                <w:tab w:val="left" w:pos="540"/>
              </w:tabs>
              <w:spacing w:after="160"/>
              <w:jc w:val="center"/>
              <w:rPr>
                <w:rFonts w:ascii="GHEA Grapalat" w:hAnsi="GHEA Grapalat" w:cs="Sylfaen"/>
                <w:b/>
                <w:bCs/>
              </w:rPr>
            </w:pPr>
            <w:proofErr w:type="spellStart"/>
            <w:r w:rsidRPr="00996C18">
              <w:rPr>
                <w:rFonts w:ascii="GHEA Grapalat" w:hAnsi="GHEA Grapalat"/>
                <w:b/>
              </w:rPr>
              <w:t>Передал</w:t>
            </w:r>
            <w:proofErr w:type="spellEnd"/>
          </w:p>
        </w:tc>
        <w:tc>
          <w:tcPr>
            <w:tcW w:w="4836" w:type="dxa"/>
          </w:tcPr>
          <w:p w:rsidR="00CC3898" w:rsidRPr="00996C18" w:rsidRDefault="00CC3898" w:rsidP="00650BC5">
            <w:pPr>
              <w:widowControl w:val="0"/>
              <w:tabs>
                <w:tab w:val="left" w:pos="360"/>
                <w:tab w:val="left" w:pos="540"/>
              </w:tabs>
              <w:spacing w:after="160"/>
              <w:jc w:val="center"/>
              <w:rPr>
                <w:rFonts w:ascii="GHEA Grapalat" w:hAnsi="GHEA Grapalat" w:cs="Sylfaen"/>
                <w:b/>
                <w:bCs/>
              </w:rPr>
            </w:pPr>
            <w:proofErr w:type="spellStart"/>
            <w:r w:rsidRPr="00996C18">
              <w:rPr>
                <w:rFonts w:ascii="GHEA Grapalat" w:hAnsi="GHEA Grapalat"/>
                <w:b/>
              </w:rPr>
              <w:t>Принял</w:t>
            </w:r>
            <w:proofErr w:type="spellEnd"/>
          </w:p>
        </w:tc>
      </w:tr>
    </w:tbl>
    <w:p w:rsidR="00CC3898" w:rsidRPr="00996C18" w:rsidRDefault="00CC3898" w:rsidP="00CC3898">
      <w:pPr>
        <w:widowControl w:val="0"/>
        <w:tabs>
          <w:tab w:val="left" w:pos="360"/>
          <w:tab w:val="left" w:pos="540"/>
        </w:tabs>
        <w:spacing w:after="160"/>
        <w:jc w:val="right"/>
        <w:rPr>
          <w:rFonts w:ascii="GHEA Grapalat" w:hAnsi="GHEA Grapalat" w:cs="Sylfaen"/>
        </w:rPr>
      </w:pPr>
      <w:proofErr w:type="spellStart"/>
      <w:proofErr w:type="gramStart"/>
      <w:r w:rsidRPr="00996C18">
        <w:rPr>
          <w:rFonts w:ascii="GHEA Grapalat" w:hAnsi="GHEA Grapalat"/>
        </w:rPr>
        <w:t>представитель</w:t>
      </w:r>
      <w:proofErr w:type="spellEnd"/>
      <w:proofErr w:type="gramEnd"/>
      <w:r w:rsidRPr="00996C18">
        <w:rPr>
          <w:rFonts w:ascii="GHEA Grapalat" w:hAnsi="GHEA Grapalat"/>
        </w:rPr>
        <w:t xml:space="preserve">, </w:t>
      </w:r>
      <w:proofErr w:type="spellStart"/>
      <w:r w:rsidRPr="00996C18">
        <w:rPr>
          <w:rFonts w:ascii="GHEA Grapalat" w:hAnsi="GHEA Grapalat"/>
        </w:rPr>
        <w:t>спроектировавший</w:t>
      </w:r>
      <w:proofErr w:type="spellEnd"/>
      <w:r w:rsidRPr="00996C18">
        <w:rPr>
          <w:rFonts w:ascii="GHEA Grapalat" w:hAnsi="GHEA Grapalat"/>
        </w:rPr>
        <w:t xml:space="preserve"> </w:t>
      </w:r>
      <w:proofErr w:type="spellStart"/>
      <w:r w:rsidRPr="00996C18">
        <w:rPr>
          <w:rFonts w:ascii="GHEA Grapalat" w:hAnsi="GHEA Grapalat"/>
        </w:rPr>
        <w:t>заявку</w:t>
      </w:r>
      <w:proofErr w:type="spellEnd"/>
      <w:r w:rsidRPr="00996C18">
        <w:rPr>
          <w:rFonts w:ascii="GHEA Grapalat" w:hAnsi="GHEA Grapalat"/>
        </w:rPr>
        <w:t>:</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C3898" w:rsidRPr="00996C18" w:rsidTr="00650BC5">
        <w:trPr>
          <w:tblCellSpacing w:w="7" w:type="dxa"/>
          <w:jc w:val="center"/>
        </w:trPr>
        <w:tc>
          <w:tcPr>
            <w:tcW w:w="0" w:type="auto"/>
            <w:vAlign w:val="center"/>
          </w:tcPr>
          <w:p w:rsidR="00CC3898" w:rsidRPr="00996C18" w:rsidRDefault="00CC3898" w:rsidP="00650BC5">
            <w:pPr>
              <w:widowControl w:val="0"/>
              <w:jc w:val="center"/>
              <w:rPr>
                <w:rFonts w:ascii="GHEA Grapalat" w:hAnsi="GHEA Grapalat" w:cs="GHEA Grapalat"/>
              </w:rPr>
            </w:pPr>
            <w:r w:rsidRPr="00996C18">
              <w:rPr>
                <w:rFonts w:ascii="GHEA Grapalat" w:hAnsi="GHEA Grapalat"/>
              </w:rPr>
              <w:t xml:space="preserve">___________________________ </w:t>
            </w:r>
          </w:p>
          <w:p w:rsidR="00CC3898" w:rsidRPr="00996C18" w:rsidRDefault="00CC3898" w:rsidP="00650BC5">
            <w:pPr>
              <w:widowControl w:val="0"/>
              <w:spacing w:after="160"/>
              <w:jc w:val="center"/>
              <w:rPr>
                <w:rFonts w:ascii="GHEA Grapalat" w:hAnsi="GHEA Grapalat" w:cs="GHEA Grapalat"/>
                <w:vertAlign w:val="superscript"/>
              </w:rPr>
            </w:pPr>
            <w:proofErr w:type="spellStart"/>
            <w:r w:rsidRPr="00996C18">
              <w:rPr>
                <w:rFonts w:ascii="GHEA Grapalat" w:hAnsi="GHEA Grapalat"/>
                <w:vertAlign w:val="superscript"/>
              </w:rPr>
              <w:t>фамилия</w:t>
            </w:r>
            <w:proofErr w:type="spellEnd"/>
            <w:r w:rsidRPr="00996C18">
              <w:rPr>
                <w:rFonts w:ascii="GHEA Grapalat" w:hAnsi="GHEA Grapalat"/>
                <w:vertAlign w:val="superscript"/>
              </w:rPr>
              <w:t xml:space="preserve">, </w:t>
            </w:r>
            <w:proofErr w:type="spellStart"/>
            <w:r w:rsidRPr="00996C18">
              <w:rPr>
                <w:rFonts w:ascii="GHEA Grapalat" w:hAnsi="GHEA Grapalat"/>
                <w:vertAlign w:val="superscript"/>
              </w:rPr>
              <w:t>имя</w:t>
            </w:r>
            <w:proofErr w:type="spellEnd"/>
          </w:p>
        </w:tc>
        <w:tc>
          <w:tcPr>
            <w:tcW w:w="0" w:type="auto"/>
            <w:vAlign w:val="center"/>
          </w:tcPr>
          <w:p w:rsidR="00CC3898" w:rsidRPr="00996C18" w:rsidRDefault="00CC3898" w:rsidP="00650BC5">
            <w:pPr>
              <w:widowControl w:val="0"/>
              <w:jc w:val="center"/>
              <w:rPr>
                <w:rFonts w:ascii="GHEA Grapalat" w:hAnsi="GHEA Grapalat" w:cs="GHEA Grapalat"/>
              </w:rPr>
            </w:pPr>
            <w:r w:rsidRPr="00996C18">
              <w:rPr>
                <w:rFonts w:ascii="GHEA Grapalat" w:hAnsi="GHEA Grapalat"/>
              </w:rPr>
              <w:t>___________________________</w:t>
            </w:r>
          </w:p>
          <w:p w:rsidR="00CC3898" w:rsidRPr="00996C18" w:rsidRDefault="00CC3898" w:rsidP="00650BC5">
            <w:pPr>
              <w:widowControl w:val="0"/>
              <w:spacing w:after="160"/>
              <w:jc w:val="center"/>
              <w:rPr>
                <w:rFonts w:ascii="GHEA Grapalat" w:hAnsi="GHEA Grapalat" w:cs="GHEA Grapalat"/>
                <w:vertAlign w:val="superscript"/>
              </w:rPr>
            </w:pPr>
            <w:proofErr w:type="spellStart"/>
            <w:r w:rsidRPr="00996C18">
              <w:rPr>
                <w:rFonts w:ascii="GHEA Grapalat" w:hAnsi="GHEA Grapalat"/>
                <w:vertAlign w:val="superscript"/>
              </w:rPr>
              <w:t>фамилия</w:t>
            </w:r>
            <w:proofErr w:type="spellEnd"/>
            <w:r w:rsidRPr="00996C18">
              <w:rPr>
                <w:rFonts w:ascii="GHEA Grapalat" w:hAnsi="GHEA Grapalat"/>
                <w:vertAlign w:val="superscript"/>
              </w:rPr>
              <w:t xml:space="preserve">, </w:t>
            </w:r>
            <w:proofErr w:type="spellStart"/>
            <w:r w:rsidRPr="00996C18">
              <w:rPr>
                <w:rFonts w:ascii="GHEA Grapalat" w:hAnsi="GHEA Grapalat"/>
                <w:vertAlign w:val="superscript"/>
              </w:rPr>
              <w:t>имя</w:t>
            </w:r>
            <w:proofErr w:type="spellEnd"/>
          </w:p>
        </w:tc>
      </w:tr>
      <w:tr w:rsidR="00CC3898" w:rsidRPr="00996C18" w:rsidTr="00650BC5">
        <w:trPr>
          <w:tblCellSpacing w:w="7" w:type="dxa"/>
          <w:jc w:val="center"/>
        </w:trPr>
        <w:tc>
          <w:tcPr>
            <w:tcW w:w="0" w:type="auto"/>
            <w:vAlign w:val="center"/>
          </w:tcPr>
          <w:p w:rsidR="00CC3898" w:rsidRPr="00996C18" w:rsidRDefault="00CC3898" w:rsidP="00650BC5">
            <w:pPr>
              <w:widowControl w:val="0"/>
              <w:jc w:val="center"/>
              <w:rPr>
                <w:rFonts w:ascii="GHEA Grapalat" w:hAnsi="GHEA Grapalat" w:cs="GHEA Grapalat"/>
              </w:rPr>
            </w:pPr>
            <w:r w:rsidRPr="00996C18">
              <w:rPr>
                <w:rFonts w:ascii="GHEA Grapalat" w:hAnsi="GHEA Grapalat"/>
              </w:rPr>
              <w:t xml:space="preserve">___________________________ </w:t>
            </w:r>
          </w:p>
          <w:p w:rsidR="00CC3898" w:rsidRPr="00996C18" w:rsidRDefault="00CC3898" w:rsidP="00650BC5">
            <w:pPr>
              <w:widowControl w:val="0"/>
              <w:spacing w:after="160"/>
              <w:jc w:val="center"/>
              <w:rPr>
                <w:rFonts w:ascii="GHEA Grapalat" w:hAnsi="GHEA Grapalat" w:cs="GHEA Grapalat"/>
                <w:vertAlign w:val="superscript"/>
              </w:rPr>
            </w:pPr>
            <w:proofErr w:type="spellStart"/>
            <w:r w:rsidRPr="00996C18">
              <w:rPr>
                <w:rFonts w:ascii="GHEA Grapalat" w:hAnsi="GHEA Grapalat"/>
                <w:vertAlign w:val="superscript"/>
              </w:rPr>
              <w:t>подпись</w:t>
            </w:r>
            <w:proofErr w:type="spellEnd"/>
          </w:p>
        </w:tc>
        <w:tc>
          <w:tcPr>
            <w:tcW w:w="0" w:type="auto"/>
            <w:vAlign w:val="center"/>
          </w:tcPr>
          <w:p w:rsidR="00CC3898" w:rsidRPr="00996C18" w:rsidRDefault="00CC3898" w:rsidP="00650BC5">
            <w:pPr>
              <w:widowControl w:val="0"/>
              <w:jc w:val="center"/>
              <w:rPr>
                <w:rFonts w:ascii="GHEA Grapalat" w:hAnsi="GHEA Grapalat" w:cs="GHEA Grapalat"/>
              </w:rPr>
            </w:pPr>
            <w:r w:rsidRPr="00996C18">
              <w:rPr>
                <w:rFonts w:ascii="GHEA Grapalat" w:hAnsi="GHEA Grapalat"/>
              </w:rPr>
              <w:t>___________________________</w:t>
            </w:r>
          </w:p>
          <w:p w:rsidR="009457A7" w:rsidRPr="009457A7" w:rsidRDefault="00CC3898" w:rsidP="009457A7">
            <w:pPr>
              <w:widowControl w:val="0"/>
              <w:spacing w:after="160"/>
              <w:jc w:val="center"/>
              <w:rPr>
                <w:rFonts w:ascii="GHEA Grapalat" w:hAnsi="GHEA Grapalat"/>
                <w:vertAlign w:val="superscript"/>
              </w:rPr>
            </w:pPr>
            <w:proofErr w:type="spellStart"/>
            <w:r w:rsidRPr="00996C18">
              <w:rPr>
                <w:rFonts w:ascii="GHEA Grapalat" w:hAnsi="GHEA Grapalat"/>
                <w:vertAlign w:val="superscript"/>
              </w:rPr>
              <w:t>подпись</w:t>
            </w:r>
            <w:proofErr w:type="spellEnd"/>
          </w:p>
        </w:tc>
      </w:tr>
    </w:tbl>
    <w:p w:rsidR="001007CB" w:rsidRDefault="001007CB" w:rsidP="007D36CB">
      <w:pPr>
        <w:widowControl w:val="0"/>
        <w:spacing w:line="240" w:lineRule="auto"/>
        <w:jc w:val="right"/>
        <w:rPr>
          <w:rFonts w:ascii="GHEA Grapalat" w:hAnsi="GHEA Grapalat"/>
          <w:i/>
          <w:color w:val="FF0000"/>
          <w:lang w:val="ru-RU"/>
        </w:rPr>
      </w:pPr>
    </w:p>
    <w:p w:rsidR="007D36CB" w:rsidRPr="009011E3" w:rsidRDefault="001007CB" w:rsidP="001007CB">
      <w:pPr>
        <w:spacing w:line="240" w:lineRule="auto"/>
        <w:jc w:val="right"/>
        <w:rPr>
          <w:rFonts w:ascii="GHEA Grapalat" w:hAnsi="GHEA Grapalat" w:cs="Sylfaen"/>
          <w:i/>
          <w:lang w:val="hy-AM"/>
        </w:rPr>
      </w:pPr>
      <w:r>
        <w:rPr>
          <w:rFonts w:ascii="GHEA Grapalat" w:hAnsi="GHEA Grapalat"/>
          <w:i/>
          <w:color w:val="FF0000"/>
          <w:lang w:val="ru-RU"/>
        </w:rPr>
        <w:br w:type="page"/>
      </w:r>
      <w:r w:rsidR="007D36CB" w:rsidRPr="009011E3">
        <w:rPr>
          <w:rFonts w:ascii="GHEA Grapalat" w:hAnsi="GHEA Grapalat"/>
          <w:i/>
          <w:lang w:val="ru-RU"/>
        </w:rPr>
        <w:lastRenderedPageBreak/>
        <w:t xml:space="preserve">Приложение № </w:t>
      </w:r>
      <w:r w:rsidR="007D36CB" w:rsidRPr="009011E3">
        <w:rPr>
          <w:rFonts w:ascii="GHEA Grapalat" w:hAnsi="GHEA Grapalat"/>
          <w:i/>
          <w:lang w:val="hy-AM"/>
        </w:rPr>
        <w:t>5</w:t>
      </w:r>
    </w:p>
    <w:p w:rsidR="007D36CB" w:rsidRPr="009011E3" w:rsidRDefault="007D36CB" w:rsidP="001007CB">
      <w:pPr>
        <w:widowControl w:val="0"/>
        <w:spacing w:line="240" w:lineRule="auto"/>
        <w:jc w:val="right"/>
        <w:rPr>
          <w:rFonts w:ascii="GHEA Grapalat" w:hAnsi="GHEA Grapalat" w:cs="Sylfaen"/>
          <w:i/>
          <w:lang w:val="ru-RU"/>
        </w:rPr>
      </w:pPr>
      <w:r w:rsidRPr="009011E3">
        <w:rPr>
          <w:rFonts w:ascii="GHEA Grapalat" w:hAnsi="GHEA Grapalat"/>
          <w:i/>
          <w:lang w:val="ru-RU"/>
        </w:rPr>
        <w:t>к Договору под кодом</w:t>
      </w:r>
      <w:r w:rsidR="00B14CFC" w:rsidRPr="009011E3">
        <w:rPr>
          <w:rFonts w:ascii="GHEA Grapalat" w:hAnsi="GHEA Grapalat"/>
          <w:i/>
          <w:lang w:val="hy-AM"/>
        </w:rPr>
        <w:t xml:space="preserve"> «      »</w:t>
      </w:r>
      <w:r w:rsidRPr="009011E3">
        <w:rPr>
          <w:rFonts w:ascii="GHEA Grapalat" w:hAnsi="GHEA Grapalat"/>
          <w:i/>
          <w:lang w:val="ru-RU"/>
        </w:rPr>
        <w:t xml:space="preserve"> </w:t>
      </w:r>
      <w:r w:rsidRPr="009011E3">
        <w:rPr>
          <w:rFonts w:ascii="GHEA Grapalat" w:hAnsi="GHEA Grapalat" w:cs="Sylfaen"/>
          <w:i/>
          <w:lang w:val="ru-RU"/>
        </w:rPr>
        <w:br/>
      </w:r>
      <w:r w:rsidRPr="009011E3">
        <w:rPr>
          <w:rFonts w:ascii="GHEA Grapalat" w:hAnsi="GHEA Grapalat"/>
          <w:i/>
          <w:lang w:val="ru-RU"/>
        </w:rPr>
        <w:t>заключенному "</w:t>
      </w:r>
      <w:r w:rsidRPr="009011E3">
        <w:rPr>
          <w:rFonts w:ascii="GHEA Grapalat" w:hAnsi="GHEA Grapalat"/>
          <w:i/>
          <w:lang w:val="ru-RU"/>
        </w:rPr>
        <w:tab/>
      </w:r>
      <w:r w:rsidR="0020522A" w:rsidRPr="009011E3">
        <w:rPr>
          <w:rFonts w:ascii="GHEA Grapalat" w:hAnsi="GHEA Grapalat"/>
          <w:i/>
          <w:lang w:val="ru-RU"/>
        </w:rPr>
        <w:t xml:space="preserve"> </w:t>
      </w:r>
      <w:r w:rsidRPr="009011E3">
        <w:rPr>
          <w:rFonts w:ascii="GHEA Grapalat" w:hAnsi="GHEA Grapalat"/>
          <w:i/>
          <w:lang w:val="ru-RU"/>
        </w:rPr>
        <w:t>"</w:t>
      </w:r>
      <w:r w:rsidRPr="009011E3">
        <w:rPr>
          <w:rFonts w:ascii="GHEA Grapalat" w:hAnsi="GHEA Grapalat"/>
          <w:i/>
          <w:lang w:val="ru-RU"/>
        </w:rPr>
        <w:tab/>
        <w:t>20</w:t>
      </w:r>
      <w:r w:rsidRPr="009011E3">
        <w:rPr>
          <w:rFonts w:ascii="GHEA Grapalat" w:hAnsi="GHEA Grapalat"/>
          <w:i/>
          <w:lang w:val="ru-RU"/>
        </w:rPr>
        <w:tab/>
      </w:r>
      <w:r w:rsidR="0020522A" w:rsidRPr="009011E3">
        <w:rPr>
          <w:rFonts w:ascii="GHEA Grapalat" w:hAnsi="GHEA Grapalat"/>
          <w:i/>
          <w:lang w:val="ru-RU"/>
        </w:rPr>
        <w:t xml:space="preserve">  </w:t>
      </w:r>
      <w:r w:rsidRPr="009011E3">
        <w:rPr>
          <w:rFonts w:ascii="GHEA Grapalat" w:hAnsi="GHEA Grapalat"/>
          <w:i/>
          <w:lang w:val="ru-RU"/>
        </w:rPr>
        <w:t>г.</w:t>
      </w:r>
    </w:p>
    <w:p w:rsidR="007D36CB" w:rsidRPr="009011E3" w:rsidRDefault="007D36CB" w:rsidP="007D36CB">
      <w:pPr>
        <w:jc w:val="center"/>
        <w:rPr>
          <w:rFonts w:ascii="GHEA Grapalat" w:hAnsi="GHEA Grapalat" w:cs="GHEA Grapalat"/>
          <w:lang w:val="ru-RU"/>
        </w:rPr>
      </w:pPr>
      <w:r w:rsidRPr="009011E3">
        <w:rPr>
          <w:rFonts w:ascii="GHEA Grapalat" w:hAnsi="GHEA Grapalat" w:cs="GHEA Grapalat"/>
          <w:lang w:val="ru-RU"/>
        </w:rPr>
        <w:t>УВЕДОМЛЕНИЕ</w:t>
      </w:r>
    </w:p>
    <w:p w:rsidR="007D36CB" w:rsidRPr="009011E3" w:rsidRDefault="007D36CB" w:rsidP="007D36CB">
      <w:pPr>
        <w:jc w:val="center"/>
        <w:rPr>
          <w:rFonts w:ascii="GHEA Grapalat" w:hAnsi="GHEA Grapalat" w:cs="GHEA Grapalat"/>
          <w:lang w:val="hy-AM"/>
        </w:rPr>
      </w:pPr>
    </w:p>
    <w:p w:rsidR="007D36CB" w:rsidRPr="009011E3" w:rsidRDefault="007D36CB" w:rsidP="007D36CB">
      <w:pPr>
        <w:rPr>
          <w:rFonts w:ascii="GHEA Grapalat" w:hAnsi="GHEA Grapalat" w:cs="Arial"/>
          <w:sz w:val="20"/>
          <w:szCs w:val="20"/>
          <w:lang w:val="es-ES"/>
        </w:rPr>
      </w:pPr>
      <w:r w:rsidRPr="009011E3">
        <w:rPr>
          <w:rFonts w:ascii="GHEA Grapalat" w:hAnsi="GHEA Grapalat"/>
          <w:u w:val="single"/>
          <w:lang w:val="es-ES"/>
        </w:rPr>
        <w:t xml:space="preserve">                                                             </w:t>
      </w:r>
      <w:r w:rsidRPr="009011E3">
        <w:rPr>
          <w:rFonts w:ascii="GHEA Grapalat" w:hAnsi="GHEA Grapalat"/>
          <w:u w:val="single"/>
          <w:lang w:val="es-ES"/>
        </w:rPr>
        <w:tab/>
      </w:r>
      <w:r w:rsidRPr="009011E3">
        <w:rPr>
          <w:rFonts w:ascii="GHEA Grapalat" w:hAnsi="GHEA Grapalat"/>
          <w:u w:val="single"/>
          <w:lang w:val="es-ES"/>
        </w:rPr>
        <w:tab/>
        <w:t xml:space="preserve">       </w:t>
      </w:r>
      <w:r w:rsidRPr="009011E3">
        <w:rPr>
          <w:rFonts w:ascii="GHEA Grapalat" w:hAnsi="GHEA Grapalat"/>
          <w:lang w:val="es-ES"/>
        </w:rPr>
        <w:t xml:space="preserve"> </w:t>
      </w:r>
      <w:r w:rsidRPr="009011E3">
        <w:rPr>
          <w:rFonts w:ascii="GHEA Grapalat" w:hAnsi="GHEA Grapalat"/>
          <w:lang w:val="ru-RU"/>
        </w:rPr>
        <w:t>з</w:t>
      </w:r>
      <w:r w:rsidRPr="009011E3">
        <w:rPr>
          <w:rFonts w:ascii="GHEA Grapalat" w:hAnsi="GHEA Grapalat" w:cs="Sylfaen"/>
          <w:sz w:val="20"/>
          <w:szCs w:val="20"/>
          <w:lang w:val="ru-RU"/>
        </w:rPr>
        <w:t>аявляет, что</w:t>
      </w:r>
      <w:r w:rsidR="001364A1" w:rsidRPr="009011E3">
        <w:rPr>
          <w:rFonts w:ascii="GHEA Grapalat" w:hAnsi="GHEA Grapalat" w:cs="Arial"/>
          <w:sz w:val="20"/>
          <w:szCs w:val="20"/>
          <w:lang w:val="ru-RU"/>
        </w:rPr>
        <w:t>:</w:t>
      </w:r>
      <w:r w:rsidRPr="009011E3">
        <w:rPr>
          <w:rFonts w:ascii="GHEA Grapalat" w:hAnsi="GHEA Grapalat" w:cs="Arial"/>
          <w:sz w:val="20"/>
          <w:szCs w:val="20"/>
          <w:lang w:val="es-ES"/>
        </w:rPr>
        <w:t xml:space="preserve">  </w:t>
      </w:r>
    </w:p>
    <w:p w:rsidR="007D36CB" w:rsidRPr="009011E3" w:rsidRDefault="007D36CB" w:rsidP="007D36CB">
      <w:pPr>
        <w:rPr>
          <w:rFonts w:ascii="GHEA Grapalat" w:hAnsi="GHEA Grapalat" w:cs="Arial"/>
          <w:vertAlign w:val="superscript"/>
          <w:lang w:val="es-ES"/>
        </w:rPr>
      </w:pPr>
      <w:r w:rsidRPr="009011E3">
        <w:rPr>
          <w:rFonts w:ascii="GHEA Grapalat" w:hAnsi="GHEA Grapalat"/>
          <w:vertAlign w:val="superscript"/>
          <w:lang w:val="es-ES"/>
        </w:rPr>
        <w:t xml:space="preserve">               </w:t>
      </w:r>
      <w:r w:rsidRPr="009011E3">
        <w:rPr>
          <w:rFonts w:ascii="GHEA Grapalat" w:hAnsi="GHEA Grapalat"/>
          <w:lang w:val="es-ES"/>
        </w:rPr>
        <w:t xml:space="preserve">     </w:t>
      </w:r>
      <w:r w:rsidRPr="009011E3">
        <w:rPr>
          <w:rFonts w:ascii="GHEA Grapalat" w:hAnsi="GHEA Grapalat" w:cs="Sylfaen"/>
          <w:vertAlign w:val="superscript"/>
          <w:lang w:val="ru-RU"/>
        </w:rPr>
        <w:t>название</w:t>
      </w:r>
      <w:r w:rsidRPr="009011E3">
        <w:rPr>
          <w:rFonts w:ascii="GHEA Grapalat" w:hAnsi="GHEA Grapalat" w:cs="Sylfaen"/>
          <w:vertAlign w:val="superscript"/>
          <w:lang w:val="es-ES"/>
        </w:rPr>
        <w:t xml:space="preserve"> финансового агента</w:t>
      </w:r>
    </w:p>
    <w:p w:rsidR="007D36CB" w:rsidRPr="009011E3" w:rsidRDefault="007D36CB" w:rsidP="007D36CB">
      <w:pPr>
        <w:rPr>
          <w:rFonts w:ascii="GHEA Grapalat" w:hAnsi="GHEA Grapalat"/>
          <w:vertAlign w:val="superscript"/>
          <w:lang w:val="es-ES"/>
        </w:rPr>
      </w:pPr>
    </w:p>
    <w:p w:rsidR="007D36CB" w:rsidRPr="009011E3" w:rsidRDefault="007D36CB" w:rsidP="007D36CB">
      <w:pPr>
        <w:pStyle w:val="ae"/>
        <w:numPr>
          <w:ilvl w:val="0"/>
          <w:numId w:val="18"/>
        </w:numPr>
        <w:spacing w:line="240" w:lineRule="auto"/>
        <w:rPr>
          <w:rFonts w:ascii="GHEA Grapalat" w:hAnsi="GHEA Grapalat"/>
          <w:u w:val="single"/>
          <w:lang w:val="es-ES"/>
        </w:rPr>
      </w:pPr>
      <w:r w:rsidRPr="009011E3">
        <w:rPr>
          <w:rFonts w:ascii="GHEA Grapalat" w:hAnsi="GHEA Grapalat"/>
          <w:u w:val="single"/>
          <w:lang w:val="es-ES"/>
        </w:rPr>
        <w:tab/>
      </w:r>
      <w:r w:rsidRPr="009011E3">
        <w:rPr>
          <w:rFonts w:ascii="GHEA Grapalat" w:hAnsi="GHEA Grapalat"/>
          <w:u w:val="single"/>
          <w:lang w:val="es-ES"/>
        </w:rPr>
        <w:tab/>
      </w:r>
      <w:r w:rsidRPr="009011E3">
        <w:rPr>
          <w:rFonts w:ascii="GHEA Grapalat" w:hAnsi="GHEA Grapalat"/>
          <w:u w:val="single"/>
          <w:lang w:val="es-ES"/>
        </w:rPr>
        <w:tab/>
      </w:r>
      <w:r w:rsidRPr="009011E3">
        <w:rPr>
          <w:rFonts w:ascii="GHEA Grapalat" w:hAnsi="GHEA Grapalat"/>
          <w:u w:val="single"/>
          <w:lang w:val="es-ES"/>
        </w:rPr>
        <w:tab/>
      </w:r>
      <w:r w:rsidR="00114D73" w:rsidRPr="009011E3">
        <w:rPr>
          <w:rFonts w:ascii="GHEA Grapalat" w:hAnsi="GHEA Grapalat"/>
          <w:sz w:val="20"/>
          <w:szCs w:val="20"/>
          <w:lang w:val="ru-RU"/>
        </w:rPr>
        <w:t>В рамках заключенного между</w:t>
      </w:r>
      <w:r w:rsidR="00114D73" w:rsidRPr="009011E3">
        <w:rPr>
          <w:rFonts w:ascii="GHEA Grapalat" w:hAnsi="GHEA Grapalat"/>
          <w:lang w:val="ru-RU"/>
        </w:rPr>
        <w:t xml:space="preserve">   -----------------------------</w:t>
      </w:r>
      <w:r w:rsidR="001364A1" w:rsidRPr="009011E3">
        <w:rPr>
          <w:rFonts w:ascii="GHEA Grapalat" w:hAnsi="GHEA Grapalat"/>
          <w:lang w:val="hy-AM"/>
        </w:rPr>
        <w:t xml:space="preserve"> </w:t>
      </w:r>
      <w:r w:rsidR="008B17D8" w:rsidRPr="009011E3">
        <w:rPr>
          <w:rFonts w:ascii="GHEA Grapalat" w:hAnsi="GHEA Grapalat"/>
          <w:sz w:val="20"/>
          <w:szCs w:val="20"/>
          <w:lang w:val="ru-RU"/>
        </w:rPr>
        <w:t>- ом</w:t>
      </w:r>
      <w:r w:rsidR="00114D73" w:rsidRPr="009011E3">
        <w:rPr>
          <w:rFonts w:ascii="GHEA Grapalat" w:hAnsi="GHEA Grapalat"/>
          <w:sz w:val="20"/>
          <w:szCs w:val="20"/>
          <w:lang w:val="ru-RU"/>
        </w:rPr>
        <w:t xml:space="preserve">   и</w:t>
      </w:r>
      <w:r w:rsidR="00114D73" w:rsidRPr="009011E3">
        <w:rPr>
          <w:rFonts w:ascii="GHEA Grapalat" w:hAnsi="GHEA Grapalat"/>
          <w:lang w:val="ru-RU"/>
        </w:rPr>
        <w:t xml:space="preserve"> ----------------------------</w:t>
      </w:r>
      <w:r w:rsidR="008B17D8" w:rsidRPr="009011E3">
        <w:rPr>
          <w:rFonts w:ascii="GHEA Grapalat" w:hAnsi="GHEA Grapalat"/>
          <w:lang w:val="ru-RU"/>
        </w:rPr>
        <w:t xml:space="preserve"> </w:t>
      </w:r>
      <w:r w:rsidR="008B17D8" w:rsidRPr="009011E3">
        <w:rPr>
          <w:rFonts w:ascii="GHEA Grapalat" w:hAnsi="GHEA Grapalat"/>
          <w:sz w:val="20"/>
          <w:szCs w:val="20"/>
          <w:lang w:val="ru-RU"/>
        </w:rPr>
        <w:t>-ом</w:t>
      </w:r>
      <w:r w:rsidR="00114D73" w:rsidRPr="009011E3">
        <w:rPr>
          <w:rFonts w:ascii="GHEA Grapalat" w:hAnsi="GHEA Grapalat"/>
          <w:lang w:val="ru-RU"/>
        </w:rPr>
        <w:t xml:space="preserve">                              </w:t>
      </w:r>
    </w:p>
    <w:p w:rsidR="007D36CB" w:rsidRPr="009011E3" w:rsidRDefault="007D36CB" w:rsidP="007D36CB">
      <w:pPr>
        <w:rPr>
          <w:rFonts w:ascii="GHEA Grapalat" w:hAnsi="GHEA Grapalat" w:cs="Sylfaen"/>
          <w:vertAlign w:val="superscript"/>
          <w:lang w:val="ru-RU"/>
        </w:rPr>
      </w:pPr>
      <w:r w:rsidRPr="009011E3">
        <w:rPr>
          <w:rFonts w:ascii="GHEA Grapalat" w:hAnsi="GHEA Grapalat" w:cs="Sylfaen"/>
          <w:vertAlign w:val="superscript"/>
          <w:lang w:val="es-ES"/>
        </w:rPr>
        <w:t xml:space="preserve">                              </w:t>
      </w:r>
      <w:r w:rsidR="00114D73" w:rsidRPr="009011E3">
        <w:rPr>
          <w:rFonts w:ascii="GHEA Grapalat" w:hAnsi="GHEA Grapalat" w:cs="Sylfaen"/>
          <w:vertAlign w:val="superscript"/>
          <w:lang w:val="es-ES"/>
        </w:rPr>
        <w:t xml:space="preserve">                                                       </w:t>
      </w:r>
      <w:r w:rsidR="00114D73" w:rsidRPr="009011E3">
        <w:rPr>
          <w:rFonts w:ascii="GHEA Grapalat" w:hAnsi="GHEA Grapalat" w:cs="Sylfaen"/>
          <w:vertAlign w:val="superscript"/>
          <w:lang w:val="ru-RU"/>
        </w:rPr>
        <w:t xml:space="preserve">     </w:t>
      </w:r>
      <w:r w:rsidR="00920F85">
        <w:rPr>
          <w:rFonts w:ascii="GHEA Grapalat" w:hAnsi="GHEA Grapalat" w:cs="Sylfaen"/>
          <w:vertAlign w:val="superscript"/>
          <w:lang w:val="ru-RU"/>
        </w:rPr>
        <w:t xml:space="preserve">       </w:t>
      </w:r>
      <w:r w:rsidR="00114D73" w:rsidRPr="009011E3">
        <w:rPr>
          <w:rFonts w:ascii="GHEA Grapalat" w:hAnsi="GHEA Grapalat" w:cs="Sylfaen"/>
          <w:vertAlign w:val="superscript"/>
          <w:lang w:val="ru-RU"/>
        </w:rPr>
        <w:t xml:space="preserve"> название</w:t>
      </w:r>
      <w:r w:rsidR="00114D73" w:rsidRPr="009011E3">
        <w:rPr>
          <w:rFonts w:ascii="GHEA Grapalat" w:hAnsi="GHEA Grapalat" w:cs="Sylfaen"/>
          <w:vertAlign w:val="superscript"/>
          <w:lang w:val="es-ES"/>
        </w:rPr>
        <w:t xml:space="preserve"> </w:t>
      </w:r>
      <w:r w:rsidR="00114D73" w:rsidRPr="009011E3">
        <w:rPr>
          <w:rFonts w:ascii="GHEA Grapalat" w:hAnsi="GHEA Grapalat" w:cs="Sylfaen"/>
          <w:vertAlign w:val="superscript"/>
          <w:lang w:val="ru-RU"/>
        </w:rPr>
        <w:t>покупателя</w:t>
      </w:r>
      <w:r w:rsidRPr="009011E3">
        <w:rPr>
          <w:rFonts w:ascii="GHEA Grapalat" w:hAnsi="GHEA Grapalat" w:cs="Sylfaen"/>
          <w:vertAlign w:val="superscript"/>
          <w:lang w:val="es-ES"/>
        </w:rPr>
        <w:t xml:space="preserve"> </w:t>
      </w:r>
      <w:r w:rsidR="00114D73" w:rsidRPr="009011E3">
        <w:rPr>
          <w:rFonts w:ascii="GHEA Grapalat" w:hAnsi="GHEA Grapalat" w:cs="Sylfaen"/>
          <w:vertAlign w:val="superscript"/>
          <w:lang w:val="ru-RU"/>
        </w:rPr>
        <w:t xml:space="preserve">               </w:t>
      </w:r>
      <w:r w:rsidR="000552ED" w:rsidRPr="009011E3">
        <w:rPr>
          <w:rFonts w:ascii="GHEA Grapalat" w:hAnsi="GHEA Grapalat" w:cs="Sylfaen"/>
          <w:vertAlign w:val="superscript"/>
          <w:lang w:val="ru-RU"/>
        </w:rPr>
        <w:t xml:space="preserve">       </w:t>
      </w:r>
      <w:r w:rsidR="006C6842" w:rsidRPr="009011E3">
        <w:rPr>
          <w:rFonts w:ascii="GHEA Grapalat" w:hAnsi="GHEA Grapalat" w:cs="Sylfaen"/>
          <w:vertAlign w:val="superscript"/>
          <w:lang w:val="hy-AM"/>
        </w:rPr>
        <w:t xml:space="preserve">              </w:t>
      </w:r>
      <w:r w:rsidR="00B352E9" w:rsidRPr="009011E3">
        <w:rPr>
          <w:rFonts w:ascii="GHEA Grapalat" w:hAnsi="GHEA Grapalat" w:cs="Sylfaen"/>
          <w:vertAlign w:val="superscript"/>
          <w:lang w:val="hy-AM"/>
        </w:rPr>
        <w:t xml:space="preserve">              </w:t>
      </w:r>
      <w:r w:rsidR="009011E3">
        <w:rPr>
          <w:rFonts w:ascii="GHEA Grapalat" w:hAnsi="GHEA Grapalat" w:cs="Sylfaen"/>
          <w:vertAlign w:val="superscript"/>
          <w:lang w:val="ru-RU"/>
        </w:rPr>
        <w:t xml:space="preserve">     </w:t>
      </w:r>
      <w:r w:rsidR="00114D73" w:rsidRPr="009011E3">
        <w:rPr>
          <w:rFonts w:ascii="GHEA Grapalat" w:hAnsi="GHEA Grapalat" w:cs="Sylfaen"/>
          <w:vertAlign w:val="superscript"/>
          <w:lang w:val="ru-RU"/>
        </w:rPr>
        <w:t>название</w:t>
      </w:r>
      <w:r w:rsidR="00114D73" w:rsidRPr="009011E3">
        <w:rPr>
          <w:rFonts w:ascii="GHEA Grapalat" w:hAnsi="GHEA Grapalat" w:cs="Sylfaen"/>
          <w:vertAlign w:val="superscript"/>
          <w:lang w:val="es-ES"/>
        </w:rPr>
        <w:t xml:space="preserve"> </w:t>
      </w:r>
      <w:r w:rsidR="00114D73" w:rsidRPr="009011E3">
        <w:rPr>
          <w:rFonts w:ascii="GHEA Grapalat" w:hAnsi="GHEA Grapalat" w:cs="Sylfaen"/>
          <w:vertAlign w:val="superscript"/>
          <w:lang w:val="ru-RU"/>
        </w:rPr>
        <w:t>продавца</w:t>
      </w:r>
    </w:p>
    <w:p w:rsidR="007D36CB" w:rsidRPr="009011E3" w:rsidRDefault="00114D73" w:rsidP="007D36CB">
      <w:pPr>
        <w:rPr>
          <w:rFonts w:ascii="GHEA Grapalat" w:hAnsi="GHEA Grapalat" w:cs="Sylfaen"/>
          <w:vertAlign w:val="superscript"/>
          <w:lang w:val="ru-RU"/>
        </w:rPr>
      </w:pPr>
      <w:r w:rsidRPr="009011E3">
        <w:rPr>
          <w:rFonts w:ascii="GHEA Grapalat" w:hAnsi="GHEA Grapalat" w:cs="Sylfaen"/>
          <w:sz w:val="20"/>
          <w:szCs w:val="20"/>
          <w:lang w:val="es-ES"/>
        </w:rPr>
        <w:t xml:space="preserve">   </w:t>
      </w:r>
      <w:r w:rsidR="008B17D8" w:rsidRPr="009011E3">
        <w:rPr>
          <w:rFonts w:ascii="GHEA Grapalat" w:hAnsi="GHEA Grapalat" w:cs="Sylfaen"/>
          <w:sz w:val="20"/>
          <w:szCs w:val="20"/>
          <w:lang w:val="es-ES"/>
        </w:rPr>
        <w:t>«--»</w:t>
      </w:r>
      <w:r w:rsidR="008B17D8" w:rsidRPr="009011E3">
        <w:rPr>
          <w:rFonts w:ascii="GHEA Grapalat" w:hAnsi="GHEA Grapalat" w:cs="Sylfaen"/>
          <w:sz w:val="20"/>
          <w:szCs w:val="20"/>
          <w:lang w:val="ru-RU"/>
        </w:rPr>
        <w:t xml:space="preserve"> </w:t>
      </w:r>
      <w:r w:rsidRPr="009011E3">
        <w:rPr>
          <w:rFonts w:ascii="GHEA Grapalat" w:hAnsi="GHEA Grapalat" w:cs="Sylfaen"/>
          <w:sz w:val="20"/>
          <w:szCs w:val="20"/>
          <w:lang w:val="es-ES"/>
        </w:rPr>
        <w:t>20</w:t>
      </w:r>
      <w:r w:rsidR="008B17D8" w:rsidRPr="009011E3">
        <w:rPr>
          <w:rFonts w:ascii="GHEA Grapalat" w:hAnsi="GHEA Grapalat" w:cs="Sylfaen"/>
          <w:sz w:val="20"/>
          <w:szCs w:val="20"/>
          <w:lang w:val="ru-RU"/>
        </w:rPr>
        <w:t>г</w:t>
      </w:r>
      <w:r w:rsidRPr="009011E3">
        <w:rPr>
          <w:rFonts w:ascii="GHEA Grapalat" w:hAnsi="GHEA Grapalat" w:cs="Sylfaen"/>
          <w:sz w:val="20"/>
          <w:szCs w:val="20"/>
          <w:lang w:val="es-ES"/>
        </w:rPr>
        <w:t>.</w:t>
      </w:r>
      <w:r w:rsidR="008B17D8" w:rsidRPr="009011E3">
        <w:rPr>
          <w:rFonts w:ascii="GHEA Grapalat" w:hAnsi="GHEA Grapalat" w:cs="Sylfaen"/>
          <w:sz w:val="20"/>
          <w:szCs w:val="20"/>
          <w:lang w:val="ru-RU"/>
        </w:rPr>
        <w:t xml:space="preserve">договора под кодом </w:t>
      </w:r>
      <w:r w:rsidRPr="009011E3">
        <w:rPr>
          <w:rFonts w:ascii="GHEA Grapalat" w:hAnsi="GHEA Grapalat" w:cs="Sylfaen"/>
          <w:sz w:val="20"/>
          <w:szCs w:val="20"/>
          <w:lang w:val="es-ES"/>
        </w:rPr>
        <w:t xml:space="preserve"> </w:t>
      </w:r>
      <w:r w:rsidR="008B17D8" w:rsidRPr="009011E3">
        <w:rPr>
          <w:rFonts w:ascii="GHEA Grapalat" w:hAnsi="GHEA Grapalat"/>
          <w:i/>
          <w:sz w:val="20"/>
          <w:szCs w:val="20"/>
          <w:lang w:val="af-ZA"/>
        </w:rPr>
        <w:t>___</w:t>
      </w:r>
      <w:r w:rsidR="006C6842" w:rsidRPr="009011E3">
        <w:rPr>
          <w:rFonts w:ascii="GHEA Grapalat" w:hAnsi="GHEA Grapalat" w:cs="Arial"/>
          <w:i/>
          <w:sz w:val="20"/>
          <w:szCs w:val="20"/>
          <w:shd w:val="clear" w:color="auto" w:fill="FFFFFF"/>
          <w:lang w:val="hy-AM"/>
        </w:rPr>
        <w:t>«</w:t>
      </w:r>
      <w:r w:rsidR="00A40E32" w:rsidRPr="009011E3">
        <w:rPr>
          <w:rFonts w:ascii="GHEA Grapalat" w:hAnsi="GHEA Grapalat" w:cs="Arial"/>
          <w:i/>
          <w:sz w:val="20"/>
          <w:szCs w:val="20"/>
          <w:shd w:val="clear" w:color="auto" w:fill="FFFFFF"/>
          <w:lang w:val="hy-AM"/>
        </w:rPr>
        <w:t>________</w:t>
      </w:r>
      <w:r w:rsidR="006C6842" w:rsidRPr="009011E3">
        <w:rPr>
          <w:rFonts w:ascii="GHEA Grapalat" w:hAnsi="GHEA Grapalat" w:cs="Arial"/>
          <w:i/>
          <w:sz w:val="20"/>
          <w:szCs w:val="20"/>
          <w:shd w:val="clear" w:color="auto" w:fill="FFFFFF"/>
          <w:lang w:val="hy-AM"/>
        </w:rPr>
        <w:t>»</w:t>
      </w:r>
      <w:r w:rsidR="000552ED" w:rsidRPr="009011E3">
        <w:rPr>
          <w:rFonts w:ascii="GHEA Grapalat" w:hAnsi="GHEA Grapalat"/>
          <w:i/>
          <w:sz w:val="20"/>
          <w:szCs w:val="20"/>
          <w:u w:val="single"/>
          <w:lang w:val="ru-RU"/>
        </w:rPr>
        <w:t xml:space="preserve">__ </w:t>
      </w:r>
      <w:r w:rsidR="000552ED" w:rsidRPr="009011E3">
        <w:rPr>
          <w:rFonts w:ascii="GHEA Grapalat" w:hAnsi="GHEA Grapalat"/>
          <w:sz w:val="20"/>
          <w:szCs w:val="20"/>
          <w:lang w:val="ru-RU"/>
        </w:rPr>
        <w:t>(</w:t>
      </w:r>
      <w:r w:rsidR="008B17D8" w:rsidRPr="009011E3">
        <w:rPr>
          <w:rFonts w:ascii="GHEA Grapalat" w:hAnsi="GHEA Grapalat" w:cs="Sylfaen"/>
          <w:sz w:val="20"/>
          <w:szCs w:val="20"/>
          <w:lang w:val="ru-RU"/>
        </w:rPr>
        <w:t>далее-Договор</w:t>
      </w:r>
      <w:r w:rsidR="008B17D8" w:rsidRPr="009011E3">
        <w:rPr>
          <w:rFonts w:ascii="GHEA Grapalat" w:hAnsi="GHEA Grapalat" w:cs="Sylfaen"/>
          <w:sz w:val="20"/>
          <w:szCs w:val="20"/>
          <w:lang w:val="es-ES"/>
        </w:rPr>
        <w:t>)</w:t>
      </w:r>
      <w:r w:rsidR="008B17D8" w:rsidRPr="009011E3">
        <w:rPr>
          <w:rFonts w:ascii="GHEA Grapalat" w:hAnsi="GHEA Grapalat" w:cs="Sylfaen"/>
          <w:sz w:val="20"/>
          <w:szCs w:val="20"/>
          <w:lang w:val="ru-RU"/>
        </w:rPr>
        <w:t xml:space="preserve">, между мной </w:t>
      </w:r>
      <w:r w:rsidR="001364A1" w:rsidRPr="009011E3">
        <w:rPr>
          <w:rFonts w:ascii="GHEA Grapalat" w:hAnsi="GHEA Grapalat" w:cs="Sylfaen"/>
          <w:sz w:val="20"/>
          <w:szCs w:val="20"/>
          <w:lang w:val="hy-AM"/>
        </w:rPr>
        <w:t xml:space="preserve"> </w:t>
      </w:r>
      <w:r w:rsidR="001364A1" w:rsidRPr="009011E3">
        <w:rPr>
          <w:rFonts w:ascii="GHEA Grapalat" w:hAnsi="GHEA Grapalat" w:cs="Sylfaen"/>
          <w:sz w:val="20"/>
          <w:szCs w:val="20"/>
          <w:lang w:val="ru-RU"/>
        </w:rPr>
        <w:t xml:space="preserve">и </w:t>
      </w:r>
      <w:r w:rsidR="008B17D8" w:rsidRPr="009011E3">
        <w:rPr>
          <w:rFonts w:ascii="GHEA Grapalat" w:hAnsi="GHEA Grapalat" w:cs="Sylfaen"/>
          <w:sz w:val="20"/>
          <w:szCs w:val="20"/>
          <w:lang w:val="ru-RU"/>
        </w:rPr>
        <w:t>------------------------- - ом</w:t>
      </w:r>
    </w:p>
    <w:p w:rsidR="007D36CB" w:rsidRPr="009011E3" w:rsidRDefault="008B17D8" w:rsidP="007D36CB">
      <w:pPr>
        <w:rPr>
          <w:ins w:id="35" w:author="Inesa Kocharyan" w:date="2025-01-16T17:35:00Z"/>
          <w:rFonts w:ascii="GHEA Grapalat" w:hAnsi="GHEA Grapalat"/>
          <w:u w:val="single"/>
          <w:lang w:val="es-ES"/>
        </w:rPr>
      </w:pPr>
      <w:r w:rsidRPr="009011E3">
        <w:rPr>
          <w:rFonts w:ascii="GHEA Grapalat" w:hAnsi="GHEA Grapalat" w:cs="Sylfaen"/>
          <w:vertAlign w:val="superscript"/>
          <w:lang w:val="ru-RU"/>
        </w:rPr>
        <w:t xml:space="preserve">                                                                                                                                                         </w:t>
      </w:r>
      <w:r w:rsidR="000552ED" w:rsidRPr="009011E3">
        <w:rPr>
          <w:rFonts w:ascii="GHEA Grapalat" w:hAnsi="GHEA Grapalat" w:cs="Sylfaen"/>
          <w:vertAlign w:val="superscript"/>
          <w:lang w:val="ru-RU"/>
        </w:rPr>
        <w:t xml:space="preserve">  </w:t>
      </w:r>
      <w:r w:rsidRPr="009011E3">
        <w:rPr>
          <w:rFonts w:ascii="GHEA Grapalat" w:hAnsi="GHEA Grapalat" w:cs="Sylfaen"/>
          <w:vertAlign w:val="superscript"/>
          <w:lang w:val="ru-RU"/>
        </w:rPr>
        <w:t xml:space="preserve"> </w:t>
      </w:r>
      <w:r w:rsidR="00A40E32" w:rsidRPr="009011E3">
        <w:rPr>
          <w:rFonts w:ascii="GHEA Grapalat" w:hAnsi="GHEA Grapalat" w:cs="Sylfaen"/>
          <w:vertAlign w:val="superscript"/>
          <w:lang w:val="hy-AM"/>
        </w:rPr>
        <w:t xml:space="preserve">             </w:t>
      </w:r>
      <w:r w:rsidR="00BF08FA" w:rsidRPr="009011E3">
        <w:rPr>
          <w:rFonts w:ascii="GHEA Grapalat" w:hAnsi="GHEA Grapalat" w:cs="Sylfaen"/>
          <w:vertAlign w:val="superscript"/>
          <w:lang w:val="hy-AM"/>
        </w:rPr>
        <w:t xml:space="preserve">               </w:t>
      </w:r>
      <w:r w:rsidR="009011E3">
        <w:rPr>
          <w:rFonts w:ascii="GHEA Grapalat" w:hAnsi="GHEA Grapalat" w:cs="Sylfaen"/>
          <w:vertAlign w:val="superscript"/>
          <w:lang w:val="ru-RU"/>
        </w:rPr>
        <w:t xml:space="preserve">         </w:t>
      </w:r>
      <w:r w:rsidR="00A40E32" w:rsidRPr="009011E3">
        <w:rPr>
          <w:rFonts w:ascii="GHEA Grapalat" w:hAnsi="GHEA Grapalat" w:cs="Sylfaen"/>
          <w:vertAlign w:val="superscript"/>
          <w:lang w:val="hy-AM"/>
        </w:rPr>
        <w:t xml:space="preserve"> </w:t>
      </w:r>
      <w:r w:rsidRPr="009011E3">
        <w:rPr>
          <w:rFonts w:ascii="GHEA Grapalat" w:hAnsi="GHEA Grapalat" w:cs="Sylfaen"/>
          <w:vertAlign w:val="superscript"/>
          <w:lang w:val="ru-RU"/>
        </w:rPr>
        <w:t>название</w:t>
      </w:r>
      <w:r w:rsidRPr="009011E3">
        <w:rPr>
          <w:rFonts w:ascii="GHEA Grapalat" w:hAnsi="GHEA Grapalat" w:cs="Sylfaen"/>
          <w:vertAlign w:val="superscript"/>
          <w:lang w:val="es-ES"/>
        </w:rPr>
        <w:t xml:space="preserve"> </w:t>
      </w:r>
      <w:r w:rsidRPr="009011E3">
        <w:rPr>
          <w:rFonts w:ascii="GHEA Grapalat" w:hAnsi="GHEA Grapalat" w:cs="Sylfaen"/>
          <w:vertAlign w:val="superscript"/>
          <w:lang w:val="ru-RU"/>
        </w:rPr>
        <w:t>продавца</w:t>
      </w:r>
    </w:p>
    <w:p w:rsidR="007D36CB" w:rsidRPr="009011E3" w:rsidRDefault="007D36CB" w:rsidP="0062132F">
      <w:pPr>
        <w:ind w:firstLine="709"/>
        <w:rPr>
          <w:rFonts w:ascii="GHEA Grapalat" w:hAnsi="GHEA Grapalat" w:cs="Sylfaen"/>
          <w:sz w:val="20"/>
          <w:szCs w:val="20"/>
          <w:lang w:val="es-ES"/>
        </w:rPr>
      </w:pPr>
      <w:r w:rsidRPr="009011E3">
        <w:rPr>
          <w:rFonts w:ascii="GHEA Grapalat" w:hAnsi="GHEA Grapalat"/>
          <w:u w:val="single"/>
          <w:lang w:val="es-ES"/>
        </w:rPr>
        <w:tab/>
      </w:r>
      <w:r w:rsidRPr="009011E3">
        <w:rPr>
          <w:rFonts w:ascii="GHEA Grapalat" w:hAnsi="GHEA Grapalat" w:cs="Sylfaen"/>
          <w:sz w:val="20"/>
          <w:szCs w:val="20"/>
          <w:lang w:val="es-ES"/>
        </w:rPr>
        <w:t xml:space="preserve"> «--»   20  </w:t>
      </w:r>
      <w:r w:rsidR="008B17D8" w:rsidRPr="009011E3">
        <w:rPr>
          <w:rFonts w:ascii="GHEA Grapalat" w:hAnsi="GHEA Grapalat" w:cs="Sylfaen"/>
          <w:sz w:val="20"/>
          <w:szCs w:val="20"/>
          <w:lang w:val="ru-RU"/>
        </w:rPr>
        <w:t xml:space="preserve">года </w:t>
      </w:r>
      <w:r w:rsidRPr="009011E3">
        <w:rPr>
          <w:rFonts w:ascii="GHEA Grapalat" w:hAnsi="GHEA Grapalat" w:cs="Sylfaen"/>
          <w:sz w:val="20"/>
          <w:szCs w:val="20"/>
          <w:lang w:val="es-ES"/>
        </w:rPr>
        <w:t xml:space="preserve"> </w:t>
      </w:r>
      <w:r w:rsidR="008B17D8" w:rsidRPr="009011E3">
        <w:rPr>
          <w:rFonts w:ascii="GHEA Grapalat" w:hAnsi="GHEA Grapalat"/>
          <w:sz w:val="20"/>
          <w:szCs w:val="20"/>
          <w:lang w:val="ru-RU"/>
        </w:rPr>
        <w:t>заключен</w:t>
      </w:r>
      <w:r w:rsidRPr="009011E3">
        <w:rPr>
          <w:rFonts w:ascii="GHEA Grapalat" w:hAnsi="GHEA Grapalat" w:cs="Sylfaen"/>
          <w:sz w:val="20"/>
          <w:szCs w:val="20"/>
          <w:lang w:val="es-ES"/>
        </w:rPr>
        <w:t xml:space="preserve"> </w:t>
      </w:r>
      <w:r w:rsidR="0062132F" w:rsidRPr="009011E3">
        <w:rPr>
          <w:rFonts w:ascii="GHEA Grapalat" w:hAnsi="GHEA Grapalat" w:cs="Sylfaen"/>
          <w:sz w:val="20"/>
          <w:szCs w:val="20"/>
          <w:lang w:val="ru-RU"/>
        </w:rPr>
        <w:t xml:space="preserve">договор факторинга под кодом </w:t>
      </w:r>
      <w:r w:rsidRPr="009011E3">
        <w:rPr>
          <w:rFonts w:ascii="GHEA Grapalat" w:hAnsi="GHEA Grapalat"/>
          <w:lang w:val="es-ES"/>
        </w:rPr>
        <w:t>«</w:t>
      </w:r>
      <w:r w:rsidRPr="009011E3">
        <w:rPr>
          <w:rFonts w:ascii="GHEA Grapalat" w:hAnsi="GHEA Grapalat"/>
          <w:sz w:val="20"/>
          <w:szCs w:val="20"/>
          <w:lang w:val="es-ES"/>
        </w:rPr>
        <w:t>---</w:t>
      </w:r>
      <w:r w:rsidRPr="009011E3">
        <w:rPr>
          <w:rFonts w:ascii="GHEA Grapalat" w:hAnsi="GHEA Grapalat" w:cs="Sylfaen"/>
          <w:sz w:val="20"/>
          <w:szCs w:val="20"/>
          <w:lang w:val="es-ES"/>
        </w:rPr>
        <w:t>------------------</w:t>
      </w:r>
      <w:r w:rsidRPr="009011E3">
        <w:rPr>
          <w:rFonts w:ascii="GHEA Grapalat" w:hAnsi="GHEA Grapalat"/>
          <w:lang w:val="es-ES"/>
        </w:rPr>
        <w:t>»</w:t>
      </w:r>
      <w:r w:rsidR="0062132F" w:rsidRPr="009011E3">
        <w:rPr>
          <w:rFonts w:ascii="GHEA Grapalat" w:hAnsi="GHEA Grapalat"/>
          <w:lang w:val="ru-RU"/>
        </w:rPr>
        <w:t>.</w:t>
      </w:r>
      <w:r w:rsidRPr="009011E3">
        <w:rPr>
          <w:rFonts w:ascii="GHEA Grapalat" w:hAnsi="GHEA Grapalat" w:cs="Sylfaen"/>
          <w:sz w:val="20"/>
          <w:szCs w:val="20"/>
          <w:lang w:val="es-ES"/>
        </w:rPr>
        <w:t xml:space="preserve"> </w:t>
      </w:r>
    </w:p>
    <w:p w:rsidR="007D36CB" w:rsidRPr="009011E3" w:rsidRDefault="007D36CB" w:rsidP="007D36CB">
      <w:pPr>
        <w:rPr>
          <w:rFonts w:ascii="GHEA Grapalat" w:hAnsi="GHEA Grapalat" w:cs="Sylfaen"/>
          <w:sz w:val="20"/>
          <w:szCs w:val="20"/>
          <w:lang w:val="es-ES"/>
        </w:rPr>
      </w:pPr>
    </w:p>
    <w:p w:rsidR="007D36CB" w:rsidRPr="009011E3" w:rsidRDefault="0062132F" w:rsidP="007D36CB">
      <w:pPr>
        <w:pStyle w:val="ae"/>
        <w:numPr>
          <w:ilvl w:val="0"/>
          <w:numId w:val="18"/>
        </w:numPr>
        <w:spacing w:line="240" w:lineRule="auto"/>
        <w:rPr>
          <w:rFonts w:ascii="GHEA Grapalat" w:hAnsi="GHEA Grapalat" w:cs="Sylfaen"/>
          <w:sz w:val="20"/>
          <w:szCs w:val="20"/>
          <w:lang w:val="ru-RU"/>
        </w:rPr>
      </w:pPr>
      <w:r w:rsidRPr="009011E3">
        <w:rPr>
          <w:rFonts w:ascii="GHEA Grapalat" w:hAnsi="GHEA Grapalat" w:cs="Sylfaen"/>
          <w:sz w:val="20"/>
          <w:szCs w:val="20"/>
          <w:lang w:val="ru-RU"/>
        </w:rPr>
        <w:t xml:space="preserve">Согласен с условиями изложенными в пункте </w:t>
      </w:r>
      <w:proofErr w:type="gramStart"/>
      <w:r w:rsidRPr="009011E3">
        <w:rPr>
          <w:rFonts w:ascii="GHEA Grapalat" w:hAnsi="GHEA Grapalat" w:cs="Sylfaen"/>
          <w:sz w:val="20"/>
          <w:szCs w:val="20"/>
          <w:lang w:val="ru-RU"/>
        </w:rPr>
        <w:t>8.11.1 .</w:t>
      </w:r>
      <w:proofErr w:type="gramEnd"/>
    </w:p>
    <w:p w:rsidR="007D36CB" w:rsidRPr="009011E3" w:rsidRDefault="007D36CB" w:rsidP="007D36CB">
      <w:pPr>
        <w:jc w:val="center"/>
        <w:rPr>
          <w:rFonts w:ascii="GHEA Grapalat" w:hAnsi="GHEA Grapalat" w:cs="GHEA Grapalat"/>
          <w:lang w:val="es-ES"/>
        </w:rPr>
      </w:pPr>
    </w:p>
    <w:p w:rsidR="007D36CB" w:rsidRPr="009011E3" w:rsidRDefault="007D36CB" w:rsidP="007D36CB">
      <w:pPr>
        <w:ind w:firstLine="709"/>
        <w:rPr>
          <w:lang w:val="es-ES"/>
        </w:rPr>
      </w:pPr>
    </w:p>
    <w:p w:rsidR="007D36CB" w:rsidRPr="009011E3" w:rsidRDefault="007D36CB" w:rsidP="007D36CB">
      <w:pPr>
        <w:ind w:firstLine="709"/>
        <w:rPr>
          <w:lang w:val="es-ES"/>
        </w:rPr>
      </w:pPr>
    </w:p>
    <w:p w:rsidR="007D36CB" w:rsidRPr="009011E3" w:rsidRDefault="007D36CB" w:rsidP="007D36CB">
      <w:pPr>
        <w:ind w:firstLine="709"/>
        <w:rPr>
          <w:lang w:val="es-ES"/>
        </w:rPr>
      </w:pPr>
    </w:p>
    <w:p w:rsidR="007D36CB" w:rsidRPr="009011E3" w:rsidRDefault="007D36CB" w:rsidP="007D36CB">
      <w:pPr>
        <w:ind w:left="720" w:firstLine="720"/>
        <w:rPr>
          <w:rFonts w:ascii="GHEA Grapalat" w:hAnsi="GHEA Grapalat"/>
          <w:sz w:val="20"/>
          <w:lang w:val="hy-AM"/>
        </w:rPr>
      </w:pPr>
      <w:r w:rsidRPr="009011E3">
        <w:rPr>
          <w:rFonts w:ascii="GHEA Grapalat" w:hAnsi="GHEA Grapalat"/>
          <w:sz w:val="20"/>
          <w:lang w:val="es-ES"/>
        </w:rPr>
        <w:t xml:space="preserve">     </w:t>
      </w:r>
      <w:r w:rsidRPr="009011E3">
        <w:rPr>
          <w:rFonts w:ascii="GHEA Grapalat" w:hAnsi="GHEA Grapalat"/>
          <w:sz w:val="20"/>
          <w:lang w:val="hy-AM"/>
        </w:rPr>
        <w:t xml:space="preserve">___________________________________________ </w:t>
      </w:r>
      <w:r w:rsidRPr="009011E3">
        <w:rPr>
          <w:rFonts w:ascii="GHEA Grapalat" w:hAnsi="GHEA Grapalat"/>
          <w:sz w:val="20"/>
          <w:lang w:val="hy-AM"/>
        </w:rPr>
        <w:tab/>
        <w:t xml:space="preserve">                </w:t>
      </w:r>
      <w:r w:rsidRPr="009011E3">
        <w:rPr>
          <w:rFonts w:ascii="GHEA Grapalat" w:hAnsi="GHEA Grapalat"/>
          <w:sz w:val="20"/>
          <w:lang w:val="es-ES"/>
        </w:rPr>
        <w:t xml:space="preserve">       </w:t>
      </w:r>
      <w:r w:rsidRPr="009011E3">
        <w:rPr>
          <w:rFonts w:ascii="GHEA Grapalat" w:hAnsi="GHEA Grapalat"/>
          <w:sz w:val="20"/>
          <w:lang w:val="hy-AM"/>
        </w:rPr>
        <w:t xml:space="preserve">_____________ </w:t>
      </w:r>
    </w:p>
    <w:p w:rsidR="007D36CB" w:rsidRPr="009011E3" w:rsidRDefault="0097159C" w:rsidP="007D36CB">
      <w:pPr>
        <w:rPr>
          <w:rFonts w:ascii="GHEA Grapalat" w:hAnsi="GHEA Grapalat"/>
          <w:sz w:val="20"/>
          <w:vertAlign w:val="superscript"/>
          <w:lang w:val="hy-AM"/>
        </w:rPr>
      </w:pPr>
      <w:r w:rsidRPr="009011E3">
        <w:rPr>
          <w:rFonts w:ascii="GHEA Grapalat" w:hAnsi="GHEA Grapalat"/>
          <w:sz w:val="20"/>
          <w:vertAlign w:val="superscript"/>
          <w:lang w:val="ru-RU"/>
        </w:rPr>
        <w:t xml:space="preserve">                                                </w:t>
      </w:r>
      <w:r w:rsidRPr="009011E3">
        <w:rPr>
          <w:rFonts w:ascii="GHEA Grapalat" w:hAnsi="GHEA Grapalat"/>
          <w:sz w:val="20"/>
          <w:vertAlign w:val="superscript"/>
          <w:lang w:val="hy-AM"/>
        </w:rPr>
        <w:t>название финансового агента (должность руководителя, имя, фамилия)</w:t>
      </w:r>
      <w:r w:rsidRPr="009011E3">
        <w:rPr>
          <w:rFonts w:ascii="GHEA Grapalat" w:hAnsi="GHEA Grapalat"/>
          <w:sz w:val="20"/>
          <w:vertAlign w:val="superscript"/>
          <w:lang w:val="ru-RU"/>
        </w:rPr>
        <w:t xml:space="preserve">                                                         подпись</w:t>
      </w:r>
      <w:r w:rsidR="007D36CB" w:rsidRPr="009011E3">
        <w:rPr>
          <w:rFonts w:ascii="GHEA Grapalat" w:hAnsi="GHEA Grapalat"/>
          <w:sz w:val="20"/>
          <w:vertAlign w:val="superscript"/>
          <w:lang w:val="hy-AM"/>
        </w:rPr>
        <w:t xml:space="preserve">                                                                                                                                                                                                                       </w:t>
      </w:r>
    </w:p>
    <w:p w:rsidR="007D36CB" w:rsidRPr="009011E3" w:rsidRDefault="007D36CB" w:rsidP="007D36CB">
      <w:pPr>
        <w:jc w:val="right"/>
        <w:rPr>
          <w:rFonts w:ascii="GHEA Grapalat" w:hAnsi="GHEA Grapalat"/>
          <w:sz w:val="20"/>
          <w:lang w:val="hy-AM"/>
        </w:rPr>
      </w:pPr>
      <w:r w:rsidRPr="009011E3">
        <w:rPr>
          <w:rFonts w:ascii="GHEA Grapalat" w:hAnsi="GHEA Grapalat"/>
          <w:sz w:val="20"/>
          <w:lang w:val="hy-AM"/>
        </w:rPr>
        <w:t xml:space="preserve">    </w:t>
      </w:r>
    </w:p>
    <w:p w:rsidR="007D36CB" w:rsidRPr="009011E3" w:rsidRDefault="007D36CB" w:rsidP="007D36CB">
      <w:pPr>
        <w:jc w:val="center"/>
        <w:rPr>
          <w:rFonts w:ascii="GHEA Grapalat" w:hAnsi="GHEA Grapalat" w:cs="Sylfaen"/>
          <w:sz w:val="16"/>
          <w:szCs w:val="16"/>
          <w:lang w:val="es-ES"/>
        </w:rPr>
      </w:pPr>
      <w:r w:rsidRPr="009011E3">
        <w:rPr>
          <w:rFonts w:ascii="GHEA Grapalat" w:hAnsi="GHEA Grapalat"/>
          <w:sz w:val="16"/>
          <w:szCs w:val="16"/>
          <w:lang w:val="ru-RU"/>
        </w:rPr>
        <w:t xml:space="preserve">                                                                                                      </w:t>
      </w:r>
      <w:r w:rsidR="000552ED" w:rsidRPr="009011E3">
        <w:rPr>
          <w:rFonts w:ascii="GHEA Grapalat" w:hAnsi="GHEA Grapalat"/>
          <w:sz w:val="16"/>
          <w:szCs w:val="16"/>
          <w:lang w:val="ru-RU"/>
        </w:rPr>
        <w:t>М. П.</w:t>
      </w:r>
      <w:r w:rsidRPr="009011E3">
        <w:rPr>
          <w:rFonts w:ascii="GHEA Grapalat" w:hAnsi="GHEA Grapalat" w:cs="Sylfaen"/>
          <w:sz w:val="16"/>
          <w:szCs w:val="16"/>
          <w:lang w:val="es-ES"/>
        </w:rPr>
        <w:t xml:space="preserve"> (</w:t>
      </w:r>
      <w:r w:rsidR="000552ED" w:rsidRPr="009011E3">
        <w:rPr>
          <w:rFonts w:ascii="GHEA Grapalat" w:hAnsi="GHEA Grapalat" w:cs="Sylfaen"/>
          <w:sz w:val="16"/>
          <w:szCs w:val="16"/>
          <w:lang w:val="ru-RU"/>
        </w:rPr>
        <w:t>при наличии</w:t>
      </w:r>
      <w:r w:rsidRPr="009011E3">
        <w:rPr>
          <w:rFonts w:ascii="GHEA Grapalat" w:hAnsi="GHEA Grapalat" w:cs="Sylfaen"/>
          <w:sz w:val="16"/>
          <w:szCs w:val="16"/>
          <w:lang w:val="es-ES"/>
        </w:rPr>
        <w:t>)</w:t>
      </w:r>
    </w:p>
    <w:p w:rsidR="007D36CB" w:rsidRPr="009011E3" w:rsidRDefault="007D36CB" w:rsidP="007D36CB">
      <w:pPr>
        <w:jc w:val="center"/>
        <w:rPr>
          <w:rFonts w:ascii="GHEA Grapalat" w:hAnsi="GHEA Grapalat" w:cs="Sylfaen"/>
          <w:sz w:val="16"/>
          <w:szCs w:val="16"/>
          <w:lang w:val="es-ES"/>
        </w:rPr>
      </w:pPr>
      <w:r w:rsidRPr="009011E3">
        <w:rPr>
          <w:rFonts w:ascii="GHEA Grapalat" w:hAnsi="GHEA Grapalat" w:cs="Sylfaen"/>
          <w:sz w:val="16"/>
          <w:szCs w:val="16"/>
          <w:lang w:val="es-ES"/>
        </w:rPr>
        <w:t xml:space="preserve">                                               </w:t>
      </w:r>
    </w:p>
    <w:p w:rsidR="007D36CB" w:rsidRPr="009011E3" w:rsidRDefault="007D36CB" w:rsidP="007D36CB">
      <w:pPr>
        <w:jc w:val="center"/>
        <w:rPr>
          <w:rFonts w:ascii="GHEA Grapalat" w:hAnsi="GHEA Grapalat" w:cs="Sylfaen"/>
          <w:sz w:val="16"/>
          <w:szCs w:val="16"/>
          <w:lang w:val="es-ES"/>
        </w:rPr>
      </w:pPr>
    </w:p>
    <w:p w:rsidR="007D36CB" w:rsidRPr="009011E3" w:rsidRDefault="007D36CB" w:rsidP="007D36CB">
      <w:pPr>
        <w:jc w:val="right"/>
        <w:rPr>
          <w:rFonts w:ascii="GHEA Grapalat" w:hAnsi="GHEA Grapalat"/>
          <w:sz w:val="20"/>
          <w:lang w:val="hy-AM"/>
        </w:rPr>
      </w:pPr>
      <w:r w:rsidRPr="009011E3">
        <w:rPr>
          <w:rFonts w:ascii="GHEA Grapalat" w:hAnsi="GHEA Grapalat" w:cs="Sylfaen"/>
          <w:sz w:val="20"/>
          <w:szCs w:val="20"/>
          <w:lang w:val="es-ES"/>
        </w:rPr>
        <w:t xml:space="preserve">«--»         20  </w:t>
      </w:r>
      <w:r w:rsidR="000552ED" w:rsidRPr="009011E3">
        <w:rPr>
          <w:rFonts w:ascii="GHEA Grapalat" w:hAnsi="GHEA Grapalat" w:cs="Sylfaen"/>
          <w:sz w:val="20"/>
          <w:szCs w:val="20"/>
          <w:lang w:val="ru-RU"/>
        </w:rPr>
        <w:t>г.</w:t>
      </w:r>
      <w:r w:rsidRPr="009011E3">
        <w:rPr>
          <w:rFonts w:ascii="GHEA Grapalat" w:hAnsi="GHEA Grapalat"/>
          <w:sz w:val="20"/>
          <w:lang w:val="hy-AM"/>
        </w:rPr>
        <w:tab/>
        <w:t xml:space="preserve"> </w:t>
      </w:r>
    </w:p>
    <w:p w:rsidR="007D36CB" w:rsidRPr="000552ED" w:rsidRDefault="007D36CB" w:rsidP="007D36CB">
      <w:pPr>
        <w:ind w:firstLine="709"/>
        <w:rPr>
          <w:color w:val="FF0000"/>
          <w:lang w:val="es-ES"/>
        </w:rPr>
      </w:pPr>
    </w:p>
    <w:p w:rsidR="00E636E3" w:rsidRPr="00996C18" w:rsidRDefault="00E636E3" w:rsidP="009457A7">
      <w:pPr>
        <w:pStyle w:val="ab"/>
        <w:shd w:val="clear" w:color="auto" w:fill="FFFFFF"/>
        <w:spacing w:before="0" w:beforeAutospacing="0" w:after="0" w:afterAutospacing="0"/>
        <w:ind w:firstLine="375"/>
        <w:jc w:val="both"/>
        <w:rPr>
          <w:rFonts w:ascii="GHEA Grapalat" w:eastAsiaTheme="minorHAnsi" w:hAnsi="GHEA Grapalat" w:cstheme="minorBidi"/>
        </w:rPr>
      </w:pPr>
    </w:p>
    <w:sectPr w:rsidR="00E636E3" w:rsidRPr="00996C18"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614" w:rsidRDefault="00195614" w:rsidP="00FE3FF0">
      <w:pPr>
        <w:spacing w:line="240" w:lineRule="auto"/>
      </w:pPr>
      <w:r>
        <w:separator/>
      </w:r>
    </w:p>
  </w:endnote>
  <w:endnote w:type="continuationSeparator" w:id="0">
    <w:p w:rsidR="00195614" w:rsidRDefault="0019561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614" w:rsidRDefault="00195614" w:rsidP="00FE3FF0">
      <w:pPr>
        <w:spacing w:line="240" w:lineRule="auto"/>
      </w:pPr>
      <w:r>
        <w:separator/>
      </w:r>
    </w:p>
  </w:footnote>
  <w:footnote w:type="continuationSeparator" w:id="0">
    <w:p w:rsidR="00195614" w:rsidRDefault="00195614" w:rsidP="00FE3FF0">
      <w:pPr>
        <w:spacing w:line="240" w:lineRule="auto"/>
      </w:pPr>
      <w:r>
        <w:continuationSeparator/>
      </w:r>
    </w:p>
  </w:footnote>
  <w:footnote w:id="1">
    <w:p w:rsidR="00C77BF2" w:rsidRPr="0058750E" w:rsidRDefault="00C77BF2" w:rsidP="00B47BD9">
      <w:pPr>
        <w:pStyle w:val="a5"/>
        <w:jc w:val="both"/>
        <w:rPr>
          <w:rFonts w:ascii="GHEA Grapalat" w:hAnsi="GHEA Grapalat"/>
          <w:lang w:val="ru-RU"/>
        </w:rPr>
      </w:pPr>
      <w:r w:rsidRPr="00B47BD9">
        <w:rPr>
          <w:rStyle w:val="a7"/>
          <w:rFonts w:ascii="GHEA Grapalat" w:hAnsi="GHEA Grapalat"/>
          <w:sz w:val="18"/>
        </w:rPr>
        <w:footnoteRef/>
      </w:r>
      <w:r w:rsidRPr="00B47BD9">
        <w:rPr>
          <w:rFonts w:ascii="GHEA Grapalat" w:hAnsi="GHEA Grapalat"/>
          <w:sz w:val="18"/>
          <w:lang w:val="ru-RU"/>
        </w:rPr>
        <w:t xml:space="preserve"> </w:t>
      </w:r>
      <w:r w:rsidRPr="00B47BD9">
        <w:rPr>
          <w:rFonts w:ascii="GHEA Grapalat" w:hAnsi="GHEA Grapalat"/>
          <w:i/>
          <w:sz w:val="18"/>
          <w:lang w:val="ru-RU"/>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sz w:val="18"/>
          <w:lang w:val="ru-RU"/>
        </w:rPr>
        <w:t>модели</w:t>
      </w:r>
      <w:r w:rsidRPr="00B47BD9">
        <w:rPr>
          <w:rFonts w:ascii="GHEA Grapalat" w:hAnsi="GHEA Grapalat"/>
          <w:i/>
          <w:sz w:val="18"/>
          <w:lang w:val="ru-RU"/>
        </w:rPr>
        <w:t xml:space="preserve"> и наименования производителя, то из подпункта исключаются слова "а также товарный знак, фирменное наименование, </w:t>
      </w:r>
      <w:r>
        <w:rPr>
          <w:rFonts w:ascii="GHEA Grapalat" w:hAnsi="GHEA Grapalat"/>
          <w:i/>
          <w:sz w:val="18"/>
          <w:lang w:val="ru-RU"/>
        </w:rPr>
        <w:t>модель</w:t>
      </w:r>
      <w:r w:rsidRPr="00B47BD9">
        <w:rPr>
          <w:rFonts w:ascii="GHEA Grapalat" w:hAnsi="GHEA Grapalat"/>
          <w:i/>
          <w:sz w:val="18"/>
          <w:lang w:val="ru-RU"/>
        </w:rPr>
        <w:t xml:space="preserve"> и наименование производителя</w:t>
      </w:r>
      <w:r>
        <w:rPr>
          <w:rFonts w:ascii="GHEA Grapalat" w:hAnsi="GHEA Grapalat"/>
          <w:i/>
          <w:sz w:val="18"/>
          <w:lang w:val="ru-RU"/>
        </w:rPr>
        <w:t xml:space="preserve"> </w:t>
      </w:r>
      <w:r w:rsidRPr="003D2090">
        <w:rPr>
          <w:rFonts w:ascii="GHEA Grapalat" w:hAnsi="GHEA Grapalat"/>
          <w:i/>
          <w:sz w:val="18"/>
          <w:lang w:val="ru-RU"/>
        </w:rPr>
        <w:t xml:space="preserve">(далее-полное описание </w:t>
      </w:r>
      <w:r>
        <w:rPr>
          <w:rFonts w:ascii="GHEA Grapalat" w:hAnsi="GHEA Grapalat"/>
          <w:i/>
          <w:sz w:val="18"/>
          <w:lang w:val="ru-RU"/>
        </w:rPr>
        <w:t>товара</w:t>
      </w:r>
      <w:r w:rsidRPr="003D2090">
        <w:rPr>
          <w:rFonts w:ascii="GHEA Grapalat" w:hAnsi="GHEA Grapalat"/>
          <w:i/>
          <w:sz w:val="18"/>
          <w:lang w:val="ru-RU"/>
        </w:rPr>
        <w:t>)</w:t>
      </w:r>
      <w:r>
        <w:rPr>
          <w:rFonts w:ascii="GHEA Grapalat" w:hAnsi="GHEA Grapalat"/>
          <w:i/>
          <w:sz w:val="18"/>
          <w:lang w:val="ru-RU"/>
        </w:rPr>
        <w:t xml:space="preserve"> и</w:t>
      </w:r>
      <w:r w:rsidRPr="00086AF0">
        <w:rPr>
          <w:rFonts w:ascii="GHEA Grapalat" w:hAnsi="GHEA Grapalat"/>
          <w:i/>
          <w:sz w:val="24"/>
          <w:szCs w:val="24"/>
          <w:lang w:val="ru-RU" w:bidi="ru-RU"/>
        </w:rPr>
        <w:t xml:space="preserve"> </w:t>
      </w:r>
      <w:r w:rsidRPr="00B47BD9">
        <w:rPr>
          <w:rFonts w:ascii="GHEA Grapalat" w:hAnsi="GHEA Grapalat"/>
          <w:i/>
          <w:sz w:val="18"/>
          <w:lang w:val="ru-RU"/>
        </w:rPr>
        <w:t>"</w:t>
      </w:r>
      <w:r w:rsidRPr="00086AF0">
        <w:rPr>
          <w:rFonts w:ascii="GHEA Grapalat" w:hAnsi="GHEA Grapalat"/>
          <w:i/>
          <w:sz w:val="18"/>
          <w:lang w:val="hy-AM" w:bidi="ru-RU"/>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58750E">
        <w:rPr>
          <w:rFonts w:ascii="GHEA Grapalat" w:hAnsi="GHEA Grapalat"/>
          <w:i/>
          <w:sz w:val="18"/>
          <w:lang w:val="hy-AM" w:bidi="ru-RU"/>
        </w:rPr>
        <w:t>модель, если не</w:t>
      </w:r>
      <w:r w:rsidRPr="0058750E">
        <w:rPr>
          <w:rFonts w:ascii="GHEA Grapalat" w:hAnsi="GHEA Grapalat"/>
          <w:lang w:val="ru-RU" w:bidi="ru-RU"/>
        </w:rPr>
        <w:t xml:space="preserve"> </w:t>
      </w:r>
      <w:r w:rsidRPr="0058750E">
        <w:rPr>
          <w:rFonts w:ascii="GHEA Grapalat" w:hAnsi="GHEA Grapalat"/>
          <w:i/>
          <w:sz w:val="18"/>
          <w:lang w:val="ru-RU"/>
        </w:rPr>
        <w:t>применяется условие, установленное последним предложением пункта 1.1 настоящей части</w:t>
      </w:r>
      <w:r w:rsidRPr="00086AF0">
        <w:rPr>
          <w:rFonts w:ascii="GHEA Grapalat" w:hAnsi="GHEA Grapalat"/>
          <w:i/>
          <w:sz w:val="18"/>
          <w:lang w:val="hy-AM" w:bidi="ru-RU"/>
        </w:rPr>
        <w:t>"</w:t>
      </w:r>
      <w:r>
        <w:rPr>
          <w:rFonts w:ascii="GHEA Grapalat" w:hAnsi="GHEA Grapalat"/>
          <w:i/>
          <w:sz w:val="18"/>
          <w:lang w:val="ru-RU" w:bidi="ru-RU"/>
        </w:rPr>
        <w:t xml:space="preserve">, </w:t>
      </w:r>
    </w:p>
  </w:footnote>
  <w:footnote w:id="2">
    <w:p w:rsidR="00C77BF2" w:rsidRPr="0058750E" w:rsidRDefault="00C77BF2">
      <w:pPr>
        <w:pStyle w:val="a5"/>
        <w:rPr>
          <w:sz w:val="18"/>
          <w:szCs w:val="18"/>
          <w:lang w:val="ru-RU"/>
        </w:rPr>
      </w:pPr>
      <w:r w:rsidRPr="0058750E">
        <w:rPr>
          <w:rStyle w:val="a7"/>
          <w:sz w:val="18"/>
          <w:szCs w:val="18"/>
        </w:rPr>
        <w:footnoteRef/>
      </w:r>
      <w:r w:rsidRPr="0058750E">
        <w:rPr>
          <w:sz w:val="18"/>
          <w:szCs w:val="18"/>
          <w:lang w:val="ru-RU"/>
        </w:rPr>
        <w:t xml:space="preserve"> </w:t>
      </w:r>
      <w:r w:rsidRPr="0058750E">
        <w:rPr>
          <w:rFonts w:ascii="GHEA Grapalat" w:hAnsi="GHEA Grapalat"/>
          <w:i/>
          <w:sz w:val="18"/>
          <w:szCs w:val="18"/>
          <w:lang w:val="ru-RU"/>
        </w:rPr>
        <w:t>Подпункт исключается из приглашения, если требование об обеспечении заявки не установлено.</w:t>
      </w:r>
    </w:p>
  </w:footnote>
  <w:footnote w:id="3">
    <w:p w:rsidR="00C77BF2" w:rsidRPr="009C1FCC" w:rsidRDefault="00C77BF2" w:rsidP="009C1FCC">
      <w:pPr>
        <w:pStyle w:val="a5"/>
        <w:jc w:val="both"/>
        <w:rPr>
          <w:rFonts w:ascii="GHEA Grapalat" w:hAnsi="GHEA Grapalat"/>
          <w:i/>
          <w:sz w:val="16"/>
          <w:szCs w:val="16"/>
          <w:lang w:val="ru-RU"/>
        </w:rPr>
      </w:pPr>
      <w:r w:rsidRPr="009C1FCC">
        <w:rPr>
          <w:rFonts w:ascii="GHEA Grapalat" w:hAnsi="GHEA Grapalat"/>
          <w:i/>
          <w:sz w:val="16"/>
          <w:szCs w:val="16"/>
          <w:vertAlign w:val="superscript"/>
          <w:lang w:val="ru-RU"/>
        </w:rPr>
        <w:t>5,1</w:t>
      </w:r>
      <w:r>
        <w:rPr>
          <w:rFonts w:ascii="GHEA Grapalat" w:hAnsi="GHEA Grapalat"/>
          <w:i/>
          <w:sz w:val="16"/>
          <w:szCs w:val="16"/>
          <w:lang w:val="ru-RU"/>
        </w:rPr>
        <w:t xml:space="preserve"> Если</w:t>
      </w:r>
    </w:p>
    <w:p w:rsidR="00C77BF2" w:rsidRPr="0041648D" w:rsidRDefault="00C77BF2" w:rsidP="009C1FCC">
      <w:pPr>
        <w:pStyle w:val="a5"/>
        <w:jc w:val="both"/>
        <w:rPr>
          <w:rFonts w:ascii="GHEA Grapalat" w:hAnsi="GHEA Grapalat"/>
          <w:i/>
          <w:sz w:val="16"/>
          <w:szCs w:val="16"/>
          <w:lang w:val="ru-RU"/>
        </w:rPr>
      </w:pPr>
      <w:r w:rsidRPr="0041648D">
        <w:rPr>
          <w:rFonts w:ascii="GHEA Grapalat" w:hAnsi="GHEA Grapalat"/>
          <w:i/>
          <w:sz w:val="16"/>
          <w:szCs w:val="16"/>
          <w:lang w:val="ru-RU"/>
        </w:rPr>
        <w:t xml:space="preserve">-в рамках данной процедуры не применяется регулирование, установленное абзацем 4 пункта 10.2, то данный абзац исключается из приглашения, а из </w:t>
      </w:r>
      <w:r w:rsidRPr="00E813D8">
        <w:rPr>
          <w:rFonts w:ascii="GHEA Grapalat" w:hAnsi="GHEA Grapalat"/>
          <w:i/>
          <w:sz w:val="16"/>
          <w:szCs w:val="16"/>
          <w:lang w:val="ru-RU"/>
        </w:rPr>
        <w:t>абзаца 6 исключаются</w:t>
      </w:r>
      <w:r w:rsidRPr="0041648D">
        <w:rPr>
          <w:rFonts w:ascii="GHEA Grapalat" w:hAnsi="GHEA Grapalat"/>
          <w:i/>
          <w:sz w:val="16"/>
          <w:szCs w:val="16"/>
          <w:lang w:val="ru-RU"/>
        </w:rPr>
        <w:t xml:space="preserve"> слова “или приложение 3.1”;</w:t>
      </w:r>
    </w:p>
    <w:p w:rsidR="00C77BF2" w:rsidRPr="0041648D" w:rsidRDefault="00C77BF2" w:rsidP="009C1FCC">
      <w:pPr>
        <w:pStyle w:val="a5"/>
        <w:jc w:val="both"/>
        <w:rPr>
          <w:rFonts w:ascii="GHEA Grapalat" w:hAnsi="GHEA Grapalat"/>
          <w:sz w:val="16"/>
          <w:szCs w:val="16"/>
          <w:lang w:val="ru-RU"/>
        </w:rPr>
      </w:pPr>
      <w:r w:rsidRPr="0041648D">
        <w:rPr>
          <w:rFonts w:ascii="GHEA Grapalat" w:hAnsi="GHEA Grapalat"/>
          <w:i/>
          <w:sz w:val="16"/>
          <w:szCs w:val="16"/>
          <w:lang w:val="ru-RU"/>
        </w:rPr>
        <w:t xml:space="preserve">-в рамках данной процедуры применяется регулирование, установленное абзацем 4 пункта 10.2, то вместо абзацев </w:t>
      </w:r>
      <w:r w:rsidRPr="00E813D8">
        <w:rPr>
          <w:rFonts w:ascii="GHEA Grapalat" w:hAnsi="GHEA Grapalat"/>
          <w:i/>
          <w:sz w:val="16"/>
          <w:szCs w:val="16"/>
          <w:lang w:val="ru-RU"/>
        </w:rPr>
        <w:t>4 и 6</w:t>
      </w:r>
      <w:r w:rsidRPr="0041648D">
        <w:rPr>
          <w:rFonts w:ascii="GHEA Grapalat" w:hAnsi="GHEA Grapalat"/>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w:t>
      </w:r>
      <w:r w:rsidRPr="00F41DEA">
        <w:rPr>
          <w:rFonts w:ascii="GHEA Grapalat" w:hAnsi="GHEA Grapalat"/>
          <w:i/>
          <w:sz w:val="16"/>
          <w:szCs w:val="16"/>
          <w:lang w:val="ru-RU" w:bidi="ru-RU"/>
        </w:rPr>
        <w:t xml:space="preserve">уменьшается в пропорции, исчисленной в отношении суммы этого этапа. Обеспечение квалификации в виде гарантии отобранный </w:t>
      </w:r>
      <w:r w:rsidRPr="0041648D">
        <w:rPr>
          <w:rFonts w:ascii="GHEA Grapalat" w:hAnsi="GHEA Grapalat"/>
          <w:i/>
          <w:sz w:val="16"/>
          <w:szCs w:val="16"/>
          <w:lang w:val="ru-RU"/>
        </w:rPr>
        <w:t xml:space="preserve">участник представляет согласно приложению </w:t>
      </w:r>
      <w:proofErr w:type="gramStart"/>
      <w:r w:rsidRPr="0041648D">
        <w:rPr>
          <w:rFonts w:ascii="GHEA Grapalat" w:hAnsi="GHEA Grapalat"/>
          <w:i/>
          <w:sz w:val="16"/>
          <w:szCs w:val="16"/>
          <w:lang w:val="ru-RU"/>
        </w:rPr>
        <w:t>3.1 ”</w:t>
      </w:r>
      <w:proofErr w:type="gramEnd"/>
      <w:r w:rsidRPr="0041648D">
        <w:rPr>
          <w:rFonts w:ascii="GHEA Grapalat" w:hAnsi="GHEA Grapalat"/>
          <w:i/>
          <w:sz w:val="16"/>
          <w:szCs w:val="16"/>
          <w:lang w:val="ru-RU"/>
        </w:rPr>
        <w:t xml:space="preserve"> , а приложение 3 снимается с приглашения. .</w:t>
      </w:r>
    </w:p>
    <w:p w:rsidR="00C77BF2" w:rsidRPr="009C1FCC" w:rsidRDefault="00C77BF2" w:rsidP="003A28E0">
      <w:pPr>
        <w:pStyle w:val="a5"/>
        <w:rPr>
          <w:i/>
          <w:vertAlign w:val="superscript"/>
          <w:lang w:val="ru-RU"/>
        </w:rPr>
      </w:pPr>
    </w:p>
    <w:p w:rsidR="00C77BF2" w:rsidRPr="003A28E0" w:rsidRDefault="00C77BF2" w:rsidP="003A28E0">
      <w:pPr>
        <w:pStyle w:val="a5"/>
        <w:rPr>
          <w:rFonts w:ascii="GHEA Grapalat" w:hAnsi="GHEA Grapalat"/>
          <w:i/>
          <w:sz w:val="16"/>
          <w:szCs w:val="16"/>
          <w:lang w:val="ru-RU"/>
        </w:rPr>
      </w:pPr>
      <w:r w:rsidRPr="00C45D72">
        <w:rPr>
          <w:i/>
          <w:vertAlign w:val="superscript"/>
          <w:lang w:val="ru-RU"/>
        </w:rPr>
        <w:t>5</w:t>
      </w:r>
      <w:r w:rsidRPr="00C45D72">
        <w:rPr>
          <w:i/>
          <w:lang w:val="ru-RU"/>
        </w:rPr>
        <w:t xml:space="preserve"> </w:t>
      </w:r>
      <w:proofErr w:type="spellStart"/>
      <w:r w:rsidRPr="00C45D72">
        <w:rPr>
          <w:rFonts w:ascii="GHEA Grapalat" w:hAnsi="GHEA Grapalat"/>
          <w:i/>
          <w:sz w:val="16"/>
          <w:szCs w:val="16"/>
          <w:lang w:val="ru-RU"/>
        </w:rPr>
        <w:t>E</w:t>
      </w:r>
      <w:r w:rsidRPr="0041648D">
        <w:rPr>
          <w:rFonts w:ascii="GHEA Grapalat" w:hAnsi="GHEA Grapalat"/>
          <w:i/>
          <w:sz w:val="16"/>
          <w:szCs w:val="16"/>
          <w:lang w:val="ru-RU"/>
        </w:rPr>
        <w:t>сли</w:t>
      </w:r>
      <w:proofErr w:type="spellEnd"/>
      <w:r w:rsidRPr="0041648D">
        <w:rPr>
          <w:rFonts w:ascii="GHEA Grapalat" w:hAnsi="GHEA Grapalat"/>
          <w:i/>
          <w:sz w:val="16"/>
          <w:szCs w:val="16"/>
          <w:lang w:val="ru-RU"/>
        </w:rPr>
        <w:t xml:space="preserve"> цена закупаем</w:t>
      </w:r>
      <w:r>
        <w:rPr>
          <w:rFonts w:ascii="GHEA Grapalat" w:hAnsi="GHEA Grapalat"/>
          <w:i/>
          <w:sz w:val="16"/>
          <w:szCs w:val="16"/>
          <w:lang w:val="ru-RU"/>
        </w:rPr>
        <w:t xml:space="preserve">ых </w:t>
      </w:r>
      <w:r w:rsidRPr="0041648D">
        <w:rPr>
          <w:rFonts w:ascii="GHEA Grapalat" w:hAnsi="GHEA Grapalat"/>
          <w:i/>
          <w:sz w:val="16"/>
          <w:szCs w:val="16"/>
          <w:lang w:val="ru-RU"/>
        </w:rPr>
        <w:t xml:space="preserve">по заявке на закупку </w:t>
      </w:r>
      <w:r>
        <w:rPr>
          <w:rFonts w:ascii="GHEA Grapalat" w:hAnsi="GHEA Grapalat"/>
          <w:i/>
          <w:sz w:val="16"/>
          <w:szCs w:val="16"/>
          <w:lang w:val="ru-RU"/>
        </w:rPr>
        <w:t>товаров</w:t>
      </w:r>
      <w:r w:rsidRPr="0041648D">
        <w:rPr>
          <w:rFonts w:ascii="GHEA Grapalat" w:hAnsi="GHEA Grapalat"/>
          <w:i/>
          <w:sz w:val="16"/>
          <w:szCs w:val="16"/>
          <w:lang w:val="ru-RU"/>
        </w:rPr>
        <w:t xml:space="preserve"> не превышает </w:t>
      </w:r>
      <w:r>
        <w:rPr>
          <w:rFonts w:ascii="GHEA Grapalat" w:hAnsi="GHEA Grapalat"/>
          <w:i/>
          <w:sz w:val="16"/>
          <w:szCs w:val="16"/>
          <w:lang w:val="ru-RU"/>
        </w:rPr>
        <w:t xml:space="preserve">25 </w:t>
      </w:r>
      <w:r w:rsidRPr="0041648D">
        <w:rPr>
          <w:rFonts w:ascii="GHEA Grapalat" w:hAnsi="GHEA Grapalat"/>
          <w:i/>
          <w:sz w:val="16"/>
          <w:szCs w:val="16"/>
          <w:lang w:val="ru-RU"/>
        </w:rPr>
        <w:t xml:space="preserve">млн. </w:t>
      </w:r>
      <w:proofErr w:type="spellStart"/>
      <w:r w:rsidRPr="0041648D">
        <w:rPr>
          <w:rFonts w:ascii="GHEA Grapalat" w:hAnsi="GHEA Grapalat"/>
          <w:i/>
          <w:sz w:val="16"/>
          <w:szCs w:val="16"/>
          <w:lang w:val="ru-RU"/>
        </w:rPr>
        <w:t>драмов</w:t>
      </w:r>
      <w:proofErr w:type="spellEnd"/>
      <w:r w:rsidRPr="0041648D">
        <w:rPr>
          <w:rFonts w:ascii="GHEA Grapalat" w:hAnsi="GHEA Grapalat"/>
          <w:i/>
          <w:sz w:val="16"/>
          <w:szCs w:val="16"/>
          <w:lang w:val="ru-RU"/>
        </w:rPr>
        <w:t xml:space="preserve"> </w:t>
      </w:r>
      <w:proofErr w:type="spellStart"/>
      <w:r>
        <w:rPr>
          <w:rFonts w:ascii="GHEA Grapalat" w:hAnsi="GHEA Grapalat"/>
          <w:i/>
          <w:sz w:val="16"/>
          <w:szCs w:val="16"/>
          <w:lang w:val="ru-RU"/>
        </w:rPr>
        <w:t>РА</w:t>
      </w:r>
      <w:r w:rsidRPr="003A28E0">
        <w:rPr>
          <w:rFonts w:ascii="GHEA Grapalat" w:hAnsi="GHEA Grapalat"/>
          <w:i/>
          <w:sz w:val="16"/>
          <w:szCs w:val="16"/>
          <w:lang w:val="ru-RU"/>
        </w:rPr>
        <w:t>то</w:t>
      </w:r>
      <w:proofErr w:type="spellEnd"/>
      <w:r w:rsidRPr="003A28E0">
        <w:rPr>
          <w:rFonts w:ascii="GHEA Grapalat" w:hAnsi="GHEA Grapalat"/>
          <w:i/>
          <w:sz w:val="16"/>
          <w:szCs w:val="16"/>
          <w:lang w:val="ru-RU"/>
        </w:rPr>
        <w:t xml:space="preserve"> </w:t>
      </w:r>
      <w:proofErr w:type="gramStart"/>
      <w:r w:rsidRPr="003A28E0">
        <w:rPr>
          <w:rFonts w:ascii="GHEA Grapalat" w:hAnsi="GHEA Grapalat"/>
          <w:i/>
          <w:sz w:val="16"/>
          <w:szCs w:val="16"/>
          <w:lang w:val="ru-RU"/>
        </w:rPr>
        <w:t>слова</w:t>
      </w:r>
      <w:r w:rsidRPr="00C45D72">
        <w:rPr>
          <w:rFonts w:ascii="GHEA Grapalat" w:hAnsi="GHEA Grapalat"/>
          <w:i/>
          <w:sz w:val="16"/>
          <w:szCs w:val="16"/>
          <w:lang w:val="ru-RU"/>
        </w:rPr>
        <w:t xml:space="preserve"> </w:t>
      </w:r>
      <w:r w:rsidRPr="003A28E0">
        <w:rPr>
          <w:rFonts w:ascii="GHEA Grapalat" w:hAnsi="GHEA Grapalat"/>
          <w:i/>
          <w:sz w:val="16"/>
          <w:szCs w:val="16"/>
          <w:lang w:val="ru-RU"/>
        </w:rPr>
        <w:t>”банковской</w:t>
      </w:r>
      <w:proofErr w:type="gramEnd"/>
      <w:r w:rsidRPr="003A28E0">
        <w:rPr>
          <w:rFonts w:ascii="GHEA Grapalat" w:hAnsi="GHEA Grapalat"/>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C77BF2" w:rsidRPr="00BD379D" w:rsidRDefault="00C77BF2" w:rsidP="002C159F">
      <w:pPr>
        <w:pStyle w:val="a5"/>
        <w:jc w:val="both"/>
        <w:rPr>
          <w:lang w:val="ru-RU"/>
        </w:rPr>
      </w:pPr>
    </w:p>
  </w:footnote>
  <w:footnote w:id="4">
    <w:p w:rsidR="00C77BF2" w:rsidRPr="003351D2" w:rsidRDefault="00C77BF2" w:rsidP="00ED23F1">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77BF2" w:rsidRPr="003351D2" w:rsidRDefault="00C77BF2" w:rsidP="00ED23F1">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77BF2" w:rsidRPr="003351D2" w:rsidRDefault="00C77BF2" w:rsidP="00AA2AF6">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w:t>
      </w:r>
      <w:proofErr w:type="gramStart"/>
      <w:r>
        <w:rPr>
          <w:rFonts w:ascii="GHEA Grapalat" w:hAnsi="GHEA Grapalat"/>
          <w:i/>
          <w:sz w:val="20"/>
          <w:szCs w:val="20"/>
          <w:lang w:val="ru-RU"/>
        </w:rPr>
        <w:t xml:space="preserve">РА </w:t>
      </w:r>
      <w:r w:rsidRPr="003351D2">
        <w:rPr>
          <w:rFonts w:ascii="GHEA Grapalat" w:hAnsi="GHEA Grapalat"/>
          <w:i/>
          <w:sz w:val="20"/>
          <w:szCs w:val="20"/>
          <w:lang w:val="ru-RU"/>
        </w:rPr>
        <w:t>;</w:t>
      </w:r>
      <w:proofErr w:type="gramEnd"/>
    </w:p>
    <w:p w:rsidR="00C77BF2" w:rsidRPr="00B233FE" w:rsidRDefault="00C77BF2" w:rsidP="00AA2AF6">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77BF2" w:rsidRPr="003351D2" w:rsidRDefault="00C77BF2" w:rsidP="00AA2AF6">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rsidR="00C77BF2" w:rsidRPr="003351D2" w:rsidRDefault="00C77BF2" w:rsidP="00AA2AF6">
      <w:pPr>
        <w:rPr>
          <w:rFonts w:ascii="GHEA Grapalat" w:hAnsi="GHEA Grapalat"/>
          <w:i/>
          <w:sz w:val="20"/>
          <w:szCs w:val="20"/>
          <w:lang w:val="ru-RU"/>
        </w:rPr>
      </w:pPr>
    </w:p>
  </w:footnote>
  <w:footnote w:id="5">
    <w:p w:rsidR="00C77BF2" w:rsidRPr="00681B66" w:rsidRDefault="00C77BF2" w:rsidP="00681B66">
      <w:pPr>
        <w:pStyle w:val="a5"/>
        <w:jc w:val="both"/>
        <w:rPr>
          <w:lang w:val="ru-RU"/>
        </w:rPr>
      </w:pPr>
    </w:p>
  </w:footnote>
  <w:footnote w:id="6">
    <w:p w:rsidR="00C77BF2" w:rsidRPr="00080B49" w:rsidRDefault="00C77BF2" w:rsidP="008B48A0">
      <w:pPr>
        <w:pStyle w:val="a5"/>
        <w:widowControl w:val="0"/>
        <w:jc w:val="both"/>
        <w:rPr>
          <w:rFonts w:ascii="GHEA Grapalat" w:hAnsi="GHEA Grapalat"/>
          <w:sz w:val="18"/>
          <w:szCs w:val="18"/>
          <w:lang w:val="ru-RU"/>
        </w:rPr>
      </w:pPr>
      <w:r w:rsidRPr="00080B49">
        <w:rPr>
          <w:rStyle w:val="a7"/>
          <w:rFonts w:ascii="GHEA Grapalat" w:hAnsi="GHEA Grapalat"/>
          <w:sz w:val="18"/>
          <w:szCs w:val="18"/>
        </w:rPr>
        <w:footnoteRef/>
      </w:r>
      <w:r w:rsidRPr="00080B49">
        <w:rPr>
          <w:rFonts w:ascii="GHEA Grapalat" w:hAnsi="GHEA Grapalat"/>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C77BF2" w:rsidRPr="00080B49" w:rsidRDefault="00C77BF2" w:rsidP="008B48A0">
      <w:pPr>
        <w:pStyle w:val="a5"/>
        <w:widowControl w:val="0"/>
        <w:jc w:val="both"/>
        <w:rPr>
          <w:rFonts w:ascii="GHEA Grapalat" w:hAnsi="GHEA Grapalat"/>
          <w:sz w:val="18"/>
          <w:szCs w:val="18"/>
          <w:lang w:val="hy-AM"/>
        </w:rPr>
      </w:pPr>
      <w:r w:rsidRPr="00080B49">
        <w:rPr>
          <w:rFonts w:ascii="GHEA Grapalat" w:hAnsi="GHEA Grapalat"/>
          <w:sz w:val="18"/>
          <w:szCs w:val="18"/>
          <w:vertAlign w:val="superscript"/>
          <w:lang w:val="ru-RU"/>
        </w:rPr>
        <w:t xml:space="preserve"> 6,1</w:t>
      </w:r>
      <w:r w:rsidRPr="00080B49">
        <w:rPr>
          <w:rFonts w:ascii="GHEA Grapalat" w:hAnsi="GHEA Grapalat"/>
          <w:sz w:val="18"/>
          <w:szCs w:val="18"/>
          <w:lang w:val="hy-AM"/>
        </w:rPr>
        <w:t xml:space="preserve"> </w:t>
      </w:r>
      <w:r w:rsidRPr="00080B4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080B49">
        <w:rPr>
          <w:lang w:val="ru-RU"/>
        </w:rPr>
        <w:t xml:space="preserve"> </w:t>
      </w:r>
      <w:proofErr w:type="gramStart"/>
      <w:r w:rsidRPr="00080B49">
        <w:rPr>
          <w:rFonts w:ascii="GHEA Grapalat" w:hAnsi="GHEA Grapalat"/>
          <w:sz w:val="18"/>
          <w:szCs w:val="18"/>
          <w:lang w:val="hy-AM"/>
        </w:rPr>
        <w:t>« При</w:t>
      </w:r>
      <w:proofErr w:type="gramEnd"/>
      <w:r w:rsidRPr="00080B49">
        <w:rPr>
          <w:rFonts w:ascii="GHEA Grapalat" w:hAnsi="GHEA Grapalat"/>
          <w:sz w:val="18"/>
          <w:szCs w:val="18"/>
          <w:lang w:val="hy-AM"/>
        </w:rPr>
        <w:t xml:space="preserve"> этом оплата за закупку осуществляется в срок, установленный графиком </w:t>
      </w:r>
      <w:r w:rsidRPr="00080B49">
        <w:rPr>
          <w:rFonts w:ascii="GHEA Grapalat" w:hAnsi="GHEA Grapalat"/>
          <w:sz w:val="18"/>
          <w:szCs w:val="18"/>
        </w:rPr>
        <w:t>o</w:t>
      </w:r>
      <w:r w:rsidRPr="00080B49">
        <w:rPr>
          <w:rFonts w:ascii="GHEA Grapalat" w:hAnsi="GHEA Grapalat"/>
          <w:sz w:val="18"/>
          <w:szCs w:val="18"/>
          <w:lang w:val="hy-AM"/>
        </w:rPr>
        <w:t>платы настоящего Договора, в течение пяти рабочих дней.»</w:t>
      </w:r>
    </w:p>
    <w:p w:rsidR="00C77BF2" w:rsidRPr="00080B49" w:rsidRDefault="00C77BF2" w:rsidP="0022597F">
      <w:pPr>
        <w:pStyle w:val="a5"/>
        <w:widowControl w:val="0"/>
        <w:jc w:val="both"/>
        <w:rPr>
          <w:rFonts w:ascii="GHEA Grapalat" w:hAnsi="GHEA Grapalat"/>
          <w:sz w:val="18"/>
          <w:szCs w:val="18"/>
          <w:lang w:val="ru-RU"/>
        </w:rPr>
      </w:pPr>
    </w:p>
  </w:footnote>
  <w:footnote w:id="7">
    <w:p w:rsidR="00C77BF2" w:rsidRDefault="00C77BF2" w:rsidP="00066219">
      <w:pPr>
        <w:pStyle w:val="a5"/>
        <w:widowControl w:val="0"/>
        <w:jc w:val="both"/>
        <w:rPr>
          <w:rFonts w:ascii="GHEA Grapalat" w:hAnsi="GHEA Grapalat"/>
          <w:sz w:val="18"/>
          <w:szCs w:val="18"/>
          <w:vertAlign w:val="superscript"/>
          <w:lang w:val="hy-AM"/>
        </w:rPr>
      </w:pPr>
      <w:r w:rsidRPr="00080B49">
        <w:rPr>
          <w:rStyle w:val="a7"/>
          <w:rFonts w:ascii="GHEA Grapalat" w:hAnsi="GHEA Grapalat"/>
          <w:sz w:val="18"/>
          <w:szCs w:val="18"/>
        </w:rPr>
        <w:footnoteRef/>
      </w:r>
      <w:r w:rsidRPr="00080B49">
        <w:rPr>
          <w:rFonts w:ascii="GHEA Grapalat" w:hAnsi="GHEA Grapalat"/>
          <w:sz w:val="18"/>
          <w:szCs w:val="18"/>
          <w:lang w:val="ru-RU"/>
        </w:rPr>
        <w:t xml:space="preserve"> Продавец</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может</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отказаться</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от</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предложенного</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предоплаты</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или</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ее</w:t>
      </w:r>
      <w:r w:rsidRPr="00080B49">
        <w:rPr>
          <w:rFonts w:ascii="GHEA Grapalat" w:hAnsi="GHEA Grapalat" w:cs="Times Armenian"/>
          <w:sz w:val="18"/>
          <w:szCs w:val="18"/>
          <w:lang w:val="ru-RU"/>
        </w:rPr>
        <w:t xml:space="preserve"> </w:t>
      </w:r>
      <w:r w:rsidRPr="00080B49">
        <w:rPr>
          <w:rFonts w:ascii="GHEA Grapalat" w:hAnsi="GHEA Grapalat"/>
          <w:sz w:val="18"/>
          <w:szCs w:val="18"/>
          <w:lang w:val="ru-RU"/>
        </w:rPr>
        <w:t>части</w:t>
      </w:r>
      <w:r w:rsidRPr="00080B49">
        <w:rPr>
          <w:rFonts w:ascii="GHEA Grapalat" w:hAnsi="GHEA Grapalat" w:cs="Times Armenian"/>
          <w:sz w:val="18"/>
          <w:szCs w:val="18"/>
          <w:lang w:val="ru-RU"/>
        </w:rPr>
        <w:t>.</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При</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этом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в</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заключаемом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договоре</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предоплата</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устанавливается</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в</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размере</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согласованном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между</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покупателем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и</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продавцом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Если</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договором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не</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предусмотрено</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предоставление</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предоплаты</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то</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настоящий</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пункт</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исключается</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из</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проекта</w:t>
      </w:r>
      <w:r w:rsidRPr="00051627">
        <w:rPr>
          <w:rFonts w:ascii="GHEA Grapalat" w:hAnsi="GHEA Grapalat" w:cs="Times Armenian"/>
          <w:sz w:val="18"/>
          <w:szCs w:val="18"/>
          <w:lang w:val="ru-RU"/>
        </w:rPr>
        <w:t>.</w:t>
      </w:r>
      <w:r w:rsidRPr="00066219">
        <w:rPr>
          <w:rFonts w:ascii="GHEA Grapalat" w:hAnsi="GHEA Grapalat"/>
          <w:sz w:val="18"/>
          <w:szCs w:val="18"/>
          <w:vertAlign w:val="superscript"/>
          <w:lang w:val="hy-AM"/>
        </w:rPr>
        <w:t xml:space="preserve"> </w:t>
      </w:r>
    </w:p>
    <w:p w:rsidR="00C77BF2" w:rsidRPr="00051627" w:rsidRDefault="00C77BF2" w:rsidP="0022597F">
      <w:pPr>
        <w:pStyle w:val="a5"/>
        <w:jc w:val="both"/>
        <w:rPr>
          <w:rFonts w:ascii="GHEA Grapalat" w:hAnsi="GHEA Grapalat"/>
          <w:sz w:val="18"/>
          <w:szCs w:val="18"/>
          <w:lang w:val="ru-RU"/>
        </w:rPr>
      </w:pPr>
    </w:p>
  </w:footnote>
  <w:footnote w:id="8">
    <w:p w:rsidR="00C77BF2" w:rsidRPr="00DC2B68" w:rsidRDefault="00C77BF2" w:rsidP="0022597F">
      <w:pPr>
        <w:pStyle w:val="a5"/>
        <w:jc w:val="both"/>
        <w:rPr>
          <w:rFonts w:ascii="GHEA Grapalat" w:hAnsi="GHEA Grapalat"/>
          <w:sz w:val="18"/>
          <w:lang w:val="ru-RU"/>
        </w:rPr>
      </w:pPr>
      <w:r w:rsidRPr="00051627">
        <w:rPr>
          <w:rStyle w:val="a7"/>
          <w:rFonts w:ascii="GHEA Grapalat" w:hAnsi="GHEA Grapalat"/>
          <w:sz w:val="18"/>
          <w:szCs w:val="18"/>
        </w:rPr>
        <w:footnoteRef/>
      </w:r>
      <w:r w:rsidRPr="00051627">
        <w:rPr>
          <w:rFonts w:ascii="GHEA Grapalat" w:hAnsi="GHEA Grapalat"/>
          <w:sz w:val="18"/>
          <w:szCs w:val="18"/>
          <w:lang w:val="ru-RU"/>
        </w:rPr>
        <w:t xml:space="preserve"> Настоящий</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пункт</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снимается</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из</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проекта</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договора</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если</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приобретаемый</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товар</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не</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является</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основным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средством</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А</w:t>
      </w:r>
      <w:r w:rsidRPr="00051627">
        <w:rPr>
          <w:rFonts w:ascii="GHEA Grapalat" w:hAnsi="GHEA Grapalat" w:cs="Times Armenian"/>
          <w:sz w:val="18"/>
          <w:szCs w:val="18"/>
          <w:lang w:val="ru-RU"/>
        </w:rPr>
        <w:t xml:space="preserve"> </w:t>
      </w:r>
      <w:r w:rsidRPr="00051627">
        <w:rPr>
          <w:rFonts w:ascii="GHEA Grapalat" w:hAnsi="GHEA Grapalat"/>
          <w:sz w:val="18"/>
          <w:szCs w:val="18"/>
          <w:lang w:val="ru-RU"/>
        </w:rPr>
        <w:t>если</w:t>
      </w:r>
      <w:r w:rsidRPr="00DC2B68">
        <w:rPr>
          <w:rFonts w:ascii="GHEA Grapalat" w:hAnsi="GHEA Grapalat" w:cs="Times Armenian"/>
          <w:sz w:val="18"/>
          <w:lang w:val="ru-RU"/>
        </w:rPr>
        <w:t xml:space="preserve"> </w:t>
      </w:r>
      <w:r w:rsidRPr="00DC2B68">
        <w:rPr>
          <w:rFonts w:ascii="GHEA Grapalat" w:hAnsi="GHEA Grapalat"/>
          <w:sz w:val="18"/>
          <w:lang w:val="ru-RU"/>
        </w:rPr>
        <w:t>приобретаемый</w:t>
      </w:r>
      <w:r w:rsidRPr="00DC2B68">
        <w:rPr>
          <w:rFonts w:ascii="GHEA Grapalat" w:hAnsi="GHEA Grapalat" w:cs="Times Armenian"/>
          <w:sz w:val="18"/>
          <w:lang w:val="ru-RU"/>
        </w:rPr>
        <w:t xml:space="preserve"> </w:t>
      </w:r>
      <w:r w:rsidRPr="00DC2B68">
        <w:rPr>
          <w:rFonts w:ascii="GHEA Grapalat" w:hAnsi="GHEA Grapalat"/>
          <w:sz w:val="18"/>
          <w:lang w:val="ru-RU"/>
        </w:rPr>
        <w:t>товар</w:t>
      </w:r>
      <w:r w:rsidRPr="00DC2B68">
        <w:rPr>
          <w:rFonts w:ascii="GHEA Grapalat" w:hAnsi="GHEA Grapalat" w:cs="Times Armenian"/>
          <w:sz w:val="18"/>
          <w:lang w:val="ru-RU"/>
        </w:rPr>
        <w:t xml:space="preserve"> </w:t>
      </w:r>
      <w:r w:rsidRPr="00DC2B68">
        <w:rPr>
          <w:rFonts w:ascii="GHEA Grapalat" w:hAnsi="GHEA Grapalat"/>
          <w:sz w:val="18"/>
          <w:lang w:val="ru-RU"/>
        </w:rPr>
        <w:t>является</w:t>
      </w:r>
      <w:r w:rsidRPr="00DC2B68">
        <w:rPr>
          <w:rFonts w:ascii="GHEA Grapalat" w:hAnsi="GHEA Grapalat" w:cs="Times Armenian"/>
          <w:sz w:val="18"/>
          <w:lang w:val="ru-RU"/>
        </w:rPr>
        <w:t xml:space="preserve"> </w:t>
      </w:r>
      <w:r w:rsidRPr="00DC2B68">
        <w:rPr>
          <w:rFonts w:ascii="GHEA Grapalat" w:hAnsi="GHEA Grapalat"/>
          <w:sz w:val="18"/>
          <w:lang w:val="ru-RU"/>
        </w:rPr>
        <w:t>основным</w:t>
      </w:r>
      <w:r w:rsidRPr="00DC2B68">
        <w:rPr>
          <w:rFonts w:ascii="GHEA Grapalat" w:hAnsi="GHEA Grapalat" w:cs="Times Armenian"/>
          <w:sz w:val="18"/>
          <w:lang w:val="ru-RU"/>
        </w:rPr>
        <w:t xml:space="preserve"> </w:t>
      </w:r>
      <w:r w:rsidRPr="00DC2B68">
        <w:rPr>
          <w:rFonts w:ascii="GHEA Grapalat" w:hAnsi="GHEA Grapalat"/>
          <w:sz w:val="18"/>
          <w:lang w:val="ru-RU"/>
        </w:rPr>
        <w:t>средством</w:t>
      </w:r>
      <w:r w:rsidRPr="00DC2B68">
        <w:rPr>
          <w:rFonts w:ascii="GHEA Grapalat" w:hAnsi="GHEA Grapalat" w:cs="Times Armenian"/>
          <w:sz w:val="18"/>
          <w:lang w:val="ru-RU"/>
        </w:rPr>
        <w:t xml:space="preserve">, </w:t>
      </w:r>
      <w:r w:rsidRPr="00DC2B68">
        <w:rPr>
          <w:rFonts w:ascii="GHEA Grapalat" w:hAnsi="GHEA Grapalat"/>
          <w:sz w:val="18"/>
          <w:lang w:val="ru-RU"/>
        </w:rPr>
        <w:t>гарантийный</w:t>
      </w:r>
      <w:r w:rsidRPr="00DC2B68">
        <w:rPr>
          <w:rFonts w:ascii="GHEA Grapalat" w:hAnsi="GHEA Grapalat" w:cs="Times Armenian"/>
          <w:sz w:val="18"/>
          <w:lang w:val="ru-RU"/>
        </w:rPr>
        <w:t xml:space="preserve"> </w:t>
      </w:r>
      <w:r w:rsidRPr="00DC2B68">
        <w:rPr>
          <w:rFonts w:ascii="GHEA Grapalat" w:hAnsi="GHEA Grapalat"/>
          <w:sz w:val="18"/>
          <w:lang w:val="ru-RU"/>
        </w:rPr>
        <w:t>срок</w:t>
      </w:r>
      <w:r w:rsidRPr="00DC2B68">
        <w:rPr>
          <w:rFonts w:ascii="GHEA Grapalat" w:hAnsi="GHEA Grapalat" w:cs="Times Armenian"/>
          <w:sz w:val="18"/>
          <w:lang w:val="ru-RU"/>
        </w:rPr>
        <w:t xml:space="preserve"> </w:t>
      </w:r>
      <w:r w:rsidRPr="00DC2B68">
        <w:rPr>
          <w:rFonts w:ascii="GHEA Grapalat" w:hAnsi="GHEA Grapalat"/>
          <w:sz w:val="18"/>
          <w:lang w:val="ru-RU"/>
        </w:rPr>
        <w:t>не</w:t>
      </w:r>
      <w:r w:rsidRPr="00DC2B68">
        <w:rPr>
          <w:rFonts w:ascii="GHEA Grapalat" w:hAnsi="GHEA Grapalat" w:cs="Times Armenian"/>
          <w:sz w:val="18"/>
          <w:lang w:val="ru-RU"/>
        </w:rPr>
        <w:t xml:space="preserve"> </w:t>
      </w:r>
      <w:r w:rsidRPr="00DC2B68">
        <w:rPr>
          <w:rFonts w:ascii="GHEA Grapalat" w:hAnsi="GHEA Grapalat"/>
          <w:sz w:val="18"/>
          <w:lang w:val="ru-RU"/>
        </w:rPr>
        <w:t>должен</w:t>
      </w:r>
      <w:r w:rsidRPr="00DC2B68">
        <w:rPr>
          <w:rFonts w:ascii="GHEA Grapalat" w:hAnsi="GHEA Grapalat" w:cs="Times Armenian"/>
          <w:sz w:val="18"/>
          <w:lang w:val="ru-RU"/>
        </w:rPr>
        <w:t xml:space="preserve"> </w:t>
      </w:r>
      <w:r w:rsidRPr="00DC2B68">
        <w:rPr>
          <w:rFonts w:ascii="GHEA Grapalat" w:hAnsi="GHEA Grapalat"/>
          <w:sz w:val="18"/>
          <w:lang w:val="ru-RU"/>
        </w:rPr>
        <w:t>превышать</w:t>
      </w:r>
      <w:r w:rsidRPr="00DC2B68">
        <w:rPr>
          <w:rFonts w:ascii="GHEA Grapalat" w:hAnsi="GHEA Grapalat" w:cs="Times Armenian"/>
          <w:sz w:val="18"/>
          <w:lang w:val="ru-RU"/>
        </w:rPr>
        <w:t xml:space="preserve"> 365 </w:t>
      </w:r>
      <w:r w:rsidRPr="00DC2B68">
        <w:rPr>
          <w:rFonts w:ascii="GHEA Grapalat" w:hAnsi="GHEA Grapalat"/>
          <w:sz w:val="18"/>
          <w:lang w:val="ru-RU"/>
        </w:rPr>
        <w:t>календарных</w:t>
      </w:r>
      <w:r w:rsidRPr="00DC2B68">
        <w:rPr>
          <w:rFonts w:ascii="GHEA Grapalat" w:hAnsi="GHEA Grapalat" w:cs="Times Armenian"/>
          <w:sz w:val="18"/>
          <w:lang w:val="ru-RU"/>
        </w:rPr>
        <w:t xml:space="preserve"> </w:t>
      </w:r>
      <w:r w:rsidRPr="00DC2B68">
        <w:rPr>
          <w:rFonts w:ascii="GHEA Grapalat" w:hAnsi="GHEA Grapalat"/>
          <w:sz w:val="18"/>
          <w:lang w:val="ru-RU"/>
        </w:rPr>
        <w:t>дней.</w:t>
      </w:r>
    </w:p>
  </w:footnote>
  <w:footnote w:id="9">
    <w:p w:rsidR="00C77BF2" w:rsidRPr="00C51EC8" w:rsidRDefault="00C77BF2" w:rsidP="0022597F">
      <w:pPr>
        <w:pStyle w:val="a5"/>
        <w:rPr>
          <w:rFonts w:ascii="GHEA Grapalat" w:hAnsi="GHEA Grapalat"/>
          <w:sz w:val="16"/>
          <w:lang w:val="ru-RU"/>
        </w:rPr>
      </w:pPr>
      <w:r w:rsidRPr="00C51EC8">
        <w:rPr>
          <w:rStyle w:val="a7"/>
          <w:rFonts w:ascii="GHEA Grapalat" w:hAnsi="GHEA Grapalat"/>
          <w:sz w:val="16"/>
        </w:rPr>
        <w:footnoteRef/>
      </w:r>
      <w:r w:rsidRPr="00C51EC8">
        <w:rPr>
          <w:rFonts w:ascii="GHEA Grapalat" w:hAnsi="GHEA Grapalat"/>
          <w:sz w:val="16"/>
          <w:lang w:val="ru-RU"/>
        </w:rPr>
        <w:t xml:space="preserve"> Если</w:t>
      </w:r>
      <w:r w:rsidRPr="00C51EC8">
        <w:rPr>
          <w:rFonts w:ascii="GHEA Grapalat" w:hAnsi="GHEA Grapalat" w:cs="Times Armenian"/>
          <w:sz w:val="16"/>
          <w:lang w:val="ru-RU"/>
        </w:rPr>
        <w:t xml:space="preserve"> </w:t>
      </w:r>
      <w:r w:rsidRPr="00C51EC8">
        <w:rPr>
          <w:rFonts w:ascii="GHEA Grapalat" w:hAnsi="GHEA Grapalat"/>
          <w:sz w:val="16"/>
          <w:lang w:val="ru-RU"/>
        </w:rPr>
        <w:t>договор</w:t>
      </w:r>
      <w:r w:rsidRPr="00C51EC8">
        <w:rPr>
          <w:rFonts w:ascii="GHEA Grapalat" w:hAnsi="GHEA Grapalat" w:cs="Times Armenian"/>
          <w:sz w:val="16"/>
          <w:lang w:val="ru-RU"/>
        </w:rPr>
        <w:t xml:space="preserve"> </w:t>
      </w:r>
      <w:r w:rsidRPr="00C51EC8">
        <w:rPr>
          <w:rFonts w:ascii="GHEA Grapalat" w:hAnsi="GHEA Grapalat"/>
          <w:sz w:val="16"/>
          <w:lang w:val="ru-RU"/>
        </w:rPr>
        <w:t>заключен</w:t>
      </w:r>
      <w:r w:rsidRPr="00C51EC8">
        <w:rPr>
          <w:rFonts w:ascii="GHEA Grapalat" w:hAnsi="GHEA Grapalat" w:cs="Times Armenian"/>
          <w:sz w:val="16"/>
          <w:lang w:val="ru-RU"/>
        </w:rPr>
        <w:t xml:space="preserve"> </w:t>
      </w:r>
      <w:r w:rsidRPr="00C51EC8">
        <w:rPr>
          <w:rFonts w:ascii="GHEA Grapalat" w:hAnsi="GHEA Grapalat"/>
          <w:sz w:val="16"/>
          <w:lang w:val="ru-RU"/>
        </w:rPr>
        <w:t>на</w:t>
      </w:r>
      <w:r w:rsidRPr="00C51EC8">
        <w:rPr>
          <w:rFonts w:ascii="GHEA Grapalat" w:hAnsi="GHEA Grapalat" w:cs="Times Armenian"/>
          <w:sz w:val="16"/>
          <w:lang w:val="ru-RU"/>
        </w:rPr>
        <w:t xml:space="preserve"> </w:t>
      </w:r>
      <w:r w:rsidRPr="00C51EC8">
        <w:rPr>
          <w:rFonts w:ascii="GHEA Grapalat" w:hAnsi="GHEA Grapalat"/>
          <w:sz w:val="16"/>
          <w:lang w:val="ru-RU"/>
        </w:rPr>
        <w:t>основании</w:t>
      </w:r>
      <w:r w:rsidRPr="00C51EC8">
        <w:rPr>
          <w:rFonts w:ascii="GHEA Grapalat" w:hAnsi="GHEA Grapalat" w:cs="Times Armenian"/>
          <w:sz w:val="16"/>
          <w:lang w:val="ru-RU"/>
        </w:rPr>
        <w:t xml:space="preserve"> </w:t>
      </w:r>
      <w:r w:rsidRPr="00C51EC8">
        <w:rPr>
          <w:rFonts w:ascii="GHEA Grapalat" w:hAnsi="GHEA Grapalat"/>
          <w:sz w:val="16"/>
          <w:lang w:val="ru-RU"/>
        </w:rPr>
        <w:t>пункта</w:t>
      </w:r>
      <w:r w:rsidRPr="00C51EC8">
        <w:rPr>
          <w:rFonts w:ascii="GHEA Grapalat" w:hAnsi="GHEA Grapalat" w:cs="Times Armenian"/>
          <w:sz w:val="16"/>
          <w:lang w:val="ru-RU"/>
        </w:rPr>
        <w:t xml:space="preserve"> 6 </w:t>
      </w:r>
      <w:r w:rsidRPr="00C51EC8">
        <w:rPr>
          <w:rFonts w:ascii="GHEA Grapalat" w:hAnsi="GHEA Grapalat"/>
          <w:sz w:val="16"/>
          <w:lang w:val="ru-RU"/>
        </w:rPr>
        <w:t>статьи</w:t>
      </w:r>
      <w:r w:rsidRPr="00C51EC8">
        <w:rPr>
          <w:rFonts w:ascii="GHEA Grapalat" w:hAnsi="GHEA Grapalat" w:cs="Times Armenian"/>
          <w:sz w:val="16"/>
          <w:lang w:val="ru-RU"/>
        </w:rPr>
        <w:t xml:space="preserve"> 15 </w:t>
      </w:r>
      <w:r w:rsidRPr="00C51EC8">
        <w:rPr>
          <w:rFonts w:ascii="GHEA Grapalat" w:hAnsi="GHEA Grapalat"/>
          <w:sz w:val="16"/>
          <w:lang w:val="ru-RU"/>
        </w:rPr>
        <w:t>Закона</w:t>
      </w:r>
      <w:r w:rsidRPr="00C51EC8">
        <w:rPr>
          <w:rFonts w:ascii="GHEA Grapalat" w:hAnsi="GHEA Grapalat" w:cs="Times Armenian"/>
          <w:sz w:val="16"/>
          <w:lang w:val="ru-RU"/>
        </w:rPr>
        <w:t xml:space="preserve"> </w:t>
      </w:r>
      <w:r w:rsidRPr="00C51EC8">
        <w:rPr>
          <w:rFonts w:ascii="GHEA Grapalat" w:hAnsi="GHEA Grapalat"/>
          <w:sz w:val="16"/>
          <w:lang w:val="ru-RU"/>
        </w:rPr>
        <w:t>РА</w:t>
      </w:r>
      <w:r w:rsidRPr="00C51EC8">
        <w:rPr>
          <w:rFonts w:ascii="GHEA Grapalat" w:hAnsi="GHEA Grapalat" w:cs="Times Armenian"/>
          <w:sz w:val="16"/>
          <w:lang w:val="ru-RU"/>
        </w:rPr>
        <w:t xml:space="preserve"> "</w:t>
      </w:r>
      <w:r w:rsidRPr="00C51EC8">
        <w:rPr>
          <w:rFonts w:ascii="GHEA Grapalat" w:hAnsi="GHEA Grapalat"/>
          <w:sz w:val="16"/>
          <w:lang w:val="ru-RU"/>
        </w:rPr>
        <w:t>О</w:t>
      </w:r>
      <w:r w:rsidRPr="00C51EC8">
        <w:rPr>
          <w:rFonts w:ascii="GHEA Grapalat" w:hAnsi="GHEA Grapalat" w:cs="Times Armenian"/>
          <w:sz w:val="16"/>
          <w:lang w:val="ru-RU"/>
        </w:rPr>
        <w:t xml:space="preserve"> </w:t>
      </w:r>
      <w:r w:rsidRPr="00C51EC8">
        <w:rPr>
          <w:rFonts w:ascii="GHEA Grapalat" w:hAnsi="GHEA Grapalat"/>
          <w:sz w:val="16"/>
          <w:lang w:val="ru-RU"/>
        </w:rPr>
        <w:t>закупках</w:t>
      </w:r>
      <w:r w:rsidRPr="00C51EC8">
        <w:rPr>
          <w:rFonts w:ascii="GHEA Grapalat" w:hAnsi="GHEA Grapalat" w:cs="Times Armenian"/>
          <w:sz w:val="16"/>
          <w:lang w:val="ru-RU"/>
        </w:rPr>
        <w:t xml:space="preserve">", </w:t>
      </w:r>
      <w:r w:rsidRPr="00C51EC8">
        <w:rPr>
          <w:rFonts w:ascii="GHEA Grapalat" w:hAnsi="GHEA Grapalat"/>
          <w:sz w:val="16"/>
          <w:lang w:val="ru-RU"/>
        </w:rPr>
        <w:t>то</w:t>
      </w:r>
      <w:r w:rsidRPr="00C51EC8">
        <w:rPr>
          <w:rFonts w:ascii="GHEA Grapalat" w:hAnsi="GHEA Grapalat" w:cs="Times Armenian"/>
          <w:sz w:val="16"/>
          <w:lang w:val="ru-RU"/>
        </w:rPr>
        <w:t xml:space="preserve"> </w:t>
      </w:r>
      <w:r w:rsidRPr="00C51EC8">
        <w:rPr>
          <w:rFonts w:ascii="GHEA Grapalat" w:hAnsi="GHEA Grapalat"/>
          <w:sz w:val="16"/>
          <w:lang w:val="ru-RU"/>
        </w:rPr>
        <w:t>штраф</w:t>
      </w:r>
      <w:r w:rsidRPr="00C51EC8">
        <w:rPr>
          <w:rFonts w:ascii="GHEA Grapalat" w:hAnsi="GHEA Grapalat" w:cs="Times Armenian"/>
          <w:sz w:val="16"/>
          <w:lang w:val="ru-RU"/>
        </w:rPr>
        <w:t xml:space="preserve"> </w:t>
      </w:r>
      <w:r w:rsidRPr="00C51EC8">
        <w:rPr>
          <w:rFonts w:ascii="GHEA Grapalat" w:hAnsi="GHEA Grapalat"/>
          <w:sz w:val="16"/>
          <w:lang w:val="ru-RU"/>
        </w:rPr>
        <w:t>рассчитывается</w:t>
      </w:r>
      <w:r w:rsidRPr="00C51EC8">
        <w:rPr>
          <w:rFonts w:ascii="GHEA Grapalat" w:hAnsi="GHEA Grapalat" w:cs="Times Armenian"/>
          <w:sz w:val="16"/>
          <w:lang w:val="ru-RU"/>
        </w:rPr>
        <w:t xml:space="preserve"> </w:t>
      </w:r>
      <w:r w:rsidRPr="00C51EC8">
        <w:rPr>
          <w:rFonts w:ascii="GHEA Grapalat" w:hAnsi="GHEA Grapalat"/>
          <w:sz w:val="16"/>
          <w:lang w:val="ru-RU"/>
        </w:rPr>
        <w:t>по</w:t>
      </w:r>
      <w:r w:rsidRPr="00C51EC8">
        <w:rPr>
          <w:rFonts w:ascii="GHEA Grapalat" w:hAnsi="GHEA Grapalat" w:cs="Times Armenian"/>
          <w:sz w:val="16"/>
          <w:lang w:val="ru-RU"/>
        </w:rPr>
        <w:t xml:space="preserve"> </w:t>
      </w:r>
      <w:r w:rsidRPr="00C51EC8">
        <w:rPr>
          <w:rFonts w:ascii="GHEA Grapalat" w:hAnsi="GHEA Grapalat"/>
          <w:sz w:val="16"/>
          <w:lang w:val="ru-RU"/>
        </w:rPr>
        <w:t>отношению</w:t>
      </w:r>
      <w:r w:rsidRPr="00C51EC8">
        <w:rPr>
          <w:rFonts w:ascii="GHEA Grapalat" w:hAnsi="GHEA Grapalat" w:cs="Times Armenian"/>
          <w:sz w:val="16"/>
          <w:lang w:val="ru-RU"/>
        </w:rPr>
        <w:t xml:space="preserve"> </w:t>
      </w:r>
      <w:r w:rsidRPr="00C51EC8">
        <w:rPr>
          <w:rFonts w:ascii="GHEA Grapalat" w:hAnsi="GHEA Grapalat"/>
          <w:sz w:val="16"/>
          <w:lang w:val="ru-RU"/>
        </w:rPr>
        <w:t>к</w:t>
      </w:r>
      <w:r w:rsidRPr="00C51EC8">
        <w:rPr>
          <w:rFonts w:ascii="GHEA Grapalat" w:hAnsi="GHEA Grapalat" w:cs="Times Armenian"/>
          <w:sz w:val="16"/>
          <w:lang w:val="ru-RU"/>
        </w:rPr>
        <w:t xml:space="preserve"> </w:t>
      </w:r>
      <w:r w:rsidRPr="00C51EC8">
        <w:rPr>
          <w:rFonts w:ascii="GHEA Grapalat" w:hAnsi="GHEA Grapalat"/>
          <w:sz w:val="16"/>
          <w:lang w:val="ru-RU"/>
        </w:rPr>
        <w:t>цене</w:t>
      </w:r>
      <w:r w:rsidRPr="00C51EC8">
        <w:rPr>
          <w:rFonts w:ascii="GHEA Grapalat" w:hAnsi="GHEA Grapalat" w:cs="Times Armenian"/>
          <w:sz w:val="16"/>
          <w:lang w:val="ru-RU"/>
        </w:rPr>
        <w:t xml:space="preserve"> </w:t>
      </w:r>
      <w:r w:rsidRPr="00C51EC8">
        <w:rPr>
          <w:rFonts w:ascii="GHEA Grapalat" w:hAnsi="GHEA Grapalat"/>
          <w:sz w:val="16"/>
          <w:lang w:val="ru-RU"/>
        </w:rPr>
        <w:t>соглашения</w:t>
      </w:r>
      <w:r w:rsidRPr="00C51EC8">
        <w:rPr>
          <w:rFonts w:ascii="GHEA Grapalat" w:hAnsi="GHEA Grapalat" w:cs="Times Armenian"/>
          <w:sz w:val="16"/>
          <w:lang w:val="ru-RU"/>
        </w:rPr>
        <w:t xml:space="preserve">, </w:t>
      </w:r>
      <w:r w:rsidRPr="00C51EC8">
        <w:rPr>
          <w:rFonts w:ascii="GHEA Grapalat" w:hAnsi="GHEA Grapalat"/>
          <w:sz w:val="16"/>
          <w:lang w:val="ru-RU"/>
        </w:rPr>
        <w:t>в</w:t>
      </w:r>
      <w:r w:rsidRPr="00C51EC8">
        <w:rPr>
          <w:rFonts w:ascii="GHEA Grapalat" w:hAnsi="GHEA Grapalat" w:cs="Times Armenian"/>
          <w:sz w:val="16"/>
          <w:lang w:val="ru-RU"/>
        </w:rPr>
        <w:t xml:space="preserve"> </w:t>
      </w:r>
      <w:r w:rsidRPr="00C51EC8">
        <w:rPr>
          <w:rFonts w:ascii="GHEA Grapalat" w:hAnsi="GHEA Grapalat"/>
          <w:sz w:val="16"/>
          <w:lang w:val="ru-RU"/>
        </w:rPr>
        <w:t>рамках</w:t>
      </w:r>
      <w:r w:rsidRPr="00C51EC8">
        <w:rPr>
          <w:rFonts w:ascii="GHEA Grapalat" w:hAnsi="GHEA Grapalat" w:cs="Times Armenian"/>
          <w:sz w:val="16"/>
          <w:lang w:val="ru-RU"/>
        </w:rPr>
        <w:t xml:space="preserve"> </w:t>
      </w:r>
      <w:r w:rsidRPr="00C51EC8">
        <w:rPr>
          <w:rFonts w:ascii="GHEA Grapalat" w:hAnsi="GHEA Grapalat"/>
          <w:sz w:val="16"/>
          <w:lang w:val="ru-RU"/>
        </w:rPr>
        <w:t>которого</w:t>
      </w:r>
      <w:r w:rsidRPr="00C51EC8">
        <w:rPr>
          <w:rFonts w:ascii="GHEA Grapalat" w:hAnsi="GHEA Grapalat" w:cs="Times Armenian"/>
          <w:sz w:val="16"/>
          <w:lang w:val="ru-RU"/>
        </w:rPr>
        <w:t xml:space="preserve"> </w:t>
      </w:r>
      <w:r w:rsidRPr="00C51EC8">
        <w:rPr>
          <w:rFonts w:ascii="GHEA Grapalat" w:hAnsi="GHEA Grapalat"/>
          <w:sz w:val="16"/>
          <w:lang w:val="ru-RU"/>
        </w:rPr>
        <w:t>зафиксировано</w:t>
      </w:r>
      <w:r w:rsidRPr="00C51EC8">
        <w:rPr>
          <w:rFonts w:ascii="GHEA Grapalat" w:hAnsi="GHEA Grapalat" w:cs="Times Armenian"/>
          <w:sz w:val="16"/>
          <w:lang w:val="ru-RU"/>
        </w:rPr>
        <w:t xml:space="preserve"> </w:t>
      </w:r>
      <w:r w:rsidRPr="00C51EC8">
        <w:rPr>
          <w:rFonts w:ascii="GHEA Grapalat" w:hAnsi="GHEA Grapalat"/>
          <w:sz w:val="16"/>
          <w:lang w:val="ru-RU"/>
        </w:rPr>
        <w:t>обстоятельство</w:t>
      </w:r>
      <w:r w:rsidRPr="00C51EC8">
        <w:rPr>
          <w:rFonts w:ascii="GHEA Grapalat" w:hAnsi="GHEA Grapalat" w:cs="Times Armenian"/>
          <w:sz w:val="16"/>
          <w:lang w:val="ru-RU"/>
        </w:rPr>
        <w:t xml:space="preserve"> </w:t>
      </w:r>
      <w:r w:rsidRPr="00C51EC8">
        <w:rPr>
          <w:rFonts w:ascii="GHEA Grapalat" w:hAnsi="GHEA Grapalat"/>
          <w:sz w:val="16"/>
          <w:lang w:val="ru-RU"/>
        </w:rPr>
        <w:t>неисполнения</w:t>
      </w:r>
      <w:r w:rsidRPr="00C51EC8">
        <w:rPr>
          <w:rFonts w:ascii="GHEA Grapalat" w:hAnsi="GHEA Grapalat" w:cs="Times Armenian"/>
          <w:sz w:val="16"/>
          <w:lang w:val="ru-RU"/>
        </w:rPr>
        <w:t xml:space="preserve"> </w:t>
      </w:r>
      <w:r w:rsidRPr="00C51EC8">
        <w:rPr>
          <w:rFonts w:ascii="GHEA Grapalat" w:hAnsi="GHEA Grapalat"/>
          <w:sz w:val="16"/>
          <w:lang w:val="ru-RU"/>
        </w:rPr>
        <w:t>или</w:t>
      </w:r>
      <w:r w:rsidRPr="00C51EC8">
        <w:rPr>
          <w:rFonts w:ascii="GHEA Grapalat" w:hAnsi="GHEA Grapalat" w:cs="Times Armenian"/>
          <w:sz w:val="16"/>
          <w:lang w:val="ru-RU"/>
        </w:rPr>
        <w:t xml:space="preserve"> </w:t>
      </w:r>
      <w:r w:rsidRPr="00C51EC8">
        <w:rPr>
          <w:rFonts w:ascii="GHEA Grapalat" w:hAnsi="GHEA Grapalat"/>
          <w:sz w:val="16"/>
          <w:lang w:val="ru-RU"/>
        </w:rPr>
        <w:t>ненадлежащего</w:t>
      </w:r>
      <w:r w:rsidRPr="00C51EC8">
        <w:rPr>
          <w:rFonts w:ascii="GHEA Grapalat" w:hAnsi="GHEA Grapalat" w:cs="Times Armenian"/>
          <w:sz w:val="16"/>
          <w:lang w:val="ru-RU"/>
        </w:rPr>
        <w:t xml:space="preserve"> </w:t>
      </w:r>
      <w:r w:rsidRPr="00C51EC8">
        <w:rPr>
          <w:rFonts w:ascii="GHEA Grapalat" w:hAnsi="GHEA Grapalat"/>
          <w:sz w:val="16"/>
          <w:lang w:val="ru-RU"/>
        </w:rPr>
        <w:t>исполнения</w:t>
      </w:r>
      <w:r w:rsidRPr="00C51EC8">
        <w:rPr>
          <w:rFonts w:ascii="GHEA Grapalat" w:hAnsi="GHEA Grapalat" w:cs="Times Armenian"/>
          <w:sz w:val="16"/>
          <w:lang w:val="ru-RU"/>
        </w:rPr>
        <w:t xml:space="preserve"> </w:t>
      </w:r>
      <w:r w:rsidRPr="00C51EC8">
        <w:rPr>
          <w:rFonts w:ascii="GHEA Grapalat" w:hAnsi="GHEA Grapalat"/>
          <w:sz w:val="16"/>
          <w:lang w:val="ru-RU"/>
        </w:rPr>
        <w:t>взятых</w:t>
      </w:r>
      <w:r w:rsidRPr="00C51EC8">
        <w:rPr>
          <w:rFonts w:ascii="GHEA Grapalat" w:hAnsi="GHEA Grapalat" w:cs="Times Armenian"/>
          <w:sz w:val="16"/>
          <w:lang w:val="ru-RU"/>
        </w:rPr>
        <w:t xml:space="preserve"> </w:t>
      </w:r>
      <w:r w:rsidRPr="00C51EC8">
        <w:rPr>
          <w:rFonts w:ascii="GHEA Grapalat" w:hAnsi="GHEA Grapalat"/>
          <w:sz w:val="16"/>
          <w:lang w:val="ru-RU"/>
        </w:rPr>
        <w:t>на</w:t>
      </w:r>
      <w:r w:rsidRPr="00C51EC8">
        <w:rPr>
          <w:rFonts w:ascii="GHEA Grapalat" w:hAnsi="GHEA Grapalat" w:cs="Times Armenian"/>
          <w:sz w:val="16"/>
          <w:lang w:val="ru-RU"/>
        </w:rPr>
        <w:t xml:space="preserve"> </w:t>
      </w:r>
      <w:r w:rsidRPr="00C51EC8">
        <w:rPr>
          <w:rFonts w:ascii="GHEA Grapalat" w:hAnsi="GHEA Grapalat"/>
          <w:sz w:val="16"/>
          <w:lang w:val="ru-RU"/>
        </w:rPr>
        <w:t>себя</w:t>
      </w:r>
      <w:r w:rsidRPr="00C51EC8">
        <w:rPr>
          <w:rFonts w:ascii="GHEA Grapalat" w:hAnsi="GHEA Grapalat" w:cs="Times Armenian"/>
          <w:sz w:val="16"/>
          <w:lang w:val="ru-RU"/>
        </w:rPr>
        <w:t xml:space="preserve"> </w:t>
      </w:r>
      <w:r w:rsidRPr="00C51EC8">
        <w:rPr>
          <w:rFonts w:ascii="GHEA Grapalat" w:hAnsi="GHEA Grapalat"/>
          <w:sz w:val="16"/>
          <w:lang w:val="ru-RU"/>
        </w:rPr>
        <w:t>обязательств</w:t>
      </w:r>
      <w:r w:rsidRPr="00C51EC8">
        <w:rPr>
          <w:rFonts w:ascii="GHEA Grapalat" w:hAnsi="GHEA Grapalat" w:cs="Times Armenian"/>
          <w:sz w:val="16"/>
          <w:lang w:val="ru-RU"/>
        </w:rPr>
        <w:t>.</w:t>
      </w:r>
    </w:p>
    <w:p w:rsidR="00C77BF2" w:rsidRPr="00AB43E0" w:rsidRDefault="00C77BF2" w:rsidP="0022597F">
      <w:pPr>
        <w:pStyle w:val="a5"/>
        <w:rPr>
          <w:lang w:val="ru-RU"/>
        </w:rPr>
      </w:pPr>
      <w:r w:rsidRPr="00C51EC8">
        <w:rPr>
          <w:rFonts w:ascii="GHEA Grapalat" w:hAnsi="GHEA Grapalat"/>
          <w:sz w:val="16"/>
          <w:lang w:val="ru-RU"/>
        </w:rPr>
        <w:t>Если</w:t>
      </w:r>
      <w:r w:rsidRPr="00C51EC8">
        <w:rPr>
          <w:rFonts w:ascii="GHEA Grapalat" w:hAnsi="GHEA Grapalat" w:cs="Times Armenian"/>
          <w:sz w:val="16"/>
          <w:lang w:val="ru-RU"/>
        </w:rPr>
        <w:t xml:space="preserve"> </w:t>
      </w:r>
      <w:r w:rsidRPr="00C51EC8">
        <w:rPr>
          <w:rFonts w:ascii="GHEA Grapalat" w:hAnsi="GHEA Grapalat"/>
          <w:sz w:val="16"/>
          <w:lang w:val="ru-RU"/>
        </w:rPr>
        <w:t>договор</w:t>
      </w:r>
      <w:r w:rsidRPr="00C51EC8">
        <w:rPr>
          <w:rFonts w:ascii="GHEA Grapalat" w:hAnsi="GHEA Grapalat" w:cs="Times Armenian"/>
          <w:sz w:val="16"/>
          <w:lang w:val="ru-RU"/>
        </w:rPr>
        <w:t xml:space="preserve"> </w:t>
      </w:r>
      <w:r w:rsidRPr="00C51EC8">
        <w:rPr>
          <w:rFonts w:ascii="GHEA Grapalat" w:hAnsi="GHEA Grapalat"/>
          <w:sz w:val="16"/>
          <w:lang w:val="ru-RU"/>
        </w:rPr>
        <w:t>включает</w:t>
      </w:r>
      <w:r w:rsidRPr="00C51EC8">
        <w:rPr>
          <w:rFonts w:ascii="GHEA Grapalat" w:hAnsi="GHEA Grapalat" w:cs="Times Armenian"/>
          <w:sz w:val="16"/>
          <w:lang w:val="ru-RU"/>
        </w:rPr>
        <w:t xml:space="preserve"> </w:t>
      </w:r>
      <w:r w:rsidRPr="00C51EC8">
        <w:rPr>
          <w:rFonts w:ascii="GHEA Grapalat" w:hAnsi="GHEA Grapalat"/>
          <w:sz w:val="16"/>
          <w:lang w:val="ru-RU"/>
        </w:rPr>
        <w:t>более</w:t>
      </w:r>
      <w:r w:rsidRPr="00C51EC8">
        <w:rPr>
          <w:rFonts w:ascii="GHEA Grapalat" w:hAnsi="GHEA Grapalat" w:cs="Times Armenian"/>
          <w:sz w:val="16"/>
          <w:lang w:val="ru-RU"/>
        </w:rPr>
        <w:t xml:space="preserve"> </w:t>
      </w:r>
      <w:r w:rsidRPr="00C51EC8">
        <w:rPr>
          <w:rFonts w:ascii="GHEA Grapalat" w:hAnsi="GHEA Grapalat"/>
          <w:sz w:val="16"/>
          <w:lang w:val="ru-RU"/>
        </w:rPr>
        <w:t>одной</w:t>
      </w:r>
      <w:r w:rsidRPr="00C51EC8">
        <w:rPr>
          <w:rFonts w:ascii="GHEA Grapalat" w:hAnsi="GHEA Grapalat" w:cs="Times Armenian"/>
          <w:sz w:val="16"/>
          <w:lang w:val="ru-RU"/>
        </w:rPr>
        <w:t xml:space="preserve"> </w:t>
      </w:r>
      <w:r w:rsidRPr="00C51EC8">
        <w:rPr>
          <w:rFonts w:ascii="GHEA Grapalat" w:hAnsi="GHEA Grapalat"/>
          <w:sz w:val="16"/>
          <w:lang w:val="ru-RU"/>
        </w:rPr>
        <w:t>дозы</w:t>
      </w:r>
      <w:r w:rsidRPr="00C51EC8">
        <w:rPr>
          <w:rFonts w:ascii="GHEA Grapalat" w:hAnsi="GHEA Grapalat" w:cs="Times Armenian"/>
          <w:sz w:val="16"/>
          <w:lang w:val="ru-RU"/>
        </w:rPr>
        <w:t xml:space="preserve">, </w:t>
      </w:r>
      <w:r w:rsidRPr="00C51EC8">
        <w:rPr>
          <w:rFonts w:ascii="GHEA Grapalat" w:hAnsi="GHEA Grapalat"/>
          <w:sz w:val="16"/>
          <w:lang w:val="ru-RU"/>
        </w:rPr>
        <w:t>то</w:t>
      </w:r>
      <w:r w:rsidRPr="00C51EC8">
        <w:rPr>
          <w:rFonts w:ascii="GHEA Grapalat" w:hAnsi="GHEA Grapalat" w:cs="Times Armenian"/>
          <w:sz w:val="16"/>
          <w:lang w:val="ru-RU"/>
        </w:rPr>
        <w:t xml:space="preserve"> </w:t>
      </w:r>
      <w:r w:rsidRPr="00C51EC8">
        <w:rPr>
          <w:rFonts w:ascii="GHEA Grapalat" w:hAnsi="GHEA Grapalat"/>
          <w:sz w:val="16"/>
          <w:lang w:val="ru-RU"/>
        </w:rPr>
        <w:t>штраф</w:t>
      </w:r>
      <w:r w:rsidRPr="00C51EC8">
        <w:rPr>
          <w:rFonts w:ascii="GHEA Grapalat" w:hAnsi="GHEA Grapalat" w:cs="Times Armenian"/>
          <w:sz w:val="16"/>
          <w:lang w:val="ru-RU"/>
        </w:rPr>
        <w:t xml:space="preserve"> </w:t>
      </w:r>
      <w:r w:rsidRPr="00C51EC8">
        <w:rPr>
          <w:rFonts w:ascii="GHEA Grapalat" w:hAnsi="GHEA Grapalat"/>
          <w:sz w:val="16"/>
          <w:lang w:val="ru-RU"/>
        </w:rPr>
        <w:t>исчисляется</w:t>
      </w:r>
      <w:r w:rsidRPr="00C51EC8">
        <w:rPr>
          <w:rFonts w:ascii="GHEA Grapalat" w:hAnsi="GHEA Grapalat" w:cs="Times Armenian"/>
          <w:sz w:val="16"/>
          <w:lang w:val="ru-RU"/>
        </w:rPr>
        <w:t xml:space="preserve"> </w:t>
      </w:r>
      <w:r w:rsidRPr="00C51EC8">
        <w:rPr>
          <w:rFonts w:ascii="GHEA Grapalat" w:hAnsi="GHEA Grapalat"/>
          <w:sz w:val="16"/>
          <w:lang w:val="ru-RU"/>
        </w:rPr>
        <w:t>в</w:t>
      </w:r>
      <w:r w:rsidRPr="00C51EC8">
        <w:rPr>
          <w:rFonts w:ascii="GHEA Grapalat" w:hAnsi="GHEA Grapalat" w:cs="Times Armenian"/>
          <w:sz w:val="16"/>
          <w:lang w:val="ru-RU"/>
        </w:rPr>
        <w:t xml:space="preserve"> </w:t>
      </w:r>
      <w:r w:rsidRPr="00C51EC8">
        <w:rPr>
          <w:rFonts w:ascii="GHEA Grapalat" w:hAnsi="GHEA Grapalat"/>
          <w:sz w:val="16"/>
          <w:lang w:val="ru-RU"/>
        </w:rPr>
        <w:t>отношении</w:t>
      </w:r>
      <w:r w:rsidRPr="00C51EC8">
        <w:rPr>
          <w:rFonts w:ascii="GHEA Grapalat" w:hAnsi="GHEA Grapalat" w:cs="Times Armenian"/>
          <w:sz w:val="16"/>
          <w:lang w:val="ru-RU"/>
        </w:rPr>
        <w:t xml:space="preserve"> </w:t>
      </w:r>
      <w:r w:rsidRPr="00C51EC8">
        <w:rPr>
          <w:rFonts w:ascii="GHEA Grapalat" w:hAnsi="GHEA Grapalat"/>
          <w:sz w:val="16"/>
          <w:lang w:val="ru-RU"/>
        </w:rPr>
        <w:t>общей</w:t>
      </w:r>
      <w:r w:rsidRPr="00C51EC8">
        <w:rPr>
          <w:rFonts w:ascii="GHEA Grapalat" w:hAnsi="GHEA Grapalat" w:cs="Times Armenian"/>
          <w:sz w:val="16"/>
          <w:lang w:val="ru-RU"/>
        </w:rPr>
        <w:t xml:space="preserve"> </w:t>
      </w:r>
      <w:r w:rsidRPr="00C51EC8">
        <w:rPr>
          <w:rFonts w:ascii="GHEA Grapalat" w:hAnsi="GHEA Grapalat"/>
          <w:sz w:val="16"/>
          <w:lang w:val="ru-RU"/>
        </w:rPr>
        <w:t>цены</w:t>
      </w:r>
      <w:r w:rsidRPr="00C51EC8">
        <w:rPr>
          <w:rFonts w:ascii="GHEA Grapalat" w:hAnsi="GHEA Grapalat" w:cs="Times Armenian"/>
          <w:sz w:val="16"/>
          <w:lang w:val="ru-RU"/>
        </w:rPr>
        <w:t xml:space="preserve">, </w:t>
      </w:r>
      <w:r w:rsidRPr="00C51EC8">
        <w:rPr>
          <w:rFonts w:ascii="GHEA Grapalat" w:hAnsi="GHEA Grapalat"/>
          <w:sz w:val="16"/>
          <w:lang w:val="ru-RU"/>
        </w:rPr>
        <w:t>установленной</w:t>
      </w:r>
      <w:r w:rsidRPr="00C51EC8">
        <w:rPr>
          <w:rFonts w:ascii="GHEA Grapalat" w:hAnsi="GHEA Grapalat" w:cs="Times Armenian"/>
          <w:sz w:val="16"/>
          <w:lang w:val="ru-RU"/>
        </w:rPr>
        <w:t xml:space="preserve"> </w:t>
      </w:r>
      <w:r w:rsidRPr="00C51EC8">
        <w:rPr>
          <w:rFonts w:ascii="GHEA Grapalat" w:hAnsi="GHEA Grapalat"/>
          <w:sz w:val="16"/>
          <w:lang w:val="ru-RU"/>
        </w:rPr>
        <w:t>договором</w:t>
      </w:r>
      <w:r w:rsidRPr="00C51EC8">
        <w:rPr>
          <w:rFonts w:ascii="GHEA Grapalat" w:hAnsi="GHEA Grapalat" w:cs="Times Armenian"/>
          <w:sz w:val="16"/>
          <w:lang w:val="ru-RU"/>
        </w:rPr>
        <w:t xml:space="preserve"> </w:t>
      </w:r>
      <w:r w:rsidRPr="00C51EC8">
        <w:rPr>
          <w:rFonts w:ascii="GHEA Grapalat" w:hAnsi="GHEA Grapalat"/>
          <w:sz w:val="16"/>
          <w:lang w:val="ru-RU"/>
        </w:rPr>
        <w:t>за</w:t>
      </w:r>
      <w:r w:rsidRPr="00C51EC8">
        <w:rPr>
          <w:rFonts w:ascii="GHEA Grapalat" w:hAnsi="GHEA Grapalat" w:cs="Times Armenian"/>
          <w:sz w:val="16"/>
          <w:lang w:val="ru-RU"/>
        </w:rPr>
        <w:t xml:space="preserve"> </w:t>
      </w:r>
      <w:r w:rsidRPr="00C51EC8">
        <w:rPr>
          <w:rFonts w:ascii="GHEA Grapalat" w:hAnsi="GHEA Grapalat"/>
          <w:sz w:val="16"/>
          <w:lang w:val="ru-RU"/>
        </w:rPr>
        <w:t>эту</w:t>
      </w:r>
      <w:r w:rsidRPr="00C51EC8">
        <w:rPr>
          <w:rFonts w:ascii="GHEA Grapalat" w:hAnsi="GHEA Grapalat" w:cs="Times Armenian"/>
          <w:sz w:val="16"/>
          <w:lang w:val="ru-RU"/>
        </w:rPr>
        <w:t xml:space="preserve"> </w:t>
      </w:r>
      <w:r w:rsidRPr="00C51EC8">
        <w:rPr>
          <w:rFonts w:ascii="GHEA Grapalat" w:hAnsi="GHEA Grapalat"/>
          <w:sz w:val="16"/>
          <w:lang w:val="ru-RU"/>
        </w:rPr>
        <w:t>дозу</w:t>
      </w:r>
      <w:r w:rsidRPr="00AB43E0">
        <w:rPr>
          <w:rFonts w:ascii="GHEA Grapalat" w:hAnsi="GHEA Grapalat" w:cs="Times Armenian"/>
          <w:sz w:val="16"/>
          <w:lang w:val="ru-RU"/>
        </w:rPr>
        <w:t>.</w:t>
      </w:r>
    </w:p>
  </w:footnote>
  <w:footnote w:id="10">
    <w:p w:rsidR="00C77BF2" w:rsidRPr="002743D3" w:rsidRDefault="00C77BF2" w:rsidP="0022597F">
      <w:pPr>
        <w:pStyle w:val="a5"/>
        <w:rPr>
          <w:rFonts w:ascii="GHEA Grapalat" w:hAnsi="GHEA Grapalat"/>
          <w:sz w:val="18"/>
          <w:lang w:val="ru-RU"/>
        </w:rPr>
      </w:pPr>
      <w:r w:rsidRPr="002743D3">
        <w:rPr>
          <w:rStyle w:val="a7"/>
          <w:rFonts w:ascii="GHEA Grapalat" w:hAnsi="GHEA Grapalat"/>
          <w:sz w:val="18"/>
        </w:rPr>
        <w:footnoteRef/>
      </w:r>
      <w:r w:rsidRPr="002743D3">
        <w:rPr>
          <w:rFonts w:ascii="GHEA Grapalat" w:hAnsi="GHEA Grapalat"/>
          <w:sz w:val="18"/>
          <w:lang w:val="ru-RU"/>
        </w:rPr>
        <w:t xml:space="preserve"> В</w:t>
      </w:r>
      <w:r w:rsidRPr="002743D3">
        <w:rPr>
          <w:rFonts w:ascii="GHEA Grapalat" w:hAnsi="GHEA Grapalat" w:cs="Times Armenian"/>
          <w:sz w:val="18"/>
          <w:lang w:val="ru-RU"/>
        </w:rPr>
        <w:t xml:space="preserve"> </w:t>
      </w:r>
      <w:r w:rsidRPr="002743D3">
        <w:rPr>
          <w:rFonts w:ascii="GHEA Grapalat" w:hAnsi="GHEA Grapalat"/>
          <w:sz w:val="18"/>
          <w:lang w:val="ru-RU"/>
        </w:rPr>
        <w:t>случае</w:t>
      </w:r>
      <w:r w:rsidRPr="002743D3">
        <w:rPr>
          <w:rFonts w:ascii="GHEA Grapalat" w:hAnsi="GHEA Grapalat" w:cs="Times Armenian"/>
          <w:sz w:val="18"/>
          <w:lang w:val="ru-RU"/>
        </w:rPr>
        <w:t xml:space="preserve"> </w:t>
      </w:r>
      <w:r w:rsidRPr="002743D3">
        <w:rPr>
          <w:rFonts w:ascii="GHEA Grapalat" w:hAnsi="GHEA Grapalat"/>
          <w:sz w:val="18"/>
          <w:lang w:val="ru-RU"/>
        </w:rPr>
        <w:t>закупок</w:t>
      </w:r>
      <w:r w:rsidRPr="002743D3">
        <w:rPr>
          <w:rFonts w:ascii="GHEA Grapalat" w:hAnsi="GHEA Grapalat" w:cs="Times Armenian"/>
          <w:sz w:val="18"/>
          <w:lang w:val="ru-RU"/>
        </w:rPr>
        <w:t xml:space="preserve">, </w:t>
      </w:r>
      <w:r w:rsidRPr="002743D3">
        <w:rPr>
          <w:rFonts w:ascii="GHEA Grapalat" w:hAnsi="GHEA Grapalat"/>
          <w:sz w:val="18"/>
          <w:lang w:val="ru-RU"/>
        </w:rPr>
        <w:t>не</w:t>
      </w:r>
      <w:r w:rsidRPr="002743D3">
        <w:rPr>
          <w:rFonts w:ascii="GHEA Grapalat" w:hAnsi="GHEA Grapalat" w:cs="Times Armenian"/>
          <w:sz w:val="18"/>
          <w:lang w:val="ru-RU"/>
        </w:rPr>
        <w:t xml:space="preserve"> </w:t>
      </w:r>
      <w:r w:rsidRPr="002743D3">
        <w:rPr>
          <w:rFonts w:ascii="GHEA Grapalat" w:hAnsi="GHEA Grapalat"/>
          <w:sz w:val="18"/>
          <w:lang w:val="ru-RU"/>
        </w:rPr>
        <w:t>вызывающих</w:t>
      </w:r>
      <w:r w:rsidRPr="002743D3">
        <w:rPr>
          <w:rFonts w:ascii="GHEA Grapalat" w:hAnsi="GHEA Grapalat" w:cs="Times Armenian"/>
          <w:sz w:val="18"/>
          <w:lang w:val="ru-RU"/>
        </w:rPr>
        <w:t xml:space="preserve"> </w:t>
      </w:r>
      <w:r w:rsidRPr="002743D3">
        <w:rPr>
          <w:rFonts w:ascii="GHEA Grapalat" w:hAnsi="GHEA Grapalat"/>
          <w:sz w:val="18"/>
          <w:lang w:val="ru-RU"/>
        </w:rPr>
        <w:t>обязательств</w:t>
      </w:r>
      <w:r w:rsidRPr="002743D3">
        <w:rPr>
          <w:rFonts w:ascii="GHEA Grapalat" w:hAnsi="GHEA Grapalat" w:cs="Times Armenian"/>
          <w:sz w:val="18"/>
          <w:lang w:val="ru-RU"/>
        </w:rPr>
        <w:t xml:space="preserve"> </w:t>
      </w:r>
      <w:r w:rsidRPr="002743D3">
        <w:rPr>
          <w:rFonts w:ascii="GHEA Grapalat" w:hAnsi="GHEA Grapalat"/>
          <w:sz w:val="18"/>
          <w:lang w:val="ru-RU"/>
        </w:rPr>
        <w:t>за</w:t>
      </w:r>
      <w:r w:rsidRPr="002743D3">
        <w:rPr>
          <w:rFonts w:ascii="GHEA Grapalat" w:hAnsi="GHEA Grapalat" w:cs="Times Armenian"/>
          <w:sz w:val="18"/>
          <w:lang w:val="ru-RU"/>
        </w:rPr>
        <w:t xml:space="preserve"> </w:t>
      </w:r>
      <w:r w:rsidRPr="002743D3">
        <w:rPr>
          <w:rFonts w:ascii="GHEA Grapalat" w:hAnsi="GHEA Grapalat"/>
          <w:sz w:val="18"/>
          <w:lang w:val="ru-RU"/>
        </w:rPr>
        <w:t>счет</w:t>
      </w:r>
      <w:r w:rsidRPr="002743D3">
        <w:rPr>
          <w:rFonts w:ascii="GHEA Grapalat" w:hAnsi="GHEA Grapalat" w:cs="Times Armenian"/>
          <w:sz w:val="18"/>
          <w:lang w:val="ru-RU"/>
        </w:rPr>
        <w:t xml:space="preserve"> </w:t>
      </w:r>
      <w:r w:rsidRPr="002743D3">
        <w:rPr>
          <w:rFonts w:ascii="GHEA Grapalat" w:hAnsi="GHEA Grapalat"/>
          <w:sz w:val="18"/>
          <w:lang w:val="ru-RU"/>
        </w:rPr>
        <w:t>средств</w:t>
      </w:r>
      <w:r w:rsidRPr="002743D3">
        <w:rPr>
          <w:rFonts w:ascii="GHEA Grapalat" w:hAnsi="GHEA Grapalat" w:cs="Times Armenian"/>
          <w:sz w:val="18"/>
          <w:lang w:val="ru-RU"/>
        </w:rPr>
        <w:t xml:space="preserve"> </w:t>
      </w:r>
      <w:r w:rsidRPr="002743D3">
        <w:rPr>
          <w:rFonts w:ascii="GHEA Grapalat" w:hAnsi="GHEA Grapalat"/>
          <w:sz w:val="18"/>
          <w:lang w:val="ru-RU"/>
        </w:rPr>
        <w:t>государственного</w:t>
      </w:r>
      <w:r w:rsidRPr="002743D3">
        <w:rPr>
          <w:rFonts w:ascii="GHEA Grapalat" w:hAnsi="GHEA Grapalat" w:cs="Times Armenian"/>
          <w:sz w:val="18"/>
          <w:lang w:val="ru-RU"/>
        </w:rPr>
        <w:t xml:space="preserve"> </w:t>
      </w:r>
      <w:r w:rsidRPr="002743D3">
        <w:rPr>
          <w:rFonts w:ascii="GHEA Grapalat" w:hAnsi="GHEA Grapalat"/>
          <w:sz w:val="18"/>
          <w:lang w:val="ru-RU"/>
        </w:rPr>
        <w:t>бюджета</w:t>
      </w:r>
      <w:r w:rsidRPr="002743D3">
        <w:rPr>
          <w:rFonts w:ascii="GHEA Grapalat" w:hAnsi="GHEA Grapalat" w:cs="Times Armenian"/>
          <w:sz w:val="18"/>
          <w:lang w:val="ru-RU"/>
        </w:rPr>
        <w:t xml:space="preserve">, </w:t>
      </w:r>
      <w:r w:rsidRPr="002743D3">
        <w:rPr>
          <w:rFonts w:ascii="GHEA Grapalat" w:hAnsi="GHEA Grapalat"/>
          <w:sz w:val="18"/>
          <w:lang w:val="ru-RU"/>
        </w:rPr>
        <w:t>настоящее</w:t>
      </w:r>
      <w:r w:rsidRPr="002743D3">
        <w:rPr>
          <w:rFonts w:ascii="GHEA Grapalat" w:hAnsi="GHEA Grapalat" w:cs="Times Armenian"/>
          <w:sz w:val="18"/>
          <w:lang w:val="ru-RU"/>
        </w:rPr>
        <w:t xml:space="preserve"> </w:t>
      </w:r>
      <w:r w:rsidRPr="002743D3">
        <w:rPr>
          <w:rFonts w:ascii="GHEA Grapalat" w:hAnsi="GHEA Grapalat"/>
          <w:sz w:val="18"/>
          <w:lang w:val="ru-RU"/>
        </w:rPr>
        <w:t>предложение</w:t>
      </w:r>
      <w:r w:rsidRPr="002743D3">
        <w:rPr>
          <w:rFonts w:ascii="GHEA Grapalat" w:hAnsi="GHEA Grapalat" w:cs="Times Armenian"/>
          <w:sz w:val="18"/>
          <w:lang w:val="ru-RU"/>
        </w:rPr>
        <w:t xml:space="preserve"> </w:t>
      </w:r>
      <w:r w:rsidRPr="002743D3">
        <w:rPr>
          <w:rFonts w:ascii="GHEA Grapalat" w:hAnsi="GHEA Grapalat"/>
          <w:sz w:val="18"/>
          <w:lang w:val="ru-RU"/>
        </w:rPr>
        <w:t>исключается</w:t>
      </w:r>
      <w:r w:rsidRPr="002743D3">
        <w:rPr>
          <w:rFonts w:ascii="GHEA Grapalat" w:hAnsi="GHEA Grapalat" w:cs="Times Armenian"/>
          <w:sz w:val="18"/>
          <w:lang w:val="ru-RU"/>
        </w:rPr>
        <w:t xml:space="preserve"> </w:t>
      </w:r>
      <w:r w:rsidRPr="002743D3">
        <w:rPr>
          <w:rFonts w:ascii="GHEA Grapalat" w:hAnsi="GHEA Grapalat"/>
          <w:sz w:val="18"/>
          <w:lang w:val="ru-RU"/>
        </w:rPr>
        <w:t>из</w:t>
      </w:r>
      <w:r w:rsidRPr="002743D3">
        <w:rPr>
          <w:rFonts w:ascii="GHEA Grapalat" w:hAnsi="GHEA Grapalat" w:cs="Times Armenian"/>
          <w:sz w:val="18"/>
          <w:lang w:val="ru-RU"/>
        </w:rPr>
        <w:t xml:space="preserve"> </w:t>
      </w:r>
      <w:r w:rsidRPr="002743D3">
        <w:rPr>
          <w:rFonts w:ascii="GHEA Grapalat" w:hAnsi="GHEA Grapalat"/>
          <w:sz w:val="18"/>
          <w:lang w:val="ru-RU"/>
        </w:rPr>
        <w:t>договора.</w:t>
      </w:r>
    </w:p>
  </w:footnote>
  <w:footnote w:id="11">
    <w:p w:rsidR="00C77BF2" w:rsidRPr="00A822EE" w:rsidRDefault="00C77BF2" w:rsidP="0022597F">
      <w:pPr>
        <w:pStyle w:val="a5"/>
        <w:jc w:val="both"/>
        <w:rPr>
          <w:rFonts w:ascii="GHEA Grapalat" w:hAnsi="GHEA Grapalat"/>
          <w:sz w:val="18"/>
          <w:lang w:val="ru-RU"/>
        </w:rPr>
      </w:pPr>
      <w:r w:rsidRPr="00A822EE">
        <w:rPr>
          <w:rStyle w:val="a7"/>
          <w:rFonts w:ascii="GHEA Grapalat" w:hAnsi="GHEA Grapalat"/>
          <w:sz w:val="18"/>
        </w:rPr>
        <w:footnoteRef/>
      </w:r>
      <w:r w:rsidRPr="00A822EE">
        <w:rPr>
          <w:rFonts w:ascii="GHEA Grapalat" w:hAnsi="GHEA Grapalat"/>
          <w:sz w:val="18"/>
          <w:lang w:val="ru-RU"/>
        </w:rPr>
        <w:t xml:space="preserve"> Настоящий</w:t>
      </w:r>
      <w:r w:rsidRPr="00A822EE">
        <w:rPr>
          <w:rFonts w:ascii="GHEA Grapalat" w:hAnsi="GHEA Grapalat" w:cs="Times Armenian"/>
          <w:sz w:val="18"/>
          <w:lang w:val="ru-RU"/>
        </w:rPr>
        <w:t xml:space="preserve"> </w:t>
      </w:r>
      <w:r w:rsidRPr="00A822EE">
        <w:rPr>
          <w:rFonts w:ascii="GHEA Grapalat" w:hAnsi="GHEA Grapalat"/>
          <w:sz w:val="18"/>
          <w:lang w:val="ru-RU"/>
        </w:rPr>
        <w:t>пункт</w:t>
      </w:r>
      <w:r w:rsidRPr="00A822EE">
        <w:rPr>
          <w:rFonts w:ascii="GHEA Grapalat" w:hAnsi="GHEA Grapalat" w:cs="Times Armenian"/>
          <w:sz w:val="18"/>
          <w:lang w:val="ru-RU"/>
        </w:rPr>
        <w:t xml:space="preserve"> </w:t>
      </w:r>
      <w:r w:rsidRPr="00A822EE">
        <w:rPr>
          <w:rFonts w:ascii="GHEA Grapalat" w:hAnsi="GHEA Grapalat"/>
          <w:sz w:val="18"/>
          <w:lang w:val="ru-RU"/>
        </w:rPr>
        <w:t>снимается</w:t>
      </w:r>
      <w:r w:rsidRPr="00A822EE">
        <w:rPr>
          <w:rFonts w:ascii="GHEA Grapalat" w:hAnsi="GHEA Grapalat" w:cs="Times Armenian"/>
          <w:sz w:val="18"/>
          <w:lang w:val="ru-RU"/>
        </w:rPr>
        <w:t xml:space="preserve"> </w:t>
      </w:r>
      <w:r w:rsidRPr="00A822EE">
        <w:rPr>
          <w:rFonts w:ascii="GHEA Grapalat" w:hAnsi="GHEA Grapalat"/>
          <w:sz w:val="18"/>
          <w:lang w:val="ru-RU"/>
        </w:rPr>
        <w:t>с</w:t>
      </w:r>
      <w:r w:rsidRPr="00A822EE">
        <w:rPr>
          <w:rFonts w:ascii="GHEA Grapalat" w:hAnsi="GHEA Grapalat" w:cs="Times Armenian"/>
          <w:sz w:val="18"/>
          <w:lang w:val="ru-RU"/>
        </w:rPr>
        <w:t xml:space="preserve"> </w:t>
      </w:r>
      <w:r w:rsidRPr="00A822EE">
        <w:rPr>
          <w:rFonts w:ascii="GHEA Grapalat" w:hAnsi="GHEA Grapalat"/>
          <w:sz w:val="18"/>
          <w:lang w:val="ru-RU"/>
        </w:rPr>
        <w:t>договора</w:t>
      </w:r>
      <w:r w:rsidRPr="00A822EE">
        <w:rPr>
          <w:rFonts w:ascii="GHEA Grapalat" w:hAnsi="GHEA Grapalat" w:cs="Times Armenian"/>
          <w:sz w:val="18"/>
          <w:lang w:val="ru-RU"/>
        </w:rPr>
        <w:t xml:space="preserve">, </w:t>
      </w:r>
      <w:r w:rsidRPr="00A822EE">
        <w:rPr>
          <w:rFonts w:ascii="GHEA Grapalat" w:hAnsi="GHEA Grapalat"/>
          <w:sz w:val="18"/>
          <w:lang w:val="ru-RU"/>
        </w:rPr>
        <w:t>если</w:t>
      </w:r>
      <w:r w:rsidRPr="00A822EE">
        <w:rPr>
          <w:rFonts w:ascii="GHEA Grapalat" w:hAnsi="GHEA Grapalat" w:cs="Times Armenian"/>
          <w:sz w:val="18"/>
          <w:lang w:val="ru-RU"/>
        </w:rPr>
        <w:t xml:space="preserve"> </w:t>
      </w:r>
      <w:r w:rsidRPr="00A822EE">
        <w:rPr>
          <w:rFonts w:ascii="GHEA Grapalat" w:hAnsi="GHEA Grapalat"/>
          <w:sz w:val="18"/>
          <w:lang w:val="ru-RU"/>
        </w:rPr>
        <w:t>договор</w:t>
      </w:r>
      <w:r w:rsidRPr="00A822EE">
        <w:rPr>
          <w:rFonts w:ascii="GHEA Grapalat" w:hAnsi="GHEA Grapalat" w:cs="Times Armenian"/>
          <w:sz w:val="18"/>
          <w:lang w:val="ru-RU"/>
        </w:rPr>
        <w:t xml:space="preserve"> </w:t>
      </w:r>
      <w:r w:rsidRPr="00A822EE">
        <w:rPr>
          <w:rFonts w:ascii="GHEA Grapalat" w:hAnsi="GHEA Grapalat"/>
          <w:sz w:val="18"/>
          <w:lang w:val="ru-RU"/>
        </w:rPr>
        <w:t>не</w:t>
      </w:r>
      <w:r w:rsidRPr="00A822EE">
        <w:rPr>
          <w:rFonts w:ascii="GHEA Grapalat" w:hAnsi="GHEA Grapalat" w:cs="Times Armenian"/>
          <w:sz w:val="18"/>
          <w:lang w:val="ru-RU"/>
        </w:rPr>
        <w:t xml:space="preserve"> </w:t>
      </w:r>
      <w:r w:rsidRPr="00A822EE">
        <w:rPr>
          <w:rFonts w:ascii="GHEA Grapalat" w:hAnsi="GHEA Grapalat"/>
          <w:sz w:val="18"/>
          <w:lang w:val="ru-RU"/>
        </w:rPr>
        <w:t>осуществляется</w:t>
      </w:r>
      <w:r w:rsidRPr="00A822EE">
        <w:rPr>
          <w:rFonts w:ascii="GHEA Grapalat" w:hAnsi="GHEA Grapalat" w:cs="Times Armenian"/>
          <w:sz w:val="18"/>
          <w:lang w:val="ru-RU"/>
        </w:rPr>
        <w:t xml:space="preserve"> </w:t>
      </w:r>
      <w:r w:rsidRPr="00A822EE">
        <w:rPr>
          <w:rFonts w:ascii="GHEA Grapalat" w:hAnsi="GHEA Grapalat"/>
          <w:sz w:val="18"/>
          <w:lang w:val="ru-RU"/>
        </w:rPr>
        <w:t>путем</w:t>
      </w:r>
      <w:r w:rsidRPr="00A822EE">
        <w:rPr>
          <w:rFonts w:ascii="GHEA Grapalat" w:hAnsi="GHEA Grapalat" w:cs="Times Armenian"/>
          <w:sz w:val="18"/>
          <w:lang w:val="ru-RU"/>
        </w:rPr>
        <w:t xml:space="preserve"> </w:t>
      </w:r>
      <w:r w:rsidRPr="00A822EE">
        <w:rPr>
          <w:rFonts w:ascii="GHEA Grapalat" w:hAnsi="GHEA Grapalat"/>
          <w:sz w:val="18"/>
          <w:lang w:val="ru-RU"/>
        </w:rPr>
        <w:t>заключения</w:t>
      </w:r>
      <w:r w:rsidRPr="00A822EE">
        <w:rPr>
          <w:rFonts w:ascii="GHEA Grapalat" w:hAnsi="GHEA Grapalat" w:cs="Times Armenian"/>
          <w:sz w:val="18"/>
          <w:lang w:val="ru-RU"/>
        </w:rPr>
        <w:t xml:space="preserve"> </w:t>
      </w:r>
      <w:r w:rsidRPr="00A822EE">
        <w:rPr>
          <w:rFonts w:ascii="GHEA Grapalat" w:hAnsi="GHEA Grapalat"/>
          <w:sz w:val="18"/>
          <w:lang w:val="ru-RU"/>
        </w:rPr>
        <w:t>агентского</w:t>
      </w:r>
      <w:r w:rsidRPr="00A822EE">
        <w:rPr>
          <w:rFonts w:ascii="GHEA Grapalat" w:hAnsi="GHEA Grapalat" w:cs="Times Armenian"/>
          <w:sz w:val="18"/>
          <w:lang w:val="ru-RU"/>
        </w:rPr>
        <w:t xml:space="preserve"> </w:t>
      </w:r>
      <w:r w:rsidRPr="00A822EE">
        <w:rPr>
          <w:rFonts w:ascii="GHEA Grapalat" w:hAnsi="GHEA Grapalat"/>
          <w:sz w:val="18"/>
          <w:lang w:val="ru-RU"/>
        </w:rPr>
        <w:t>договора</w:t>
      </w:r>
      <w:r w:rsidRPr="00A822EE">
        <w:rPr>
          <w:rFonts w:ascii="GHEA Grapalat" w:hAnsi="GHEA Grapalat" w:cs="Times Armenian"/>
          <w:sz w:val="18"/>
          <w:lang w:val="ru-RU"/>
        </w:rPr>
        <w:t>:</w:t>
      </w:r>
    </w:p>
  </w:footnote>
  <w:footnote w:id="12">
    <w:p w:rsidR="00C77BF2" w:rsidRPr="004E3A2B" w:rsidRDefault="00C77BF2" w:rsidP="0022597F">
      <w:pPr>
        <w:pStyle w:val="a5"/>
        <w:jc w:val="both"/>
        <w:rPr>
          <w:rFonts w:ascii="GHEA Grapalat" w:hAnsi="GHEA Grapalat"/>
          <w:sz w:val="18"/>
          <w:lang w:val="ru-RU"/>
        </w:rPr>
      </w:pPr>
      <w:r w:rsidRPr="004E3A2B">
        <w:rPr>
          <w:rStyle w:val="a7"/>
          <w:rFonts w:ascii="GHEA Grapalat" w:hAnsi="GHEA Grapalat"/>
          <w:sz w:val="18"/>
        </w:rPr>
        <w:footnoteRef/>
      </w:r>
      <w:r w:rsidRPr="004E3A2B">
        <w:rPr>
          <w:rFonts w:ascii="GHEA Grapalat" w:hAnsi="GHEA Grapalat"/>
          <w:sz w:val="18"/>
          <w:lang w:val="ru-RU"/>
        </w:rPr>
        <w:t xml:space="preserve"> Настоящий</w:t>
      </w:r>
      <w:r w:rsidRPr="004E3A2B">
        <w:rPr>
          <w:rFonts w:ascii="GHEA Grapalat" w:hAnsi="GHEA Grapalat" w:cs="Times Armenian"/>
          <w:sz w:val="18"/>
          <w:lang w:val="ru-RU"/>
        </w:rPr>
        <w:t xml:space="preserve"> </w:t>
      </w:r>
      <w:r w:rsidRPr="004E3A2B">
        <w:rPr>
          <w:rFonts w:ascii="GHEA Grapalat" w:hAnsi="GHEA Grapalat"/>
          <w:sz w:val="18"/>
          <w:lang w:val="ru-RU"/>
        </w:rPr>
        <w:t>пункт</w:t>
      </w:r>
      <w:r w:rsidRPr="004E3A2B">
        <w:rPr>
          <w:rFonts w:ascii="GHEA Grapalat" w:hAnsi="GHEA Grapalat" w:cs="Times Armenian"/>
          <w:sz w:val="18"/>
          <w:lang w:val="ru-RU"/>
        </w:rPr>
        <w:t xml:space="preserve"> </w:t>
      </w:r>
      <w:r w:rsidRPr="004E3A2B">
        <w:rPr>
          <w:rFonts w:ascii="GHEA Grapalat" w:hAnsi="GHEA Grapalat"/>
          <w:sz w:val="18"/>
          <w:lang w:val="ru-RU"/>
        </w:rPr>
        <w:t>исключается</w:t>
      </w:r>
      <w:r w:rsidRPr="004E3A2B">
        <w:rPr>
          <w:rFonts w:ascii="GHEA Grapalat" w:hAnsi="GHEA Grapalat" w:cs="Times Armenian"/>
          <w:sz w:val="18"/>
          <w:lang w:val="ru-RU"/>
        </w:rPr>
        <w:t xml:space="preserve"> </w:t>
      </w:r>
      <w:r w:rsidRPr="004E3A2B">
        <w:rPr>
          <w:rFonts w:ascii="GHEA Grapalat" w:hAnsi="GHEA Grapalat"/>
          <w:sz w:val="18"/>
          <w:lang w:val="ru-RU"/>
        </w:rPr>
        <w:t>из</w:t>
      </w:r>
      <w:r w:rsidRPr="004E3A2B">
        <w:rPr>
          <w:rFonts w:ascii="GHEA Grapalat" w:hAnsi="GHEA Grapalat" w:cs="Times Armenian"/>
          <w:sz w:val="18"/>
          <w:lang w:val="ru-RU"/>
        </w:rPr>
        <w:t xml:space="preserve"> </w:t>
      </w:r>
      <w:r w:rsidRPr="004E3A2B">
        <w:rPr>
          <w:rFonts w:ascii="GHEA Grapalat" w:hAnsi="GHEA Grapalat"/>
          <w:sz w:val="18"/>
          <w:lang w:val="ru-RU"/>
        </w:rPr>
        <w:t>договора</w:t>
      </w:r>
      <w:r w:rsidRPr="004E3A2B">
        <w:rPr>
          <w:rFonts w:ascii="GHEA Grapalat" w:hAnsi="GHEA Grapalat" w:cs="Times Armenian"/>
          <w:sz w:val="18"/>
          <w:lang w:val="ru-RU"/>
        </w:rPr>
        <w:t xml:space="preserve">, </w:t>
      </w:r>
      <w:r w:rsidRPr="004E3A2B">
        <w:rPr>
          <w:rFonts w:ascii="GHEA Grapalat" w:hAnsi="GHEA Grapalat"/>
          <w:sz w:val="18"/>
          <w:lang w:val="ru-RU"/>
        </w:rPr>
        <w:t>если</w:t>
      </w:r>
      <w:r w:rsidRPr="004E3A2B">
        <w:rPr>
          <w:rFonts w:ascii="GHEA Grapalat" w:hAnsi="GHEA Grapalat" w:cs="Times Armenian"/>
          <w:sz w:val="18"/>
          <w:lang w:val="ru-RU"/>
        </w:rPr>
        <w:t xml:space="preserve"> </w:t>
      </w:r>
      <w:r w:rsidRPr="004E3A2B">
        <w:rPr>
          <w:rFonts w:ascii="GHEA Grapalat" w:hAnsi="GHEA Grapalat"/>
          <w:sz w:val="18"/>
          <w:lang w:val="ru-RU"/>
        </w:rPr>
        <w:t>договор</w:t>
      </w:r>
      <w:r w:rsidRPr="004E3A2B">
        <w:rPr>
          <w:rFonts w:ascii="GHEA Grapalat" w:hAnsi="GHEA Grapalat" w:cs="Times Armenian"/>
          <w:sz w:val="18"/>
          <w:lang w:val="ru-RU"/>
        </w:rPr>
        <w:t xml:space="preserve"> </w:t>
      </w:r>
      <w:r w:rsidRPr="004E3A2B">
        <w:rPr>
          <w:rFonts w:ascii="GHEA Grapalat" w:hAnsi="GHEA Grapalat"/>
          <w:sz w:val="18"/>
          <w:lang w:val="ru-RU"/>
        </w:rPr>
        <w:t>не</w:t>
      </w:r>
      <w:r w:rsidRPr="004E3A2B">
        <w:rPr>
          <w:rFonts w:ascii="GHEA Grapalat" w:hAnsi="GHEA Grapalat" w:cs="Times Armenian"/>
          <w:sz w:val="18"/>
          <w:lang w:val="ru-RU"/>
        </w:rPr>
        <w:t xml:space="preserve"> </w:t>
      </w:r>
      <w:r w:rsidRPr="004E3A2B">
        <w:rPr>
          <w:rFonts w:ascii="GHEA Grapalat" w:hAnsi="GHEA Grapalat"/>
          <w:sz w:val="18"/>
          <w:lang w:val="ru-RU"/>
        </w:rPr>
        <w:t>осуществляется</w:t>
      </w:r>
      <w:r w:rsidRPr="004E3A2B">
        <w:rPr>
          <w:rFonts w:ascii="GHEA Grapalat" w:hAnsi="GHEA Grapalat" w:cs="Times Armenian"/>
          <w:sz w:val="18"/>
          <w:lang w:val="ru-RU"/>
        </w:rPr>
        <w:t xml:space="preserve"> </w:t>
      </w:r>
      <w:r w:rsidRPr="004E3A2B">
        <w:rPr>
          <w:rFonts w:ascii="GHEA Grapalat" w:hAnsi="GHEA Grapalat"/>
          <w:sz w:val="18"/>
          <w:lang w:val="ru-RU"/>
        </w:rPr>
        <w:t>путем</w:t>
      </w:r>
      <w:r w:rsidRPr="004E3A2B">
        <w:rPr>
          <w:rFonts w:ascii="GHEA Grapalat" w:hAnsi="GHEA Grapalat" w:cs="Times Armenian"/>
          <w:sz w:val="18"/>
          <w:lang w:val="ru-RU"/>
        </w:rPr>
        <w:t xml:space="preserve"> </w:t>
      </w:r>
      <w:r w:rsidRPr="004E3A2B">
        <w:rPr>
          <w:rFonts w:ascii="GHEA Grapalat" w:hAnsi="GHEA Grapalat"/>
          <w:sz w:val="18"/>
          <w:lang w:val="ru-RU"/>
        </w:rPr>
        <w:t>заключения</w:t>
      </w:r>
      <w:r w:rsidRPr="004E3A2B">
        <w:rPr>
          <w:rFonts w:ascii="GHEA Grapalat" w:hAnsi="GHEA Grapalat" w:cs="Times Armenian"/>
          <w:sz w:val="18"/>
          <w:lang w:val="ru-RU"/>
        </w:rPr>
        <w:t xml:space="preserve"> </w:t>
      </w:r>
      <w:r w:rsidRPr="004E3A2B">
        <w:rPr>
          <w:rFonts w:ascii="GHEA Grapalat" w:hAnsi="GHEA Grapalat"/>
          <w:sz w:val="18"/>
          <w:lang w:val="ru-RU"/>
        </w:rPr>
        <w:t>договора</w:t>
      </w:r>
      <w:r w:rsidRPr="004E3A2B">
        <w:rPr>
          <w:rFonts w:ascii="GHEA Grapalat" w:hAnsi="GHEA Grapalat" w:cs="Times Armenian"/>
          <w:sz w:val="18"/>
          <w:lang w:val="ru-RU"/>
        </w:rPr>
        <w:t xml:space="preserve"> </w:t>
      </w:r>
      <w:r w:rsidRPr="004E3A2B">
        <w:rPr>
          <w:rFonts w:ascii="GHEA Grapalat" w:hAnsi="GHEA Grapalat"/>
          <w:sz w:val="18"/>
          <w:lang w:val="ru-RU"/>
        </w:rPr>
        <w:t>о</w:t>
      </w:r>
      <w:r w:rsidRPr="004E3A2B">
        <w:rPr>
          <w:rFonts w:ascii="GHEA Grapalat" w:hAnsi="GHEA Grapalat" w:cs="Times Armenian"/>
          <w:sz w:val="18"/>
          <w:lang w:val="ru-RU"/>
        </w:rPr>
        <w:t xml:space="preserve"> </w:t>
      </w:r>
      <w:r w:rsidRPr="004E3A2B">
        <w:rPr>
          <w:rFonts w:ascii="GHEA Grapalat" w:hAnsi="GHEA Grapalat"/>
          <w:sz w:val="18"/>
          <w:lang w:val="ru-RU"/>
        </w:rPr>
        <w:t>совместной</w:t>
      </w:r>
      <w:r w:rsidRPr="004E3A2B">
        <w:rPr>
          <w:rFonts w:ascii="GHEA Grapalat" w:hAnsi="GHEA Grapalat" w:cs="Times Armenian"/>
          <w:sz w:val="18"/>
          <w:lang w:val="ru-RU"/>
        </w:rPr>
        <w:t xml:space="preserve"> </w:t>
      </w:r>
      <w:r w:rsidRPr="004E3A2B">
        <w:rPr>
          <w:rFonts w:ascii="GHEA Grapalat" w:hAnsi="GHEA Grapalat"/>
          <w:sz w:val="18"/>
          <w:lang w:val="ru-RU"/>
        </w:rPr>
        <w:t>деятельности</w:t>
      </w:r>
      <w:r w:rsidRPr="004E3A2B">
        <w:rPr>
          <w:rFonts w:ascii="GHEA Grapalat" w:hAnsi="GHEA Grapalat" w:cs="Times Armenian"/>
          <w:sz w:val="18"/>
          <w:lang w:val="ru-RU"/>
        </w:rPr>
        <w:t xml:space="preserve"> (</w:t>
      </w:r>
      <w:r w:rsidRPr="004E3A2B">
        <w:rPr>
          <w:rFonts w:ascii="GHEA Grapalat" w:hAnsi="GHEA Grapalat"/>
          <w:sz w:val="18"/>
          <w:lang w:val="ru-RU"/>
        </w:rPr>
        <w:t>консорциума</w:t>
      </w:r>
      <w:proofErr w:type="gramStart"/>
      <w:r w:rsidRPr="004E3A2B">
        <w:rPr>
          <w:rFonts w:ascii="GHEA Grapalat" w:hAnsi="GHEA Grapalat" w:cs="Times Armenian"/>
          <w:sz w:val="18"/>
          <w:lang w:val="ru-RU"/>
        </w:rPr>
        <w:t>) :</w:t>
      </w:r>
      <w:proofErr w:type="gramEnd"/>
    </w:p>
  </w:footnote>
  <w:footnote w:id="13">
    <w:p w:rsidR="00C77BF2" w:rsidRPr="0080019A" w:rsidRDefault="00C77BF2" w:rsidP="0022597F">
      <w:pPr>
        <w:pStyle w:val="a5"/>
        <w:widowControl w:val="0"/>
        <w:jc w:val="both"/>
        <w:rPr>
          <w:rFonts w:ascii="GHEA Grapalat" w:hAnsi="GHEA Grapalat"/>
          <w:i/>
          <w:sz w:val="18"/>
          <w:szCs w:val="18"/>
          <w:lang w:val="hy-AM"/>
        </w:rPr>
      </w:pPr>
      <w:r w:rsidRPr="00E87D6A">
        <w:rPr>
          <w:rStyle w:val="a7"/>
          <w:rFonts w:ascii="GHEA Grapalat" w:hAnsi="GHEA Grapalat"/>
          <w:sz w:val="16"/>
          <w:szCs w:val="16"/>
        </w:rPr>
        <w:footnoteRef/>
      </w:r>
      <w:r w:rsidRPr="00E87D6A">
        <w:rPr>
          <w:rFonts w:ascii="GHEA Grapalat" w:hAnsi="GHEA Grapalat"/>
          <w:sz w:val="16"/>
          <w:szCs w:val="16"/>
          <w:lang w:val="ru-RU"/>
        </w:rPr>
        <w:t xml:space="preserve"> </w:t>
      </w:r>
      <w:r w:rsidRPr="0080019A">
        <w:rPr>
          <w:rFonts w:ascii="GHEA Grapalat" w:hAnsi="GHEA Grapalat"/>
          <w:i/>
          <w:sz w:val="18"/>
          <w:szCs w:val="18"/>
          <w:lang w:val="ru-RU"/>
        </w:rPr>
        <w:t>Если Договор заключается на основании части 6 статьи 15 закона Республики Армения "О</w:t>
      </w:r>
      <w:r w:rsidRPr="0080019A">
        <w:rPr>
          <w:rFonts w:ascii="Courier New" w:hAnsi="Courier New" w:cs="Courier New"/>
          <w:i/>
          <w:sz w:val="18"/>
          <w:szCs w:val="18"/>
        </w:rPr>
        <w:t> </w:t>
      </w:r>
      <w:r w:rsidRPr="0080019A">
        <w:rPr>
          <w:rFonts w:ascii="GHEA Grapalat" w:hAnsi="GHEA Grapalat"/>
          <w:i/>
          <w:sz w:val="18"/>
          <w:szCs w:val="18"/>
          <w:lang w:val="ru-RU"/>
        </w:rPr>
        <w:t xml:space="preserve">закупках", и цена Договора не превышает </w:t>
      </w:r>
      <w:proofErr w:type="spellStart"/>
      <w:r w:rsidRPr="0080019A">
        <w:rPr>
          <w:rFonts w:ascii="GHEA Grapalat" w:hAnsi="GHEA Grapalat"/>
          <w:i/>
          <w:sz w:val="18"/>
          <w:szCs w:val="18"/>
          <w:lang w:val="ru-RU"/>
        </w:rPr>
        <w:t>двадцатипятикратный</w:t>
      </w:r>
      <w:proofErr w:type="spellEnd"/>
      <w:r w:rsidRPr="0080019A">
        <w:rPr>
          <w:rFonts w:ascii="GHEA Grapalat" w:hAnsi="GHEA Grapalat"/>
          <w:i/>
          <w:sz w:val="18"/>
          <w:szCs w:val="18"/>
          <w:lang w:val="ru-RU"/>
        </w:rPr>
        <w:t xml:space="preserve"> размер базовой единицы закупок, то настоящий пункт редактируется, удаляя из последнего 4-</w:t>
      </w:r>
      <w:proofErr w:type="spellStart"/>
      <w:r w:rsidRPr="0080019A">
        <w:rPr>
          <w:rFonts w:ascii="GHEA Grapalat" w:hAnsi="GHEA Grapalat"/>
          <w:i/>
          <w:sz w:val="18"/>
          <w:szCs w:val="18"/>
        </w:rPr>
        <w:t>oe</w:t>
      </w:r>
      <w:proofErr w:type="spellEnd"/>
      <w:r w:rsidRPr="0080019A">
        <w:rPr>
          <w:rFonts w:ascii="GHEA Grapalat" w:hAnsi="GHEA Grapalat"/>
          <w:i/>
          <w:sz w:val="18"/>
          <w:szCs w:val="18"/>
          <w:lang w:val="ru-RU"/>
        </w:rPr>
        <w:t xml:space="preserve"> предложение, а 5-</w:t>
      </w:r>
      <w:proofErr w:type="spellStart"/>
      <w:proofErr w:type="gramStart"/>
      <w:r w:rsidRPr="0080019A">
        <w:rPr>
          <w:rFonts w:ascii="GHEA Grapalat" w:hAnsi="GHEA Grapalat"/>
          <w:i/>
          <w:sz w:val="18"/>
          <w:szCs w:val="18"/>
        </w:rPr>
        <w:t>oe</w:t>
      </w:r>
      <w:proofErr w:type="spellEnd"/>
      <w:r w:rsidRPr="0080019A">
        <w:rPr>
          <w:rFonts w:ascii="GHEA Grapalat" w:hAnsi="GHEA Grapalat"/>
          <w:i/>
          <w:sz w:val="18"/>
          <w:szCs w:val="18"/>
          <w:lang w:val="ru-RU"/>
        </w:rPr>
        <w:t xml:space="preserve">  предложение</w:t>
      </w:r>
      <w:proofErr w:type="gramEnd"/>
      <w:r w:rsidRPr="0080019A">
        <w:rPr>
          <w:rFonts w:ascii="GHEA Grapalat" w:hAnsi="GHEA Grapalat"/>
          <w:i/>
          <w:sz w:val="18"/>
          <w:szCs w:val="18"/>
          <w:lang w:val="ru-RU"/>
        </w:rPr>
        <w:t xml:space="preserve">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C77BF2" w:rsidRDefault="00C77BF2" w:rsidP="0022597F">
      <w:pPr>
        <w:pStyle w:val="a5"/>
        <w:widowControl w:val="0"/>
        <w:jc w:val="both"/>
        <w:rPr>
          <w:ins w:id="26" w:author="Inesa Kocharyan" w:date="2025-03-13T16:01:00Z"/>
          <w:rFonts w:asciiTheme="minorHAnsi" w:hAnsiTheme="minorHAnsi"/>
          <w:lang w:val="ru-RU"/>
        </w:rPr>
      </w:pPr>
      <w:r w:rsidRPr="0080019A">
        <w:rPr>
          <w:rFonts w:ascii="GHEA Grapalat" w:hAnsi="GHEA Grapalat"/>
          <w:i/>
          <w:sz w:val="18"/>
          <w:szCs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ins w:id="27" w:author="Inesa Kocharyan" w:date="2025-03-13T16:01:00Z">
        <w:r w:rsidRPr="0080019A">
          <w:rPr>
            <w:lang w:val="ru-RU"/>
          </w:rPr>
          <w:t xml:space="preserve"> </w:t>
        </w:r>
      </w:ins>
    </w:p>
    <w:p w:rsidR="00C77BF2" w:rsidRPr="0080019A" w:rsidRDefault="00C77BF2" w:rsidP="0022597F">
      <w:pPr>
        <w:pStyle w:val="a5"/>
        <w:widowControl w:val="0"/>
        <w:jc w:val="both"/>
        <w:rPr>
          <w:rFonts w:ascii="GHEA Grapalat" w:hAnsi="GHEA Grapalat"/>
          <w:i/>
          <w:sz w:val="18"/>
          <w:szCs w:val="18"/>
          <w:lang w:val="hy-AM" w:eastAsia="en-US"/>
        </w:rPr>
      </w:pPr>
      <w:r w:rsidRPr="0080019A">
        <w:rPr>
          <w:rStyle w:val="ezkurwreuab5ozgtqnkl"/>
          <w:rFonts w:ascii="Cambria" w:hAnsi="Cambria" w:cs="Cambria"/>
          <w:i/>
          <w:lang w:val="ru-RU"/>
        </w:rPr>
        <w:t>Срок</w:t>
      </w:r>
      <w:r w:rsidRPr="0080019A">
        <w:rPr>
          <w:rStyle w:val="ezkurwreuab5ozgtqnkl"/>
          <w:i/>
          <w:lang w:val="ru-RU"/>
        </w:rPr>
        <w:t xml:space="preserve">, </w:t>
      </w:r>
      <w:r w:rsidRPr="0080019A">
        <w:rPr>
          <w:rStyle w:val="ezkurwreuab5ozgtqnkl"/>
          <w:rFonts w:ascii="Cambria" w:hAnsi="Cambria" w:cs="Cambria"/>
          <w:i/>
          <w:lang w:val="ru-RU"/>
        </w:rPr>
        <w:t>установленный</w:t>
      </w:r>
      <w:r w:rsidRPr="0080019A">
        <w:rPr>
          <w:i/>
          <w:lang w:val="ru-RU"/>
        </w:rPr>
        <w:t xml:space="preserve"> </w:t>
      </w:r>
      <w:r w:rsidRPr="0080019A">
        <w:rPr>
          <w:rStyle w:val="ezkurwreuab5ozgtqnkl"/>
          <w:rFonts w:ascii="Cambria" w:hAnsi="Cambria" w:cs="Cambria"/>
          <w:i/>
          <w:lang w:val="ru-RU"/>
        </w:rPr>
        <w:t>в</w:t>
      </w:r>
      <w:r w:rsidRPr="0080019A">
        <w:rPr>
          <w:rStyle w:val="ezkurwreuab5ozgtqnkl"/>
          <w:i/>
          <w:lang w:val="ru-RU"/>
        </w:rPr>
        <w:t xml:space="preserve"> </w:t>
      </w:r>
      <w:r w:rsidRPr="0080019A">
        <w:rPr>
          <w:rStyle w:val="ezkurwreuab5ozgtqnkl"/>
          <w:rFonts w:ascii="Cambria" w:hAnsi="Cambria" w:cs="Cambria"/>
          <w:i/>
          <w:lang w:val="ru-RU"/>
        </w:rPr>
        <w:t>предложении</w:t>
      </w:r>
      <w:r w:rsidRPr="0080019A">
        <w:rPr>
          <w:i/>
          <w:lang w:val="ru-RU"/>
        </w:rPr>
        <w:t xml:space="preserve"> </w:t>
      </w:r>
      <w:r w:rsidRPr="0080019A">
        <w:rPr>
          <w:rStyle w:val="ezkurwreuab5ozgtqnkl"/>
          <w:i/>
          <w:lang w:val="ru-RU"/>
        </w:rPr>
        <w:t>5</w:t>
      </w:r>
      <w:r w:rsidRPr="0080019A">
        <w:rPr>
          <w:i/>
          <w:lang w:val="ru-RU"/>
        </w:rPr>
        <w:t xml:space="preserve"> </w:t>
      </w:r>
      <w:r w:rsidRPr="0080019A">
        <w:rPr>
          <w:rStyle w:val="ezkurwreuab5ozgtqnkl"/>
          <w:rFonts w:ascii="Cambria" w:hAnsi="Cambria" w:cs="Cambria"/>
          <w:i/>
          <w:lang w:val="ru-RU"/>
        </w:rPr>
        <w:t>настоящего</w:t>
      </w:r>
      <w:r w:rsidRPr="0080019A">
        <w:rPr>
          <w:i/>
          <w:lang w:val="ru-RU"/>
        </w:rPr>
        <w:t xml:space="preserve"> </w:t>
      </w:r>
      <w:r w:rsidRPr="0080019A">
        <w:rPr>
          <w:rStyle w:val="ezkurwreuab5ozgtqnkl"/>
          <w:rFonts w:ascii="Cambria" w:hAnsi="Cambria" w:cs="Cambria"/>
          <w:i/>
          <w:lang w:val="ru-RU"/>
        </w:rPr>
        <w:t>пункта</w:t>
      </w:r>
      <w:r w:rsidRPr="0080019A">
        <w:rPr>
          <w:i/>
          <w:lang w:val="ru-RU"/>
        </w:rPr>
        <w:t xml:space="preserve">, </w:t>
      </w:r>
      <w:r w:rsidRPr="0080019A">
        <w:rPr>
          <w:rStyle w:val="ezkurwreuab5ozgtqnkl"/>
          <w:rFonts w:ascii="Cambria" w:hAnsi="Cambria" w:cs="Cambria"/>
          <w:i/>
          <w:lang w:val="ru-RU"/>
        </w:rPr>
        <w:t>не</w:t>
      </w:r>
      <w:r w:rsidRPr="0080019A">
        <w:rPr>
          <w:i/>
          <w:lang w:val="ru-RU"/>
        </w:rPr>
        <w:t xml:space="preserve"> </w:t>
      </w:r>
      <w:r w:rsidRPr="0080019A">
        <w:rPr>
          <w:rStyle w:val="ezkurwreuab5ozgtqnkl"/>
          <w:rFonts w:ascii="Cambria" w:hAnsi="Cambria" w:cs="Cambria"/>
          <w:i/>
          <w:lang w:val="ru-RU"/>
        </w:rPr>
        <w:t>может</w:t>
      </w:r>
      <w:r w:rsidRPr="0080019A">
        <w:rPr>
          <w:rStyle w:val="ezkurwreuab5ozgtqnkl"/>
          <w:i/>
          <w:lang w:val="ru-RU"/>
        </w:rPr>
        <w:t xml:space="preserve"> </w:t>
      </w:r>
      <w:r w:rsidRPr="0080019A">
        <w:rPr>
          <w:rStyle w:val="ezkurwreuab5ozgtqnkl"/>
          <w:rFonts w:ascii="Cambria" w:hAnsi="Cambria" w:cs="Cambria"/>
          <w:i/>
          <w:lang w:val="ru-RU"/>
        </w:rPr>
        <w:t>быть</w:t>
      </w:r>
      <w:r w:rsidRPr="0080019A">
        <w:rPr>
          <w:rStyle w:val="ezkurwreuab5ozgtqnkl"/>
          <w:i/>
          <w:lang w:val="ru-RU"/>
        </w:rPr>
        <w:t xml:space="preserve"> </w:t>
      </w:r>
      <w:r w:rsidRPr="0080019A">
        <w:rPr>
          <w:rStyle w:val="ezkurwreuab5ozgtqnkl"/>
          <w:rFonts w:ascii="Cambria" w:hAnsi="Cambria" w:cs="Cambria"/>
          <w:i/>
          <w:lang w:val="ru-RU"/>
        </w:rPr>
        <w:t>менее</w:t>
      </w:r>
      <w:r w:rsidRPr="0080019A">
        <w:rPr>
          <w:i/>
          <w:lang w:val="ru-RU"/>
        </w:rPr>
        <w:t xml:space="preserve"> </w:t>
      </w:r>
      <w:r w:rsidRPr="0080019A">
        <w:rPr>
          <w:rStyle w:val="ezkurwreuab5ozgtqnkl"/>
          <w:i/>
          <w:lang w:val="ru-RU"/>
        </w:rPr>
        <w:t>10</w:t>
      </w:r>
      <w:r w:rsidRPr="0080019A">
        <w:rPr>
          <w:i/>
          <w:lang w:val="ru-RU"/>
        </w:rPr>
        <w:t xml:space="preserve"> </w:t>
      </w:r>
      <w:r w:rsidRPr="0080019A">
        <w:rPr>
          <w:rStyle w:val="ezkurwreuab5ozgtqnkl"/>
          <w:rFonts w:ascii="Cambria" w:hAnsi="Cambria" w:cs="Cambria"/>
          <w:i/>
          <w:lang w:val="ru-RU"/>
        </w:rPr>
        <w:t>рабочих</w:t>
      </w:r>
      <w:r w:rsidRPr="0080019A">
        <w:rPr>
          <w:i/>
          <w:lang w:val="ru-RU"/>
        </w:rPr>
        <w:t xml:space="preserve"> </w:t>
      </w:r>
      <w:r w:rsidRPr="0080019A">
        <w:rPr>
          <w:rStyle w:val="ezkurwreuab5ozgtqnkl"/>
          <w:rFonts w:ascii="Cambria" w:hAnsi="Cambria" w:cs="Cambria"/>
          <w:i/>
          <w:lang w:val="ru-RU"/>
        </w:rPr>
        <w:t>дней</w:t>
      </w:r>
      <w:r>
        <w:rPr>
          <w:rStyle w:val="ezkurwreuab5ozgtqnkl"/>
          <w:rFonts w:ascii="Cambria" w:hAnsi="Cambria" w:cs="Cambria"/>
          <w:i/>
          <w:lang w:val="hy-AM"/>
        </w:rPr>
        <w:t>.</w:t>
      </w:r>
    </w:p>
    <w:p w:rsidR="00C77BF2" w:rsidRPr="00764FD5" w:rsidRDefault="00C77BF2" w:rsidP="0022597F">
      <w:pPr>
        <w:pStyle w:val="a5"/>
        <w:rPr>
          <w:lang w:val="hy-AM"/>
        </w:rPr>
      </w:pPr>
    </w:p>
  </w:footnote>
  <w:footnote w:id="14">
    <w:p w:rsidR="00C77BF2" w:rsidRPr="00CC3898" w:rsidRDefault="00C77BF2" w:rsidP="00CC3898">
      <w:pPr>
        <w:pStyle w:val="a5"/>
        <w:widowControl w:val="0"/>
        <w:jc w:val="both"/>
        <w:rPr>
          <w:lang w:val="ru-RU"/>
        </w:rPr>
      </w:pPr>
      <w:r w:rsidRPr="00CC3898">
        <w:rPr>
          <w:rStyle w:val="a7"/>
          <w:lang w:val="ru-RU"/>
        </w:rPr>
        <w:t>*</w:t>
      </w:r>
      <w:r w:rsidRPr="00CC3898">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CC3898">
        <w:rPr>
          <w:rFonts w:ascii="GHEA Grapalat" w:hAnsi="GHEA Grapalat"/>
          <w:i/>
          <w:lang w:val="ru-RU"/>
        </w:rPr>
        <w:t>предусмотрения</w:t>
      </w:r>
      <w:proofErr w:type="spellEnd"/>
      <w:r w:rsidRPr="00CC3898">
        <w:rPr>
          <w:rFonts w:ascii="GHEA Grapalat" w:hAnsi="GHEA Grapalat"/>
          <w:i/>
          <w:lang w:val="ru-RU"/>
        </w:rPr>
        <w:t xml:space="preserve"> финансовых средств, в качестве его неотъемлемой части.</w:t>
      </w:r>
    </w:p>
  </w:footnote>
  <w:footnote w:id="15">
    <w:p w:rsidR="00C77BF2" w:rsidRPr="003A28E0" w:rsidRDefault="00C77BF2" w:rsidP="00CC3898">
      <w:pPr>
        <w:widowControl w:val="0"/>
        <w:rPr>
          <w:rFonts w:ascii="GHEA Grapalat" w:hAnsi="GHEA Grapalat"/>
          <w:i/>
          <w:sz w:val="20"/>
          <w:szCs w:val="20"/>
          <w:lang w:val="ru-RU"/>
        </w:rPr>
      </w:pPr>
      <w:r w:rsidRPr="00CC3898">
        <w:rPr>
          <w:rStyle w:val="a7"/>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p w:rsidR="00C77BF2" w:rsidRPr="003A28E0" w:rsidRDefault="00C77BF2" w:rsidP="00CC3898">
      <w:pPr>
        <w:widowControl w:val="0"/>
        <w:rPr>
          <w:rFonts w:ascii="GHEA Grapalat" w:hAnsi="GHEA Grapalat"/>
          <w:i/>
          <w:sz w:val="20"/>
          <w:szCs w:val="20"/>
          <w:lang w:val="ru-RU"/>
        </w:rPr>
      </w:pPr>
    </w:p>
    <w:p w:rsidR="00C77BF2" w:rsidRPr="003A28E0" w:rsidRDefault="00C77BF2" w:rsidP="00CC3898">
      <w:pPr>
        <w:widowControl w:val="0"/>
        <w:rPr>
          <w:rFonts w:ascii="GHEA Grapalat" w:hAnsi="GHEA Grapalat"/>
          <w:i/>
          <w:sz w:val="20"/>
          <w:szCs w:val="20"/>
          <w:lang w:val="ru-RU"/>
        </w:rPr>
      </w:pPr>
    </w:p>
    <w:p w:rsidR="00C77BF2" w:rsidRPr="009B444D" w:rsidRDefault="00C77BF2" w:rsidP="00E52C4B">
      <w:pPr>
        <w:widowControl w:val="0"/>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5DA53A76"/>
    <w:multiLevelType w:val="hybridMultilevel"/>
    <w:tmpl w:val="3EDE2FEC"/>
    <w:lvl w:ilvl="0" w:tplc="D3B0B37E">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7840719B"/>
    <w:multiLevelType w:val="hybridMultilevel"/>
    <w:tmpl w:val="24ECB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0"/>
  </w:num>
  <w:num w:numId="10">
    <w:abstractNumId w:val="5"/>
  </w:num>
  <w:num w:numId="11">
    <w:abstractNumId w:val="4"/>
  </w:num>
  <w:num w:numId="12">
    <w:abstractNumId w:val="0"/>
  </w:num>
  <w:num w:numId="13">
    <w:abstractNumId w:val="9"/>
  </w:num>
  <w:num w:numId="14">
    <w:abstractNumId w:val="15"/>
  </w:num>
  <w:num w:numId="15">
    <w:abstractNumId w:val="14"/>
  </w:num>
  <w:num w:numId="16">
    <w:abstractNumId w:val="17"/>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124D"/>
    <w:rsid w:val="00004302"/>
    <w:rsid w:val="00005470"/>
    <w:rsid w:val="000066FD"/>
    <w:rsid w:val="0001243C"/>
    <w:rsid w:val="00013321"/>
    <w:rsid w:val="00015CFF"/>
    <w:rsid w:val="0001660A"/>
    <w:rsid w:val="000219FA"/>
    <w:rsid w:val="00026F38"/>
    <w:rsid w:val="00030951"/>
    <w:rsid w:val="000334E6"/>
    <w:rsid w:val="00035555"/>
    <w:rsid w:val="00035775"/>
    <w:rsid w:val="00035899"/>
    <w:rsid w:val="00036A05"/>
    <w:rsid w:val="00037D79"/>
    <w:rsid w:val="000420EC"/>
    <w:rsid w:val="00043E4D"/>
    <w:rsid w:val="00043F07"/>
    <w:rsid w:val="00044767"/>
    <w:rsid w:val="00044E85"/>
    <w:rsid w:val="0004669F"/>
    <w:rsid w:val="00050A4A"/>
    <w:rsid w:val="00050C84"/>
    <w:rsid w:val="0005220F"/>
    <w:rsid w:val="00052372"/>
    <w:rsid w:val="00053496"/>
    <w:rsid w:val="0005378F"/>
    <w:rsid w:val="00054245"/>
    <w:rsid w:val="000552ED"/>
    <w:rsid w:val="00055315"/>
    <w:rsid w:val="00056868"/>
    <w:rsid w:val="00056FF2"/>
    <w:rsid w:val="00060BC8"/>
    <w:rsid w:val="00061854"/>
    <w:rsid w:val="00062192"/>
    <w:rsid w:val="00066219"/>
    <w:rsid w:val="00066FC7"/>
    <w:rsid w:val="00067EE2"/>
    <w:rsid w:val="00071E52"/>
    <w:rsid w:val="00072CF6"/>
    <w:rsid w:val="0007401D"/>
    <w:rsid w:val="00080405"/>
    <w:rsid w:val="00080A6B"/>
    <w:rsid w:val="00080B49"/>
    <w:rsid w:val="000813DD"/>
    <w:rsid w:val="00082351"/>
    <w:rsid w:val="00084E23"/>
    <w:rsid w:val="000851E1"/>
    <w:rsid w:val="00086AF0"/>
    <w:rsid w:val="000878B4"/>
    <w:rsid w:val="00090BDE"/>
    <w:rsid w:val="000942DC"/>
    <w:rsid w:val="0009641C"/>
    <w:rsid w:val="00097EEF"/>
    <w:rsid w:val="000A1117"/>
    <w:rsid w:val="000A2580"/>
    <w:rsid w:val="000A5057"/>
    <w:rsid w:val="000B0070"/>
    <w:rsid w:val="000B29DC"/>
    <w:rsid w:val="000B3A55"/>
    <w:rsid w:val="000B43CB"/>
    <w:rsid w:val="000B44F5"/>
    <w:rsid w:val="000B4F67"/>
    <w:rsid w:val="000B5685"/>
    <w:rsid w:val="000B56C9"/>
    <w:rsid w:val="000B580A"/>
    <w:rsid w:val="000B5BFF"/>
    <w:rsid w:val="000B6592"/>
    <w:rsid w:val="000C4C7C"/>
    <w:rsid w:val="000C4DA9"/>
    <w:rsid w:val="000C6650"/>
    <w:rsid w:val="000C78F8"/>
    <w:rsid w:val="000D2DEA"/>
    <w:rsid w:val="000D340A"/>
    <w:rsid w:val="000D489F"/>
    <w:rsid w:val="000D77AB"/>
    <w:rsid w:val="000E3729"/>
    <w:rsid w:val="000E4F1D"/>
    <w:rsid w:val="000E5CDF"/>
    <w:rsid w:val="000E7D12"/>
    <w:rsid w:val="000F107F"/>
    <w:rsid w:val="000F1DBB"/>
    <w:rsid w:val="000F45F0"/>
    <w:rsid w:val="000F4E26"/>
    <w:rsid w:val="000F54AD"/>
    <w:rsid w:val="000F645E"/>
    <w:rsid w:val="000F78B8"/>
    <w:rsid w:val="001007CB"/>
    <w:rsid w:val="00101D83"/>
    <w:rsid w:val="00102AF1"/>
    <w:rsid w:val="00104F46"/>
    <w:rsid w:val="00106011"/>
    <w:rsid w:val="0011034E"/>
    <w:rsid w:val="00111668"/>
    <w:rsid w:val="00111962"/>
    <w:rsid w:val="001144BE"/>
    <w:rsid w:val="00114D73"/>
    <w:rsid w:val="00122477"/>
    <w:rsid w:val="0012456F"/>
    <w:rsid w:val="001340A2"/>
    <w:rsid w:val="00135643"/>
    <w:rsid w:val="001361B5"/>
    <w:rsid w:val="001364A1"/>
    <w:rsid w:val="00140236"/>
    <w:rsid w:val="00141029"/>
    <w:rsid w:val="0014362A"/>
    <w:rsid w:val="0014372B"/>
    <w:rsid w:val="0014399C"/>
    <w:rsid w:val="0015049E"/>
    <w:rsid w:val="0015052F"/>
    <w:rsid w:val="00150704"/>
    <w:rsid w:val="001515B8"/>
    <w:rsid w:val="00151EC8"/>
    <w:rsid w:val="00152615"/>
    <w:rsid w:val="0015295F"/>
    <w:rsid w:val="001532F5"/>
    <w:rsid w:val="0015423A"/>
    <w:rsid w:val="0015448C"/>
    <w:rsid w:val="00154546"/>
    <w:rsid w:val="00155058"/>
    <w:rsid w:val="0015597F"/>
    <w:rsid w:val="001561B4"/>
    <w:rsid w:val="00156CE7"/>
    <w:rsid w:val="00156F62"/>
    <w:rsid w:val="00162DC5"/>
    <w:rsid w:val="00163FE8"/>
    <w:rsid w:val="00165DC5"/>
    <w:rsid w:val="00170FDD"/>
    <w:rsid w:val="001715CB"/>
    <w:rsid w:val="001738EA"/>
    <w:rsid w:val="00176473"/>
    <w:rsid w:val="00176C59"/>
    <w:rsid w:val="00177703"/>
    <w:rsid w:val="0018032C"/>
    <w:rsid w:val="001806CD"/>
    <w:rsid w:val="00183F71"/>
    <w:rsid w:val="00185C93"/>
    <w:rsid w:val="0018760E"/>
    <w:rsid w:val="00190CBE"/>
    <w:rsid w:val="001919A9"/>
    <w:rsid w:val="00191E3D"/>
    <w:rsid w:val="00192067"/>
    <w:rsid w:val="001922F3"/>
    <w:rsid w:val="0019269D"/>
    <w:rsid w:val="00193847"/>
    <w:rsid w:val="00193FE8"/>
    <w:rsid w:val="001951CF"/>
    <w:rsid w:val="00195302"/>
    <w:rsid w:val="00195614"/>
    <w:rsid w:val="001A15E0"/>
    <w:rsid w:val="001A17B2"/>
    <w:rsid w:val="001A2638"/>
    <w:rsid w:val="001A42D9"/>
    <w:rsid w:val="001B0EC2"/>
    <w:rsid w:val="001B152B"/>
    <w:rsid w:val="001B18E5"/>
    <w:rsid w:val="001B1B30"/>
    <w:rsid w:val="001B39A9"/>
    <w:rsid w:val="001B5304"/>
    <w:rsid w:val="001B7B3C"/>
    <w:rsid w:val="001C21D3"/>
    <w:rsid w:val="001C243F"/>
    <w:rsid w:val="001C266A"/>
    <w:rsid w:val="001C4620"/>
    <w:rsid w:val="001C6530"/>
    <w:rsid w:val="001C7DCD"/>
    <w:rsid w:val="001D2E19"/>
    <w:rsid w:val="001D3017"/>
    <w:rsid w:val="001D3527"/>
    <w:rsid w:val="001D3908"/>
    <w:rsid w:val="001D6711"/>
    <w:rsid w:val="001D6EBF"/>
    <w:rsid w:val="001D7C0C"/>
    <w:rsid w:val="001E2CED"/>
    <w:rsid w:val="001E3F89"/>
    <w:rsid w:val="001E40F4"/>
    <w:rsid w:val="001E4DC1"/>
    <w:rsid w:val="001E5785"/>
    <w:rsid w:val="001E5827"/>
    <w:rsid w:val="001E72FF"/>
    <w:rsid w:val="001F04A4"/>
    <w:rsid w:val="001F0981"/>
    <w:rsid w:val="001F0BB0"/>
    <w:rsid w:val="001F66CD"/>
    <w:rsid w:val="00203D83"/>
    <w:rsid w:val="00205077"/>
    <w:rsid w:val="0020522A"/>
    <w:rsid w:val="002052AE"/>
    <w:rsid w:val="00205330"/>
    <w:rsid w:val="0020557C"/>
    <w:rsid w:val="00205766"/>
    <w:rsid w:val="002073DC"/>
    <w:rsid w:val="00207508"/>
    <w:rsid w:val="00211664"/>
    <w:rsid w:val="00211771"/>
    <w:rsid w:val="0021311B"/>
    <w:rsid w:val="00216702"/>
    <w:rsid w:val="002169F1"/>
    <w:rsid w:val="0021737E"/>
    <w:rsid w:val="00220E75"/>
    <w:rsid w:val="00222334"/>
    <w:rsid w:val="00223390"/>
    <w:rsid w:val="00223C6F"/>
    <w:rsid w:val="002250C5"/>
    <w:rsid w:val="0022597F"/>
    <w:rsid w:val="00226545"/>
    <w:rsid w:val="002273B5"/>
    <w:rsid w:val="00233FFF"/>
    <w:rsid w:val="00234935"/>
    <w:rsid w:val="00234CF4"/>
    <w:rsid w:val="00235A17"/>
    <w:rsid w:val="0023676C"/>
    <w:rsid w:val="002406F7"/>
    <w:rsid w:val="00240CC1"/>
    <w:rsid w:val="00242240"/>
    <w:rsid w:val="00245B74"/>
    <w:rsid w:val="00251D8F"/>
    <w:rsid w:val="0025239B"/>
    <w:rsid w:val="00253325"/>
    <w:rsid w:val="00254655"/>
    <w:rsid w:val="00255612"/>
    <w:rsid w:val="00255EC8"/>
    <w:rsid w:val="00257A89"/>
    <w:rsid w:val="00257DD9"/>
    <w:rsid w:val="00260264"/>
    <w:rsid w:val="0026336C"/>
    <w:rsid w:val="00263D98"/>
    <w:rsid w:val="00264826"/>
    <w:rsid w:val="00264F8B"/>
    <w:rsid w:val="00272A7B"/>
    <w:rsid w:val="00273F3E"/>
    <w:rsid w:val="00282945"/>
    <w:rsid w:val="002830E6"/>
    <w:rsid w:val="00283BD9"/>
    <w:rsid w:val="00284832"/>
    <w:rsid w:val="00285ADC"/>
    <w:rsid w:val="00286269"/>
    <w:rsid w:val="00287833"/>
    <w:rsid w:val="00290806"/>
    <w:rsid w:val="00290922"/>
    <w:rsid w:val="00291646"/>
    <w:rsid w:val="0029193F"/>
    <w:rsid w:val="00291F16"/>
    <w:rsid w:val="00292B44"/>
    <w:rsid w:val="0029376F"/>
    <w:rsid w:val="002944C5"/>
    <w:rsid w:val="0029505A"/>
    <w:rsid w:val="00296431"/>
    <w:rsid w:val="00296813"/>
    <w:rsid w:val="00296D04"/>
    <w:rsid w:val="002A0A1F"/>
    <w:rsid w:val="002A1ECA"/>
    <w:rsid w:val="002A34AF"/>
    <w:rsid w:val="002A4A71"/>
    <w:rsid w:val="002A4D07"/>
    <w:rsid w:val="002B51CF"/>
    <w:rsid w:val="002B658C"/>
    <w:rsid w:val="002B77DC"/>
    <w:rsid w:val="002C0059"/>
    <w:rsid w:val="002C080C"/>
    <w:rsid w:val="002C159F"/>
    <w:rsid w:val="002C2E98"/>
    <w:rsid w:val="002C580E"/>
    <w:rsid w:val="002C5C09"/>
    <w:rsid w:val="002C7DF7"/>
    <w:rsid w:val="002D09E9"/>
    <w:rsid w:val="002D1D13"/>
    <w:rsid w:val="002D1E6A"/>
    <w:rsid w:val="002D296D"/>
    <w:rsid w:val="002D5172"/>
    <w:rsid w:val="002D599C"/>
    <w:rsid w:val="002D5CF3"/>
    <w:rsid w:val="002D6350"/>
    <w:rsid w:val="002D640F"/>
    <w:rsid w:val="002D76D9"/>
    <w:rsid w:val="002E49AC"/>
    <w:rsid w:val="002E6154"/>
    <w:rsid w:val="002E7DBB"/>
    <w:rsid w:val="002F0751"/>
    <w:rsid w:val="002F1D84"/>
    <w:rsid w:val="002F5B92"/>
    <w:rsid w:val="002F7099"/>
    <w:rsid w:val="003001DA"/>
    <w:rsid w:val="00300AFB"/>
    <w:rsid w:val="00301631"/>
    <w:rsid w:val="003036CA"/>
    <w:rsid w:val="00303D32"/>
    <w:rsid w:val="00306F07"/>
    <w:rsid w:val="00307646"/>
    <w:rsid w:val="00312BD1"/>
    <w:rsid w:val="00313EEF"/>
    <w:rsid w:val="00321031"/>
    <w:rsid w:val="0032251E"/>
    <w:rsid w:val="00322A7D"/>
    <w:rsid w:val="00323B8B"/>
    <w:rsid w:val="0032412E"/>
    <w:rsid w:val="003246F3"/>
    <w:rsid w:val="00324CCC"/>
    <w:rsid w:val="0032583A"/>
    <w:rsid w:val="00326396"/>
    <w:rsid w:val="00326477"/>
    <w:rsid w:val="0032707A"/>
    <w:rsid w:val="0032725C"/>
    <w:rsid w:val="00327A2A"/>
    <w:rsid w:val="00330E1E"/>
    <w:rsid w:val="00331835"/>
    <w:rsid w:val="00331DCE"/>
    <w:rsid w:val="00332AD2"/>
    <w:rsid w:val="003351D2"/>
    <w:rsid w:val="003356F4"/>
    <w:rsid w:val="00337E2A"/>
    <w:rsid w:val="003403C7"/>
    <w:rsid w:val="0034230D"/>
    <w:rsid w:val="00343C47"/>
    <w:rsid w:val="00346E22"/>
    <w:rsid w:val="0034798E"/>
    <w:rsid w:val="00347C1D"/>
    <w:rsid w:val="00352DFC"/>
    <w:rsid w:val="00352F28"/>
    <w:rsid w:val="00360D38"/>
    <w:rsid w:val="00361806"/>
    <w:rsid w:val="00362E87"/>
    <w:rsid w:val="0036360A"/>
    <w:rsid w:val="00365D45"/>
    <w:rsid w:val="003671DF"/>
    <w:rsid w:val="00367F61"/>
    <w:rsid w:val="00372327"/>
    <w:rsid w:val="00373B50"/>
    <w:rsid w:val="00382191"/>
    <w:rsid w:val="00383CB8"/>
    <w:rsid w:val="00386106"/>
    <w:rsid w:val="003877C1"/>
    <w:rsid w:val="00391028"/>
    <w:rsid w:val="003912C4"/>
    <w:rsid w:val="0039389A"/>
    <w:rsid w:val="00394652"/>
    <w:rsid w:val="00395605"/>
    <w:rsid w:val="00395F95"/>
    <w:rsid w:val="003A222A"/>
    <w:rsid w:val="003A28E0"/>
    <w:rsid w:val="003A31C0"/>
    <w:rsid w:val="003A63B3"/>
    <w:rsid w:val="003A74C1"/>
    <w:rsid w:val="003B2137"/>
    <w:rsid w:val="003B23E6"/>
    <w:rsid w:val="003B3A02"/>
    <w:rsid w:val="003B4433"/>
    <w:rsid w:val="003B6A9A"/>
    <w:rsid w:val="003B7021"/>
    <w:rsid w:val="003B7346"/>
    <w:rsid w:val="003B744A"/>
    <w:rsid w:val="003C1E96"/>
    <w:rsid w:val="003C2098"/>
    <w:rsid w:val="003C3F3D"/>
    <w:rsid w:val="003C4B4A"/>
    <w:rsid w:val="003C5D84"/>
    <w:rsid w:val="003C66BA"/>
    <w:rsid w:val="003C6CA7"/>
    <w:rsid w:val="003C7A2E"/>
    <w:rsid w:val="003C7E6D"/>
    <w:rsid w:val="003D13AD"/>
    <w:rsid w:val="003D2090"/>
    <w:rsid w:val="003D2453"/>
    <w:rsid w:val="003D35A1"/>
    <w:rsid w:val="003D412B"/>
    <w:rsid w:val="003D5696"/>
    <w:rsid w:val="003D617E"/>
    <w:rsid w:val="003E014C"/>
    <w:rsid w:val="003E08D7"/>
    <w:rsid w:val="003E2A52"/>
    <w:rsid w:val="003E4296"/>
    <w:rsid w:val="003E555B"/>
    <w:rsid w:val="003E5641"/>
    <w:rsid w:val="003E5779"/>
    <w:rsid w:val="003E77A4"/>
    <w:rsid w:val="003E78BE"/>
    <w:rsid w:val="003F1A55"/>
    <w:rsid w:val="003F297D"/>
    <w:rsid w:val="003F33EC"/>
    <w:rsid w:val="003F3CF4"/>
    <w:rsid w:val="003F443F"/>
    <w:rsid w:val="003F6B05"/>
    <w:rsid w:val="003F75EF"/>
    <w:rsid w:val="003F7779"/>
    <w:rsid w:val="00400BEA"/>
    <w:rsid w:val="0040535F"/>
    <w:rsid w:val="00406DCE"/>
    <w:rsid w:val="00407063"/>
    <w:rsid w:val="00407842"/>
    <w:rsid w:val="00411980"/>
    <w:rsid w:val="004125BB"/>
    <w:rsid w:val="0041318B"/>
    <w:rsid w:val="00413817"/>
    <w:rsid w:val="00413ABD"/>
    <w:rsid w:val="004143EA"/>
    <w:rsid w:val="004144DF"/>
    <w:rsid w:val="00414DE7"/>
    <w:rsid w:val="0041648D"/>
    <w:rsid w:val="00416883"/>
    <w:rsid w:val="00416B0C"/>
    <w:rsid w:val="00416E1B"/>
    <w:rsid w:val="00417B1C"/>
    <w:rsid w:val="00417B56"/>
    <w:rsid w:val="00420747"/>
    <w:rsid w:val="004212E2"/>
    <w:rsid w:val="00421AF9"/>
    <w:rsid w:val="00424B7D"/>
    <w:rsid w:val="00425E27"/>
    <w:rsid w:val="00430362"/>
    <w:rsid w:val="004304EC"/>
    <w:rsid w:val="004323DF"/>
    <w:rsid w:val="004329B7"/>
    <w:rsid w:val="00432DBB"/>
    <w:rsid w:val="00437E57"/>
    <w:rsid w:val="00440AE8"/>
    <w:rsid w:val="00442DEC"/>
    <w:rsid w:val="004446B3"/>
    <w:rsid w:val="00444CC7"/>
    <w:rsid w:val="004470C5"/>
    <w:rsid w:val="00447EA4"/>
    <w:rsid w:val="00451233"/>
    <w:rsid w:val="004518C2"/>
    <w:rsid w:val="00451A57"/>
    <w:rsid w:val="0045286F"/>
    <w:rsid w:val="00452EEE"/>
    <w:rsid w:val="0045536B"/>
    <w:rsid w:val="004561E1"/>
    <w:rsid w:val="004576DB"/>
    <w:rsid w:val="004577A4"/>
    <w:rsid w:val="004616AB"/>
    <w:rsid w:val="00462286"/>
    <w:rsid w:val="00464102"/>
    <w:rsid w:val="0047144C"/>
    <w:rsid w:val="00472DF9"/>
    <w:rsid w:val="00476528"/>
    <w:rsid w:val="004779B0"/>
    <w:rsid w:val="00481FFF"/>
    <w:rsid w:val="00482497"/>
    <w:rsid w:val="00482D76"/>
    <w:rsid w:val="00487CCF"/>
    <w:rsid w:val="0049173B"/>
    <w:rsid w:val="00492794"/>
    <w:rsid w:val="004928A7"/>
    <w:rsid w:val="00492DF1"/>
    <w:rsid w:val="00493DDE"/>
    <w:rsid w:val="004A1512"/>
    <w:rsid w:val="004A296E"/>
    <w:rsid w:val="004A345F"/>
    <w:rsid w:val="004A3EF5"/>
    <w:rsid w:val="004A6174"/>
    <w:rsid w:val="004A77CC"/>
    <w:rsid w:val="004A7C7A"/>
    <w:rsid w:val="004B1991"/>
    <w:rsid w:val="004B19B5"/>
    <w:rsid w:val="004B4161"/>
    <w:rsid w:val="004B5D09"/>
    <w:rsid w:val="004C03D4"/>
    <w:rsid w:val="004C1AF9"/>
    <w:rsid w:val="004C7A56"/>
    <w:rsid w:val="004C7D5A"/>
    <w:rsid w:val="004D11FE"/>
    <w:rsid w:val="004D15EF"/>
    <w:rsid w:val="004D1861"/>
    <w:rsid w:val="004D1BC5"/>
    <w:rsid w:val="004D1C88"/>
    <w:rsid w:val="004D2224"/>
    <w:rsid w:val="004D55B7"/>
    <w:rsid w:val="004D63C6"/>
    <w:rsid w:val="004D7A56"/>
    <w:rsid w:val="004E2B4A"/>
    <w:rsid w:val="004E2CEE"/>
    <w:rsid w:val="004E3200"/>
    <w:rsid w:val="004E5E2B"/>
    <w:rsid w:val="004E60DD"/>
    <w:rsid w:val="004E67DB"/>
    <w:rsid w:val="004E6C30"/>
    <w:rsid w:val="004F08E9"/>
    <w:rsid w:val="004F4E1A"/>
    <w:rsid w:val="004F5672"/>
    <w:rsid w:val="004F6AC1"/>
    <w:rsid w:val="004F7181"/>
    <w:rsid w:val="0050266C"/>
    <w:rsid w:val="00503F09"/>
    <w:rsid w:val="005044B2"/>
    <w:rsid w:val="005044D2"/>
    <w:rsid w:val="00505CBF"/>
    <w:rsid w:val="00505F73"/>
    <w:rsid w:val="00511170"/>
    <w:rsid w:val="00511385"/>
    <w:rsid w:val="00512EE6"/>
    <w:rsid w:val="00516D31"/>
    <w:rsid w:val="00517518"/>
    <w:rsid w:val="0052574E"/>
    <w:rsid w:val="00527532"/>
    <w:rsid w:val="0052793B"/>
    <w:rsid w:val="005300F7"/>
    <w:rsid w:val="005301A5"/>
    <w:rsid w:val="005319EB"/>
    <w:rsid w:val="00531FAC"/>
    <w:rsid w:val="00532BA4"/>
    <w:rsid w:val="00532DD4"/>
    <w:rsid w:val="00536F32"/>
    <w:rsid w:val="00541355"/>
    <w:rsid w:val="00542ECA"/>
    <w:rsid w:val="00543F19"/>
    <w:rsid w:val="00544B93"/>
    <w:rsid w:val="00545913"/>
    <w:rsid w:val="0054628B"/>
    <w:rsid w:val="0054722C"/>
    <w:rsid w:val="0055111A"/>
    <w:rsid w:val="00551FD6"/>
    <w:rsid w:val="0055360E"/>
    <w:rsid w:val="00555B25"/>
    <w:rsid w:val="00557D47"/>
    <w:rsid w:val="0056103C"/>
    <w:rsid w:val="0056276C"/>
    <w:rsid w:val="005633C9"/>
    <w:rsid w:val="00570D49"/>
    <w:rsid w:val="0057162D"/>
    <w:rsid w:val="0057196F"/>
    <w:rsid w:val="0057256C"/>
    <w:rsid w:val="00572863"/>
    <w:rsid w:val="00572A2F"/>
    <w:rsid w:val="005736B4"/>
    <w:rsid w:val="00574301"/>
    <w:rsid w:val="00575B94"/>
    <w:rsid w:val="0057609C"/>
    <w:rsid w:val="0057717D"/>
    <w:rsid w:val="0058081D"/>
    <w:rsid w:val="00582FDC"/>
    <w:rsid w:val="00583287"/>
    <w:rsid w:val="005839C3"/>
    <w:rsid w:val="00584776"/>
    <w:rsid w:val="00584ACA"/>
    <w:rsid w:val="00586ABF"/>
    <w:rsid w:val="0058750E"/>
    <w:rsid w:val="00590DDA"/>
    <w:rsid w:val="00593D08"/>
    <w:rsid w:val="005945C9"/>
    <w:rsid w:val="00595C4D"/>
    <w:rsid w:val="00595E2D"/>
    <w:rsid w:val="00597821"/>
    <w:rsid w:val="005A0629"/>
    <w:rsid w:val="005A0B7E"/>
    <w:rsid w:val="005A1A1C"/>
    <w:rsid w:val="005A29AF"/>
    <w:rsid w:val="005A31BC"/>
    <w:rsid w:val="005A42FC"/>
    <w:rsid w:val="005A4573"/>
    <w:rsid w:val="005A46D2"/>
    <w:rsid w:val="005A61F4"/>
    <w:rsid w:val="005A6406"/>
    <w:rsid w:val="005A6700"/>
    <w:rsid w:val="005A7F88"/>
    <w:rsid w:val="005B1504"/>
    <w:rsid w:val="005B1951"/>
    <w:rsid w:val="005B478F"/>
    <w:rsid w:val="005B60F6"/>
    <w:rsid w:val="005B7610"/>
    <w:rsid w:val="005C0C94"/>
    <w:rsid w:val="005C2514"/>
    <w:rsid w:val="005C33B6"/>
    <w:rsid w:val="005C37B6"/>
    <w:rsid w:val="005C5719"/>
    <w:rsid w:val="005C5AB5"/>
    <w:rsid w:val="005C5BB6"/>
    <w:rsid w:val="005C75B2"/>
    <w:rsid w:val="005C7B08"/>
    <w:rsid w:val="005D1F7A"/>
    <w:rsid w:val="005D3EC4"/>
    <w:rsid w:val="005D4CC0"/>
    <w:rsid w:val="005D5D31"/>
    <w:rsid w:val="005D61E6"/>
    <w:rsid w:val="005E0278"/>
    <w:rsid w:val="005E1FD3"/>
    <w:rsid w:val="005E21A7"/>
    <w:rsid w:val="005E3724"/>
    <w:rsid w:val="005E515A"/>
    <w:rsid w:val="005E5DDB"/>
    <w:rsid w:val="005E62F0"/>
    <w:rsid w:val="005F06A3"/>
    <w:rsid w:val="005F0794"/>
    <w:rsid w:val="005F1918"/>
    <w:rsid w:val="005F1C44"/>
    <w:rsid w:val="005F227E"/>
    <w:rsid w:val="005F28B6"/>
    <w:rsid w:val="005F3627"/>
    <w:rsid w:val="005F560C"/>
    <w:rsid w:val="005F6E79"/>
    <w:rsid w:val="00601214"/>
    <w:rsid w:val="00601D20"/>
    <w:rsid w:val="00602EC6"/>
    <w:rsid w:val="00603311"/>
    <w:rsid w:val="006036CE"/>
    <w:rsid w:val="00611A2E"/>
    <w:rsid w:val="0061236D"/>
    <w:rsid w:val="006123CB"/>
    <w:rsid w:val="00612D43"/>
    <w:rsid w:val="00615708"/>
    <w:rsid w:val="00616542"/>
    <w:rsid w:val="0062132F"/>
    <w:rsid w:val="0062167A"/>
    <w:rsid w:val="006221DC"/>
    <w:rsid w:val="0062695E"/>
    <w:rsid w:val="006269C9"/>
    <w:rsid w:val="006277F1"/>
    <w:rsid w:val="00631176"/>
    <w:rsid w:val="0063557E"/>
    <w:rsid w:val="00636CCB"/>
    <w:rsid w:val="00640D1A"/>
    <w:rsid w:val="006455C5"/>
    <w:rsid w:val="006469BA"/>
    <w:rsid w:val="0064749A"/>
    <w:rsid w:val="006476A9"/>
    <w:rsid w:val="0065020A"/>
    <w:rsid w:val="00650BC5"/>
    <w:rsid w:val="00651510"/>
    <w:rsid w:val="00654CEC"/>
    <w:rsid w:val="00654E80"/>
    <w:rsid w:val="0066084F"/>
    <w:rsid w:val="00661DFF"/>
    <w:rsid w:val="00663294"/>
    <w:rsid w:val="00664724"/>
    <w:rsid w:val="00664CF4"/>
    <w:rsid w:val="006650ED"/>
    <w:rsid w:val="0066534D"/>
    <w:rsid w:val="00666223"/>
    <w:rsid w:val="0066757E"/>
    <w:rsid w:val="006705F9"/>
    <w:rsid w:val="006710BE"/>
    <w:rsid w:val="00674BCA"/>
    <w:rsid w:val="00676CB3"/>
    <w:rsid w:val="006771D0"/>
    <w:rsid w:val="00680453"/>
    <w:rsid w:val="00681B66"/>
    <w:rsid w:val="00681EB5"/>
    <w:rsid w:val="00682602"/>
    <w:rsid w:val="00682E7F"/>
    <w:rsid w:val="00684F43"/>
    <w:rsid w:val="006900A2"/>
    <w:rsid w:val="006903AB"/>
    <w:rsid w:val="0069126B"/>
    <w:rsid w:val="00692CC5"/>
    <w:rsid w:val="006951B4"/>
    <w:rsid w:val="006968E2"/>
    <w:rsid w:val="00696D7A"/>
    <w:rsid w:val="006A051D"/>
    <w:rsid w:val="006A0569"/>
    <w:rsid w:val="006A23AA"/>
    <w:rsid w:val="006A30CA"/>
    <w:rsid w:val="006A4E45"/>
    <w:rsid w:val="006A4F30"/>
    <w:rsid w:val="006A6687"/>
    <w:rsid w:val="006A768A"/>
    <w:rsid w:val="006B02AE"/>
    <w:rsid w:val="006B0952"/>
    <w:rsid w:val="006B1C88"/>
    <w:rsid w:val="006B28AB"/>
    <w:rsid w:val="006B4006"/>
    <w:rsid w:val="006B6B45"/>
    <w:rsid w:val="006B70DC"/>
    <w:rsid w:val="006C3221"/>
    <w:rsid w:val="006C6213"/>
    <w:rsid w:val="006C6842"/>
    <w:rsid w:val="006D4993"/>
    <w:rsid w:val="006D57EB"/>
    <w:rsid w:val="006D5AF9"/>
    <w:rsid w:val="006D6636"/>
    <w:rsid w:val="006D71F2"/>
    <w:rsid w:val="006E0138"/>
    <w:rsid w:val="006E3890"/>
    <w:rsid w:val="006E6FCB"/>
    <w:rsid w:val="006F0326"/>
    <w:rsid w:val="006F0EF5"/>
    <w:rsid w:val="006F1F9F"/>
    <w:rsid w:val="006F2544"/>
    <w:rsid w:val="006F3748"/>
    <w:rsid w:val="006F5761"/>
    <w:rsid w:val="006F67BA"/>
    <w:rsid w:val="00701877"/>
    <w:rsid w:val="00701AD3"/>
    <w:rsid w:val="00704405"/>
    <w:rsid w:val="0070631B"/>
    <w:rsid w:val="00710E86"/>
    <w:rsid w:val="0071111D"/>
    <w:rsid w:val="0071133A"/>
    <w:rsid w:val="0071411F"/>
    <w:rsid w:val="0071628B"/>
    <w:rsid w:val="00717262"/>
    <w:rsid w:val="007173F2"/>
    <w:rsid w:val="00717A7B"/>
    <w:rsid w:val="00721811"/>
    <w:rsid w:val="007242BA"/>
    <w:rsid w:val="0072586F"/>
    <w:rsid w:val="007261DD"/>
    <w:rsid w:val="00727241"/>
    <w:rsid w:val="007308C7"/>
    <w:rsid w:val="0073472C"/>
    <w:rsid w:val="00736E69"/>
    <w:rsid w:val="00736F59"/>
    <w:rsid w:val="00737023"/>
    <w:rsid w:val="00740673"/>
    <w:rsid w:val="0074154D"/>
    <w:rsid w:val="00742A10"/>
    <w:rsid w:val="00742B73"/>
    <w:rsid w:val="00746D6F"/>
    <w:rsid w:val="007500AD"/>
    <w:rsid w:val="00752109"/>
    <w:rsid w:val="00753446"/>
    <w:rsid w:val="00754FA1"/>
    <w:rsid w:val="0076000A"/>
    <w:rsid w:val="007616DF"/>
    <w:rsid w:val="007646BF"/>
    <w:rsid w:val="00767C33"/>
    <w:rsid w:val="0077026E"/>
    <w:rsid w:val="007707FA"/>
    <w:rsid w:val="00772CA1"/>
    <w:rsid w:val="00773550"/>
    <w:rsid w:val="00773B71"/>
    <w:rsid w:val="007753BF"/>
    <w:rsid w:val="00775A85"/>
    <w:rsid w:val="00776334"/>
    <w:rsid w:val="007771D4"/>
    <w:rsid w:val="00781614"/>
    <w:rsid w:val="00783A45"/>
    <w:rsid w:val="00787878"/>
    <w:rsid w:val="00787E05"/>
    <w:rsid w:val="00792171"/>
    <w:rsid w:val="00795286"/>
    <w:rsid w:val="00795F1E"/>
    <w:rsid w:val="007A098C"/>
    <w:rsid w:val="007A30FD"/>
    <w:rsid w:val="007A3990"/>
    <w:rsid w:val="007A3D83"/>
    <w:rsid w:val="007A3DC4"/>
    <w:rsid w:val="007A6C61"/>
    <w:rsid w:val="007B002E"/>
    <w:rsid w:val="007B2EEB"/>
    <w:rsid w:val="007B3D86"/>
    <w:rsid w:val="007B6579"/>
    <w:rsid w:val="007B69C6"/>
    <w:rsid w:val="007B7054"/>
    <w:rsid w:val="007B7574"/>
    <w:rsid w:val="007B7DF1"/>
    <w:rsid w:val="007C0D93"/>
    <w:rsid w:val="007C140A"/>
    <w:rsid w:val="007C1832"/>
    <w:rsid w:val="007C1F83"/>
    <w:rsid w:val="007C2125"/>
    <w:rsid w:val="007C3E72"/>
    <w:rsid w:val="007C3F42"/>
    <w:rsid w:val="007C479D"/>
    <w:rsid w:val="007C5A39"/>
    <w:rsid w:val="007C5AF3"/>
    <w:rsid w:val="007C68CD"/>
    <w:rsid w:val="007C6FA2"/>
    <w:rsid w:val="007C7AF5"/>
    <w:rsid w:val="007C7B7F"/>
    <w:rsid w:val="007C7CB4"/>
    <w:rsid w:val="007D0979"/>
    <w:rsid w:val="007D25A8"/>
    <w:rsid w:val="007D330E"/>
    <w:rsid w:val="007D36CB"/>
    <w:rsid w:val="007D3B38"/>
    <w:rsid w:val="007D6B87"/>
    <w:rsid w:val="007D76CF"/>
    <w:rsid w:val="007D7BC1"/>
    <w:rsid w:val="007E359B"/>
    <w:rsid w:val="007E4708"/>
    <w:rsid w:val="007E4A21"/>
    <w:rsid w:val="007E5D11"/>
    <w:rsid w:val="007E5F7A"/>
    <w:rsid w:val="007E66B4"/>
    <w:rsid w:val="007F095A"/>
    <w:rsid w:val="007F157A"/>
    <w:rsid w:val="007F3183"/>
    <w:rsid w:val="007F3A64"/>
    <w:rsid w:val="007F4BB2"/>
    <w:rsid w:val="007F5EA2"/>
    <w:rsid w:val="007F6EBB"/>
    <w:rsid w:val="0080019A"/>
    <w:rsid w:val="008043DE"/>
    <w:rsid w:val="00804B9A"/>
    <w:rsid w:val="00806942"/>
    <w:rsid w:val="00810FE5"/>
    <w:rsid w:val="00811ACD"/>
    <w:rsid w:val="00812FD4"/>
    <w:rsid w:val="00813280"/>
    <w:rsid w:val="00814A9D"/>
    <w:rsid w:val="00814CD8"/>
    <w:rsid w:val="008167AC"/>
    <w:rsid w:val="00817532"/>
    <w:rsid w:val="00820501"/>
    <w:rsid w:val="008205CF"/>
    <w:rsid w:val="00821423"/>
    <w:rsid w:val="008219A1"/>
    <w:rsid w:val="00821ED0"/>
    <w:rsid w:val="00826F59"/>
    <w:rsid w:val="00827183"/>
    <w:rsid w:val="008310C0"/>
    <w:rsid w:val="00831701"/>
    <w:rsid w:val="00831814"/>
    <w:rsid w:val="00834CB5"/>
    <w:rsid w:val="008369B3"/>
    <w:rsid w:val="0084192E"/>
    <w:rsid w:val="0084290F"/>
    <w:rsid w:val="00843026"/>
    <w:rsid w:val="00844474"/>
    <w:rsid w:val="00844F51"/>
    <w:rsid w:val="00845523"/>
    <w:rsid w:val="0084584C"/>
    <w:rsid w:val="00846A0B"/>
    <w:rsid w:val="00846DA6"/>
    <w:rsid w:val="00850AF0"/>
    <w:rsid w:val="00850C20"/>
    <w:rsid w:val="00850EC1"/>
    <w:rsid w:val="00853971"/>
    <w:rsid w:val="00853C60"/>
    <w:rsid w:val="008540ED"/>
    <w:rsid w:val="00854EE9"/>
    <w:rsid w:val="008555EB"/>
    <w:rsid w:val="00856F37"/>
    <w:rsid w:val="00857534"/>
    <w:rsid w:val="00860870"/>
    <w:rsid w:val="0086283D"/>
    <w:rsid w:val="00862E1E"/>
    <w:rsid w:val="0086440E"/>
    <w:rsid w:val="00865075"/>
    <w:rsid w:val="0086769D"/>
    <w:rsid w:val="00867AA7"/>
    <w:rsid w:val="00867AAC"/>
    <w:rsid w:val="00867EEF"/>
    <w:rsid w:val="00871A9E"/>
    <w:rsid w:val="00873A89"/>
    <w:rsid w:val="0087434D"/>
    <w:rsid w:val="00874546"/>
    <w:rsid w:val="00875981"/>
    <w:rsid w:val="0087655C"/>
    <w:rsid w:val="0087670A"/>
    <w:rsid w:val="0088142B"/>
    <w:rsid w:val="00881655"/>
    <w:rsid w:val="008826D5"/>
    <w:rsid w:val="00884536"/>
    <w:rsid w:val="00886770"/>
    <w:rsid w:val="00890480"/>
    <w:rsid w:val="00890F1B"/>
    <w:rsid w:val="008915FB"/>
    <w:rsid w:val="008922EC"/>
    <w:rsid w:val="008928F6"/>
    <w:rsid w:val="008944D5"/>
    <w:rsid w:val="00894C00"/>
    <w:rsid w:val="008963D1"/>
    <w:rsid w:val="00896841"/>
    <w:rsid w:val="00897730"/>
    <w:rsid w:val="008A1637"/>
    <w:rsid w:val="008A1DE5"/>
    <w:rsid w:val="008A206A"/>
    <w:rsid w:val="008A243F"/>
    <w:rsid w:val="008A26FF"/>
    <w:rsid w:val="008A4AE0"/>
    <w:rsid w:val="008A5C29"/>
    <w:rsid w:val="008A5EDF"/>
    <w:rsid w:val="008A62CF"/>
    <w:rsid w:val="008A7C48"/>
    <w:rsid w:val="008B1087"/>
    <w:rsid w:val="008B17D8"/>
    <w:rsid w:val="008B1E72"/>
    <w:rsid w:val="008B2907"/>
    <w:rsid w:val="008B48A0"/>
    <w:rsid w:val="008C02C8"/>
    <w:rsid w:val="008C0D0F"/>
    <w:rsid w:val="008C179E"/>
    <w:rsid w:val="008C3798"/>
    <w:rsid w:val="008C3859"/>
    <w:rsid w:val="008C422F"/>
    <w:rsid w:val="008C4872"/>
    <w:rsid w:val="008C5476"/>
    <w:rsid w:val="008D02FB"/>
    <w:rsid w:val="008D273A"/>
    <w:rsid w:val="008D30FE"/>
    <w:rsid w:val="008D4F9B"/>
    <w:rsid w:val="008D5170"/>
    <w:rsid w:val="008D64EB"/>
    <w:rsid w:val="008D6987"/>
    <w:rsid w:val="008D747F"/>
    <w:rsid w:val="008E149E"/>
    <w:rsid w:val="008E1946"/>
    <w:rsid w:val="008E2F98"/>
    <w:rsid w:val="008E40AA"/>
    <w:rsid w:val="008E4455"/>
    <w:rsid w:val="008E4788"/>
    <w:rsid w:val="008E54D4"/>
    <w:rsid w:val="008E6EA0"/>
    <w:rsid w:val="008E734B"/>
    <w:rsid w:val="008F1D5B"/>
    <w:rsid w:val="008F2EA3"/>
    <w:rsid w:val="008F52FA"/>
    <w:rsid w:val="008F59A8"/>
    <w:rsid w:val="008F66EE"/>
    <w:rsid w:val="008F734A"/>
    <w:rsid w:val="009006C3"/>
    <w:rsid w:val="009011E3"/>
    <w:rsid w:val="0090474A"/>
    <w:rsid w:val="00905FC6"/>
    <w:rsid w:val="00914651"/>
    <w:rsid w:val="00916522"/>
    <w:rsid w:val="00917ADE"/>
    <w:rsid w:val="00920F85"/>
    <w:rsid w:val="00920FB0"/>
    <w:rsid w:val="0092104E"/>
    <w:rsid w:val="00921D05"/>
    <w:rsid w:val="0092507A"/>
    <w:rsid w:val="00927998"/>
    <w:rsid w:val="00927E4D"/>
    <w:rsid w:val="00930824"/>
    <w:rsid w:val="00931830"/>
    <w:rsid w:val="00933DFD"/>
    <w:rsid w:val="00934899"/>
    <w:rsid w:val="0093560B"/>
    <w:rsid w:val="00936A36"/>
    <w:rsid w:val="00936FEA"/>
    <w:rsid w:val="009405AC"/>
    <w:rsid w:val="009410F8"/>
    <w:rsid w:val="00942905"/>
    <w:rsid w:val="009438E6"/>
    <w:rsid w:val="009457A7"/>
    <w:rsid w:val="009514A8"/>
    <w:rsid w:val="0095207E"/>
    <w:rsid w:val="00952B0F"/>
    <w:rsid w:val="009569E5"/>
    <w:rsid w:val="00956FEA"/>
    <w:rsid w:val="009572F7"/>
    <w:rsid w:val="00957F0E"/>
    <w:rsid w:val="00960F8B"/>
    <w:rsid w:val="00961848"/>
    <w:rsid w:val="00965FD3"/>
    <w:rsid w:val="009677A2"/>
    <w:rsid w:val="00967B8E"/>
    <w:rsid w:val="0097159C"/>
    <w:rsid w:val="00971FBB"/>
    <w:rsid w:val="00972E1F"/>
    <w:rsid w:val="009735A1"/>
    <w:rsid w:val="00974335"/>
    <w:rsid w:val="0097724F"/>
    <w:rsid w:val="00977E8F"/>
    <w:rsid w:val="0098077F"/>
    <w:rsid w:val="009816F6"/>
    <w:rsid w:val="0098388F"/>
    <w:rsid w:val="00983EA4"/>
    <w:rsid w:val="00983EB3"/>
    <w:rsid w:val="00986758"/>
    <w:rsid w:val="00991254"/>
    <w:rsid w:val="009918DD"/>
    <w:rsid w:val="00993401"/>
    <w:rsid w:val="00996C18"/>
    <w:rsid w:val="00997CC7"/>
    <w:rsid w:val="009A0651"/>
    <w:rsid w:val="009A27BF"/>
    <w:rsid w:val="009A510B"/>
    <w:rsid w:val="009A540E"/>
    <w:rsid w:val="009A6998"/>
    <w:rsid w:val="009B0061"/>
    <w:rsid w:val="009B10E0"/>
    <w:rsid w:val="009B1628"/>
    <w:rsid w:val="009B1884"/>
    <w:rsid w:val="009B19F2"/>
    <w:rsid w:val="009B1B1E"/>
    <w:rsid w:val="009B236F"/>
    <w:rsid w:val="009B3627"/>
    <w:rsid w:val="009B444D"/>
    <w:rsid w:val="009B7A84"/>
    <w:rsid w:val="009C100B"/>
    <w:rsid w:val="009C17C9"/>
    <w:rsid w:val="009C1FCC"/>
    <w:rsid w:val="009C2C40"/>
    <w:rsid w:val="009C41C1"/>
    <w:rsid w:val="009C4F90"/>
    <w:rsid w:val="009C5907"/>
    <w:rsid w:val="009C6265"/>
    <w:rsid w:val="009D0E60"/>
    <w:rsid w:val="009D5218"/>
    <w:rsid w:val="009D5245"/>
    <w:rsid w:val="009D584A"/>
    <w:rsid w:val="009D6604"/>
    <w:rsid w:val="009E017E"/>
    <w:rsid w:val="009E2EE2"/>
    <w:rsid w:val="009F12AD"/>
    <w:rsid w:val="009F35E6"/>
    <w:rsid w:val="009F3965"/>
    <w:rsid w:val="009F6C25"/>
    <w:rsid w:val="009F7192"/>
    <w:rsid w:val="009F794D"/>
    <w:rsid w:val="00A00146"/>
    <w:rsid w:val="00A0184C"/>
    <w:rsid w:val="00A01C80"/>
    <w:rsid w:val="00A01DBF"/>
    <w:rsid w:val="00A02B4A"/>
    <w:rsid w:val="00A05116"/>
    <w:rsid w:val="00A07D13"/>
    <w:rsid w:val="00A108E5"/>
    <w:rsid w:val="00A11A8B"/>
    <w:rsid w:val="00A12876"/>
    <w:rsid w:val="00A158D8"/>
    <w:rsid w:val="00A15C42"/>
    <w:rsid w:val="00A15E46"/>
    <w:rsid w:val="00A16E50"/>
    <w:rsid w:val="00A17995"/>
    <w:rsid w:val="00A20A50"/>
    <w:rsid w:val="00A20D77"/>
    <w:rsid w:val="00A210BF"/>
    <w:rsid w:val="00A22C2E"/>
    <w:rsid w:val="00A25AD0"/>
    <w:rsid w:val="00A26194"/>
    <w:rsid w:val="00A30082"/>
    <w:rsid w:val="00A30691"/>
    <w:rsid w:val="00A312DB"/>
    <w:rsid w:val="00A35286"/>
    <w:rsid w:val="00A35D38"/>
    <w:rsid w:val="00A35D85"/>
    <w:rsid w:val="00A3697D"/>
    <w:rsid w:val="00A37C4F"/>
    <w:rsid w:val="00A37D28"/>
    <w:rsid w:val="00A37F60"/>
    <w:rsid w:val="00A40E32"/>
    <w:rsid w:val="00A4251D"/>
    <w:rsid w:val="00A457B6"/>
    <w:rsid w:val="00A45818"/>
    <w:rsid w:val="00A47081"/>
    <w:rsid w:val="00A50A41"/>
    <w:rsid w:val="00A527B6"/>
    <w:rsid w:val="00A5368E"/>
    <w:rsid w:val="00A543C5"/>
    <w:rsid w:val="00A56F73"/>
    <w:rsid w:val="00A60962"/>
    <w:rsid w:val="00A63B55"/>
    <w:rsid w:val="00A6496E"/>
    <w:rsid w:val="00A66ABB"/>
    <w:rsid w:val="00A67D7C"/>
    <w:rsid w:val="00A7337B"/>
    <w:rsid w:val="00A734A7"/>
    <w:rsid w:val="00A73662"/>
    <w:rsid w:val="00A74144"/>
    <w:rsid w:val="00A7417B"/>
    <w:rsid w:val="00A7447E"/>
    <w:rsid w:val="00A77212"/>
    <w:rsid w:val="00A805C6"/>
    <w:rsid w:val="00A8170A"/>
    <w:rsid w:val="00A82BAF"/>
    <w:rsid w:val="00A85751"/>
    <w:rsid w:val="00A85F94"/>
    <w:rsid w:val="00A8601A"/>
    <w:rsid w:val="00A86845"/>
    <w:rsid w:val="00A86C82"/>
    <w:rsid w:val="00A90567"/>
    <w:rsid w:val="00A90D70"/>
    <w:rsid w:val="00A90D77"/>
    <w:rsid w:val="00A91DD4"/>
    <w:rsid w:val="00A92F9F"/>
    <w:rsid w:val="00A939B8"/>
    <w:rsid w:val="00A94CB4"/>
    <w:rsid w:val="00A962B6"/>
    <w:rsid w:val="00AA044C"/>
    <w:rsid w:val="00AA172E"/>
    <w:rsid w:val="00AA2AF6"/>
    <w:rsid w:val="00AA5FB9"/>
    <w:rsid w:val="00AA738B"/>
    <w:rsid w:val="00AA7DF7"/>
    <w:rsid w:val="00AB17EF"/>
    <w:rsid w:val="00AB190D"/>
    <w:rsid w:val="00AB2FBB"/>
    <w:rsid w:val="00AB519E"/>
    <w:rsid w:val="00AB615E"/>
    <w:rsid w:val="00AB673B"/>
    <w:rsid w:val="00AB70AD"/>
    <w:rsid w:val="00AC0103"/>
    <w:rsid w:val="00AC0DA0"/>
    <w:rsid w:val="00AC0F7D"/>
    <w:rsid w:val="00AC2CF4"/>
    <w:rsid w:val="00AC3C74"/>
    <w:rsid w:val="00AC45BB"/>
    <w:rsid w:val="00AC645D"/>
    <w:rsid w:val="00AC66AB"/>
    <w:rsid w:val="00AC7758"/>
    <w:rsid w:val="00AD0D9D"/>
    <w:rsid w:val="00AD1ED7"/>
    <w:rsid w:val="00AD2896"/>
    <w:rsid w:val="00AD306D"/>
    <w:rsid w:val="00AD36A6"/>
    <w:rsid w:val="00AD41AD"/>
    <w:rsid w:val="00AD43E2"/>
    <w:rsid w:val="00AE0815"/>
    <w:rsid w:val="00AE41C8"/>
    <w:rsid w:val="00AE6BA1"/>
    <w:rsid w:val="00AE6DAD"/>
    <w:rsid w:val="00AE78CE"/>
    <w:rsid w:val="00AF18B8"/>
    <w:rsid w:val="00AF32F8"/>
    <w:rsid w:val="00AF39CD"/>
    <w:rsid w:val="00AF49F1"/>
    <w:rsid w:val="00AF55DC"/>
    <w:rsid w:val="00AF583E"/>
    <w:rsid w:val="00AF5ECB"/>
    <w:rsid w:val="00AF7734"/>
    <w:rsid w:val="00B032C0"/>
    <w:rsid w:val="00B05092"/>
    <w:rsid w:val="00B10C35"/>
    <w:rsid w:val="00B10CEB"/>
    <w:rsid w:val="00B1103C"/>
    <w:rsid w:val="00B134D3"/>
    <w:rsid w:val="00B14970"/>
    <w:rsid w:val="00B14CFC"/>
    <w:rsid w:val="00B15491"/>
    <w:rsid w:val="00B17BB1"/>
    <w:rsid w:val="00B20B30"/>
    <w:rsid w:val="00B212BE"/>
    <w:rsid w:val="00B22F2D"/>
    <w:rsid w:val="00B233FE"/>
    <w:rsid w:val="00B24AE3"/>
    <w:rsid w:val="00B275D9"/>
    <w:rsid w:val="00B3097A"/>
    <w:rsid w:val="00B31AF6"/>
    <w:rsid w:val="00B323D7"/>
    <w:rsid w:val="00B32A9B"/>
    <w:rsid w:val="00B352E9"/>
    <w:rsid w:val="00B36057"/>
    <w:rsid w:val="00B406F6"/>
    <w:rsid w:val="00B40EFB"/>
    <w:rsid w:val="00B41C52"/>
    <w:rsid w:val="00B425A4"/>
    <w:rsid w:val="00B43197"/>
    <w:rsid w:val="00B45173"/>
    <w:rsid w:val="00B461E7"/>
    <w:rsid w:val="00B47BD9"/>
    <w:rsid w:val="00B5097A"/>
    <w:rsid w:val="00B53130"/>
    <w:rsid w:val="00B53347"/>
    <w:rsid w:val="00B53E5A"/>
    <w:rsid w:val="00B54047"/>
    <w:rsid w:val="00B545E9"/>
    <w:rsid w:val="00B5538C"/>
    <w:rsid w:val="00B55ED9"/>
    <w:rsid w:val="00B57FDE"/>
    <w:rsid w:val="00B60EB7"/>
    <w:rsid w:val="00B6126D"/>
    <w:rsid w:val="00B645D8"/>
    <w:rsid w:val="00B64CB6"/>
    <w:rsid w:val="00B663D0"/>
    <w:rsid w:val="00B72FAE"/>
    <w:rsid w:val="00B75585"/>
    <w:rsid w:val="00B75831"/>
    <w:rsid w:val="00B76D13"/>
    <w:rsid w:val="00B84005"/>
    <w:rsid w:val="00B84C5F"/>
    <w:rsid w:val="00B85128"/>
    <w:rsid w:val="00B855D3"/>
    <w:rsid w:val="00B857F9"/>
    <w:rsid w:val="00B85B99"/>
    <w:rsid w:val="00B86100"/>
    <w:rsid w:val="00B86A5A"/>
    <w:rsid w:val="00B86F9C"/>
    <w:rsid w:val="00B87957"/>
    <w:rsid w:val="00B908FE"/>
    <w:rsid w:val="00B90CC3"/>
    <w:rsid w:val="00B92E58"/>
    <w:rsid w:val="00B9385C"/>
    <w:rsid w:val="00B94355"/>
    <w:rsid w:val="00B94CBB"/>
    <w:rsid w:val="00B95355"/>
    <w:rsid w:val="00B96875"/>
    <w:rsid w:val="00BA0731"/>
    <w:rsid w:val="00BA2450"/>
    <w:rsid w:val="00BA39E0"/>
    <w:rsid w:val="00BA4B1B"/>
    <w:rsid w:val="00BA78C5"/>
    <w:rsid w:val="00BB01B8"/>
    <w:rsid w:val="00BB02D7"/>
    <w:rsid w:val="00BB1890"/>
    <w:rsid w:val="00BB18BC"/>
    <w:rsid w:val="00BB23E4"/>
    <w:rsid w:val="00BB2868"/>
    <w:rsid w:val="00BB36E8"/>
    <w:rsid w:val="00BB6117"/>
    <w:rsid w:val="00BB63EB"/>
    <w:rsid w:val="00BB7611"/>
    <w:rsid w:val="00BC03A1"/>
    <w:rsid w:val="00BC0657"/>
    <w:rsid w:val="00BC0B46"/>
    <w:rsid w:val="00BC100F"/>
    <w:rsid w:val="00BC607A"/>
    <w:rsid w:val="00BC62EA"/>
    <w:rsid w:val="00BC6391"/>
    <w:rsid w:val="00BD0EE5"/>
    <w:rsid w:val="00BD2489"/>
    <w:rsid w:val="00BD2CF3"/>
    <w:rsid w:val="00BD379D"/>
    <w:rsid w:val="00BD5D41"/>
    <w:rsid w:val="00BD60BE"/>
    <w:rsid w:val="00BD7047"/>
    <w:rsid w:val="00BD76D4"/>
    <w:rsid w:val="00BE0A15"/>
    <w:rsid w:val="00BE0A1D"/>
    <w:rsid w:val="00BE2251"/>
    <w:rsid w:val="00BE3866"/>
    <w:rsid w:val="00BE465C"/>
    <w:rsid w:val="00BE6F08"/>
    <w:rsid w:val="00BE6F52"/>
    <w:rsid w:val="00BE710F"/>
    <w:rsid w:val="00BE7B1A"/>
    <w:rsid w:val="00BF08FA"/>
    <w:rsid w:val="00BF09C0"/>
    <w:rsid w:val="00BF26B6"/>
    <w:rsid w:val="00BF361D"/>
    <w:rsid w:val="00BF4E11"/>
    <w:rsid w:val="00BF532C"/>
    <w:rsid w:val="00BF62EB"/>
    <w:rsid w:val="00C00099"/>
    <w:rsid w:val="00C02307"/>
    <w:rsid w:val="00C02D5D"/>
    <w:rsid w:val="00C05EEB"/>
    <w:rsid w:val="00C1255B"/>
    <w:rsid w:val="00C126AA"/>
    <w:rsid w:val="00C12B62"/>
    <w:rsid w:val="00C130B8"/>
    <w:rsid w:val="00C144B6"/>
    <w:rsid w:val="00C1540D"/>
    <w:rsid w:val="00C165D2"/>
    <w:rsid w:val="00C16726"/>
    <w:rsid w:val="00C20955"/>
    <w:rsid w:val="00C216E6"/>
    <w:rsid w:val="00C222F3"/>
    <w:rsid w:val="00C224A2"/>
    <w:rsid w:val="00C22973"/>
    <w:rsid w:val="00C22BD9"/>
    <w:rsid w:val="00C22D86"/>
    <w:rsid w:val="00C23931"/>
    <w:rsid w:val="00C24818"/>
    <w:rsid w:val="00C24819"/>
    <w:rsid w:val="00C25DBE"/>
    <w:rsid w:val="00C30FCB"/>
    <w:rsid w:val="00C3274C"/>
    <w:rsid w:val="00C3364F"/>
    <w:rsid w:val="00C34F42"/>
    <w:rsid w:val="00C362AA"/>
    <w:rsid w:val="00C40927"/>
    <w:rsid w:val="00C40BFB"/>
    <w:rsid w:val="00C41768"/>
    <w:rsid w:val="00C41D72"/>
    <w:rsid w:val="00C42870"/>
    <w:rsid w:val="00C43041"/>
    <w:rsid w:val="00C43728"/>
    <w:rsid w:val="00C45D72"/>
    <w:rsid w:val="00C46AE3"/>
    <w:rsid w:val="00C50D3A"/>
    <w:rsid w:val="00C51E98"/>
    <w:rsid w:val="00C537DD"/>
    <w:rsid w:val="00C54261"/>
    <w:rsid w:val="00C5472A"/>
    <w:rsid w:val="00C54C16"/>
    <w:rsid w:val="00C60D83"/>
    <w:rsid w:val="00C61190"/>
    <w:rsid w:val="00C6389C"/>
    <w:rsid w:val="00C654FE"/>
    <w:rsid w:val="00C6599D"/>
    <w:rsid w:val="00C671CB"/>
    <w:rsid w:val="00C67506"/>
    <w:rsid w:val="00C67C76"/>
    <w:rsid w:val="00C67CFB"/>
    <w:rsid w:val="00C67FFD"/>
    <w:rsid w:val="00C71026"/>
    <w:rsid w:val="00C716AD"/>
    <w:rsid w:val="00C71754"/>
    <w:rsid w:val="00C72677"/>
    <w:rsid w:val="00C726F9"/>
    <w:rsid w:val="00C72A12"/>
    <w:rsid w:val="00C732B8"/>
    <w:rsid w:val="00C75BF3"/>
    <w:rsid w:val="00C7615B"/>
    <w:rsid w:val="00C77BF2"/>
    <w:rsid w:val="00C77CB5"/>
    <w:rsid w:val="00C77D3D"/>
    <w:rsid w:val="00C805FE"/>
    <w:rsid w:val="00C844E8"/>
    <w:rsid w:val="00C85E55"/>
    <w:rsid w:val="00C86F99"/>
    <w:rsid w:val="00C875F6"/>
    <w:rsid w:val="00C9048E"/>
    <w:rsid w:val="00C906B7"/>
    <w:rsid w:val="00C927F8"/>
    <w:rsid w:val="00C9360C"/>
    <w:rsid w:val="00C94834"/>
    <w:rsid w:val="00C95FC2"/>
    <w:rsid w:val="00CA16DB"/>
    <w:rsid w:val="00CA301D"/>
    <w:rsid w:val="00CA355C"/>
    <w:rsid w:val="00CA3D47"/>
    <w:rsid w:val="00CA3F8D"/>
    <w:rsid w:val="00CA4893"/>
    <w:rsid w:val="00CA64BE"/>
    <w:rsid w:val="00CA6F5F"/>
    <w:rsid w:val="00CA7EAE"/>
    <w:rsid w:val="00CB1277"/>
    <w:rsid w:val="00CB1DE9"/>
    <w:rsid w:val="00CB2FD4"/>
    <w:rsid w:val="00CB37F8"/>
    <w:rsid w:val="00CB5FB7"/>
    <w:rsid w:val="00CB7EBB"/>
    <w:rsid w:val="00CC0C64"/>
    <w:rsid w:val="00CC1E36"/>
    <w:rsid w:val="00CC3898"/>
    <w:rsid w:val="00CC42AE"/>
    <w:rsid w:val="00CC5CAC"/>
    <w:rsid w:val="00CC6721"/>
    <w:rsid w:val="00CC70EE"/>
    <w:rsid w:val="00CC7170"/>
    <w:rsid w:val="00CD25D5"/>
    <w:rsid w:val="00CD4DC4"/>
    <w:rsid w:val="00CD59B7"/>
    <w:rsid w:val="00CD5D9C"/>
    <w:rsid w:val="00CE14B9"/>
    <w:rsid w:val="00CE384F"/>
    <w:rsid w:val="00CE6C13"/>
    <w:rsid w:val="00CF0859"/>
    <w:rsid w:val="00CF0B53"/>
    <w:rsid w:val="00CF4FE6"/>
    <w:rsid w:val="00CF71FE"/>
    <w:rsid w:val="00CF7F11"/>
    <w:rsid w:val="00D0114E"/>
    <w:rsid w:val="00D053EB"/>
    <w:rsid w:val="00D05FF5"/>
    <w:rsid w:val="00D07BC7"/>
    <w:rsid w:val="00D11FE3"/>
    <w:rsid w:val="00D12889"/>
    <w:rsid w:val="00D13F8C"/>
    <w:rsid w:val="00D149F2"/>
    <w:rsid w:val="00D14FEB"/>
    <w:rsid w:val="00D15E0F"/>
    <w:rsid w:val="00D20BBD"/>
    <w:rsid w:val="00D2141A"/>
    <w:rsid w:val="00D230E5"/>
    <w:rsid w:val="00D249A9"/>
    <w:rsid w:val="00D24DBE"/>
    <w:rsid w:val="00D253F6"/>
    <w:rsid w:val="00D310C9"/>
    <w:rsid w:val="00D3163D"/>
    <w:rsid w:val="00D318F2"/>
    <w:rsid w:val="00D31CE6"/>
    <w:rsid w:val="00D31D65"/>
    <w:rsid w:val="00D3234E"/>
    <w:rsid w:val="00D33F8E"/>
    <w:rsid w:val="00D3574F"/>
    <w:rsid w:val="00D35A4C"/>
    <w:rsid w:val="00D35C74"/>
    <w:rsid w:val="00D3684B"/>
    <w:rsid w:val="00D37F63"/>
    <w:rsid w:val="00D40CF2"/>
    <w:rsid w:val="00D40F5C"/>
    <w:rsid w:val="00D42050"/>
    <w:rsid w:val="00D46013"/>
    <w:rsid w:val="00D46CE9"/>
    <w:rsid w:val="00D50F7E"/>
    <w:rsid w:val="00D51CFE"/>
    <w:rsid w:val="00D530DA"/>
    <w:rsid w:val="00D53CD9"/>
    <w:rsid w:val="00D5449A"/>
    <w:rsid w:val="00D54724"/>
    <w:rsid w:val="00D57ABB"/>
    <w:rsid w:val="00D60C95"/>
    <w:rsid w:val="00D65BF7"/>
    <w:rsid w:val="00D66432"/>
    <w:rsid w:val="00D73022"/>
    <w:rsid w:val="00D739D5"/>
    <w:rsid w:val="00D73BFF"/>
    <w:rsid w:val="00D768B5"/>
    <w:rsid w:val="00D806FE"/>
    <w:rsid w:val="00D81983"/>
    <w:rsid w:val="00D82802"/>
    <w:rsid w:val="00D8338F"/>
    <w:rsid w:val="00D83EAE"/>
    <w:rsid w:val="00D85CA2"/>
    <w:rsid w:val="00D91A00"/>
    <w:rsid w:val="00D932D9"/>
    <w:rsid w:val="00D95EFA"/>
    <w:rsid w:val="00D97C31"/>
    <w:rsid w:val="00DA01E5"/>
    <w:rsid w:val="00DA0BCF"/>
    <w:rsid w:val="00DA14D3"/>
    <w:rsid w:val="00DA1765"/>
    <w:rsid w:val="00DA24F3"/>
    <w:rsid w:val="00DA66FD"/>
    <w:rsid w:val="00DA7523"/>
    <w:rsid w:val="00DB0263"/>
    <w:rsid w:val="00DB2314"/>
    <w:rsid w:val="00DB2F53"/>
    <w:rsid w:val="00DB4D18"/>
    <w:rsid w:val="00DB536B"/>
    <w:rsid w:val="00DB5E9D"/>
    <w:rsid w:val="00DB620F"/>
    <w:rsid w:val="00DC0987"/>
    <w:rsid w:val="00DC2F9B"/>
    <w:rsid w:val="00DC531F"/>
    <w:rsid w:val="00DC5AA2"/>
    <w:rsid w:val="00DD0474"/>
    <w:rsid w:val="00DD0820"/>
    <w:rsid w:val="00DD11C0"/>
    <w:rsid w:val="00DD1CCC"/>
    <w:rsid w:val="00DD1DAC"/>
    <w:rsid w:val="00DD1DE2"/>
    <w:rsid w:val="00DD26C9"/>
    <w:rsid w:val="00DD304F"/>
    <w:rsid w:val="00DD3AF7"/>
    <w:rsid w:val="00DD5E0C"/>
    <w:rsid w:val="00DD7ACE"/>
    <w:rsid w:val="00DE0591"/>
    <w:rsid w:val="00DE0A46"/>
    <w:rsid w:val="00DE26CE"/>
    <w:rsid w:val="00DE40D7"/>
    <w:rsid w:val="00DE4766"/>
    <w:rsid w:val="00DE54CD"/>
    <w:rsid w:val="00DF2A11"/>
    <w:rsid w:val="00DF37E1"/>
    <w:rsid w:val="00DF3A9B"/>
    <w:rsid w:val="00DF4016"/>
    <w:rsid w:val="00DF4118"/>
    <w:rsid w:val="00DF59E9"/>
    <w:rsid w:val="00DF5E8D"/>
    <w:rsid w:val="00E00BB6"/>
    <w:rsid w:val="00E01655"/>
    <w:rsid w:val="00E01BA1"/>
    <w:rsid w:val="00E01C7F"/>
    <w:rsid w:val="00E03632"/>
    <w:rsid w:val="00E04245"/>
    <w:rsid w:val="00E050D5"/>
    <w:rsid w:val="00E05B29"/>
    <w:rsid w:val="00E05E9E"/>
    <w:rsid w:val="00E06ADC"/>
    <w:rsid w:val="00E0793A"/>
    <w:rsid w:val="00E10AD7"/>
    <w:rsid w:val="00E12266"/>
    <w:rsid w:val="00E126FE"/>
    <w:rsid w:val="00E12786"/>
    <w:rsid w:val="00E1406B"/>
    <w:rsid w:val="00E16567"/>
    <w:rsid w:val="00E17A3C"/>
    <w:rsid w:val="00E17F4E"/>
    <w:rsid w:val="00E23977"/>
    <w:rsid w:val="00E25884"/>
    <w:rsid w:val="00E301E2"/>
    <w:rsid w:val="00E309D0"/>
    <w:rsid w:val="00E32436"/>
    <w:rsid w:val="00E33E36"/>
    <w:rsid w:val="00E3437C"/>
    <w:rsid w:val="00E34EA5"/>
    <w:rsid w:val="00E35B55"/>
    <w:rsid w:val="00E35FF7"/>
    <w:rsid w:val="00E37B13"/>
    <w:rsid w:val="00E41134"/>
    <w:rsid w:val="00E4475F"/>
    <w:rsid w:val="00E470B8"/>
    <w:rsid w:val="00E5090E"/>
    <w:rsid w:val="00E5253C"/>
    <w:rsid w:val="00E52C4B"/>
    <w:rsid w:val="00E5377E"/>
    <w:rsid w:val="00E5403B"/>
    <w:rsid w:val="00E54044"/>
    <w:rsid w:val="00E547DD"/>
    <w:rsid w:val="00E5499B"/>
    <w:rsid w:val="00E5597D"/>
    <w:rsid w:val="00E55A42"/>
    <w:rsid w:val="00E55D6E"/>
    <w:rsid w:val="00E55DBA"/>
    <w:rsid w:val="00E55FF9"/>
    <w:rsid w:val="00E56C92"/>
    <w:rsid w:val="00E608C2"/>
    <w:rsid w:val="00E61C31"/>
    <w:rsid w:val="00E61E4A"/>
    <w:rsid w:val="00E61F15"/>
    <w:rsid w:val="00E62981"/>
    <w:rsid w:val="00E636E3"/>
    <w:rsid w:val="00E658CF"/>
    <w:rsid w:val="00E662E8"/>
    <w:rsid w:val="00E67192"/>
    <w:rsid w:val="00E70A20"/>
    <w:rsid w:val="00E71405"/>
    <w:rsid w:val="00E77411"/>
    <w:rsid w:val="00E7763A"/>
    <w:rsid w:val="00E8057A"/>
    <w:rsid w:val="00E813D8"/>
    <w:rsid w:val="00E81FFB"/>
    <w:rsid w:val="00E82B5D"/>
    <w:rsid w:val="00E8698E"/>
    <w:rsid w:val="00E87D6A"/>
    <w:rsid w:val="00E90077"/>
    <w:rsid w:val="00E91477"/>
    <w:rsid w:val="00E974AB"/>
    <w:rsid w:val="00EA1EF6"/>
    <w:rsid w:val="00EA4EE8"/>
    <w:rsid w:val="00EA5482"/>
    <w:rsid w:val="00EA58E9"/>
    <w:rsid w:val="00EA5C6C"/>
    <w:rsid w:val="00EB21FD"/>
    <w:rsid w:val="00EB27D3"/>
    <w:rsid w:val="00EB3259"/>
    <w:rsid w:val="00EB3C73"/>
    <w:rsid w:val="00EB543F"/>
    <w:rsid w:val="00EC06C5"/>
    <w:rsid w:val="00EC0E8D"/>
    <w:rsid w:val="00EC33F4"/>
    <w:rsid w:val="00EC570F"/>
    <w:rsid w:val="00EC6117"/>
    <w:rsid w:val="00EC78CA"/>
    <w:rsid w:val="00ED05D0"/>
    <w:rsid w:val="00ED1A46"/>
    <w:rsid w:val="00ED23F1"/>
    <w:rsid w:val="00ED26E1"/>
    <w:rsid w:val="00ED32F2"/>
    <w:rsid w:val="00ED4A9D"/>
    <w:rsid w:val="00EE0AAB"/>
    <w:rsid w:val="00EE0D83"/>
    <w:rsid w:val="00EE17DE"/>
    <w:rsid w:val="00EE1955"/>
    <w:rsid w:val="00EE3F65"/>
    <w:rsid w:val="00EE665A"/>
    <w:rsid w:val="00EE66F8"/>
    <w:rsid w:val="00EE6BD3"/>
    <w:rsid w:val="00EE6E07"/>
    <w:rsid w:val="00EE70B0"/>
    <w:rsid w:val="00EF14C8"/>
    <w:rsid w:val="00EF1E0A"/>
    <w:rsid w:val="00EF2441"/>
    <w:rsid w:val="00EF29B8"/>
    <w:rsid w:val="00EF747F"/>
    <w:rsid w:val="00EF7C53"/>
    <w:rsid w:val="00F00623"/>
    <w:rsid w:val="00F008CE"/>
    <w:rsid w:val="00F0091B"/>
    <w:rsid w:val="00F00EB3"/>
    <w:rsid w:val="00F0179F"/>
    <w:rsid w:val="00F01D13"/>
    <w:rsid w:val="00F0241F"/>
    <w:rsid w:val="00F02638"/>
    <w:rsid w:val="00F02FD9"/>
    <w:rsid w:val="00F033C3"/>
    <w:rsid w:val="00F069B8"/>
    <w:rsid w:val="00F07559"/>
    <w:rsid w:val="00F0760D"/>
    <w:rsid w:val="00F11560"/>
    <w:rsid w:val="00F119FF"/>
    <w:rsid w:val="00F16B5B"/>
    <w:rsid w:val="00F16D54"/>
    <w:rsid w:val="00F205AB"/>
    <w:rsid w:val="00F21A55"/>
    <w:rsid w:val="00F27984"/>
    <w:rsid w:val="00F31A4E"/>
    <w:rsid w:val="00F33ABF"/>
    <w:rsid w:val="00F40F1D"/>
    <w:rsid w:val="00F416DD"/>
    <w:rsid w:val="00F41DEA"/>
    <w:rsid w:val="00F42DF7"/>
    <w:rsid w:val="00F43F10"/>
    <w:rsid w:val="00F44342"/>
    <w:rsid w:val="00F4500E"/>
    <w:rsid w:val="00F4571E"/>
    <w:rsid w:val="00F475C1"/>
    <w:rsid w:val="00F5168C"/>
    <w:rsid w:val="00F54929"/>
    <w:rsid w:val="00F56389"/>
    <w:rsid w:val="00F5696B"/>
    <w:rsid w:val="00F56B06"/>
    <w:rsid w:val="00F56FE7"/>
    <w:rsid w:val="00F573CD"/>
    <w:rsid w:val="00F5743F"/>
    <w:rsid w:val="00F6054A"/>
    <w:rsid w:val="00F6083C"/>
    <w:rsid w:val="00F61EC8"/>
    <w:rsid w:val="00F62441"/>
    <w:rsid w:val="00F65AC5"/>
    <w:rsid w:val="00F71234"/>
    <w:rsid w:val="00F75404"/>
    <w:rsid w:val="00F76F6D"/>
    <w:rsid w:val="00F80E4C"/>
    <w:rsid w:val="00F818E0"/>
    <w:rsid w:val="00F82D3D"/>
    <w:rsid w:val="00F82D47"/>
    <w:rsid w:val="00F90A31"/>
    <w:rsid w:val="00F90DA1"/>
    <w:rsid w:val="00F90DBC"/>
    <w:rsid w:val="00F9216A"/>
    <w:rsid w:val="00F92DA8"/>
    <w:rsid w:val="00F94F32"/>
    <w:rsid w:val="00F968F5"/>
    <w:rsid w:val="00F96C97"/>
    <w:rsid w:val="00F96D26"/>
    <w:rsid w:val="00F975DD"/>
    <w:rsid w:val="00F97E30"/>
    <w:rsid w:val="00FA156F"/>
    <w:rsid w:val="00FA19DC"/>
    <w:rsid w:val="00FA318E"/>
    <w:rsid w:val="00FA32E6"/>
    <w:rsid w:val="00FA4C16"/>
    <w:rsid w:val="00FA4CA3"/>
    <w:rsid w:val="00FA5B65"/>
    <w:rsid w:val="00FA6A19"/>
    <w:rsid w:val="00FA7BF1"/>
    <w:rsid w:val="00FB41A0"/>
    <w:rsid w:val="00FB5D61"/>
    <w:rsid w:val="00FC1619"/>
    <w:rsid w:val="00FC4A06"/>
    <w:rsid w:val="00FC6394"/>
    <w:rsid w:val="00FC755B"/>
    <w:rsid w:val="00FC7EC6"/>
    <w:rsid w:val="00FD0D58"/>
    <w:rsid w:val="00FD23F0"/>
    <w:rsid w:val="00FD2B34"/>
    <w:rsid w:val="00FD318F"/>
    <w:rsid w:val="00FD584E"/>
    <w:rsid w:val="00FD6B2F"/>
    <w:rsid w:val="00FD6D79"/>
    <w:rsid w:val="00FE0181"/>
    <w:rsid w:val="00FE07F1"/>
    <w:rsid w:val="00FE1F79"/>
    <w:rsid w:val="00FE3FF0"/>
    <w:rsid w:val="00FE78D6"/>
    <w:rsid w:val="00FE7D80"/>
    <w:rsid w:val="00FF0208"/>
    <w:rsid w:val="00FF0986"/>
    <w:rsid w:val="00FF0A8A"/>
    <w:rsid w:val="00FF23EF"/>
    <w:rsid w:val="00FF2D7F"/>
    <w:rsid w:val="00FF3B3D"/>
    <w:rsid w:val="00FF4AD9"/>
    <w:rsid w:val="00FF5744"/>
    <w:rsid w:val="00FF5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8C1E"/>
  <w15:docId w15:val="{9ACEA04E-21ED-4391-A63A-81266BA3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89684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C71026"/>
    <w:rPr>
      <w:color w:val="800080" w:themeColor="followedHyperlink"/>
      <w:u w:val="single"/>
    </w:rPr>
  </w:style>
  <w:style w:type="character" w:customStyle="1" w:styleId="70">
    <w:name w:val="Заголовок 7 Знак"/>
    <w:basedOn w:val="a0"/>
    <w:link w:val="7"/>
    <w:rsid w:val="00896841"/>
    <w:rPr>
      <w:rFonts w:asciiTheme="majorHAnsi" w:eastAsiaTheme="majorEastAsia" w:hAnsiTheme="majorHAnsi" w:cstheme="majorBidi"/>
      <w:i/>
      <w:iCs/>
      <w:color w:val="404040" w:themeColor="text1" w:themeTint="BF"/>
    </w:rPr>
  </w:style>
  <w:style w:type="character" w:styleId="af3">
    <w:name w:val="Emphasis"/>
    <w:basedOn w:val="a0"/>
    <w:uiPriority w:val="20"/>
    <w:qFormat/>
    <w:rsid w:val="00DA01E5"/>
    <w:rPr>
      <w:i/>
      <w:iCs/>
    </w:rPr>
  </w:style>
  <w:style w:type="character" w:customStyle="1" w:styleId="CharChar1">
    <w:name w:val="Char Char1"/>
    <w:locked/>
    <w:rsid w:val="0057609C"/>
    <w:rPr>
      <w:rFonts w:ascii="Arial LatArm" w:hAnsi="Arial LatArm"/>
      <w:i/>
      <w:lang w:val="en-AU" w:eastAsia="en-US" w:bidi="ar-SA"/>
    </w:rPr>
  </w:style>
  <w:style w:type="character" w:customStyle="1" w:styleId="ezkurwreuab5ozgtqnkl">
    <w:name w:val="ezkurwreuab5ozgtqnkl"/>
    <w:basedOn w:val="a0"/>
    <w:rsid w:val="00307646"/>
  </w:style>
  <w:style w:type="character" w:customStyle="1" w:styleId="anegp0gi0b9av8jahpyh">
    <w:name w:val="anegp0gi0b9av8jahpyh"/>
    <w:basedOn w:val="a0"/>
    <w:rsid w:val="00F90DBC"/>
  </w:style>
  <w:style w:type="character" w:customStyle="1" w:styleId="tlid-translation">
    <w:name w:val="tlid-translation"/>
    <w:basedOn w:val="a0"/>
    <w:rsid w:val="00F7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8536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7A21-317E-4EBF-87EC-01AEA6C6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99</Pages>
  <Words>25696</Words>
  <Characters>146468</Characters>
  <Application>Microsoft Office Word</Application>
  <DocSecurity>0</DocSecurity>
  <Lines>1220</Lines>
  <Paragraphs>343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1145</cp:revision>
  <dcterms:created xsi:type="dcterms:W3CDTF">2020-06-19T12:35:00Z</dcterms:created>
  <dcterms:modified xsi:type="dcterms:W3CDTF">2026-01-14T10:04:00Z</dcterms:modified>
</cp:coreProperties>
</file>