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478D6" w14:textId="77777777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Հավելված N 1</w:t>
      </w:r>
    </w:p>
    <w:p w14:paraId="36AC567A" w14:textId="77777777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0C7E4AA9" w14:textId="79E15969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ծածկագրով պայմանագրի</w:t>
      </w:r>
    </w:p>
    <w:p w14:paraId="6402DBAE" w14:textId="77777777" w:rsidR="00071D1C" w:rsidRPr="005E1F72" w:rsidRDefault="00071D1C" w:rsidP="00EF3662">
      <w:pPr>
        <w:jc w:val="center"/>
        <w:rPr>
          <w:rFonts w:ascii="GHEA Grapalat" w:hAnsi="GHEA Grapalat"/>
          <w:sz w:val="18"/>
          <w:lang w:val="hy-AM"/>
        </w:rPr>
      </w:pPr>
    </w:p>
    <w:p w14:paraId="4B023A3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2F7FDC4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1403"/>
        <w:gridCol w:w="1615"/>
        <w:gridCol w:w="1248"/>
        <w:gridCol w:w="2338"/>
        <w:gridCol w:w="894"/>
        <w:gridCol w:w="856"/>
        <w:gridCol w:w="1040"/>
        <w:gridCol w:w="1040"/>
        <w:gridCol w:w="1364"/>
        <w:gridCol w:w="866"/>
        <w:gridCol w:w="1201"/>
      </w:tblGrid>
      <w:tr w:rsidR="00071D1C" w:rsidRPr="005E1F72" w14:paraId="37554FEC" w14:textId="77777777" w:rsidTr="007044AF">
        <w:tc>
          <w:tcPr>
            <w:tcW w:w="15197" w:type="dxa"/>
            <w:gridSpan w:val="12"/>
          </w:tcPr>
          <w:p w14:paraId="573214D0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Ապրանքի</w:t>
            </w:r>
          </w:p>
        </w:tc>
      </w:tr>
      <w:tr w:rsidR="00CE3ECA" w:rsidRPr="0027235A" w14:paraId="67BC53DC" w14:textId="77777777" w:rsidTr="000F66F3">
        <w:trPr>
          <w:trHeight w:val="219"/>
        </w:trPr>
        <w:tc>
          <w:tcPr>
            <w:tcW w:w="1373" w:type="dxa"/>
            <w:vMerge w:val="restart"/>
            <w:vAlign w:val="center"/>
          </w:tcPr>
          <w:p w14:paraId="5EE7DAD6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1474" w:type="dxa"/>
            <w:vMerge w:val="restart"/>
            <w:vAlign w:val="center"/>
          </w:tcPr>
          <w:p w14:paraId="7FC3363B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666" w:type="dxa"/>
            <w:vMerge w:val="restart"/>
            <w:vAlign w:val="center"/>
          </w:tcPr>
          <w:p w14:paraId="7F046440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 xml:space="preserve">անվանումը </w:t>
            </w:r>
          </w:p>
        </w:tc>
        <w:tc>
          <w:tcPr>
            <w:tcW w:w="1285" w:type="dxa"/>
            <w:vMerge w:val="restart"/>
            <w:vAlign w:val="center"/>
          </w:tcPr>
          <w:p w14:paraId="6686DDF7" w14:textId="4C2F3E57" w:rsidR="00071D1C" w:rsidRPr="0027235A" w:rsidRDefault="000F6E48" w:rsidP="009F06BA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 xml:space="preserve">ապրանքային նշանը, </w:t>
            </w:r>
            <w:r w:rsidR="00114CA8" w:rsidRPr="0027235A">
              <w:rPr>
                <w:rFonts w:ascii="GHEA Grapalat" w:hAnsi="GHEA Grapalat"/>
                <w:sz w:val="18"/>
              </w:rPr>
              <w:t xml:space="preserve">ֆիրմային անվանումը, </w:t>
            </w:r>
            <w:r w:rsidRPr="0027235A">
              <w:rPr>
                <w:rFonts w:ascii="GHEA Grapalat" w:hAnsi="GHEA Grapalat"/>
                <w:sz w:val="18"/>
              </w:rPr>
              <w:t>մ</w:t>
            </w:r>
            <w:r w:rsidR="00D0489D" w:rsidRPr="0027235A">
              <w:rPr>
                <w:rFonts w:ascii="GHEA Grapalat" w:hAnsi="GHEA Grapalat"/>
                <w:sz w:val="18"/>
              </w:rPr>
              <w:t>ոդելը</w:t>
            </w:r>
            <w:r w:rsidRPr="0027235A">
              <w:rPr>
                <w:rFonts w:ascii="GHEA Grapalat" w:hAnsi="GHEA Grapalat"/>
                <w:sz w:val="18"/>
              </w:rPr>
              <w:t xml:space="preserve"> և </w:t>
            </w:r>
            <w:r w:rsidR="009F06BA" w:rsidRPr="0027235A">
              <w:rPr>
                <w:rFonts w:ascii="GHEA Grapalat" w:hAnsi="GHEA Grapalat"/>
                <w:sz w:val="18"/>
              </w:rPr>
              <w:t>ա</w:t>
            </w:r>
            <w:r w:rsidR="00071D1C" w:rsidRPr="0027235A">
              <w:rPr>
                <w:rFonts w:ascii="GHEA Grapalat" w:hAnsi="GHEA Grapalat"/>
                <w:sz w:val="18"/>
              </w:rPr>
              <w:t>րտադրող</w:t>
            </w:r>
            <w:r w:rsidR="009F06BA" w:rsidRPr="0027235A">
              <w:rPr>
                <w:rFonts w:ascii="GHEA Grapalat" w:hAnsi="GHEA Grapalat"/>
                <w:sz w:val="18"/>
              </w:rPr>
              <w:t>ի անվանում</w:t>
            </w:r>
            <w:r w:rsidR="00071D1C" w:rsidRPr="0027235A">
              <w:rPr>
                <w:rFonts w:ascii="GHEA Grapalat" w:hAnsi="GHEA Grapalat"/>
                <w:sz w:val="18"/>
              </w:rPr>
              <w:t xml:space="preserve">ը </w:t>
            </w:r>
            <w:r w:rsidR="00F954E8" w:rsidRPr="0027235A">
              <w:rPr>
                <w:rFonts w:ascii="GHEA Grapalat" w:hAnsi="GHEA Grapalat"/>
                <w:sz w:val="18"/>
              </w:rPr>
              <w:t>**</w:t>
            </w:r>
          </w:p>
        </w:tc>
        <w:tc>
          <w:tcPr>
            <w:tcW w:w="1929" w:type="dxa"/>
            <w:vMerge w:val="restart"/>
            <w:vAlign w:val="center"/>
          </w:tcPr>
          <w:p w14:paraId="5EFE2A2A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919" w:type="dxa"/>
            <w:vMerge w:val="restart"/>
            <w:vAlign w:val="center"/>
          </w:tcPr>
          <w:p w14:paraId="57A47A81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879" w:type="dxa"/>
            <w:vMerge w:val="restart"/>
            <w:vAlign w:val="center"/>
          </w:tcPr>
          <w:p w14:paraId="5BFC7A42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միավոր գինը/ՀՀ դրամ</w:t>
            </w:r>
          </w:p>
        </w:tc>
        <w:tc>
          <w:tcPr>
            <w:tcW w:w="1070" w:type="dxa"/>
            <w:vMerge w:val="restart"/>
            <w:vAlign w:val="center"/>
          </w:tcPr>
          <w:p w14:paraId="7FEB162E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ընդհանուր գինը/ՀՀ դրամ</w:t>
            </w:r>
          </w:p>
        </w:tc>
        <w:tc>
          <w:tcPr>
            <w:tcW w:w="1070" w:type="dxa"/>
            <w:vMerge w:val="restart"/>
            <w:vAlign w:val="center"/>
          </w:tcPr>
          <w:p w14:paraId="78BEEB9A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3532" w:type="dxa"/>
            <w:gridSpan w:val="3"/>
            <w:vAlign w:val="center"/>
          </w:tcPr>
          <w:p w14:paraId="4F616DC1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մատակարարման</w:t>
            </w:r>
          </w:p>
        </w:tc>
      </w:tr>
      <w:tr w:rsidR="00CE3ECA" w:rsidRPr="0027235A" w14:paraId="2D527A81" w14:textId="77777777" w:rsidTr="000F66F3">
        <w:trPr>
          <w:trHeight w:val="445"/>
        </w:trPr>
        <w:tc>
          <w:tcPr>
            <w:tcW w:w="1373" w:type="dxa"/>
            <w:vMerge/>
            <w:vAlign w:val="center"/>
          </w:tcPr>
          <w:p w14:paraId="3EEA1B74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74" w:type="dxa"/>
            <w:vMerge/>
            <w:vAlign w:val="center"/>
          </w:tcPr>
          <w:p w14:paraId="362C06A2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666" w:type="dxa"/>
            <w:vMerge/>
            <w:vAlign w:val="center"/>
          </w:tcPr>
          <w:p w14:paraId="5207585B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85" w:type="dxa"/>
            <w:vMerge/>
            <w:vAlign w:val="center"/>
          </w:tcPr>
          <w:p w14:paraId="7ED57D49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29" w:type="dxa"/>
            <w:vMerge/>
            <w:vAlign w:val="center"/>
          </w:tcPr>
          <w:p w14:paraId="5F345EBE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19" w:type="dxa"/>
            <w:vMerge/>
            <w:vAlign w:val="center"/>
          </w:tcPr>
          <w:p w14:paraId="7723775C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79" w:type="dxa"/>
            <w:vMerge/>
            <w:vAlign w:val="center"/>
          </w:tcPr>
          <w:p w14:paraId="26A70A8C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70" w:type="dxa"/>
            <w:vMerge/>
            <w:vAlign w:val="center"/>
          </w:tcPr>
          <w:p w14:paraId="714C55BA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70" w:type="dxa"/>
            <w:vMerge/>
            <w:vAlign w:val="center"/>
          </w:tcPr>
          <w:p w14:paraId="1881BB9B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06" w:type="dxa"/>
            <w:vAlign w:val="center"/>
          </w:tcPr>
          <w:p w14:paraId="4406E6AD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890" w:type="dxa"/>
            <w:vAlign w:val="center"/>
          </w:tcPr>
          <w:p w14:paraId="57CC4B9F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ենթակա քանակը</w:t>
            </w:r>
          </w:p>
        </w:tc>
        <w:tc>
          <w:tcPr>
            <w:tcW w:w="1236" w:type="dxa"/>
            <w:vAlign w:val="center"/>
          </w:tcPr>
          <w:p w14:paraId="537DE542" w14:textId="77777777" w:rsidR="00071D1C" w:rsidRPr="0027235A" w:rsidRDefault="00700C81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Ժ</w:t>
            </w:r>
            <w:r w:rsidR="00071D1C" w:rsidRPr="0027235A">
              <w:rPr>
                <w:rFonts w:ascii="GHEA Grapalat" w:hAnsi="GHEA Grapalat"/>
                <w:sz w:val="18"/>
              </w:rPr>
              <w:t>ամկետը</w:t>
            </w:r>
            <w:r w:rsidRPr="0027235A">
              <w:rPr>
                <w:rFonts w:ascii="GHEA Grapalat" w:hAnsi="GHEA Grapalat"/>
                <w:sz w:val="18"/>
              </w:rPr>
              <w:t>**</w:t>
            </w:r>
            <w:r w:rsidR="009F06BA" w:rsidRPr="0027235A">
              <w:rPr>
                <w:rFonts w:ascii="GHEA Grapalat" w:hAnsi="GHEA Grapalat"/>
                <w:sz w:val="18"/>
              </w:rPr>
              <w:t>*</w:t>
            </w:r>
          </w:p>
          <w:p w14:paraId="1FD0EE4B" w14:textId="77777777" w:rsidR="00700C81" w:rsidRPr="0027235A" w:rsidRDefault="00700C81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CE3ECA" w:rsidRPr="0027235A" w14:paraId="6D73FD91" w14:textId="77777777" w:rsidTr="000F66F3">
        <w:trPr>
          <w:trHeight w:val="246"/>
        </w:trPr>
        <w:tc>
          <w:tcPr>
            <w:tcW w:w="1373" w:type="dxa"/>
          </w:tcPr>
          <w:p w14:paraId="5C7FE491" w14:textId="77777777" w:rsidR="000F66F3" w:rsidRPr="000D6D28" w:rsidRDefault="000F66F3" w:rsidP="000F66F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D6D28">
              <w:rPr>
                <w:rFonts w:ascii="GHEA Grapalat" w:hAnsi="GHEA Grapalat"/>
                <w:sz w:val="20"/>
                <w:lang w:val="hy-AM"/>
              </w:rPr>
              <w:t>1</w:t>
            </w:r>
          </w:p>
          <w:p w14:paraId="503276BC" w14:textId="2046F05D" w:rsidR="000F66F3" w:rsidRPr="000D6D28" w:rsidRDefault="000F66F3" w:rsidP="000F66F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74" w:type="dxa"/>
            <w:vAlign w:val="center"/>
          </w:tcPr>
          <w:p w14:paraId="3B01FC43" w14:textId="05AB2448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1CF4">
              <w:rPr>
                <w:rFonts w:ascii="GHEA Grapalat" w:hAnsi="GHEA Grapalat"/>
                <w:sz w:val="18"/>
                <w:szCs w:val="18"/>
              </w:rPr>
              <w:t>30197323</w:t>
            </w:r>
            <w:r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1666" w:type="dxa"/>
            <w:vAlign w:val="center"/>
          </w:tcPr>
          <w:p w14:paraId="63C5639B" w14:textId="77777777" w:rsidR="001252F7" w:rsidRPr="001252F7" w:rsidRDefault="001252F7" w:rsidP="001252F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s-ES"/>
              </w:rPr>
            </w:pPr>
            <w:r w:rsidRPr="005C5837">
              <w:rPr>
                <w:rFonts w:ascii="GHEA Grapalat" w:hAnsi="GHEA Grapalat" w:cs="Calibri"/>
                <w:bCs/>
                <w:sz w:val="20"/>
                <w:szCs w:val="20"/>
              </w:rPr>
              <w:t>Կարիչ</w:t>
            </w:r>
            <w:r w:rsidRPr="001252F7">
              <w:rPr>
                <w:rFonts w:ascii="GHEA Grapalat" w:hAnsi="GHEA Grapalat" w:cs="Calibri"/>
                <w:bCs/>
                <w:sz w:val="20"/>
                <w:szCs w:val="20"/>
                <w:lang w:val="es-ES"/>
              </w:rPr>
              <w:t>, 50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-ից ավել</w:t>
            </w:r>
            <w:r w:rsidRPr="001252F7">
              <w:rPr>
                <w:rFonts w:ascii="GHEA Grapalat" w:hAnsi="GHEA Grapalat" w:cs="Calibri"/>
                <w:bCs/>
                <w:sz w:val="20"/>
                <w:szCs w:val="20"/>
                <w:lang w:val="es-ES"/>
              </w:rPr>
              <w:t xml:space="preserve"> </w:t>
            </w:r>
            <w:r w:rsidRPr="005C5837">
              <w:rPr>
                <w:rFonts w:ascii="GHEA Grapalat" w:hAnsi="GHEA Grapalat" w:cs="Calibri"/>
                <w:bCs/>
                <w:sz w:val="20"/>
                <w:szCs w:val="20"/>
              </w:rPr>
              <w:t>թերթի</w:t>
            </w:r>
            <w:r w:rsidRPr="001252F7">
              <w:rPr>
                <w:rFonts w:ascii="GHEA Grapalat" w:hAnsi="GHEA Grapalat" w:cs="Calibri"/>
                <w:bCs/>
                <w:sz w:val="20"/>
                <w:szCs w:val="20"/>
                <w:lang w:val="es-ES"/>
              </w:rPr>
              <w:t xml:space="preserve"> </w:t>
            </w:r>
            <w:r w:rsidRPr="005C5837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</w:p>
          <w:p w14:paraId="56377ABE" w14:textId="74941F8E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85" w:type="dxa"/>
            <w:vAlign w:val="center"/>
          </w:tcPr>
          <w:p w14:paraId="296CB426" w14:textId="4EE928B2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4A47E993" w14:textId="0A6FB6B0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Գրասենյակային կարիչ  </w:t>
            </w:r>
            <w:r w:rsidRPr="005C5837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  <w:r w:rsidRPr="000D6D28">
              <w:rPr>
                <w:rFonts w:ascii="GHEA Grapalat" w:hAnsi="GHEA Grapalat" w:cs="Calibri"/>
                <w:color w:val="000000"/>
                <w:sz w:val="16"/>
                <w:szCs w:val="16"/>
              </w:rPr>
              <w:t>0 և ավել թերթ մետաղալարե կապերով ամրացնելու համար</w:t>
            </w:r>
          </w:p>
        </w:tc>
        <w:tc>
          <w:tcPr>
            <w:tcW w:w="919" w:type="dxa"/>
            <w:vAlign w:val="center"/>
          </w:tcPr>
          <w:p w14:paraId="43D88917" w14:textId="6640E8DD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6D28">
              <w:rPr>
                <w:rFonts w:ascii="Arial" w:hAnsi="Arial" w:cs="Arial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879" w:type="dxa"/>
            <w:vAlign w:val="center"/>
          </w:tcPr>
          <w:p w14:paraId="65100547" w14:textId="21E322FC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070" w:type="dxa"/>
            <w:vAlign w:val="center"/>
          </w:tcPr>
          <w:p w14:paraId="32A77166" w14:textId="0A13A4C0" w:rsidR="000F66F3" w:rsidRPr="009C25C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30000</w:t>
            </w:r>
          </w:p>
        </w:tc>
        <w:tc>
          <w:tcPr>
            <w:tcW w:w="1070" w:type="dxa"/>
            <w:vAlign w:val="center"/>
          </w:tcPr>
          <w:p w14:paraId="5CB63284" w14:textId="50C81830" w:rsidR="000F66F3" w:rsidRPr="00C9599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lang w:val="hy-AM"/>
              </w:rPr>
              <w:t>15</w:t>
            </w:r>
          </w:p>
        </w:tc>
        <w:tc>
          <w:tcPr>
            <w:tcW w:w="1406" w:type="dxa"/>
          </w:tcPr>
          <w:p w14:paraId="54BCD156" w14:textId="22560706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6AB7B2D8" w14:textId="5607EBB1" w:rsidR="000F66F3" w:rsidRPr="00C9599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lang w:val="hy-AM"/>
              </w:rPr>
              <w:t>15</w:t>
            </w:r>
          </w:p>
        </w:tc>
        <w:tc>
          <w:tcPr>
            <w:tcW w:w="1236" w:type="dxa"/>
          </w:tcPr>
          <w:p w14:paraId="27CE525E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313A9FEA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4550A2C" w14:textId="31159D97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18D06A10" w14:textId="77777777" w:rsidTr="000F66F3">
        <w:tc>
          <w:tcPr>
            <w:tcW w:w="1373" w:type="dxa"/>
          </w:tcPr>
          <w:p w14:paraId="15D39DBD" w14:textId="43F100C8" w:rsidR="000F66F3" w:rsidRPr="000D6D28" w:rsidRDefault="000F66F3" w:rsidP="000F66F3">
            <w:pPr>
              <w:jc w:val="center"/>
              <w:rPr>
                <w:rFonts w:ascii="GHEA Grapalat" w:hAnsi="GHEA Grapalat"/>
                <w:sz w:val="20"/>
              </w:rPr>
            </w:pPr>
            <w:r w:rsidRPr="000D6D28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474" w:type="dxa"/>
            <w:vAlign w:val="center"/>
          </w:tcPr>
          <w:p w14:paraId="72570B16" w14:textId="1C7F75FB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F251F">
              <w:rPr>
                <w:rFonts w:ascii="GHEA Grapalat" w:hAnsi="GHEA Grapalat"/>
                <w:sz w:val="18"/>
                <w:szCs w:val="18"/>
              </w:rPr>
              <w:t>30197232</w:t>
            </w:r>
            <w:r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1666" w:type="dxa"/>
            <w:vAlign w:val="center"/>
          </w:tcPr>
          <w:p w14:paraId="10514A60" w14:textId="6B713316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/>
              </w:rPr>
              <w:t>թղթապանակ,     արագակար թղթյա</w:t>
            </w:r>
          </w:p>
        </w:tc>
        <w:tc>
          <w:tcPr>
            <w:tcW w:w="1285" w:type="dxa"/>
            <w:vAlign w:val="center"/>
          </w:tcPr>
          <w:p w14:paraId="199EF043" w14:textId="77777777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29" w:type="dxa"/>
            <w:vAlign w:val="center"/>
          </w:tcPr>
          <w:p w14:paraId="0173F457" w14:textId="3C9E8560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/>
                <w:sz w:val="16"/>
                <w:szCs w:val="16"/>
              </w:rPr>
              <w:t>Ստվարաթղթից կազմեր երկարատև պահման գործերի համար, Բ (Б) տիպի,արագակարեվ, ստվա¬րաթղթի խտությունը` 1,15 գ/սմ3, հաստությունը 0,3-ից մինչև 1,5 մմ, ԳՕՍՏ 17914-72 կամ համարժեք</w:t>
            </w:r>
          </w:p>
        </w:tc>
        <w:tc>
          <w:tcPr>
            <w:tcW w:w="919" w:type="dxa"/>
            <w:vAlign w:val="center"/>
          </w:tcPr>
          <w:p w14:paraId="58715158" w14:textId="1C737F09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6D28">
              <w:rPr>
                <w:rFonts w:ascii="Arial" w:hAnsi="Arial" w:cs="Arial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879" w:type="dxa"/>
            <w:vAlign w:val="center"/>
          </w:tcPr>
          <w:p w14:paraId="0E4A8F77" w14:textId="232C287A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070" w:type="dxa"/>
            <w:vAlign w:val="center"/>
          </w:tcPr>
          <w:p w14:paraId="5D6E75C9" w14:textId="25A237A6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21000</w:t>
            </w:r>
          </w:p>
        </w:tc>
        <w:tc>
          <w:tcPr>
            <w:tcW w:w="1070" w:type="dxa"/>
            <w:vAlign w:val="center"/>
          </w:tcPr>
          <w:p w14:paraId="6B4AF3CF" w14:textId="7D04A7BC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1406" w:type="dxa"/>
          </w:tcPr>
          <w:p w14:paraId="71A98AA4" w14:textId="59582DF2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6D28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1038A1A1" w14:textId="0E2ACDA7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1236" w:type="dxa"/>
          </w:tcPr>
          <w:p w14:paraId="596A7EFA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5962CD6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79D4E44" w14:textId="4D42FCC9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47CA0926" w14:textId="77777777" w:rsidTr="000F66F3">
        <w:tc>
          <w:tcPr>
            <w:tcW w:w="1373" w:type="dxa"/>
          </w:tcPr>
          <w:p w14:paraId="24A49503" w14:textId="0FB7CE4D" w:rsidR="000F66F3" w:rsidRPr="000D6D28" w:rsidRDefault="000F66F3" w:rsidP="000F66F3">
            <w:pPr>
              <w:jc w:val="center"/>
              <w:rPr>
                <w:rFonts w:ascii="GHEA Grapalat" w:hAnsi="GHEA Grapalat"/>
                <w:sz w:val="20"/>
              </w:rPr>
            </w:pPr>
            <w:r w:rsidRPr="000D6D28"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1474" w:type="dxa"/>
            <w:vAlign w:val="center"/>
          </w:tcPr>
          <w:p w14:paraId="58F55773" w14:textId="16C3D38B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9F251F">
              <w:rPr>
                <w:rStyle w:val="ng-binding"/>
                <w:rFonts w:ascii="Helvetica" w:hAnsi="Helvetica"/>
                <w:color w:val="403931"/>
                <w:sz w:val="21"/>
                <w:szCs w:val="21"/>
                <w:shd w:val="clear" w:color="auto" w:fill="F5F5F5"/>
              </w:rPr>
              <w:t>30192121</w:t>
            </w:r>
            <w:r>
              <w:rPr>
                <w:rStyle w:val="ng-binding"/>
                <w:rFonts w:ascii="Helvetica" w:hAnsi="Helvetica"/>
                <w:color w:val="40393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666" w:type="dxa"/>
            <w:vAlign w:val="center"/>
          </w:tcPr>
          <w:p w14:paraId="5728BBEE" w14:textId="54A0E01A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/>
                <w:sz w:val="16"/>
                <w:szCs w:val="16"/>
              </w:rPr>
              <w:t>գրիչ գնդիկավոր</w:t>
            </w:r>
          </w:p>
        </w:tc>
        <w:tc>
          <w:tcPr>
            <w:tcW w:w="1285" w:type="dxa"/>
            <w:vAlign w:val="center"/>
          </w:tcPr>
          <w:p w14:paraId="50BE7B8B" w14:textId="48C39FF6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3696546B" w14:textId="5A013E22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70AE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Գնդիկավոր գրիչ, 1.0 մմ ծայրերով, կափարիչով (գրպանին ամրացնելու ամրակով), ներքևից կամ վերևից բացվող (միջուկը փոխելու համար), թափանցիկ  իրանով, ռետինե բռնակով,  գրիչի երկարությունը առնվազն 140մմ,պատյանով, միջուկի թանաքի լցված մասը </w:t>
            </w:r>
            <w:r w:rsidRPr="00F70AE8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առնվազն 95մմ, թանաքի գույնը՝  կապույտ</w:t>
            </w:r>
          </w:p>
        </w:tc>
        <w:tc>
          <w:tcPr>
            <w:tcW w:w="919" w:type="dxa"/>
            <w:vAlign w:val="center"/>
          </w:tcPr>
          <w:p w14:paraId="40316D4E" w14:textId="6662CBAC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/>
                <w:sz w:val="20"/>
                <w:szCs w:val="20"/>
              </w:rPr>
              <w:lastRenderedPageBreak/>
              <w:t>Ñ³ï</w:t>
            </w:r>
          </w:p>
        </w:tc>
        <w:tc>
          <w:tcPr>
            <w:tcW w:w="879" w:type="dxa"/>
            <w:vAlign w:val="center"/>
          </w:tcPr>
          <w:p w14:paraId="433B1A69" w14:textId="1DDC3B0B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1070" w:type="dxa"/>
            <w:vAlign w:val="center"/>
          </w:tcPr>
          <w:p w14:paraId="4D70F626" w14:textId="0669009E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/>
                <w:sz w:val="20"/>
                <w:szCs w:val="20"/>
              </w:rPr>
              <w:t>27500</w:t>
            </w:r>
          </w:p>
        </w:tc>
        <w:tc>
          <w:tcPr>
            <w:tcW w:w="1070" w:type="dxa"/>
            <w:vAlign w:val="center"/>
          </w:tcPr>
          <w:p w14:paraId="7C02C97D" w14:textId="43927DA6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1406" w:type="dxa"/>
          </w:tcPr>
          <w:p w14:paraId="019FFF01" w14:textId="26E782AB" w:rsidR="000F66F3" w:rsidRPr="000D6D28" w:rsidRDefault="000F66F3" w:rsidP="000F66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6D28">
              <w:rPr>
                <w:rFonts w:ascii="GHEA Grapalat" w:hAnsi="GHEA Grapalat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72066BC1" w14:textId="3F64EC72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1236" w:type="dxa"/>
          </w:tcPr>
          <w:p w14:paraId="7D5770EB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1E93D2E5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B60B343" w14:textId="280E67D8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268969BF" w14:textId="77777777" w:rsidTr="000F66F3">
        <w:tc>
          <w:tcPr>
            <w:tcW w:w="1373" w:type="dxa"/>
          </w:tcPr>
          <w:p w14:paraId="01183C56" w14:textId="7B3304B9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lastRenderedPageBreak/>
              <w:t>4</w:t>
            </w:r>
          </w:p>
        </w:tc>
        <w:tc>
          <w:tcPr>
            <w:tcW w:w="1474" w:type="dxa"/>
            <w:vAlign w:val="center"/>
          </w:tcPr>
          <w:p w14:paraId="19CF6FAF" w14:textId="1B75C42F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D2737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30192128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666" w:type="dxa"/>
            <w:vAlign w:val="center"/>
          </w:tcPr>
          <w:p w14:paraId="45FC4825" w14:textId="451CFAD8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գրիչ գելային</w:t>
            </w:r>
          </w:p>
        </w:tc>
        <w:tc>
          <w:tcPr>
            <w:tcW w:w="1285" w:type="dxa"/>
            <w:vAlign w:val="center"/>
          </w:tcPr>
          <w:p w14:paraId="7A6881ED" w14:textId="113E2EB6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164D5863" w14:textId="76CE0D39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9473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Գրիչ, 0,5 մմ ծայրով, տարբեր գույների, գելային /սև 50 հատ , կարմիր 150 հատ</w:t>
            </w:r>
          </w:p>
        </w:tc>
        <w:tc>
          <w:tcPr>
            <w:tcW w:w="919" w:type="dxa"/>
            <w:vAlign w:val="center"/>
          </w:tcPr>
          <w:p w14:paraId="30448809" w14:textId="7D31FABC" w:rsidR="000F66F3" w:rsidRPr="000D6D28" w:rsidRDefault="000F66F3" w:rsidP="000F66F3">
            <w:pPr>
              <w:jc w:val="center"/>
              <w:rPr>
                <w:rFonts w:ascii="Arial Armenian" w:hAnsi="Arial Armenian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Ñ³ï</w:t>
            </w:r>
          </w:p>
        </w:tc>
        <w:tc>
          <w:tcPr>
            <w:tcW w:w="879" w:type="dxa"/>
            <w:vAlign w:val="center"/>
          </w:tcPr>
          <w:p w14:paraId="50239257" w14:textId="202F8E2E" w:rsidR="000F66F3" w:rsidRPr="002D4A10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 w:themeColor="text1"/>
              </w:rPr>
              <w:t>100</w:t>
            </w:r>
          </w:p>
        </w:tc>
        <w:tc>
          <w:tcPr>
            <w:tcW w:w="1070" w:type="dxa"/>
            <w:vAlign w:val="center"/>
          </w:tcPr>
          <w:p w14:paraId="7FB201F9" w14:textId="4BB29BB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20000</w:t>
            </w:r>
          </w:p>
        </w:tc>
        <w:tc>
          <w:tcPr>
            <w:tcW w:w="1070" w:type="dxa"/>
            <w:vAlign w:val="center"/>
          </w:tcPr>
          <w:p w14:paraId="4FBE3DA8" w14:textId="0737850F" w:rsidR="000F66F3" w:rsidRPr="00CF537E" w:rsidRDefault="000F66F3" w:rsidP="000F66F3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200</w:t>
            </w:r>
          </w:p>
        </w:tc>
        <w:tc>
          <w:tcPr>
            <w:tcW w:w="1406" w:type="dxa"/>
          </w:tcPr>
          <w:p w14:paraId="6B029CA6" w14:textId="1A8CA73A" w:rsidR="000F66F3" w:rsidRPr="002D4D5F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0009FB09" w14:textId="44CF786E" w:rsidR="000F66F3" w:rsidRPr="00CF537E" w:rsidRDefault="000F66F3" w:rsidP="000F66F3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200</w:t>
            </w:r>
          </w:p>
        </w:tc>
        <w:tc>
          <w:tcPr>
            <w:tcW w:w="1236" w:type="dxa"/>
          </w:tcPr>
          <w:p w14:paraId="1E248B67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B04A111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ACBC675" w14:textId="7BA4014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32D0FD9B" w14:textId="77777777" w:rsidTr="000F66F3">
        <w:tc>
          <w:tcPr>
            <w:tcW w:w="1373" w:type="dxa"/>
          </w:tcPr>
          <w:p w14:paraId="37B932A8" w14:textId="6F4924B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t>5</w:t>
            </w:r>
          </w:p>
        </w:tc>
        <w:tc>
          <w:tcPr>
            <w:tcW w:w="1474" w:type="dxa"/>
            <w:vAlign w:val="center"/>
          </w:tcPr>
          <w:p w14:paraId="56D92F5F" w14:textId="489F1DDE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AF317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30192160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666" w:type="dxa"/>
            <w:vAlign w:val="center"/>
          </w:tcPr>
          <w:p w14:paraId="64FB2F45" w14:textId="616CF03F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շտրիխներ</w:t>
            </w:r>
          </w:p>
        </w:tc>
        <w:tc>
          <w:tcPr>
            <w:tcW w:w="1285" w:type="dxa"/>
            <w:vAlign w:val="center"/>
          </w:tcPr>
          <w:p w14:paraId="13514927" w14:textId="6BBED82E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307023E7" w14:textId="3C8A2E4B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B6F5A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 xml:space="preserve">æÝçÇã ßïñÇË ·ñÇã³ïÇå  9 ÙÉ, </w:t>
            </w:r>
            <w:r w:rsidRPr="006B6F5A">
              <w:rPr>
                <w:rFonts w:ascii="Arial" w:hAnsi="Arial" w:cs="Arial"/>
                <w:color w:val="000000" w:themeColor="text1"/>
                <w:sz w:val="20"/>
                <w:szCs w:val="20"/>
              </w:rPr>
              <w:t>սպիտակ</w:t>
            </w:r>
            <w:r w:rsidRPr="006B6F5A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 xml:space="preserve"> </w:t>
            </w:r>
            <w:r w:rsidRPr="006B6F5A">
              <w:rPr>
                <w:rFonts w:ascii="Arial" w:hAnsi="Arial" w:cs="Arial"/>
                <w:color w:val="000000" w:themeColor="text1"/>
                <w:sz w:val="20"/>
                <w:szCs w:val="20"/>
              </w:rPr>
              <w:t>գույնի</w:t>
            </w:r>
            <w:r w:rsidRPr="006B6F5A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919" w:type="dxa"/>
            <w:vAlign w:val="center"/>
          </w:tcPr>
          <w:p w14:paraId="591E1A60" w14:textId="4B2D601D" w:rsidR="000F66F3" w:rsidRPr="000D6D28" w:rsidRDefault="000F66F3" w:rsidP="000F66F3">
            <w:pPr>
              <w:jc w:val="center"/>
              <w:rPr>
                <w:rFonts w:ascii="Arial Armenian" w:hAnsi="Arial Armenian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Ñ³ï</w:t>
            </w:r>
          </w:p>
        </w:tc>
        <w:tc>
          <w:tcPr>
            <w:tcW w:w="879" w:type="dxa"/>
            <w:vAlign w:val="center"/>
          </w:tcPr>
          <w:p w14:paraId="72E6BD52" w14:textId="31A0430D" w:rsidR="000F66F3" w:rsidRPr="000D6D28" w:rsidRDefault="000F66F3" w:rsidP="000F66F3">
            <w:pPr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195</w:t>
            </w:r>
          </w:p>
        </w:tc>
        <w:tc>
          <w:tcPr>
            <w:tcW w:w="1070" w:type="dxa"/>
            <w:vAlign w:val="center"/>
          </w:tcPr>
          <w:p w14:paraId="18F9FAF0" w14:textId="295542CC" w:rsidR="000F66F3" w:rsidRPr="000D6D28" w:rsidRDefault="000F66F3" w:rsidP="000F66F3">
            <w:pPr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19500</w:t>
            </w:r>
          </w:p>
        </w:tc>
        <w:tc>
          <w:tcPr>
            <w:tcW w:w="1070" w:type="dxa"/>
            <w:vAlign w:val="center"/>
          </w:tcPr>
          <w:p w14:paraId="491C7E50" w14:textId="0AABC8C4" w:rsidR="000F66F3" w:rsidRPr="00CE3B73" w:rsidRDefault="000F66F3" w:rsidP="000F66F3">
            <w:pPr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406" w:type="dxa"/>
          </w:tcPr>
          <w:p w14:paraId="65269495" w14:textId="20F80C07" w:rsidR="000F66F3" w:rsidRPr="002D4D5F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141F09F3" w14:textId="08FA4E24" w:rsidR="000F66F3" w:rsidRPr="00CE3B73" w:rsidRDefault="000F66F3" w:rsidP="000F66F3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36" w:type="dxa"/>
          </w:tcPr>
          <w:p w14:paraId="6339BAC9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38BFA65C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5CD5F63" w14:textId="2B5DDC2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3BFEA7D4" w14:textId="77777777" w:rsidTr="000F66F3">
        <w:tc>
          <w:tcPr>
            <w:tcW w:w="1373" w:type="dxa"/>
          </w:tcPr>
          <w:p w14:paraId="17696520" w14:textId="641275E4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t>6</w:t>
            </w:r>
          </w:p>
        </w:tc>
        <w:tc>
          <w:tcPr>
            <w:tcW w:w="1474" w:type="dxa"/>
            <w:vAlign w:val="center"/>
          </w:tcPr>
          <w:p w14:paraId="41594AA0" w14:textId="2A212B6B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D45E5D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30192710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666" w:type="dxa"/>
            <w:vAlign w:val="center"/>
          </w:tcPr>
          <w:p w14:paraId="1990B957" w14:textId="3E9F701A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սոսնձամատիտ, գրասենյակային</w:t>
            </w:r>
          </w:p>
        </w:tc>
        <w:tc>
          <w:tcPr>
            <w:tcW w:w="1285" w:type="dxa"/>
            <w:vAlign w:val="center"/>
          </w:tcPr>
          <w:p w14:paraId="6022F095" w14:textId="62DC329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377463E3" w14:textId="61E2D6DD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B5BE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Չոր սոսինձ` գրասենյակային (սոսնձամատիտ), թուղթ սոսնձելու համար 8 գր:</w:t>
            </w:r>
          </w:p>
        </w:tc>
        <w:tc>
          <w:tcPr>
            <w:tcW w:w="919" w:type="dxa"/>
            <w:vAlign w:val="center"/>
          </w:tcPr>
          <w:p w14:paraId="0728DA8D" w14:textId="224A00E7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79" w:type="dxa"/>
            <w:vAlign w:val="center"/>
          </w:tcPr>
          <w:p w14:paraId="455519F4" w14:textId="6794974B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</w:rPr>
              <w:t>100</w:t>
            </w:r>
          </w:p>
        </w:tc>
        <w:tc>
          <w:tcPr>
            <w:tcW w:w="1070" w:type="dxa"/>
            <w:vAlign w:val="center"/>
          </w:tcPr>
          <w:p w14:paraId="6CD19176" w14:textId="5D8966C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10</w:t>
            </w:r>
            <w:r w:rsidRPr="00A55DE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000</w:t>
            </w:r>
          </w:p>
        </w:tc>
        <w:tc>
          <w:tcPr>
            <w:tcW w:w="1070" w:type="dxa"/>
            <w:vAlign w:val="center"/>
          </w:tcPr>
          <w:p w14:paraId="3EC64451" w14:textId="66B9AC7D" w:rsidR="000F66F3" w:rsidRPr="00A55DE7" w:rsidRDefault="000F66F3" w:rsidP="000F66F3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 w:themeColor="text1"/>
              </w:rPr>
              <w:t>100</w:t>
            </w:r>
          </w:p>
        </w:tc>
        <w:tc>
          <w:tcPr>
            <w:tcW w:w="1406" w:type="dxa"/>
          </w:tcPr>
          <w:p w14:paraId="5737B95B" w14:textId="66F2259C" w:rsidR="000F66F3" w:rsidRPr="002D4D5F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0FCEC169" w14:textId="11266FE6" w:rsidR="000F66F3" w:rsidRPr="00A55DE7" w:rsidRDefault="000F66F3" w:rsidP="000F66F3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 w:themeColor="text1"/>
              </w:rPr>
              <w:t>100</w:t>
            </w:r>
          </w:p>
        </w:tc>
        <w:tc>
          <w:tcPr>
            <w:tcW w:w="1236" w:type="dxa"/>
          </w:tcPr>
          <w:p w14:paraId="1421CC51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FA7F0BA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9DE9B76" w14:textId="18CAFD5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4516891A" w14:textId="77777777" w:rsidTr="000F66F3">
        <w:tc>
          <w:tcPr>
            <w:tcW w:w="1373" w:type="dxa"/>
          </w:tcPr>
          <w:p w14:paraId="5E8003E9" w14:textId="33419DF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t>7</w:t>
            </w:r>
          </w:p>
        </w:tc>
        <w:tc>
          <w:tcPr>
            <w:tcW w:w="1474" w:type="dxa"/>
            <w:vAlign w:val="center"/>
          </w:tcPr>
          <w:p w14:paraId="7022E0A7" w14:textId="3E49766A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D45E5D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30192720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666" w:type="dxa"/>
            <w:vAlign w:val="center"/>
          </w:tcPr>
          <w:p w14:paraId="05114CCD" w14:textId="5DEA4F3E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գծանշիչ</w:t>
            </w:r>
          </w:p>
        </w:tc>
        <w:tc>
          <w:tcPr>
            <w:tcW w:w="1285" w:type="dxa"/>
            <w:vAlign w:val="center"/>
          </w:tcPr>
          <w:p w14:paraId="03BBF7C5" w14:textId="0974FBF6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5D1CE2E2" w14:textId="4EE86A8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D0DF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Տարբեր գույնի` նախատեսված ընդգծումներ, նշումներ անելու համար, ֆետրից կամ այլ ծակոտկեն նյութից տափակ ծայրոցով</w:t>
            </w:r>
          </w:p>
        </w:tc>
        <w:tc>
          <w:tcPr>
            <w:tcW w:w="919" w:type="dxa"/>
            <w:vAlign w:val="center"/>
          </w:tcPr>
          <w:p w14:paraId="3838D949" w14:textId="13FB6CDC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Ñ³ï</w:t>
            </w:r>
          </w:p>
        </w:tc>
        <w:tc>
          <w:tcPr>
            <w:tcW w:w="879" w:type="dxa"/>
            <w:vAlign w:val="center"/>
          </w:tcPr>
          <w:p w14:paraId="77F48F8C" w14:textId="37E6F614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Sylfaen" w:hAnsi="Sylfaen" w:cs="Calibri"/>
                <w:color w:val="000000" w:themeColor="text1"/>
              </w:rPr>
              <w:t>75</w:t>
            </w:r>
          </w:p>
        </w:tc>
        <w:tc>
          <w:tcPr>
            <w:tcW w:w="1070" w:type="dxa"/>
            <w:vAlign w:val="center"/>
          </w:tcPr>
          <w:p w14:paraId="7C33D961" w14:textId="1B277A86" w:rsidR="000F66F3" w:rsidRPr="00342BFF" w:rsidRDefault="000F66F3" w:rsidP="000F66F3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15000</w:t>
            </w:r>
          </w:p>
        </w:tc>
        <w:tc>
          <w:tcPr>
            <w:tcW w:w="1070" w:type="dxa"/>
            <w:vAlign w:val="center"/>
          </w:tcPr>
          <w:p w14:paraId="6C275140" w14:textId="5FD94DB7" w:rsidR="000F66F3" w:rsidRPr="00342BFF" w:rsidRDefault="000F66F3" w:rsidP="000F66F3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 w:rsidRPr="00342BFF">
              <w:rPr>
                <w:rFonts w:ascii="Calibri" w:hAnsi="Calibri" w:cs="Calibri"/>
                <w:color w:val="000000" w:themeColor="text1"/>
              </w:rPr>
              <w:t>200</w:t>
            </w:r>
          </w:p>
        </w:tc>
        <w:tc>
          <w:tcPr>
            <w:tcW w:w="1406" w:type="dxa"/>
          </w:tcPr>
          <w:p w14:paraId="3B64FD8F" w14:textId="7299ACEF" w:rsidR="000F66F3" w:rsidRPr="002D4D5F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2C6033C9" w14:textId="78AB70BD" w:rsidR="000F66F3" w:rsidRPr="00342BFF" w:rsidRDefault="000F66F3" w:rsidP="000F66F3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 w:rsidRPr="00342BFF">
              <w:rPr>
                <w:rFonts w:ascii="Calibri" w:hAnsi="Calibri" w:cs="Calibri"/>
                <w:color w:val="000000" w:themeColor="text1"/>
              </w:rPr>
              <w:t>200</w:t>
            </w:r>
          </w:p>
        </w:tc>
        <w:tc>
          <w:tcPr>
            <w:tcW w:w="1236" w:type="dxa"/>
          </w:tcPr>
          <w:p w14:paraId="62FC3C1A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19A927B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1AF81E3" w14:textId="21F234C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23040F6E" w14:textId="77777777" w:rsidTr="000F66F3">
        <w:tc>
          <w:tcPr>
            <w:tcW w:w="1373" w:type="dxa"/>
          </w:tcPr>
          <w:p w14:paraId="12B80674" w14:textId="775518E3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t>8</w:t>
            </w:r>
          </w:p>
        </w:tc>
        <w:tc>
          <w:tcPr>
            <w:tcW w:w="1474" w:type="dxa"/>
            <w:vAlign w:val="center"/>
          </w:tcPr>
          <w:p w14:paraId="38DC548D" w14:textId="4BBD987F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9772E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30197231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666" w:type="dxa"/>
            <w:vAlign w:val="center"/>
          </w:tcPr>
          <w:p w14:paraId="77A478D7" w14:textId="660DD95A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թղթապանակ, պոլիմերային թաղանթ, ֆայլ</w:t>
            </w:r>
          </w:p>
        </w:tc>
        <w:tc>
          <w:tcPr>
            <w:tcW w:w="1285" w:type="dxa"/>
            <w:vAlign w:val="center"/>
          </w:tcPr>
          <w:p w14:paraId="7BBCC537" w14:textId="2346BFB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13E6CB97" w14:textId="13F8E6A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Թափանցիկ պոլիմերային թաղանթ, A4 ձևաչափի թղթերի համար, արագակարներին ամրացնելու հնարավորություն, թաղանթի հաստությունը՝ առնվազն 50 միկրոն:</w:t>
            </w:r>
          </w:p>
        </w:tc>
        <w:tc>
          <w:tcPr>
            <w:tcW w:w="919" w:type="dxa"/>
            <w:vAlign w:val="center"/>
          </w:tcPr>
          <w:p w14:paraId="181D1608" w14:textId="2760ECE6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79" w:type="dxa"/>
            <w:vAlign w:val="center"/>
          </w:tcPr>
          <w:p w14:paraId="2EE2F0E5" w14:textId="386BC19B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</w:rPr>
              <w:t>10</w:t>
            </w:r>
          </w:p>
        </w:tc>
        <w:tc>
          <w:tcPr>
            <w:tcW w:w="1070" w:type="dxa"/>
            <w:vAlign w:val="center"/>
          </w:tcPr>
          <w:p w14:paraId="53405FAD" w14:textId="7E4A39B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20000</w:t>
            </w:r>
          </w:p>
        </w:tc>
        <w:tc>
          <w:tcPr>
            <w:tcW w:w="1070" w:type="dxa"/>
            <w:vAlign w:val="center"/>
          </w:tcPr>
          <w:p w14:paraId="67A34B8F" w14:textId="1910165F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564D3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</w:t>
            </w: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406" w:type="dxa"/>
          </w:tcPr>
          <w:p w14:paraId="7E96935F" w14:textId="0C8C2FCF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71A0AF53" w14:textId="7BD887C1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564D3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</w:t>
            </w: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36" w:type="dxa"/>
          </w:tcPr>
          <w:p w14:paraId="10CC1AFF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13463D6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3C730142" w14:textId="51E6A8E3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603CD88A" w14:textId="77777777" w:rsidTr="000F66F3">
        <w:tc>
          <w:tcPr>
            <w:tcW w:w="1373" w:type="dxa"/>
          </w:tcPr>
          <w:p w14:paraId="27C810C2" w14:textId="16A8C3B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t>9</w:t>
            </w:r>
          </w:p>
        </w:tc>
        <w:tc>
          <w:tcPr>
            <w:tcW w:w="1474" w:type="dxa"/>
            <w:vAlign w:val="center"/>
          </w:tcPr>
          <w:p w14:paraId="4137B114" w14:textId="09020A18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9772E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666" w:type="dxa"/>
            <w:vAlign w:val="center"/>
          </w:tcPr>
          <w:p w14:paraId="10911480" w14:textId="1FE6A8C0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թղթապանակ</w:t>
            </w:r>
          </w:p>
        </w:tc>
        <w:tc>
          <w:tcPr>
            <w:tcW w:w="1285" w:type="dxa"/>
            <w:vAlign w:val="center"/>
          </w:tcPr>
          <w:p w14:paraId="28CC29E0" w14:textId="32A304A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3B6F32C5" w14:textId="3881985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պոլիեթիլենային, արագակարով</w:t>
            </w:r>
          </w:p>
        </w:tc>
        <w:tc>
          <w:tcPr>
            <w:tcW w:w="919" w:type="dxa"/>
            <w:vAlign w:val="center"/>
          </w:tcPr>
          <w:p w14:paraId="33FB727A" w14:textId="0AFE9787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79" w:type="dxa"/>
            <w:vAlign w:val="center"/>
          </w:tcPr>
          <w:p w14:paraId="50639407" w14:textId="2C17C6A6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70</w:t>
            </w:r>
          </w:p>
        </w:tc>
        <w:tc>
          <w:tcPr>
            <w:tcW w:w="1070" w:type="dxa"/>
            <w:vAlign w:val="center"/>
          </w:tcPr>
          <w:p w14:paraId="1732A4FD" w14:textId="7A698874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21000</w:t>
            </w:r>
          </w:p>
        </w:tc>
        <w:tc>
          <w:tcPr>
            <w:tcW w:w="1070" w:type="dxa"/>
            <w:vAlign w:val="center"/>
          </w:tcPr>
          <w:p w14:paraId="0CF04C97" w14:textId="6F48A70F" w:rsidR="000F66F3" w:rsidRPr="00E946B6" w:rsidRDefault="000F66F3" w:rsidP="000F66F3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406" w:type="dxa"/>
          </w:tcPr>
          <w:p w14:paraId="79B6E5B0" w14:textId="7912C9B9" w:rsidR="000F66F3" w:rsidRPr="002D4D5F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ՀՀ Գեղարքունիքի մարզ,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ք.Գավառ Կենտրոնական հրապարակ 7</w:t>
            </w:r>
          </w:p>
        </w:tc>
        <w:tc>
          <w:tcPr>
            <w:tcW w:w="890" w:type="dxa"/>
            <w:vAlign w:val="center"/>
          </w:tcPr>
          <w:p w14:paraId="789690E9" w14:textId="04F74584" w:rsidR="000F66F3" w:rsidRPr="00E946B6" w:rsidRDefault="000F66F3" w:rsidP="000F66F3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lastRenderedPageBreak/>
              <w:t>300</w:t>
            </w:r>
          </w:p>
        </w:tc>
        <w:tc>
          <w:tcPr>
            <w:tcW w:w="1236" w:type="dxa"/>
          </w:tcPr>
          <w:p w14:paraId="5FC50084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3B1A098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3424423" w14:textId="706ABC7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084F2EA8" w14:textId="77777777" w:rsidTr="000F66F3">
        <w:tc>
          <w:tcPr>
            <w:tcW w:w="1373" w:type="dxa"/>
          </w:tcPr>
          <w:p w14:paraId="4094ACBD" w14:textId="4C0DAFB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lastRenderedPageBreak/>
              <w:t>10</w:t>
            </w:r>
          </w:p>
        </w:tc>
        <w:tc>
          <w:tcPr>
            <w:tcW w:w="1474" w:type="dxa"/>
            <w:vAlign w:val="center"/>
          </w:tcPr>
          <w:p w14:paraId="22B39E89" w14:textId="46B7943B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9772E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30197234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666" w:type="dxa"/>
            <w:vAlign w:val="center"/>
          </w:tcPr>
          <w:p w14:paraId="5FD5B95F" w14:textId="50833121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թղթապանակ, կոշտ կազմով</w:t>
            </w:r>
          </w:p>
        </w:tc>
        <w:tc>
          <w:tcPr>
            <w:tcW w:w="1285" w:type="dxa"/>
            <w:vAlign w:val="center"/>
          </w:tcPr>
          <w:p w14:paraId="253555EB" w14:textId="2B7251B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0A2DDB23" w14:textId="5895A60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Թղթապանակ կոշտ ստվարաթղթե կազմով /ռեգիստր/, համապատասխան չափի կռնակով (ծավալով), մետաղյա ամրացման հարմարանքով, A4 (210x297) մմ ձևաչափի թղթերի համար, հաստությունը՝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</w:t>
            </w:r>
            <w:r w:rsidRPr="00DC7B0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-4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սմ</w:t>
            </w:r>
            <w:r w:rsidRPr="00DC7B0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100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r w:rsidRPr="00DC7B0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7-8սմ</w:t>
            </w:r>
            <w:r w:rsidRPr="00DC7B0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100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r w:rsidRPr="000D6D2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919" w:type="dxa"/>
            <w:vAlign w:val="center"/>
          </w:tcPr>
          <w:p w14:paraId="1C3C7B20" w14:textId="19D64479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Ñ³ï</w:t>
            </w:r>
          </w:p>
        </w:tc>
        <w:tc>
          <w:tcPr>
            <w:tcW w:w="879" w:type="dxa"/>
            <w:vAlign w:val="center"/>
          </w:tcPr>
          <w:p w14:paraId="574C30F2" w14:textId="7638B0C0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320</w:t>
            </w:r>
          </w:p>
        </w:tc>
        <w:tc>
          <w:tcPr>
            <w:tcW w:w="1070" w:type="dxa"/>
            <w:vAlign w:val="center"/>
          </w:tcPr>
          <w:p w14:paraId="20FEA834" w14:textId="27DD9C1D" w:rsidR="000F66F3" w:rsidRPr="00FE3BFB" w:rsidRDefault="000F66F3" w:rsidP="000F66F3">
            <w:pPr>
              <w:jc w:val="center"/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64000</w:t>
            </w:r>
          </w:p>
        </w:tc>
        <w:tc>
          <w:tcPr>
            <w:tcW w:w="1070" w:type="dxa"/>
            <w:vAlign w:val="center"/>
          </w:tcPr>
          <w:p w14:paraId="6487A922" w14:textId="4AA2D0FD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1406" w:type="dxa"/>
          </w:tcPr>
          <w:p w14:paraId="437059D0" w14:textId="60D1C0E1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48325FF2" w14:textId="39C32CCB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1236" w:type="dxa"/>
          </w:tcPr>
          <w:p w14:paraId="7897F964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9477C64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F97A985" w14:textId="467C0D53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5067E921" w14:textId="77777777" w:rsidTr="000F66F3">
        <w:tc>
          <w:tcPr>
            <w:tcW w:w="1373" w:type="dxa"/>
          </w:tcPr>
          <w:p w14:paraId="338BD027" w14:textId="693A8831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t>11</w:t>
            </w:r>
          </w:p>
        </w:tc>
        <w:tc>
          <w:tcPr>
            <w:tcW w:w="1474" w:type="dxa"/>
            <w:vAlign w:val="center"/>
          </w:tcPr>
          <w:p w14:paraId="15BD3592" w14:textId="2D7AE111" w:rsidR="000F66F3" w:rsidRPr="000D6D28" w:rsidRDefault="000F66F3" w:rsidP="00CE3ECA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30197622/</w:t>
            </w:r>
            <w:r w:rsidR="00CE3EC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</w:tc>
        <w:tc>
          <w:tcPr>
            <w:tcW w:w="1666" w:type="dxa"/>
            <w:vAlign w:val="center"/>
          </w:tcPr>
          <w:p w14:paraId="16BCEDDF" w14:textId="35195884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թուղթ, A4 ֆորմատի</w:t>
            </w:r>
          </w:p>
        </w:tc>
        <w:tc>
          <w:tcPr>
            <w:tcW w:w="1285" w:type="dxa"/>
            <w:vAlign w:val="center"/>
          </w:tcPr>
          <w:p w14:paraId="68FE3098" w14:textId="3647996E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7A9B13FA" w14:textId="01140145" w:rsidR="000F66F3" w:rsidRPr="00027CE8" w:rsidRDefault="000F66F3" w:rsidP="00FC581F">
            <w:pPr>
              <w:jc w:val="center"/>
              <w:rPr>
                <w:rFonts w:ascii="Arial AM" w:hAnsi="Arial AM"/>
                <w:color w:val="000000" w:themeColor="text1"/>
                <w:sz w:val="18"/>
                <w:szCs w:val="18"/>
              </w:rPr>
            </w:pPr>
            <w:r w:rsidRPr="00027CE8">
              <w:rPr>
                <w:rFonts w:ascii="Arial AM" w:hAnsi="Arial AM" w:cs="Calibri"/>
                <w:color w:val="000000" w:themeColor="text1"/>
                <w:sz w:val="16"/>
                <w:szCs w:val="16"/>
              </w:rPr>
              <w:t>ÂáõÕÃ  A4 ýáñÙ³ïÇ: ÂáõÕÃ ëå³éáÕ³Ï³Ý Ó</w:t>
            </w:r>
            <w:r w:rsidR="00FC581F">
              <w:rPr>
                <w:rFonts w:ascii="Arial" w:hAnsi="Arial" w:cs="Arial"/>
                <w:color w:val="000000" w:themeColor="text1"/>
                <w:sz w:val="16"/>
                <w:szCs w:val="16"/>
                <w:lang w:val="hy-AM"/>
              </w:rPr>
              <w:t>և</w:t>
            </w:r>
            <w:r w:rsidRPr="00027CE8">
              <w:rPr>
                <w:rFonts w:ascii="Arial AM" w:hAnsi="Arial AM" w:cs="Calibri"/>
                <w:color w:val="000000" w:themeColor="text1"/>
                <w:sz w:val="16"/>
                <w:szCs w:val="16"/>
              </w:rPr>
              <w:t>³ã³÷»ñÇ, áã Ï³í×³å³ï: Ü³Ë³ï»ëí³Í ¿ ·ñ»Éáõ, ïå³·ñ»Éáõ ¨ ·ñ³ë»ÝÛ³Ï³ÛÇÝ ³ßË³ï³ÝùÝ»ñÇ Ñ³Ù³ñ: â³÷»ñÁ 210x297ÙÙ, ÙÇ³ï³Ï ¨ »ñÏï³Ï Ã»ñÃ»ñÇ Ñ³Ù³ñ, ëåÇï³ÏáõÃÛáõÝÁ áã å³Ï³ë ù³Ý  90 %, ËïáõÃÛáõÝÁ 80·/Ù2: ¶úêî 6656-76,  ISO-9001 ¨  ISO-14001 ëï³Ý¹³ñïÝ»ñÇÝ Ñ³Ù³Ó³ÛÝ ëï³Ý¹³ñïÇ:ö³Ã»Ã³íáñí³Í ýÇñÙ³ÛÇÝ ÃÕÃ³÷³Ã»Ãáí Ï³Ù ïáõ÷»ñáí,  Ûáõñ³ù³ÝãÛáõñáõÙ 500 Ã»ñÃ, ÷³Ã»ÃÇ ù³ßÁª 2,5 Ï·:</w:t>
            </w:r>
          </w:p>
        </w:tc>
        <w:tc>
          <w:tcPr>
            <w:tcW w:w="919" w:type="dxa"/>
            <w:vAlign w:val="center"/>
          </w:tcPr>
          <w:p w14:paraId="2A5A5914" w14:textId="41945402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879" w:type="dxa"/>
            <w:vAlign w:val="center"/>
          </w:tcPr>
          <w:p w14:paraId="67182676" w14:textId="27143A2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</w:rPr>
              <w:t>600</w:t>
            </w:r>
          </w:p>
        </w:tc>
        <w:tc>
          <w:tcPr>
            <w:tcW w:w="1070" w:type="dxa"/>
            <w:vAlign w:val="center"/>
          </w:tcPr>
          <w:p w14:paraId="248860AC" w14:textId="1800F5CB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735000</w:t>
            </w:r>
          </w:p>
        </w:tc>
        <w:tc>
          <w:tcPr>
            <w:tcW w:w="1070" w:type="dxa"/>
            <w:vAlign w:val="center"/>
          </w:tcPr>
          <w:p w14:paraId="1EF17E3A" w14:textId="05D47D30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1225</w:t>
            </w:r>
          </w:p>
        </w:tc>
        <w:tc>
          <w:tcPr>
            <w:tcW w:w="1406" w:type="dxa"/>
          </w:tcPr>
          <w:p w14:paraId="31844572" w14:textId="69E16F8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3A69001B" w14:textId="2C03C6F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1225</w:t>
            </w:r>
          </w:p>
        </w:tc>
        <w:tc>
          <w:tcPr>
            <w:tcW w:w="1236" w:type="dxa"/>
          </w:tcPr>
          <w:p w14:paraId="56990087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6B61D20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935CF8B" w14:textId="5388258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566E6C4D" w14:textId="77777777" w:rsidTr="000F66F3">
        <w:tc>
          <w:tcPr>
            <w:tcW w:w="1373" w:type="dxa"/>
          </w:tcPr>
          <w:p w14:paraId="3BACB311" w14:textId="3E74365F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t>12</w:t>
            </w:r>
          </w:p>
        </w:tc>
        <w:tc>
          <w:tcPr>
            <w:tcW w:w="1474" w:type="dxa"/>
            <w:vAlign w:val="center"/>
          </w:tcPr>
          <w:p w14:paraId="31D5CB72" w14:textId="31C8695F" w:rsidR="000F66F3" w:rsidRPr="000D6D28" w:rsidRDefault="000F66F3" w:rsidP="000F66F3">
            <w:pPr>
              <w:rPr>
                <w:color w:val="000000" w:themeColor="text1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30199430/</w:t>
            </w:r>
            <w:r w:rsidR="00CE3EC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6B5E5D47" w14:textId="5179343C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66" w:type="dxa"/>
            <w:vAlign w:val="center"/>
          </w:tcPr>
          <w:p w14:paraId="1E2D5F49" w14:textId="5DAA0854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թուղթ նշումների, տրցակներով</w:t>
            </w:r>
          </w:p>
        </w:tc>
        <w:tc>
          <w:tcPr>
            <w:tcW w:w="1285" w:type="dxa"/>
            <w:vAlign w:val="center"/>
          </w:tcPr>
          <w:p w14:paraId="4DAD3BFA" w14:textId="02E07DC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09E2B21A" w14:textId="2C1F9460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Թուղթ գրելու, սոսնձվածքը 1,25 մմ-ից ոչ պակաս, սպիտակությունը 75%-ից ոչ պակաս, ԳՕՍՏ 18510-87 կամ համարժեք, փաթեթավորումը՝ ցանկացած տեսքով, 100</w:t>
            </w:r>
            <w:r w:rsidRPr="00115C10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0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թերթ: չափեy </w:t>
            </w:r>
            <w:r w:rsidRPr="00115C10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90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x</w:t>
            </w:r>
            <w:r w:rsidRPr="00115C10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90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մմ 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lastRenderedPageBreak/>
              <w:t>գունավոր Fantastic ֆիրմայի կամ համարժեք:</w:t>
            </w:r>
          </w:p>
        </w:tc>
        <w:tc>
          <w:tcPr>
            <w:tcW w:w="919" w:type="dxa"/>
            <w:vAlign w:val="center"/>
          </w:tcPr>
          <w:p w14:paraId="58D73F79" w14:textId="0F8E3CC3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79" w:type="dxa"/>
            <w:vAlign w:val="center"/>
          </w:tcPr>
          <w:p w14:paraId="54AAEF5B" w14:textId="15AA8F71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1150</w:t>
            </w:r>
          </w:p>
        </w:tc>
        <w:tc>
          <w:tcPr>
            <w:tcW w:w="1070" w:type="dxa"/>
            <w:vAlign w:val="center"/>
          </w:tcPr>
          <w:p w14:paraId="3CAD4D33" w14:textId="12FDB7D6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69000</w:t>
            </w:r>
          </w:p>
        </w:tc>
        <w:tc>
          <w:tcPr>
            <w:tcW w:w="1070" w:type="dxa"/>
            <w:vAlign w:val="center"/>
          </w:tcPr>
          <w:p w14:paraId="5F7780E1" w14:textId="1E91627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406" w:type="dxa"/>
          </w:tcPr>
          <w:p w14:paraId="06983266" w14:textId="088138B6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17D233CC" w14:textId="762106F9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236" w:type="dxa"/>
          </w:tcPr>
          <w:p w14:paraId="311CAA52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33BED3CC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619CA2F" w14:textId="3AD001F1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649F158F" w14:textId="77777777" w:rsidTr="000F66F3">
        <w:tc>
          <w:tcPr>
            <w:tcW w:w="1373" w:type="dxa"/>
          </w:tcPr>
          <w:p w14:paraId="42F7A134" w14:textId="16F8C1E4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lastRenderedPageBreak/>
              <w:t>13</w:t>
            </w:r>
          </w:p>
        </w:tc>
        <w:tc>
          <w:tcPr>
            <w:tcW w:w="1474" w:type="dxa"/>
            <w:vAlign w:val="center"/>
          </w:tcPr>
          <w:p w14:paraId="2886A0DB" w14:textId="5EE21955" w:rsidR="000F66F3" w:rsidRPr="000D6D28" w:rsidRDefault="000F66F3" w:rsidP="000F66F3">
            <w:pPr>
              <w:rPr>
                <w:color w:val="000000" w:themeColor="text1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30141200/</w:t>
            </w:r>
            <w:r w:rsidR="00CE3EC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30F0107F" w14:textId="6B8355FC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66" w:type="dxa"/>
            <w:vAlign w:val="center"/>
          </w:tcPr>
          <w:p w14:paraId="04B5B25B" w14:textId="47E14461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Հաշվասարք, գրասենյակային</w:t>
            </w:r>
          </w:p>
        </w:tc>
        <w:tc>
          <w:tcPr>
            <w:tcW w:w="1285" w:type="dxa"/>
            <w:vAlign w:val="center"/>
          </w:tcPr>
          <w:p w14:paraId="4987F4D8" w14:textId="2A060CF6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7FC8ED9D" w14:textId="5C91C5DB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56904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12 նիշանի սեղանի (21x29.4)չափերով, սնուցման 2 աղբյուր, գործողությունները ցուցադրումով վահանակի վրա,ինքնալիցքավորվող</w:t>
            </w:r>
          </w:p>
        </w:tc>
        <w:tc>
          <w:tcPr>
            <w:tcW w:w="919" w:type="dxa"/>
            <w:vAlign w:val="center"/>
          </w:tcPr>
          <w:p w14:paraId="5A50967F" w14:textId="318833C0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79" w:type="dxa"/>
            <w:vAlign w:val="center"/>
          </w:tcPr>
          <w:p w14:paraId="60AA66B8" w14:textId="7E67BFEE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2000</w:t>
            </w:r>
          </w:p>
        </w:tc>
        <w:tc>
          <w:tcPr>
            <w:tcW w:w="1070" w:type="dxa"/>
            <w:vAlign w:val="center"/>
          </w:tcPr>
          <w:p w14:paraId="04337FDB" w14:textId="3EA24E05" w:rsidR="000F66F3" w:rsidRPr="00E53947" w:rsidRDefault="000F66F3" w:rsidP="000F66F3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20000</w:t>
            </w:r>
          </w:p>
        </w:tc>
        <w:tc>
          <w:tcPr>
            <w:tcW w:w="1070" w:type="dxa"/>
            <w:vAlign w:val="center"/>
          </w:tcPr>
          <w:p w14:paraId="46BCB453" w14:textId="712BA8B5" w:rsidR="000F66F3" w:rsidRPr="00E53947" w:rsidRDefault="000F66F3" w:rsidP="000F66F3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</w:rPr>
              <w:t>10</w:t>
            </w:r>
          </w:p>
        </w:tc>
        <w:tc>
          <w:tcPr>
            <w:tcW w:w="1406" w:type="dxa"/>
          </w:tcPr>
          <w:p w14:paraId="505E9DBB" w14:textId="6069525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58D5F702" w14:textId="10134649" w:rsidR="000F66F3" w:rsidRPr="00E53947" w:rsidRDefault="000F66F3" w:rsidP="000F66F3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</w:rPr>
              <w:t>10</w:t>
            </w:r>
          </w:p>
        </w:tc>
        <w:tc>
          <w:tcPr>
            <w:tcW w:w="1236" w:type="dxa"/>
          </w:tcPr>
          <w:p w14:paraId="3B0DEF7D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0A95452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371ED08" w14:textId="1B149353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4855988F" w14:textId="77777777" w:rsidTr="000F66F3">
        <w:tc>
          <w:tcPr>
            <w:tcW w:w="1373" w:type="dxa"/>
          </w:tcPr>
          <w:p w14:paraId="548CDF2B" w14:textId="576D41B5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t>1</w:t>
            </w:r>
            <w:r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4</w:t>
            </w:r>
          </w:p>
        </w:tc>
        <w:tc>
          <w:tcPr>
            <w:tcW w:w="1474" w:type="dxa"/>
            <w:vAlign w:val="center"/>
          </w:tcPr>
          <w:p w14:paraId="3B5A47DE" w14:textId="5AA3AAB6" w:rsidR="000F66F3" w:rsidRPr="00CE3ECA" w:rsidRDefault="00CE3ECA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CE3EC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30192100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1183E1EC" w14:textId="027ECCA5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17F7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Ռետին հասարակ</w:t>
            </w:r>
          </w:p>
        </w:tc>
        <w:tc>
          <w:tcPr>
            <w:tcW w:w="1285" w:type="dxa"/>
            <w:vAlign w:val="center"/>
          </w:tcPr>
          <w:p w14:paraId="0B7EDF26" w14:textId="3FE8D87D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1D436210" w14:textId="09C908EE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E53CF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Ռետին, նախատեսված մատիտով գրածները մաքրելու համար, չափսերը առնվազն 2x4.5սմ, անհատական փաթեթավորմամբ</w:t>
            </w:r>
          </w:p>
        </w:tc>
        <w:tc>
          <w:tcPr>
            <w:tcW w:w="919" w:type="dxa"/>
            <w:vAlign w:val="center"/>
          </w:tcPr>
          <w:p w14:paraId="3D15CE90" w14:textId="251184ED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79" w:type="dxa"/>
            <w:vAlign w:val="center"/>
          </w:tcPr>
          <w:p w14:paraId="08A2407C" w14:textId="0D4E871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200</w:t>
            </w:r>
          </w:p>
        </w:tc>
        <w:tc>
          <w:tcPr>
            <w:tcW w:w="1070" w:type="dxa"/>
            <w:vAlign w:val="center"/>
          </w:tcPr>
          <w:p w14:paraId="5390842D" w14:textId="5F0421D2" w:rsidR="000F66F3" w:rsidRPr="00D412E6" w:rsidRDefault="000F66F3" w:rsidP="000F66F3">
            <w:pPr>
              <w:jc w:val="center"/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4000</w:t>
            </w:r>
          </w:p>
        </w:tc>
        <w:tc>
          <w:tcPr>
            <w:tcW w:w="1070" w:type="dxa"/>
            <w:vAlign w:val="center"/>
          </w:tcPr>
          <w:p w14:paraId="6A2B95DA" w14:textId="5A23E58B" w:rsidR="000F66F3" w:rsidRPr="00D412E6" w:rsidRDefault="000F66F3" w:rsidP="000F66F3">
            <w:pPr>
              <w:jc w:val="center"/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</w:rPr>
              <w:t>20</w:t>
            </w:r>
          </w:p>
        </w:tc>
        <w:tc>
          <w:tcPr>
            <w:tcW w:w="1406" w:type="dxa"/>
          </w:tcPr>
          <w:p w14:paraId="2520AE6E" w14:textId="70EAF81F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71D06A74" w14:textId="08E23447" w:rsidR="000F66F3" w:rsidRPr="00D412E6" w:rsidRDefault="000F66F3" w:rsidP="000F66F3">
            <w:pPr>
              <w:jc w:val="center"/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</w:rPr>
              <w:t>20</w:t>
            </w:r>
          </w:p>
        </w:tc>
        <w:tc>
          <w:tcPr>
            <w:tcW w:w="1236" w:type="dxa"/>
          </w:tcPr>
          <w:p w14:paraId="5262EEEA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387462F2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404B2E2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390E2B1" w14:textId="234F613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4C650C65" w14:textId="77777777" w:rsidTr="000F66F3">
        <w:tc>
          <w:tcPr>
            <w:tcW w:w="1373" w:type="dxa"/>
          </w:tcPr>
          <w:p w14:paraId="59BD15A8" w14:textId="222D642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t>1</w:t>
            </w:r>
            <w:r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5</w:t>
            </w:r>
          </w:p>
        </w:tc>
        <w:tc>
          <w:tcPr>
            <w:tcW w:w="1474" w:type="dxa"/>
            <w:vAlign w:val="center"/>
          </w:tcPr>
          <w:p w14:paraId="19656115" w14:textId="7FA655DF" w:rsidR="000F66F3" w:rsidRPr="000D6D28" w:rsidRDefault="000F66F3" w:rsidP="000F66F3">
            <w:pPr>
              <w:rPr>
                <w:color w:val="000000" w:themeColor="text1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3019213</w:t>
            </w:r>
            <w:r w:rsidR="00CE3EC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</w:t>
            </w:r>
            <w:r w:rsidR="00CE3EC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45F4BD4D" w14:textId="1025E8EC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66" w:type="dxa"/>
            <w:vAlign w:val="center"/>
          </w:tcPr>
          <w:p w14:paraId="590F02B2" w14:textId="4C022010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Մեխանիկական կամ սրվող մատիտներ</w:t>
            </w:r>
          </w:p>
        </w:tc>
        <w:tc>
          <w:tcPr>
            <w:tcW w:w="1285" w:type="dxa"/>
            <w:vAlign w:val="center"/>
          </w:tcPr>
          <w:p w14:paraId="2FE74AB2" w14:textId="63207CB9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572954F2" w14:textId="3A3EC625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9473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Հասարակ, սև, փայտյա, կարծր կամ փափուկ գրաֆիտե,  կարծրությունը HB</w:t>
            </w:r>
          </w:p>
        </w:tc>
        <w:tc>
          <w:tcPr>
            <w:tcW w:w="919" w:type="dxa"/>
            <w:vAlign w:val="center"/>
          </w:tcPr>
          <w:p w14:paraId="67ACB049" w14:textId="2CB44DA8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79" w:type="dxa"/>
            <w:vAlign w:val="center"/>
          </w:tcPr>
          <w:p w14:paraId="66F3E1B2" w14:textId="027255A1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070" w:type="dxa"/>
            <w:vAlign w:val="center"/>
          </w:tcPr>
          <w:p w14:paraId="35264933" w14:textId="2696FC4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5100</w:t>
            </w:r>
          </w:p>
        </w:tc>
        <w:tc>
          <w:tcPr>
            <w:tcW w:w="1070" w:type="dxa"/>
            <w:vAlign w:val="center"/>
          </w:tcPr>
          <w:p w14:paraId="18D2F3B6" w14:textId="17CE5364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204</w:t>
            </w:r>
          </w:p>
        </w:tc>
        <w:tc>
          <w:tcPr>
            <w:tcW w:w="1406" w:type="dxa"/>
          </w:tcPr>
          <w:p w14:paraId="6FDC39D9" w14:textId="013DB59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6EA42487" w14:textId="30384F34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204</w:t>
            </w:r>
          </w:p>
        </w:tc>
        <w:tc>
          <w:tcPr>
            <w:tcW w:w="1236" w:type="dxa"/>
          </w:tcPr>
          <w:p w14:paraId="23863D31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FE64B47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A1A420F" w14:textId="70E2D1C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4EE49C73" w14:textId="77777777" w:rsidTr="000F66F3">
        <w:tc>
          <w:tcPr>
            <w:tcW w:w="1373" w:type="dxa"/>
          </w:tcPr>
          <w:p w14:paraId="3398097D" w14:textId="0907FEEF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t>1</w:t>
            </w:r>
            <w:r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6</w:t>
            </w:r>
          </w:p>
        </w:tc>
        <w:tc>
          <w:tcPr>
            <w:tcW w:w="1474" w:type="dxa"/>
            <w:vAlign w:val="center"/>
          </w:tcPr>
          <w:p w14:paraId="6EEB38AD" w14:textId="73843350" w:rsidR="000F66F3" w:rsidRPr="000D6D28" w:rsidRDefault="000F66F3" w:rsidP="000F66F3">
            <w:pPr>
              <w:rPr>
                <w:color w:val="000000" w:themeColor="text1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3019213</w:t>
            </w:r>
            <w:r w:rsidR="00CE3EC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5</w:t>
            </w: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</w:t>
            </w:r>
            <w:r w:rsidR="00CE3EC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6AB0C531" w14:textId="3D75E551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66" w:type="dxa"/>
            <w:vAlign w:val="center"/>
          </w:tcPr>
          <w:p w14:paraId="1A89DF44" w14:textId="526EBA2D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Գրաֆիտե միջուկ, մատիտի համար</w:t>
            </w:r>
          </w:p>
        </w:tc>
        <w:tc>
          <w:tcPr>
            <w:tcW w:w="1285" w:type="dxa"/>
            <w:vAlign w:val="center"/>
          </w:tcPr>
          <w:p w14:paraId="3646EDD9" w14:textId="7958C73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5A1F75DF" w14:textId="7A58646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051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Ø³ïÇïÇ ÙÇçáõÏ, 0,5ÙÙ, 2B, »ñÏ³ñáõÃÛáõÝÁ 65ÙÙ, 20Ñ³ï</w:t>
            </w:r>
          </w:p>
        </w:tc>
        <w:tc>
          <w:tcPr>
            <w:tcW w:w="919" w:type="dxa"/>
            <w:vAlign w:val="center"/>
          </w:tcPr>
          <w:p w14:paraId="03F9D644" w14:textId="44E1AFFB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տուփ</w:t>
            </w:r>
          </w:p>
        </w:tc>
        <w:tc>
          <w:tcPr>
            <w:tcW w:w="879" w:type="dxa"/>
            <w:vAlign w:val="center"/>
          </w:tcPr>
          <w:p w14:paraId="229D918C" w14:textId="308C60D6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</w:rPr>
              <w:t>200</w:t>
            </w:r>
          </w:p>
        </w:tc>
        <w:tc>
          <w:tcPr>
            <w:tcW w:w="1070" w:type="dxa"/>
            <w:vAlign w:val="center"/>
          </w:tcPr>
          <w:p w14:paraId="11E56D19" w14:textId="0958EEA9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070" w:type="dxa"/>
            <w:vAlign w:val="center"/>
          </w:tcPr>
          <w:p w14:paraId="29970544" w14:textId="02CABF61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06" w:type="dxa"/>
          </w:tcPr>
          <w:p w14:paraId="21B1C97D" w14:textId="376C7DA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3C8B7456" w14:textId="60F3F954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36" w:type="dxa"/>
          </w:tcPr>
          <w:p w14:paraId="3D8FC72F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FD91DB4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CFADC5C" w14:textId="5755751B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71C32CFA" w14:textId="77777777" w:rsidTr="000F66F3">
        <w:tc>
          <w:tcPr>
            <w:tcW w:w="1373" w:type="dxa"/>
          </w:tcPr>
          <w:p w14:paraId="3DB465CC" w14:textId="13991696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t>1</w:t>
            </w:r>
            <w:r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7</w:t>
            </w:r>
          </w:p>
        </w:tc>
        <w:tc>
          <w:tcPr>
            <w:tcW w:w="1474" w:type="dxa"/>
            <w:vAlign w:val="center"/>
          </w:tcPr>
          <w:p w14:paraId="4CB227F6" w14:textId="5044BB90" w:rsidR="000F66F3" w:rsidRPr="00CE3ECA" w:rsidRDefault="00CE3ECA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CE3EC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30192136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69B3F4F0" w14:textId="1823E3B1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Մատիտ, գրաֆիտե, տեղադրվող միջուկով</w:t>
            </w:r>
          </w:p>
        </w:tc>
        <w:tc>
          <w:tcPr>
            <w:tcW w:w="1285" w:type="dxa"/>
            <w:vAlign w:val="center"/>
          </w:tcPr>
          <w:p w14:paraId="37C87C98" w14:textId="4C3B325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2160B228" w14:textId="213D8B1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A07986">
              <w:rPr>
                <w:rFonts w:ascii="Arial Armenian" w:hAnsi="Arial Armenian" w:cs="Calibri"/>
                <w:color w:val="000000" w:themeColor="text1"/>
                <w:sz w:val="16"/>
                <w:szCs w:val="16"/>
              </w:rPr>
              <w:t xml:space="preserve">Ø»Ë³ÝÇÏ³Ï³Ý Ù³ïÇïÝ»ñ Áëï ·ñÇý»ÉÇ ¹áõñë ÑñÙ³Ý Ù»Ë³ÝÇ½ÙÇ,·ñÇý»ÉÇ ïñ³Ù³·ÇÍÁª 0.5ÙÙ:    </w:t>
            </w:r>
          </w:p>
        </w:tc>
        <w:tc>
          <w:tcPr>
            <w:tcW w:w="919" w:type="dxa"/>
            <w:vAlign w:val="center"/>
          </w:tcPr>
          <w:p w14:paraId="159F6154" w14:textId="3BB4F968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79" w:type="dxa"/>
            <w:vAlign w:val="center"/>
          </w:tcPr>
          <w:p w14:paraId="1E65A138" w14:textId="01B69B1F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1070" w:type="dxa"/>
            <w:vAlign w:val="center"/>
          </w:tcPr>
          <w:p w14:paraId="3BE6A2AF" w14:textId="462AC1BD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</w:t>
            </w: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070" w:type="dxa"/>
            <w:vAlign w:val="center"/>
          </w:tcPr>
          <w:p w14:paraId="19FBD60A" w14:textId="62920559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06" w:type="dxa"/>
          </w:tcPr>
          <w:p w14:paraId="6D4EF587" w14:textId="581C7B8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092E2938" w14:textId="42AE7F73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36" w:type="dxa"/>
          </w:tcPr>
          <w:p w14:paraId="6747D9E5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A7F2412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AEFEF7B" w14:textId="0A97A660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06288FE7" w14:textId="77777777" w:rsidTr="000F66F3">
        <w:tc>
          <w:tcPr>
            <w:tcW w:w="1373" w:type="dxa"/>
          </w:tcPr>
          <w:p w14:paraId="78FCB280" w14:textId="2375D46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t>1</w:t>
            </w:r>
            <w:r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8</w:t>
            </w:r>
          </w:p>
        </w:tc>
        <w:tc>
          <w:tcPr>
            <w:tcW w:w="1474" w:type="dxa"/>
            <w:vAlign w:val="center"/>
          </w:tcPr>
          <w:p w14:paraId="1158CB5E" w14:textId="1E4D571F" w:rsidR="000F66F3" w:rsidRPr="006A511B" w:rsidRDefault="006A511B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30197112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167E9A29" w14:textId="198AE0A4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Կարիչի մետաղալարե կապեր, միջին</w:t>
            </w:r>
          </w:p>
        </w:tc>
        <w:tc>
          <w:tcPr>
            <w:tcW w:w="1285" w:type="dxa"/>
            <w:vAlign w:val="center"/>
          </w:tcPr>
          <w:p w14:paraId="11ECD58A" w14:textId="47F63CE5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45C8BCEA" w14:textId="15E35540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A267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Գրասենյակային կարիչների մետաղալարե կապեր բլոկներով`  10մմ/6 մմ, 24 մմ/6 մմ :</w:t>
            </w:r>
          </w:p>
        </w:tc>
        <w:tc>
          <w:tcPr>
            <w:tcW w:w="919" w:type="dxa"/>
            <w:vAlign w:val="center"/>
          </w:tcPr>
          <w:p w14:paraId="4104362C" w14:textId="7204AC3D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տուփ</w:t>
            </w:r>
          </w:p>
        </w:tc>
        <w:tc>
          <w:tcPr>
            <w:tcW w:w="879" w:type="dxa"/>
            <w:vAlign w:val="center"/>
          </w:tcPr>
          <w:p w14:paraId="599F15AB" w14:textId="51F0085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110</w:t>
            </w:r>
          </w:p>
        </w:tc>
        <w:tc>
          <w:tcPr>
            <w:tcW w:w="1070" w:type="dxa"/>
            <w:vAlign w:val="center"/>
          </w:tcPr>
          <w:p w14:paraId="470F193D" w14:textId="55996717" w:rsidR="000F66F3" w:rsidRPr="009C25C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 w:themeColor="text1"/>
                <w:sz w:val="20"/>
                <w:szCs w:val="20"/>
              </w:rPr>
              <w:t>22000</w:t>
            </w:r>
          </w:p>
        </w:tc>
        <w:tc>
          <w:tcPr>
            <w:tcW w:w="1070" w:type="dxa"/>
            <w:vAlign w:val="center"/>
          </w:tcPr>
          <w:p w14:paraId="29480404" w14:textId="46E22611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406" w:type="dxa"/>
          </w:tcPr>
          <w:p w14:paraId="4ACED289" w14:textId="57BBE0E1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ՀՀ Գեղարքունիքի մարզ,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ք.Գավառ Կենտրոնական հրապարակ 7</w:t>
            </w:r>
          </w:p>
        </w:tc>
        <w:tc>
          <w:tcPr>
            <w:tcW w:w="890" w:type="dxa"/>
            <w:vAlign w:val="center"/>
          </w:tcPr>
          <w:p w14:paraId="7B6FBDBD" w14:textId="5D0E8A65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lastRenderedPageBreak/>
              <w:t>200</w:t>
            </w:r>
          </w:p>
        </w:tc>
        <w:tc>
          <w:tcPr>
            <w:tcW w:w="1236" w:type="dxa"/>
          </w:tcPr>
          <w:p w14:paraId="1BA92D4A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43B35CA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8CEF20D" w14:textId="2E8B724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1CB5E596" w14:textId="77777777" w:rsidTr="000F66F3">
        <w:tc>
          <w:tcPr>
            <w:tcW w:w="1373" w:type="dxa"/>
          </w:tcPr>
          <w:p w14:paraId="21087ABF" w14:textId="3EF51C86" w:rsidR="000F66F3" w:rsidRPr="00CD16E5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lang w:val="hy-AM"/>
              </w:rPr>
              <w:lastRenderedPageBreak/>
              <w:t>19</w:t>
            </w:r>
          </w:p>
        </w:tc>
        <w:tc>
          <w:tcPr>
            <w:tcW w:w="1474" w:type="dxa"/>
            <w:vAlign w:val="center"/>
          </w:tcPr>
          <w:p w14:paraId="5D59BA37" w14:textId="4B3F3319" w:rsidR="000F66F3" w:rsidRPr="006A511B" w:rsidRDefault="006A511B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30197233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5649BF19" w14:textId="3884739E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Թղթապանակ, թելով, թղթյա</w:t>
            </w:r>
          </w:p>
        </w:tc>
        <w:tc>
          <w:tcPr>
            <w:tcW w:w="1285" w:type="dxa"/>
            <w:vAlign w:val="center"/>
          </w:tcPr>
          <w:p w14:paraId="66350A3B" w14:textId="613F374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1BD665B5" w14:textId="30DE375B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Ստվարաթղթից կազմեր երկարատև պահման գործերի համար, Բ (Б) տիպի, թելակապերով, ստվա¬րաթղթի խտությունը` 1,15 գ/սմ3, հաստությունը 0,3-ից մինչև 1,5 մմ, ԳՕՍՏ 17914-72 կամ համարժեք</w:t>
            </w:r>
          </w:p>
        </w:tc>
        <w:tc>
          <w:tcPr>
            <w:tcW w:w="919" w:type="dxa"/>
            <w:vAlign w:val="center"/>
          </w:tcPr>
          <w:p w14:paraId="0B08964A" w14:textId="0852DF77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79" w:type="dxa"/>
            <w:vAlign w:val="center"/>
          </w:tcPr>
          <w:p w14:paraId="637A5DF0" w14:textId="5E9B8D89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90</w:t>
            </w:r>
          </w:p>
        </w:tc>
        <w:tc>
          <w:tcPr>
            <w:tcW w:w="1070" w:type="dxa"/>
            <w:vAlign w:val="center"/>
          </w:tcPr>
          <w:p w14:paraId="68729DD9" w14:textId="1A944DE5" w:rsidR="000F66F3" w:rsidRPr="009C25C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 w:themeColor="text1"/>
                <w:sz w:val="20"/>
                <w:szCs w:val="20"/>
              </w:rPr>
              <w:t>27000</w:t>
            </w:r>
          </w:p>
        </w:tc>
        <w:tc>
          <w:tcPr>
            <w:tcW w:w="1070" w:type="dxa"/>
            <w:vAlign w:val="center"/>
          </w:tcPr>
          <w:p w14:paraId="101E699F" w14:textId="2FEE948F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406" w:type="dxa"/>
          </w:tcPr>
          <w:p w14:paraId="79C6BFCA" w14:textId="5DAEF4B9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58B8B014" w14:textId="60A67A8E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236" w:type="dxa"/>
          </w:tcPr>
          <w:p w14:paraId="7F1DDE46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37E52595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047C74F" w14:textId="6CDF8C3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63B37CBF" w14:textId="77777777" w:rsidTr="000F66F3">
        <w:tc>
          <w:tcPr>
            <w:tcW w:w="1373" w:type="dxa"/>
          </w:tcPr>
          <w:p w14:paraId="13969A32" w14:textId="7379A21B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20</w:t>
            </w:r>
          </w:p>
        </w:tc>
        <w:tc>
          <w:tcPr>
            <w:tcW w:w="1474" w:type="dxa"/>
            <w:vAlign w:val="center"/>
          </w:tcPr>
          <w:p w14:paraId="7F08BE68" w14:textId="7425DF78" w:rsidR="000F66F3" w:rsidRPr="000D6D28" w:rsidRDefault="00AC00EA" w:rsidP="000F66F3">
            <w:pPr>
              <w:rPr>
                <w:color w:val="000000" w:themeColor="text1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30199420</w:t>
            </w:r>
            <w:r w:rsidR="000F66F3"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13A61DA6" w14:textId="5FF96E49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666" w:type="dxa"/>
            <w:vAlign w:val="center"/>
          </w:tcPr>
          <w:p w14:paraId="66CC2698" w14:textId="572DE425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Թուղթ նշումների համար, սոսնձվածքով</w:t>
            </w:r>
          </w:p>
        </w:tc>
        <w:tc>
          <w:tcPr>
            <w:tcW w:w="1285" w:type="dxa"/>
            <w:vAlign w:val="center"/>
          </w:tcPr>
          <w:p w14:paraId="40F18563" w14:textId="7D9B2C1B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0C96FD96" w14:textId="57B22B14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Թուղթ նշումների համար տրցակներով, սոսնձվածքով, դեղին, տուփի մեջ 100 հատ, 7,6X7,6 սմ չափի</w:t>
            </w:r>
          </w:p>
        </w:tc>
        <w:tc>
          <w:tcPr>
            <w:tcW w:w="919" w:type="dxa"/>
            <w:vAlign w:val="center"/>
          </w:tcPr>
          <w:p w14:paraId="178B1612" w14:textId="18BB728E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79" w:type="dxa"/>
            <w:vAlign w:val="center"/>
          </w:tcPr>
          <w:p w14:paraId="4DDA7B51" w14:textId="40E761A4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70</w:t>
            </w:r>
          </w:p>
        </w:tc>
        <w:tc>
          <w:tcPr>
            <w:tcW w:w="1070" w:type="dxa"/>
            <w:vAlign w:val="center"/>
          </w:tcPr>
          <w:p w14:paraId="51B9B6E7" w14:textId="21910225" w:rsidR="000F66F3" w:rsidRPr="009C25C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 w:themeColor="text1"/>
                <w:sz w:val="20"/>
                <w:szCs w:val="20"/>
              </w:rPr>
              <w:t>21000</w:t>
            </w:r>
          </w:p>
        </w:tc>
        <w:tc>
          <w:tcPr>
            <w:tcW w:w="1070" w:type="dxa"/>
            <w:vAlign w:val="center"/>
          </w:tcPr>
          <w:p w14:paraId="5CAAAC02" w14:textId="3BDF372A" w:rsidR="000F66F3" w:rsidRPr="00CD16E5" w:rsidRDefault="000F66F3" w:rsidP="000F66F3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406" w:type="dxa"/>
          </w:tcPr>
          <w:p w14:paraId="1A95BEBE" w14:textId="1BEF4702" w:rsidR="000F66F3" w:rsidRPr="002D4D5F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7DC335B8" w14:textId="5BDA041C" w:rsidR="000F66F3" w:rsidRPr="00CD16E5" w:rsidRDefault="000F66F3" w:rsidP="000F66F3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236" w:type="dxa"/>
          </w:tcPr>
          <w:p w14:paraId="2C0A0CEE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189EC3C1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4F0C49C" w14:textId="1DC88CE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74D6FE07" w14:textId="77777777" w:rsidTr="000F66F3">
        <w:tc>
          <w:tcPr>
            <w:tcW w:w="1373" w:type="dxa"/>
          </w:tcPr>
          <w:p w14:paraId="17F957A9" w14:textId="4BD361D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1</w:t>
            </w:r>
          </w:p>
        </w:tc>
        <w:tc>
          <w:tcPr>
            <w:tcW w:w="1474" w:type="dxa"/>
            <w:vAlign w:val="center"/>
          </w:tcPr>
          <w:p w14:paraId="53A49E7F" w14:textId="7F71D4B3" w:rsidR="000F66F3" w:rsidRPr="006A511B" w:rsidRDefault="006A511B" w:rsidP="00AC00EA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30199420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</w:t>
            </w:r>
            <w:r w:rsidR="00AC00E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2</w:t>
            </w:r>
          </w:p>
        </w:tc>
        <w:tc>
          <w:tcPr>
            <w:tcW w:w="1666" w:type="dxa"/>
            <w:vAlign w:val="center"/>
          </w:tcPr>
          <w:p w14:paraId="6D615F80" w14:textId="1D2E84AD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Թուղթ նշումների համար, սոսնձվածքով</w:t>
            </w:r>
          </w:p>
        </w:tc>
        <w:tc>
          <w:tcPr>
            <w:tcW w:w="1285" w:type="dxa"/>
            <w:vAlign w:val="center"/>
          </w:tcPr>
          <w:p w14:paraId="4B99AAE2" w14:textId="29633DF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613D83D4" w14:textId="4796A85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Թուղթ նշումների համար տրցակներով, սոսնձվածքով, դեղին, տուփի մեջ 100 հատ, 7,6X12</w:t>
            </w:r>
            <w:r w:rsidRPr="00CF0F6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.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7 սմ չափի</w:t>
            </w:r>
          </w:p>
        </w:tc>
        <w:tc>
          <w:tcPr>
            <w:tcW w:w="919" w:type="dxa"/>
            <w:vAlign w:val="center"/>
          </w:tcPr>
          <w:p w14:paraId="0FF75328" w14:textId="5F029CD8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79" w:type="dxa"/>
            <w:vAlign w:val="center"/>
          </w:tcPr>
          <w:p w14:paraId="1E3DD1AB" w14:textId="29E4424F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120</w:t>
            </w:r>
          </w:p>
        </w:tc>
        <w:tc>
          <w:tcPr>
            <w:tcW w:w="1070" w:type="dxa"/>
            <w:vAlign w:val="center"/>
          </w:tcPr>
          <w:p w14:paraId="44A14013" w14:textId="2A8FD741" w:rsidR="000F66F3" w:rsidRPr="009C25C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24000</w:t>
            </w:r>
          </w:p>
        </w:tc>
        <w:tc>
          <w:tcPr>
            <w:tcW w:w="1070" w:type="dxa"/>
            <w:vAlign w:val="center"/>
          </w:tcPr>
          <w:p w14:paraId="7923E028" w14:textId="1C74D26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406" w:type="dxa"/>
          </w:tcPr>
          <w:p w14:paraId="705B54C4" w14:textId="34F4074B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7ACFD551" w14:textId="06F9C6D6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236" w:type="dxa"/>
          </w:tcPr>
          <w:p w14:paraId="036767DB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3107E0FA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123776D8" w14:textId="164E94F0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67C851E5" w14:textId="77777777" w:rsidTr="000F66F3">
        <w:tc>
          <w:tcPr>
            <w:tcW w:w="1373" w:type="dxa"/>
          </w:tcPr>
          <w:p w14:paraId="6EC5ABCE" w14:textId="56DBFB03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2</w:t>
            </w:r>
          </w:p>
        </w:tc>
        <w:tc>
          <w:tcPr>
            <w:tcW w:w="1474" w:type="dxa"/>
            <w:vAlign w:val="center"/>
          </w:tcPr>
          <w:p w14:paraId="305D01F0" w14:textId="1B03271B" w:rsidR="000F66F3" w:rsidRPr="006A511B" w:rsidRDefault="006A511B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30232231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7B2010A7" w14:textId="703A0D10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Համակարգչի կոշտ սկավառակ</w:t>
            </w:r>
          </w:p>
        </w:tc>
        <w:tc>
          <w:tcPr>
            <w:tcW w:w="1285" w:type="dxa"/>
            <w:vAlign w:val="center"/>
          </w:tcPr>
          <w:p w14:paraId="182BC6EA" w14:textId="2CC9F52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627AB661" w14:textId="1B2602E5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529F5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M.2 256GB (M.2 2280 PCI-E Reading 1700-2200Mb/s Writing 1300-1500Mb/s)    </w:t>
            </w:r>
          </w:p>
        </w:tc>
        <w:tc>
          <w:tcPr>
            <w:tcW w:w="919" w:type="dxa"/>
            <w:vAlign w:val="center"/>
          </w:tcPr>
          <w:p w14:paraId="18B389FF" w14:textId="1CE5E72A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79" w:type="dxa"/>
            <w:vAlign w:val="center"/>
          </w:tcPr>
          <w:p w14:paraId="3AC1BE8C" w14:textId="4076AC7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</w:rPr>
              <w:t>1</w:t>
            </w:r>
            <w:r>
              <w:rPr>
                <w:rFonts w:ascii="Calibri" w:hAnsi="Calibri" w:cs="Calibri"/>
                <w:color w:val="000000" w:themeColor="text1"/>
                <w:lang w:val="hy-AM"/>
              </w:rPr>
              <w:t>1</w:t>
            </w:r>
            <w:r w:rsidRPr="000D6D28">
              <w:rPr>
                <w:rFonts w:ascii="Calibri" w:hAnsi="Calibri" w:cs="Calibri"/>
                <w:color w:val="000000" w:themeColor="text1"/>
              </w:rPr>
              <w:t>000</w:t>
            </w:r>
          </w:p>
        </w:tc>
        <w:tc>
          <w:tcPr>
            <w:tcW w:w="1070" w:type="dxa"/>
            <w:vAlign w:val="center"/>
          </w:tcPr>
          <w:p w14:paraId="35B7E291" w14:textId="6AACEA2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110000</w:t>
            </w:r>
          </w:p>
        </w:tc>
        <w:tc>
          <w:tcPr>
            <w:tcW w:w="1070" w:type="dxa"/>
            <w:vAlign w:val="center"/>
          </w:tcPr>
          <w:p w14:paraId="6A7BA91E" w14:textId="4904AF1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val="hy-AM"/>
              </w:rPr>
              <w:t>0</w:t>
            </w:r>
          </w:p>
        </w:tc>
        <w:tc>
          <w:tcPr>
            <w:tcW w:w="1406" w:type="dxa"/>
          </w:tcPr>
          <w:p w14:paraId="2513D8F0" w14:textId="10C88E0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05763E64" w14:textId="3932106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val="hy-AM"/>
              </w:rPr>
              <w:t>0</w:t>
            </w:r>
          </w:p>
        </w:tc>
        <w:tc>
          <w:tcPr>
            <w:tcW w:w="1236" w:type="dxa"/>
          </w:tcPr>
          <w:p w14:paraId="2B5BFB05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2B9CBE2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4443595" w14:textId="2CCF4125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7AE787BC" w14:textId="77777777" w:rsidTr="000F66F3">
        <w:tc>
          <w:tcPr>
            <w:tcW w:w="1373" w:type="dxa"/>
          </w:tcPr>
          <w:p w14:paraId="57A572D3" w14:textId="6C590C0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3</w:t>
            </w:r>
          </w:p>
        </w:tc>
        <w:tc>
          <w:tcPr>
            <w:tcW w:w="1474" w:type="dxa"/>
            <w:vAlign w:val="center"/>
          </w:tcPr>
          <w:p w14:paraId="0132F5D4" w14:textId="3E6D2DDB" w:rsidR="000F66F3" w:rsidRPr="006A511B" w:rsidRDefault="006A511B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30234650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1B0D6C15" w14:textId="64FC6DF0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ýÉ»ß ÑÇßáÕáõÃÛáõÝ, 32GB</w:t>
            </w:r>
          </w:p>
        </w:tc>
        <w:tc>
          <w:tcPr>
            <w:tcW w:w="1285" w:type="dxa"/>
            <w:vAlign w:val="center"/>
          </w:tcPr>
          <w:p w14:paraId="6CF81F98" w14:textId="051732F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05E0F7E1" w14:textId="5794103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USB ինտերֆեյսը` USB 3</w:t>
            </w:r>
          </w:p>
        </w:tc>
        <w:tc>
          <w:tcPr>
            <w:tcW w:w="919" w:type="dxa"/>
            <w:vAlign w:val="center"/>
          </w:tcPr>
          <w:p w14:paraId="229232F4" w14:textId="09F2E167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79" w:type="dxa"/>
            <w:vAlign w:val="center"/>
          </w:tcPr>
          <w:p w14:paraId="5DB987AA" w14:textId="2ADAFD6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</w:rPr>
              <w:t>4500</w:t>
            </w:r>
          </w:p>
        </w:tc>
        <w:tc>
          <w:tcPr>
            <w:tcW w:w="1070" w:type="dxa"/>
            <w:vAlign w:val="center"/>
          </w:tcPr>
          <w:p w14:paraId="31967A79" w14:textId="0F9EEA89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112500</w:t>
            </w:r>
          </w:p>
        </w:tc>
        <w:tc>
          <w:tcPr>
            <w:tcW w:w="1070" w:type="dxa"/>
            <w:vAlign w:val="center"/>
          </w:tcPr>
          <w:p w14:paraId="74E53524" w14:textId="548AB4E1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406" w:type="dxa"/>
          </w:tcPr>
          <w:p w14:paraId="1834A755" w14:textId="78FC9A5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37042818" w14:textId="07267D4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236" w:type="dxa"/>
          </w:tcPr>
          <w:p w14:paraId="58DAF69A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3335D04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3582EDBF" w14:textId="448451F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3B8E4611" w14:textId="77777777" w:rsidTr="000F66F3">
        <w:tc>
          <w:tcPr>
            <w:tcW w:w="1373" w:type="dxa"/>
          </w:tcPr>
          <w:p w14:paraId="7D7ED948" w14:textId="6217D573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lastRenderedPageBreak/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4</w:t>
            </w:r>
          </w:p>
        </w:tc>
        <w:tc>
          <w:tcPr>
            <w:tcW w:w="1474" w:type="dxa"/>
            <w:vAlign w:val="center"/>
          </w:tcPr>
          <w:p w14:paraId="0662AB0D" w14:textId="7F5BB5D8" w:rsidR="000F66F3" w:rsidRPr="00AC00EA" w:rsidRDefault="00AC00EA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AC00E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39263200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1248D862" w14:textId="39FAE0D9" w:rsidR="000F66F3" w:rsidRPr="00FC581F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FC58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Գրասենյակային</w:t>
            </w:r>
            <w:r w:rsidRPr="009529F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FC58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գիրք</w:t>
            </w:r>
            <w:r w:rsidRPr="009529F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, </w:t>
            </w:r>
            <w:r w:rsidRPr="00FC58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մատյան</w:t>
            </w:r>
            <w:r w:rsidRPr="009529F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>, 100-200</w:t>
            </w:r>
            <w:r w:rsidRPr="00FC58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էջ</w:t>
            </w:r>
            <w:r w:rsidRPr="009529F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, </w:t>
            </w:r>
            <w:r w:rsidRPr="00FC58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տողանի</w:t>
            </w:r>
            <w:r w:rsidRPr="009529F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, </w:t>
            </w:r>
            <w:r w:rsidRPr="00FC58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սպիտակ</w:t>
            </w:r>
            <w:r w:rsidRPr="009529F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FC58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էջերով</w:t>
            </w:r>
          </w:p>
        </w:tc>
        <w:tc>
          <w:tcPr>
            <w:tcW w:w="1285" w:type="dxa"/>
            <w:vAlign w:val="center"/>
          </w:tcPr>
          <w:p w14:paraId="0FA1E618" w14:textId="433C9ADB" w:rsidR="000F66F3" w:rsidRPr="00FC581F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FC581F">
              <w:rPr>
                <w:rFonts w:ascii="Arial Armenian" w:hAnsi="Arial Armenian" w:cs="Calibri"/>
                <w:color w:val="000000" w:themeColor="text1"/>
                <w:sz w:val="20"/>
                <w:szCs w:val="20"/>
                <w:lang w:val="hy-AM"/>
              </w:rPr>
              <w:t> </w:t>
            </w:r>
          </w:p>
        </w:tc>
        <w:tc>
          <w:tcPr>
            <w:tcW w:w="1929" w:type="dxa"/>
            <w:vAlign w:val="center"/>
          </w:tcPr>
          <w:p w14:paraId="5104ECED" w14:textId="1CBC6AFD" w:rsidR="000F66F3" w:rsidRPr="00FC581F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FC58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Համապատասխան</w:t>
            </w:r>
            <w:r w:rsidRPr="0003681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FC58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ձևաչափերի</w:t>
            </w:r>
            <w:r w:rsidRPr="0003681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FC58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և</w:t>
            </w:r>
            <w:r w:rsidRPr="0003681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FC58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տարբեր</w:t>
            </w:r>
            <w:r w:rsidRPr="0003681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FC58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չափերի</w:t>
            </w:r>
            <w:r w:rsidRPr="0003681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: </w:t>
            </w:r>
            <w:r w:rsidRPr="00FC58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Ստվարաթղթե</w:t>
            </w:r>
            <w:r w:rsidRPr="0003681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FC58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Կոշտ</w:t>
            </w:r>
            <w:r w:rsidRPr="0003681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FC58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կազմով</w:t>
            </w:r>
            <w:r w:rsidRPr="009529F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>:</w:t>
            </w:r>
          </w:p>
        </w:tc>
        <w:tc>
          <w:tcPr>
            <w:tcW w:w="919" w:type="dxa"/>
            <w:vAlign w:val="center"/>
          </w:tcPr>
          <w:p w14:paraId="45022181" w14:textId="223A2F3C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</w:p>
        </w:tc>
        <w:tc>
          <w:tcPr>
            <w:tcW w:w="879" w:type="dxa"/>
            <w:vAlign w:val="center"/>
          </w:tcPr>
          <w:p w14:paraId="7DCC30CB" w14:textId="1FC0EFA4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</w:rPr>
              <w:t>800</w:t>
            </w:r>
          </w:p>
        </w:tc>
        <w:tc>
          <w:tcPr>
            <w:tcW w:w="1070" w:type="dxa"/>
            <w:vAlign w:val="center"/>
          </w:tcPr>
          <w:p w14:paraId="1D78E145" w14:textId="091A4F58" w:rsidR="000F66F3" w:rsidRPr="00FB08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 w:themeColor="text1"/>
                <w:sz w:val="20"/>
                <w:szCs w:val="20"/>
              </w:rPr>
              <w:t>16000</w:t>
            </w:r>
          </w:p>
        </w:tc>
        <w:tc>
          <w:tcPr>
            <w:tcW w:w="1070" w:type="dxa"/>
            <w:vAlign w:val="center"/>
          </w:tcPr>
          <w:p w14:paraId="4166E1EB" w14:textId="7A1F6C42" w:rsidR="000F66F3" w:rsidRPr="00C907CB" w:rsidRDefault="000F66F3" w:rsidP="000F66F3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06" w:type="dxa"/>
          </w:tcPr>
          <w:p w14:paraId="22F5C3A6" w14:textId="0DB93374" w:rsidR="000F66F3" w:rsidRPr="002D4D5F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495F7186" w14:textId="3C0CCBE2" w:rsidR="000F66F3" w:rsidRPr="00C907CB" w:rsidRDefault="000F66F3" w:rsidP="000F66F3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236" w:type="dxa"/>
          </w:tcPr>
          <w:p w14:paraId="329DCD2A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AD48BAA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D9300B0" w14:textId="76FED691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6995848E" w14:textId="77777777" w:rsidTr="000F66F3">
        <w:tc>
          <w:tcPr>
            <w:tcW w:w="1373" w:type="dxa"/>
          </w:tcPr>
          <w:p w14:paraId="346E9615" w14:textId="72ED4A8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0D6D28">
              <w:rPr>
                <w:rFonts w:ascii="GHEA Grapalat" w:hAnsi="GHEA Grapalat"/>
                <w:color w:val="000000" w:themeColor="text1"/>
                <w:sz w:val="20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5</w:t>
            </w:r>
          </w:p>
        </w:tc>
        <w:tc>
          <w:tcPr>
            <w:tcW w:w="1474" w:type="dxa"/>
            <w:vAlign w:val="center"/>
          </w:tcPr>
          <w:p w14:paraId="11807DD9" w14:textId="42956E7B" w:rsidR="000F66F3" w:rsidRPr="00AC00EA" w:rsidRDefault="00AC00EA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AC00E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39263310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0968959F" w14:textId="10354918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Օրացույց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՝ սեղանի</w:t>
            </w:r>
          </w:p>
        </w:tc>
        <w:tc>
          <w:tcPr>
            <w:tcW w:w="1285" w:type="dxa"/>
            <w:vAlign w:val="center"/>
          </w:tcPr>
          <w:p w14:paraId="0C40B98D" w14:textId="447BECB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29" w:type="dxa"/>
            <w:vAlign w:val="center"/>
          </w:tcPr>
          <w:p w14:paraId="2A1AFFF6" w14:textId="431D06AF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Սեղանի օրացույց նշումների համար, 340մմx240մմ բացված վիճակում, թերթովի, գունավոր տպագրությամբ, աշխատանքային, 202</w:t>
            </w:r>
            <w:r w:rsidRPr="00036812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7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թ.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ամար ՀՀ Գեղարքունիքի մարզպետի աշխատակազմի լոգոյով</w:t>
            </w:r>
          </w:p>
        </w:tc>
        <w:tc>
          <w:tcPr>
            <w:tcW w:w="919" w:type="dxa"/>
            <w:vAlign w:val="center"/>
          </w:tcPr>
          <w:p w14:paraId="68DA3A82" w14:textId="10B7568F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79" w:type="dxa"/>
            <w:vAlign w:val="center"/>
          </w:tcPr>
          <w:p w14:paraId="17038BA2" w14:textId="3079D81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3000</w:t>
            </w:r>
          </w:p>
        </w:tc>
        <w:tc>
          <w:tcPr>
            <w:tcW w:w="1070" w:type="dxa"/>
            <w:vAlign w:val="center"/>
          </w:tcPr>
          <w:p w14:paraId="7E1089BC" w14:textId="7E6E7D6F" w:rsidR="000F66F3" w:rsidRPr="00FB08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 w:themeColor="text1"/>
                <w:sz w:val="20"/>
                <w:szCs w:val="20"/>
              </w:rPr>
              <w:t>90000</w:t>
            </w:r>
          </w:p>
        </w:tc>
        <w:tc>
          <w:tcPr>
            <w:tcW w:w="1070" w:type="dxa"/>
            <w:vAlign w:val="center"/>
          </w:tcPr>
          <w:p w14:paraId="5B80E0DD" w14:textId="02F78734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406" w:type="dxa"/>
          </w:tcPr>
          <w:p w14:paraId="7A3F69F4" w14:textId="14F79FC4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6DD0B684" w14:textId="766ED68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236" w:type="dxa"/>
          </w:tcPr>
          <w:p w14:paraId="571DC848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C995B35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AF6CFF9" w14:textId="124CCD0F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6E204DD7" w14:textId="77777777" w:rsidTr="000F66F3">
        <w:tc>
          <w:tcPr>
            <w:tcW w:w="1373" w:type="dxa"/>
          </w:tcPr>
          <w:p w14:paraId="0B2B01DF" w14:textId="7A5123ED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</w:rPr>
              <w:t>26</w:t>
            </w:r>
          </w:p>
        </w:tc>
        <w:tc>
          <w:tcPr>
            <w:tcW w:w="1474" w:type="dxa"/>
            <w:vAlign w:val="center"/>
          </w:tcPr>
          <w:p w14:paraId="0BF37AD1" w14:textId="681B4583" w:rsidR="000F66F3" w:rsidRPr="00FF2046" w:rsidRDefault="00FF2046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FF2046">
              <w:rPr>
                <w:rFonts w:ascii="Helvetica" w:hAnsi="Helvetica"/>
                <w:color w:val="000000" w:themeColor="text1"/>
                <w:sz w:val="21"/>
                <w:szCs w:val="21"/>
                <w:shd w:val="clear" w:color="auto" w:fill="F8F3ED"/>
              </w:rPr>
              <w:t>22811150</w:t>
            </w:r>
            <w:r>
              <w:rPr>
                <w:rFonts w:ascii="Helvetica" w:hAnsi="Helvetica"/>
                <w:color w:val="000000" w:themeColor="text1"/>
                <w:sz w:val="21"/>
                <w:szCs w:val="21"/>
                <w:shd w:val="clear" w:color="auto" w:fill="F8F3ED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16BB5D40" w14:textId="66C351A4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Նոթատետրեր</w:t>
            </w:r>
          </w:p>
        </w:tc>
        <w:tc>
          <w:tcPr>
            <w:tcW w:w="1285" w:type="dxa"/>
            <w:vAlign w:val="center"/>
          </w:tcPr>
          <w:p w14:paraId="2CF51201" w14:textId="0751ADA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29" w:type="dxa"/>
            <w:vAlign w:val="center"/>
          </w:tcPr>
          <w:p w14:paraId="50C07B37" w14:textId="5F1048E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E6376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 xml:space="preserve">ÜáÃ³ï»ïñ, </w:t>
            </w:r>
            <w:r w:rsidRPr="00BE637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А</w:t>
            </w:r>
            <w:r w:rsidRPr="00BE6376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 xml:space="preserve">5 </w:t>
            </w:r>
            <w:r w:rsidRPr="00BE6376">
              <w:rPr>
                <w:rFonts w:ascii="Arial Armenian" w:hAnsi="Arial Armenian" w:cs="Arial Armenian"/>
                <w:color w:val="000000" w:themeColor="text1"/>
                <w:sz w:val="20"/>
                <w:szCs w:val="20"/>
              </w:rPr>
              <w:t>ýáñÙ³ïÇ</w:t>
            </w:r>
            <w:r w:rsidRPr="00BE6376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 xml:space="preserve">, </w:t>
            </w:r>
            <w:r w:rsidRPr="00BE6376">
              <w:rPr>
                <w:rFonts w:ascii="Arial Armenian" w:hAnsi="Arial Armenian" w:cs="Arial Armenian"/>
                <w:color w:val="000000" w:themeColor="text1"/>
                <w:sz w:val="20"/>
                <w:szCs w:val="20"/>
              </w:rPr>
              <w:t>ïáÕ³ÝÇ</w:t>
            </w:r>
            <w:r w:rsidRPr="00BE6376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 xml:space="preserve">, 100 </w:t>
            </w:r>
            <w:r w:rsidRPr="00BE6376">
              <w:rPr>
                <w:rFonts w:ascii="Arial Armenian" w:hAnsi="Arial Armenian" w:cs="Arial Armenian"/>
                <w:color w:val="000000" w:themeColor="text1"/>
                <w:sz w:val="20"/>
                <w:szCs w:val="20"/>
              </w:rPr>
              <w:t>Ã»ñÃ</w:t>
            </w:r>
            <w:r w:rsidRPr="00BE6376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 xml:space="preserve">, </w:t>
            </w:r>
            <w:r w:rsidRPr="00BE6376">
              <w:rPr>
                <w:rFonts w:ascii="Arial Armenian" w:hAnsi="Arial Armenian" w:cs="Arial Armenian"/>
                <w:color w:val="000000" w:themeColor="text1"/>
                <w:sz w:val="20"/>
                <w:szCs w:val="20"/>
              </w:rPr>
              <w:t>í»ñ¨Çó</w:t>
            </w:r>
            <w:r w:rsidRPr="00BE6376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 xml:space="preserve"> </w:t>
            </w:r>
            <w:r w:rsidRPr="00BE6376">
              <w:rPr>
                <w:rFonts w:ascii="Arial Armenian" w:hAnsi="Arial Armenian" w:cs="Arial Armenian"/>
                <w:color w:val="000000" w:themeColor="text1"/>
                <w:sz w:val="20"/>
                <w:szCs w:val="20"/>
              </w:rPr>
              <w:t>å³ñáõÛñáí</w:t>
            </w:r>
            <w:r w:rsidRPr="00BE6376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919" w:type="dxa"/>
            <w:vAlign w:val="center"/>
          </w:tcPr>
          <w:p w14:paraId="0343D86F" w14:textId="2F1E24A3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Ñ³ï</w:t>
            </w:r>
          </w:p>
        </w:tc>
        <w:tc>
          <w:tcPr>
            <w:tcW w:w="879" w:type="dxa"/>
            <w:vAlign w:val="center"/>
          </w:tcPr>
          <w:p w14:paraId="5CD2B991" w14:textId="195BF52D" w:rsidR="000F66F3" w:rsidRPr="000D6D28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4</w:t>
            </w:r>
            <w:r w:rsidRPr="000D6D28"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1070" w:type="dxa"/>
            <w:vAlign w:val="center"/>
          </w:tcPr>
          <w:p w14:paraId="1B25E611" w14:textId="160F8DA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20000</w:t>
            </w:r>
          </w:p>
        </w:tc>
        <w:tc>
          <w:tcPr>
            <w:tcW w:w="1070" w:type="dxa"/>
            <w:vAlign w:val="center"/>
          </w:tcPr>
          <w:p w14:paraId="17F7E45C" w14:textId="455C2E51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406" w:type="dxa"/>
          </w:tcPr>
          <w:p w14:paraId="1C004A28" w14:textId="3A1DE34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7F1CDF10" w14:textId="641647C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236" w:type="dxa"/>
          </w:tcPr>
          <w:p w14:paraId="2D3B88BE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5FF9BAC9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2A6A54D" w14:textId="0A7FA21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30D51FC9" w14:textId="77777777" w:rsidTr="000F66F3">
        <w:tc>
          <w:tcPr>
            <w:tcW w:w="1373" w:type="dxa"/>
          </w:tcPr>
          <w:p w14:paraId="2B05F1B8" w14:textId="134331A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</w:rPr>
              <w:t>27</w:t>
            </w:r>
          </w:p>
        </w:tc>
        <w:tc>
          <w:tcPr>
            <w:tcW w:w="1474" w:type="dxa"/>
            <w:vAlign w:val="center"/>
          </w:tcPr>
          <w:p w14:paraId="1E16E980" w14:textId="3F6D09B3" w:rsidR="000F66F3" w:rsidRPr="001627E4" w:rsidRDefault="001627E4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1627E4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39241210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70089C2E" w14:textId="57AC054D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Մկրատ, գրասենյակային</w:t>
            </w:r>
          </w:p>
        </w:tc>
        <w:tc>
          <w:tcPr>
            <w:tcW w:w="1285" w:type="dxa"/>
            <w:vAlign w:val="center"/>
          </w:tcPr>
          <w:p w14:paraId="155C71E5" w14:textId="5C5639BF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29" w:type="dxa"/>
            <w:vAlign w:val="center"/>
          </w:tcPr>
          <w:p w14:paraId="168A284C" w14:textId="68A95FA5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Գրասենյակային, մետաղյա, սուր ծայրով, պլաստմասսայե բռնակով, 18 սմ երկարությամբ։</w:t>
            </w:r>
          </w:p>
        </w:tc>
        <w:tc>
          <w:tcPr>
            <w:tcW w:w="919" w:type="dxa"/>
            <w:vAlign w:val="center"/>
          </w:tcPr>
          <w:p w14:paraId="4D38B7BC" w14:textId="19D26BBD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Ñ³ï</w:t>
            </w:r>
          </w:p>
        </w:tc>
        <w:tc>
          <w:tcPr>
            <w:tcW w:w="879" w:type="dxa"/>
            <w:vAlign w:val="center"/>
          </w:tcPr>
          <w:p w14:paraId="13ED961E" w14:textId="6DF9C49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55</w:t>
            </w:r>
            <w:r w:rsidRPr="000D6D28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1070" w:type="dxa"/>
            <w:vAlign w:val="center"/>
          </w:tcPr>
          <w:p w14:paraId="1CA4C92E" w14:textId="37754C96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5500</w:t>
            </w:r>
          </w:p>
        </w:tc>
        <w:tc>
          <w:tcPr>
            <w:tcW w:w="1070" w:type="dxa"/>
            <w:vAlign w:val="center"/>
          </w:tcPr>
          <w:p w14:paraId="78C699BD" w14:textId="006AAE39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</w:t>
            </w: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6" w:type="dxa"/>
          </w:tcPr>
          <w:p w14:paraId="7604D20E" w14:textId="27A4F30F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7A2D281E" w14:textId="5832A6BE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</w:t>
            </w: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6" w:type="dxa"/>
          </w:tcPr>
          <w:p w14:paraId="2CE539B7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0E3F0C0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13B5644A" w14:textId="7397FCB1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054B41AF" w14:textId="77777777" w:rsidTr="000F66F3">
        <w:tc>
          <w:tcPr>
            <w:tcW w:w="1373" w:type="dxa"/>
          </w:tcPr>
          <w:p w14:paraId="01077D04" w14:textId="2232EBD3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</w:rPr>
              <w:t>28</w:t>
            </w:r>
          </w:p>
        </w:tc>
        <w:tc>
          <w:tcPr>
            <w:tcW w:w="1474" w:type="dxa"/>
            <w:vAlign w:val="center"/>
          </w:tcPr>
          <w:p w14:paraId="1753AB4B" w14:textId="0D57D66B" w:rsidR="000F66F3" w:rsidRPr="000A5D43" w:rsidRDefault="000A5D4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0A5D4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39241141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7FDF0F7F" w14:textId="225862CA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Դանակ՝ գրասենյակային</w:t>
            </w:r>
          </w:p>
        </w:tc>
        <w:tc>
          <w:tcPr>
            <w:tcW w:w="1285" w:type="dxa"/>
            <w:vAlign w:val="center"/>
          </w:tcPr>
          <w:p w14:paraId="2B6269C5" w14:textId="6CD9183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29" w:type="dxa"/>
            <w:vAlign w:val="center"/>
          </w:tcPr>
          <w:p w14:paraId="798078B7" w14:textId="291D162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Մետաղյա, Սայրի լայնությունը 9 մմ, 18 մմ` թուղթ կտրելու համար</w:t>
            </w:r>
          </w:p>
        </w:tc>
        <w:tc>
          <w:tcPr>
            <w:tcW w:w="919" w:type="dxa"/>
            <w:vAlign w:val="center"/>
          </w:tcPr>
          <w:p w14:paraId="50A3EFA1" w14:textId="039C66B1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Ñ³ï</w:t>
            </w:r>
          </w:p>
        </w:tc>
        <w:tc>
          <w:tcPr>
            <w:tcW w:w="879" w:type="dxa"/>
            <w:vAlign w:val="center"/>
          </w:tcPr>
          <w:p w14:paraId="3C2CC3BD" w14:textId="4124B39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  <w:r w:rsidRPr="000D6D28"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1070" w:type="dxa"/>
            <w:vAlign w:val="center"/>
          </w:tcPr>
          <w:p w14:paraId="1C5DF1BE" w14:textId="0B1A7FF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3100</w:t>
            </w:r>
          </w:p>
        </w:tc>
        <w:tc>
          <w:tcPr>
            <w:tcW w:w="1070" w:type="dxa"/>
            <w:vAlign w:val="center"/>
          </w:tcPr>
          <w:p w14:paraId="5B0FD5D2" w14:textId="7DF0A68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406" w:type="dxa"/>
          </w:tcPr>
          <w:p w14:paraId="098AC44A" w14:textId="36CF8B91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2B990D0C" w14:textId="1D948315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236" w:type="dxa"/>
          </w:tcPr>
          <w:p w14:paraId="5289E78E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F852561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99647BF" w14:textId="01F7B835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53108D58" w14:textId="77777777" w:rsidTr="000F66F3">
        <w:tc>
          <w:tcPr>
            <w:tcW w:w="1373" w:type="dxa"/>
          </w:tcPr>
          <w:p w14:paraId="02F74F42" w14:textId="1CE4C324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</w:rPr>
              <w:t>29</w:t>
            </w:r>
          </w:p>
        </w:tc>
        <w:tc>
          <w:tcPr>
            <w:tcW w:w="1474" w:type="dxa"/>
            <w:vAlign w:val="center"/>
          </w:tcPr>
          <w:p w14:paraId="64A84BA6" w14:textId="0835A177" w:rsidR="000F66F3" w:rsidRPr="00CD2677" w:rsidRDefault="00CD2677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CD2677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39263510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276B13BF" w14:textId="31F6C0F9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Սեղմակ, փոքր</w:t>
            </w:r>
          </w:p>
        </w:tc>
        <w:tc>
          <w:tcPr>
            <w:tcW w:w="1285" w:type="dxa"/>
            <w:vAlign w:val="center"/>
          </w:tcPr>
          <w:p w14:paraId="51E15B34" w14:textId="1A04624E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29" w:type="dxa"/>
            <w:vAlign w:val="center"/>
          </w:tcPr>
          <w:p w14:paraId="4D74CB68" w14:textId="5E5E7C2E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Մետաղական, լայնությունը 19 մմ</w:t>
            </w:r>
          </w:p>
        </w:tc>
        <w:tc>
          <w:tcPr>
            <w:tcW w:w="919" w:type="dxa"/>
            <w:vAlign w:val="center"/>
          </w:tcPr>
          <w:p w14:paraId="14AC35BE" w14:textId="343C34F9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Ñ³ï</w:t>
            </w:r>
          </w:p>
        </w:tc>
        <w:tc>
          <w:tcPr>
            <w:tcW w:w="879" w:type="dxa"/>
            <w:vAlign w:val="center"/>
          </w:tcPr>
          <w:p w14:paraId="2D966F26" w14:textId="186328ED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  <w:r w:rsidRPr="000D6D28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1070" w:type="dxa"/>
            <w:vAlign w:val="center"/>
          </w:tcPr>
          <w:p w14:paraId="7F32D653" w14:textId="02F0B76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1200</w:t>
            </w:r>
          </w:p>
        </w:tc>
        <w:tc>
          <w:tcPr>
            <w:tcW w:w="1070" w:type="dxa"/>
            <w:vAlign w:val="center"/>
          </w:tcPr>
          <w:p w14:paraId="5C551FF8" w14:textId="2CB0F993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406" w:type="dxa"/>
          </w:tcPr>
          <w:p w14:paraId="48B843A3" w14:textId="532A016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ՀՀ Գեղարքունիքի մարզ, ք.Գավառ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Կենտրոնական հրապարակ 7</w:t>
            </w:r>
          </w:p>
        </w:tc>
        <w:tc>
          <w:tcPr>
            <w:tcW w:w="890" w:type="dxa"/>
            <w:vAlign w:val="center"/>
          </w:tcPr>
          <w:p w14:paraId="6007962F" w14:textId="6973BE46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lastRenderedPageBreak/>
              <w:t>120</w:t>
            </w:r>
          </w:p>
        </w:tc>
        <w:tc>
          <w:tcPr>
            <w:tcW w:w="1236" w:type="dxa"/>
          </w:tcPr>
          <w:p w14:paraId="3996F541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F4B8B90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1E197E57" w14:textId="4036020F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Դեկտեմբերի 25-ը</w:t>
            </w:r>
          </w:p>
        </w:tc>
      </w:tr>
      <w:tr w:rsidR="00CE3ECA" w:rsidRPr="0027235A" w14:paraId="2D3F316A" w14:textId="77777777" w:rsidTr="000F66F3">
        <w:tc>
          <w:tcPr>
            <w:tcW w:w="1373" w:type="dxa"/>
          </w:tcPr>
          <w:p w14:paraId="0891389C" w14:textId="5071B97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</w:rPr>
              <w:lastRenderedPageBreak/>
              <w:t>30</w:t>
            </w:r>
          </w:p>
        </w:tc>
        <w:tc>
          <w:tcPr>
            <w:tcW w:w="1474" w:type="dxa"/>
            <w:vAlign w:val="center"/>
          </w:tcPr>
          <w:p w14:paraId="46356661" w14:textId="6522744D" w:rsidR="000F66F3" w:rsidRPr="00CD2677" w:rsidRDefault="00CD2677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CD2677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39263520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09A56970" w14:textId="12471719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Սեղմակ, միջին</w:t>
            </w:r>
          </w:p>
        </w:tc>
        <w:tc>
          <w:tcPr>
            <w:tcW w:w="1285" w:type="dxa"/>
            <w:vAlign w:val="center"/>
          </w:tcPr>
          <w:p w14:paraId="29CAAB21" w14:textId="1FB1119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29" w:type="dxa"/>
            <w:vAlign w:val="center"/>
          </w:tcPr>
          <w:p w14:paraId="5F13E8BA" w14:textId="3D5453D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Մետաղական, լայնությունը 32 մմ</w:t>
            </w:r>
          </w:p>
        </w:tc>
        <w:tc>
          <w:tcPr>
            <w:tcW w:w="919" w:type="dxa"/>
            <w:vAlign w:val="center"/>
          </w:tcPr>
          <w:p w14:paraId="19D41C50" w14:textId="2CBE133F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Ñ³ï</w:t>
            </w:r>
          </w:p>
        </w:tc>
        <w:tc>
          <w:tcPr>
            <w:tcW w:w="879" w:type="dxa"/>
            <w:vAlign w:val="center"/>
          </w:tcPr>
          <w:p w14:paraId="794EDC63" w14:textId="576C8DF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070" w:type="dxa"/>
            <w:vAlign w:val="center"/>
          </w:tcPr>
          <w:p w14:paraId="6169AC10" w14:textId="51466D33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2400</w:t>
            </w:r>
          </w:p>
        </w:tc>
        <w:tc>
          <w:tcPr>
            <w:tcW w:w="1070" w:type="dxa"/>
            <w:vAlign w:val="center"/>
          </w:tcPr>
          <w:p w14:paraId="2DFAC372" w14:textId="25756DC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12</w:t>
            </w: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6" w:type="dxa"/>
          </w:tcPr>
          <w:p w14:paraId="0828B9E5" w14:textId="0D83DFED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1D7032A0" w14:textId="6F1CDE2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12</w:t>
            </w: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6" w:type="dxa"/>
          </w:tcPr>
          <w:p w14:paraId="721DB2BB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85E91DD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7452F2F2" w14:textId="5F0EB4B5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42B2995E" w14:textId="77777777" w:rsidTr="000F66F3">
        <w:tc>
          <w:tcPr>
            <w:tcW w:w="1373" w:type="dxa"/>
          </w:tcPr>
          <w:p w14:paraId="09DA81C9" w14:textId="541CA23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</w:rPr>
              <w:t>31</w:t>
            </w:r>
          </w:p>
        </w:tc>
        <w:tc>
          <w:tcPr>
            <w:tcW w:w="1474" w:type="dxa"/>
            <w:vAlign w:val="center"/>
          </w:tcPr>
          <w:p w14:paraId="1EB1B112" w14:textId="7AE5A0E7" w:rsidR="000F66F3" w:rsidRPr="00CD2677" w:rsidRDefault="00CD2677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CD2677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39263530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21E2CA18" w14:textId="62351D34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Սեղմակ, մեծ</w:t>
            </w:r>
          </w:p>
        </w:tc>
        <w:tc>
          <w:tcPr>
            <w:tcW w:w="1285" w:type="dxa"/>
            <w:vAlign w:val="center"/>
          </w:tcPr>
          <w:p w14:paraId="146FCA4C" w14:textId="7AF665A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29" w:type="dxa"/>
            <w:vAlign w:val="center"/>
          </w:tcPr>
          <w:p w14:paraId="1FB07557" w14:textId="1E0ED9FB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Մետաղական, լայնությունը 60 մմ</w:t>
            </w:r>
          </w:p>
        </w:tc>
        <w:tc>
          <w:tcPr>
            <w:tcW w:w="919" w:type="dxa"/>
            <w:vAlign w:val="center"/>
          </w:tcPr>
          <w:p w14:paraId="4F925921" w14:textId="5ECD146E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Ñ³ï</w:t>
            </w:r>
          </w:p>
        </w:tc>
        <w:tc>
          <w:tcPr>
            <w:tcW w:w="879" w:type="dxa"/>
            <w:vAlign w:val="center"/>
          </w:tcPr>
          <w:p w14:paraId="3C722E9D" w14:textId="713BF79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070" w:type="dxa"/>
            <w:vAlign w:val="center"/>
          </w:tcPr>
          <w:p w14:paraId="03731EE5" w14:textId="6ACA5954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2400</w:t>
            </w:r>
          </w:p>
        </w:tc>
        <w:tc>
          <w:tcPr>
            <w:tcW w:w="1070" w:type="dxa"/>
            <w:vAlign w:val="center"/>
          </w:tcPr>
          <w:p w14:paraId="7274F335" w14:textId="58A759E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406" w:type="dxa"/>
          </w:tcPr>
          <w:p w14:paraId="0BA3250E" w14:textId="173239F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0CD133AD" w14:textId="508FF6D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236" w:type="dxa"/>
          </w:tcPr>
          <w:p w14:paraId="3455BC21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581F094A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50B8200E" w14:textId="39B44AC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775E21DE" w14:textId="77777777" w:rsidTr="000F66F3">
        <w:tc>
          <w:tcPr>
            <w:tcW w:w="1373" w:type="dxa"/>
          </w:tcPr>
          <w:p w14:paraId="102869A1" w14:textId="5878128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</w:rPr>
              <w:t>32</w:t>
            </w:r>
          </w:p>
        </w:tc>
        <w:tc>
          <w:tcPr>
            <w:tcW w:w="1474" w:type="dxa"/>
            <w:vAlign w:val="center"/>
          </w:tcPr>
          <w:p w14:paraId="7968ED32" w14:textId="217257C4" w:rsidR="000F66F3" w:rsidRPr="00CE3DF6" w:rsidRDefault="00CE3DF6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CE3DF6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30197235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4960A1B5" w14:textId="78596260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94603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թղթապանակ ՝ ամրակով</w:t>
            </w:r>
          </w:p>
        </w:tc>
        <w:tc>
          <w:tcPr>
            <w:tcW w:w="1285" w:type="dxa"/>
            <w:vAlign w:val="center"/>
          </w:tcPr>
          <w:p w14:paraId="1B28710D" w14:textId="6677C0C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29" w:type="dxa"/>
            <w:vAlign w:val="center"/>
          </w:tcPr>
          <w:p w14:paraId="7985C075" w14:textId="6A951CC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46034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թղթապանակ ՝ ամրակով</w:t>
            </w:r>
          </w:p>
        </w:tc>
        <w:tc>
          <w:tcPr>
            <w:tcW w:w="919" w:type="dxa"/>
            <w:vAlign w:val="center"/>
          </w:tcPr>
          <w:p w14:paraId="1B354650" w14:textId="12373F47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79" w:type="dxa"/>
            <w:vAlign w:val="center"/>
          </w:tcPr>
          <w:p w14:paraId="65D71DA3" w14:textId="1875A0D8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300</w:t>
            </w:r>
          </w:p>
        </w:tc>
        <w:tc>
          <w:tcPr>
            <w:tcW w:w="1070" w:type="dxa"/>
            <w:vAlign w:val="center"/>
          </w:tcPr>
          <w:p w14:paraId="0898E75C" w14:textId="736F6B75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12000</w:t>
            </w:r>
          </w:p>
        </w:tc>
        <w:tc>
          <w:tcPr>
            <w:tcW w:w="1070" w:type="dxa"/>
            <w:vAlign w:val="center"/>
          </w:tcPr>
          <w:p w14:paraId="6CF07289" w14:textId="1D6A0CBC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406" w:type="dxa"/>
          </w:tcPr>
          <w:p w14:paraId="5F66E1DC" w14:textId="7CE6EC1B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08F3AAF0" w14:textId="5004418E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236" w:type="dxa"/>
          </w:tcPr>
          <w:p w14:paraId="6D4D8B67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52E9D931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6F16FE4" w14:textId="703E007E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4709E4F1" w14:textId="77777777" w:rsidTr="000F66F3">
        <w:tc>
          <w:tcPr>
            <w:tcW w:w="1373" w:type="dxa"/>
          </w:tcPr>
          <w:p w14:paraId="268832FA" w14:textId="67725CBA" w:rsidR="000F66F3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</w:rPr>
              <w:t>33</w:t>
            </w:r>
          </w:p>
        </w:tc>
        <w:tc>
          <w:tcPr>
            <w:tcW w:w="1474" w:type="dxa"/>
            <w:vAlign w:val="center"/>
          </w:tcPr>
          <w:p w14:paraId="52186D06" w14:textId="3DFCD139" w:rsidR="000F66F3" w:rsidRPr="00DC294D" w:rsidRDefault="00DC294D" w:rsidP="000F66F3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</w:pPr>
            <w:r w:rsidRPr="00DC294D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30192133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0E1B4E9B" w14:textId="1F39AEA2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39473C">
              <w:rPr>
                <w:rFonts w:ascii="Arial Armenian" w:hAnsi="Arial Armenian" w:cs="Calibri"/>
                <w:color w:val="000000" w:themeColor="text1"/>
                <w:sz w:val="18"/>
                <w:szCs w:val="18"/>
              </w:rPr>
              <w:t>ëñÇãÝ»ñ</w:t>
            </w:r>
          </w:p>
        </w:tc>
        <w:tc>
          <w:tcPr>
            <w:tcW w:w="1285" w:type="dxa"/>
            <w:vAlign w:val="center"/>
          </w:tcPr>
          <w:p w14:paraId="48A35877" w14:textId="77777777" w:rsidR="000F66F3" w:rsidRPr="000D6D28" w:rsidRDefault="000F66F3" w:rsidP="000F66F3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vAlign w:val="center"/>
          </w:tcPr>
          <w:p w14:paraId="3D85A3FF" w14:textId="0C65B55C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39473C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Սրիչ մատիտների համար , սուր,  սովորական պլաստիկ պահոցով</w:t>
            </w:r>
          </w:p>
        </w:tc>
        <w:tc>
          <w:tcPr>
            <w:tcW w:w="919" w:type="dxa"/>
            <w:vAlign w:val="center"/>
          </w:tcPr>
          <w:p w14:paraId="4AF15483" w14:textId="01EEF447" w:rsidR="000F66F3" w:rsidRPr="00946034" w:rsidRDefault="000F66F3" w:rsidP="000F66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6D28">
              <w:rPr>
                <w:rFonts w:ascii="Arial" w:hAnsi="Arial" w:cs="Arial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79" w:type="dxa"/>
            <w:vAlign w:val="center"/>
          </w:tcPr>
          <w:p w14:paraId="27440E7E" w14:textId="19E69C2E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>
              <w:rPr>
                <w:rFonts w:ascii="Sylfaen" w:hAnsi="Sylfaen" w:cs="Calibri"/>
                <w:color w:val="000000" w:themeColor="text1"/>
              </w:rPr>
              <w:t>25</w:t>
            </w:r>
            <w:r w:rsidRPr="000D6D28">
              <w:rPr>
                <w:rFonts w:ascii="Sylfaen" w:hAnsi="Sylfaen" w:cs="Calibri"/>
                <w:color w:val="000000" w:themeColor="text1"/>
              </w:rPr>
              <w:t>0</w:t>
            </w:r>
          </w:p>
        </w:tc>
        <w:tc>
          <w:tcPr>
            <w:tcW w:w="1070" w:type="dxa"/>
            <w:vAlign w:val="center"/>
          </w:tcPr>
          <w:p w14:paraId="78ECB6A3" w14:textId="3C33450E" w:rsidR="000F66F3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7500</w:t>
            </w:r>
          </w:p>
        </w:tc>
        <w:tc>
          <w:tcPr>
            <w:tcW w:w="1070" w:type="dxa"/>
            <w:vAlign w:val="center"/>
          </w:tcPr>
          <w:p w14:paraId="2C277444" w14:textId="6544DE2C" w:rsidR="000F66F3" w:rsidRDefault="000F66F3" w:rsidP="000F66F3">
            <w:pPr>
              <w:jc w:val="center"/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406" w:type="dxa"/>
          </w:tcPr>
          <w:p w14:paraId="00A421A9" w14:textId="1C6DA885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33ABF26A" w14:textId="7BD1A362" w:rsidR="000F66F3" w:rsidRDefault="000F66F3" w:rsidP="000F66F3">
            <w:pPr>
              <w:jc w:val="center"/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236" w:type="dxa"/>
          </w:tcPr>
          <w:p w14:paraId="173CEC9C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174DCC2E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67F91D1" w14:textId="1E9EBA55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7A334997" w14:textId="77777777" w:rsidTr="000F66F3">
        <w:tc>
          <w:tcPr>
            <w:tcW w:w="1373" w:type="dxa"/>
          </w:tcPr>
          <w:p w14:paraId="35B14457" w14:textId="6012EC1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</w:rPr>
              <w:t>34</w:t>
            </w:r>
          </w:p>
        </w:tc>
        <w:tc>
          <w:tcPr>
            <w:tcW w:w="1474" w:type="dxa"/>
            <w:vAlign w:val="center"/>
          </w:tcPr>
          <w:p w14:paraId="6C978370" w14:textId="2A9AC2B1" w:rsidR="000F66F3" w:rsidRPr="00AC2D02" w:rsidRDefault="00AC2D02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AC2D02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30197340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0B9A449F" w14:textId="6482C8B9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723A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ապակարիչ</w:t>
            </w:r>
          </w:p>
        </w:tc>
        <w:tc>
          <w:tcPr>
            <w:tcW w:w="1285" w:type="dxa"/>
            <w:vAlign w:val="center"/>
          </w:tcPr>
          <w:p w14:paraId="38472EA6" w14:textId="205A2637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29" w:type="dxa"/>
            <w:vAlign w:val="center"/>
          </w:tcPr>
          <w:p w14:paraId="1DD57A90" w14:textId="42085754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4055F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Ապակարիչը պատրաստված է հարվածակայուն պլաստիկից՝ բարձրորակ ցինկապատ պողպատից պատրաստված մեխանիզմով։ Ունի կողպեք՝ ծալված դիրքում պահելու համար։ Հարմար է թիվ 10, թիվ 24/6, 26/6 կարիչի ասեղները</w:t>
            </w:r>
            <w:r w:rsidRPr="0034055F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  <w:r w:rsidRPr="0034055F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արագ և </w:t>
            </w:r>
            <w:r w:rsidRPr="0034055F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lastRenderedPageBreak/>
              <w:t>անվտանգ հեռացման համար։</w:t>
            </w:r>
          </w:p>
        </w:tc>
        <w:tc>
          <w:tcPr>
            <w:tcW w:w="919" w:type="dxa"/>
            <w:vAlign w:val="center"/>
          </w:tcPr>
          <w:p w14:paraId="21CB9B24" w14:textId="6209F116" w:rsidR="000F66F3" w:rsidRPr="000D6D28" w:rsidRDefault="000F66F3" w:rsidP="000F66F3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79" w:type="dxa"/>
            <w:vAlign w:val="center"/>
          </w:tcPr>
          <w:p w14:paraId="1B0B69BB" w14:textId="557D316B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Sylfaen" w:hAnsi="Sylfaen" w:cs="Calibri"/>
                <w:color w:val="000000" w:themeColor="text1"/>
              </w:rPr>
              <w:t>20</w:t>
            </w:r>
            <w:r w:rsidRPr="000D6D28">
              <w:rPr>
                <w:rFonts w:ascii="Sylfaen" w:hAnsi="Sylfaen" w:cs="Calibri"/>
                <w:color w:val="000000" w:themeColor="text1"/>
              </w:rPr>
              <w:t>0</w:t>
            </w:r>
          </w:p>
        </w:tc>
        <w:tc>
          <w:tcPr>
            <w:tcW w:w="1070" w:type="dxa"/>
            <w:vAlign w:val="center"/>
          </w:tcPr>
          <w:p w14:paraId="1FE3E082" w14:textId="0667376E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1070" w:type="dxa"/>
            <w:vAlign w:val="center"/>
          </w:tcPr>
          <w:p w14:paraId="0428B033" w14:textId="536A8F42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06" w:type="dxa"/>
          </w:tcPr>
          <w:p w14:paraId="27FC4741" w14:textId="41FCC22B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14466155" w14:textId="26728935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36" w:type="dxa"/>
          </w:tcPr>
          <w:p w14:paraId="3DD56199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3E0DF12A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B10AFC0" w14:textId="37E9B625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1B832E15" w14:textId="77777777" w:rsidTr="000F66F3">
        <w:tc>
          <w:tcPr>
            <w:tcW w:w="1373" w:type="dxa"/>
          </w:tcPr>
          <w:p w14:paraId="2730EB70" w14:textId="0F260EAC" w:rsidR="000F66F3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</w:rPr>
              <w:lastRenderedPageBreak/>
              <w:t>35</w:t>
            </w:r>
          </w:p>
        </w:tc>
        <w:tc>
          <w:tcPr>
            <w:tcW w:w="1474" w:type="dxa"/>
            <w:vAlign w:val="center"/>
          </w:tcPr>
          <w:p w14:paraId="1AC4E5A8" w14:textId="2E657D85" w:rsidR="000F66F3" w:rsidRPr="00BF2B13" w:rsidRDefault="00BF2B13" w:rsidP="000F66F3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</w:pPr>
            <w:r w:rsidRPr="00BF2B1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39263420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0EAB19D4" w14:textId="3233DEA9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723A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ամրակ մեծ</w:t>
            </w:r>
          </w:p>
        </w:tc>
        <w:tc>
          <w:tcPr>
            <w:tcW w:w="1285" w:type="dxa"/>
            <w:vAlign w:val="center"/>
          </w:tcPr>
          <w:p w14:paraId="550A8B8B" w14:textId="77777777" w:rsidR="000F66F3" w:rsidRPr="000D6D28" w:rsidRDefault="000F66F3" w:rsidP="000F66F3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vAlign w:val="center"/>
          </w:tcPr>
          <w:p w14:paraId="10982FD0" w14:textId="21B44B45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Սկրեպ </w:t>
            </w:r>
            <w:r>
              <w:rPr>
                <w:rFonts w:ascii="Calibri" w:hAnsi="Calibri" w:cs="Calibri"/>
                <w:b/>
                <w:bCs/>
                <w:color w:val="000000"/>
                <w:lang w:val="hy-AM"/>
              </w:rPr>
              <w:t>մեծ</w:t>
            </w:r>
          </w:p>
        </w:tc>
        <w:tc>
          <w:tcPr>
            <w:tcW w:w="919" w:type="dxa"/>
            <w:vAlign w:val="center"/>
          </w:tcPr>
          <w:p w14:paraId="396EE9A6" w14:textId="3272CB7C" w:rsidR="000F66F3" w:rsidRPr="000D6D28" w:rsidRDefault="000F66F3" w:rsidP="000F66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տուփ</w:t>
            </w:r>
          </w:p>
        </w:tc>
        <w:tc>
          <w:tcPr>
            <w:tcW w:w="879" w:type="dxa"/>
            <w:vAlign w:val="center"/>
          </w:tcPr>
          <w:p w14:paraId="6F0649C9" w14:textId="3EDDB9C0" w:rsidR="000F66F3" w:rsidRPr="000D6D28" w:rsidRDefault="000F66F3" w:rsidP="000F66F3">
            <w:pPr>
              <w:jc w:val="center"/>
              <w:rPr>
                <w:rFonts w:ascii="Sylfaen" w:hAnsi="Sylfaen" w:cs="Calibri"/>
                <w:color w:val="000000" w:themeColor="text1"/>
                <w:sz w:val="22"/>
                <w:szCs w:val="22"/>
              </w:rPr>
            </w:pPr>
            <w:r>
              <w:rPr>
                <w:rFonts w:ascii="Sylfaen" w:hAnsi="Sylfaen" w:cs="Calibri"/>
                <w:color w:val="000000" w:themeColor="text1"/>
              </w:rPr>
              <w:t>15</w:t>
            </w:r>
            <w:r w:rsidRPr="000D6D28">
              <w:rPr>
                <w:rFonts w:ascii="Sylfaen" w:hAnsi="Sylfaen" w:cs="Calibri"/>
                <w:color w:val="000000" w:themeColor="text1"/>
              </w:rPr>
              <w:t>0</w:t>
            </w:r>
          </w:p>
        </w:tc>
        <w:tc>
          <w:tcPr>
            <w:tcW w:w="1070" w:type="dxa"/>
            <w:vAlign w:val="center"/>
          </w:tcPr>
          <w:p w14:paraId="5F49A4F8" w14:textId="754B4C8F" w:rsidR="000F66F3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1070" w:type="dxa"/>
            <w:vAlign w:val="center"/>
          </w:tcPr>
          <w:p w14:paraId="274AAF2A" w14:textId="3A06CAD1" w:rsidR="000F66F3" w:rsidRDefault="000F66F3" w:rsidP="000F66F3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06" w:type="dxa"/>
          </w:tcPr>
          <w:p w14:paraId="772E9567" w14:textId="167FF3A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512684A2" w14:textId="13068455" w:rsidR="000F66F3" w:rsidRDefault="000F66F3" w:rsidP="000F66F3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36" w:type="dxa"/>
          </w:tcPr>
          <w:p w14:paraId="1BFD73C6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54F2D99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DBB0A33" w14:textId="2995290A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41637CDA" w14:textId="77777777" w:rsidTr="000F66F3">
        <w:tc>
          <w:tcPr>
            <w:tcW w:w="1373" w:type="dxa"/>
          </w:tcPr>
          <w:p w14:paraId="01B70D08" w14:textId="07C4BD04" w:rsidR="000F66F3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</w:rPr>
              <w:t>36</w:t>
            </w:r>
          </w:p>
        </w:tc>
        <w:tc>
          <w:tcPr>
            <w:tcW w:w="1474" w:type="dxa"/>
            <w:vAlign w:val="center"/>
          </w:tcPr>
          <w:p w14:paraId="667BA4ED" w14:textId="5942015D" w:rsidR="000F66F3" w:rsidRPr="00BF2B13" w:rsidRDefault="00BF2B13" w:rsidP="000F66F3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</w:pPr>
            <w:r w:rsidRPr="00BF2B1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39263410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3072FAB5" w14:textId="789249DD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723A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ամրակ փոքր</w:t>
            </w:r>
          </w:p>
        </w:tc>
        <w:tc>
          <w:tcPr>
            <w:tcW w:w="1285" w:type="dxa"/>
            <w:vAlign w:val="center"/>
          </w:tcPr>
          <w:p w14:paraId="4608BDBB" w14:textId="77777777" w:rsidR="000F66F3" w:rsidRPr="000D6D28" w:rsidRDefault="000F66F3" w:rsidP="000F66F3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vAlign w:val="center"/>
          </w:tcPr>
          <w:p w14:paraId="58638FD1" w14:textId="68038779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Սկրեպ</w:t>
            </w:r>
            <w:r>
              <w:rPr>
                <w:rFonts w:ascii="Calibri" w:hAnsi="Calibri" w:cs="Calibri"/>
                <w:b/>
                <w:bCs/>
                <w:color w:val="000000"/>
                <w:lang w:val="hy-AM"/>
              </w:rPr>
              <w:t xml:space="preserve"> փոքր</w:t>
            </w:r>
          </w:p>
        </w:tc>
        <w:tc>
          <w:tcPr>
            <w:tcW w:w="919" w:type="dxa"/>
            <w:vAlign w:val="center"/>
          </w:tcPr>
          <w:p w14:paraId="7E911971" w14:textId="78F51C80" w:rsidR="000F66F3" w:rsidRPr="000D6D28" w:rsidRDefault="000F66F3" w:rsidP="000F66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տուփ</w:t>
            </w:r>
          </w:p>
        </w:tc>
        <w:tc>
          <w:tcPr>
            <w:tcW w:w="879" w:type="dxa"/>
            <w:vAlign w:val="center"/>
          </w:tcPr>
          <w:p w14:paraId="1F8A000F" w14:textId="5B2BD975" w:rsidR="000F66F3" w:rsidRPr="000D6D28" w:rsidRDefault="000F66F3" w:rsidP="000F66F3">
            <w:pPr>
              <w:jc w:val="center"/>
              <w:rPr>
                <w:rFonts w:ascii="Sylfaen" w:hAnsi="Sylfaen" w:cs="Calibri"/>
                <w:color w:val="000000" w:themeColor="text1"/>
                <w:sz w:val="22"/>
                <w:szCs w:val="22"/>
              </w:rPr>
            </w:pPr>
            <w:r>
              <w:rPr>
                <w:rFonts w:ascii="Sylfaen" w:hAnsi="Sylfaen" w:cs="Calibri"/>
                <w:color w:val="000000" w:themeColor="text1"/>
              </w:rPr>
              <w:t>15</w:t>
            </w:r>
            <w:r w:rsidRPr="000D6D28">
              <w:rPr>
                <w:rFonts w:ascii="Sylfaen" w:hAnsi="Sylfaen" w:cs="Calibri"/>
                <w:color w:val="000000" w:themeColor="text1"/>
              </w:rPr>
              <w:t>0</w:t>
            </w:r>
          </w:p>
        </w:tc>
        <w:tc>
          <w:tcPr>
            <w:tcW w:w="1070" w:type="dxa"/>
            <w:vAlign w:val="center"/>
          </w:tcPr>
          <w:p w14:paraId="0C310A9B" w14:textId="5CE0D0DF" w:rsidR="000F66F3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4500</w:t>
            </w:r>
          </w:p>
        </w:tc>
        <w:tc>
          <w:tcPr>
            <w:tcW w:w="1070" w:type="dxa"/>
            <w:vAlign w:val="center"/>
          </w:tcPr>
          <w:p w14:paraId="507096E7" w14:textId="319F86B9" w:rsidR="000F66F3" w:rsidRDefault="000F66F3" w:rsidP="000F66F3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406" w:type="dxa"/>
          </w:tcPr>
          <w:p w14:paraId="0A59F769" w14:textId="45B38D56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3875224E" w14:textId="7C0F6EB1" w:rsidR="000F66F3" w:rsidRDefault="000F66F3" w:rsidP="000F66F3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236" w:type="dxa"/>
          </w:tcPr>
          <w:p w14:paraId="5A543208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6B104F18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00B1D5CB" w14:textId="6BB74506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029DFBB7" w14:textId="77777777" w:rsidTr="000F66F3">
        <w:tc>
          <w:tcPr>
            <w:tcW w:w="1373" w:type="dxa"/>
          </w:tcPr>
          <w:p w14:paraId="3F290CF5" w14:textId="62A97F53" w:rsidR="000F66F3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</w:rPr>
              <w:t>37</w:t>
            </w:r>
          </w:p>
        </w:tc>
        <w:tc>
          <w:tcPr>
            <w:tcW w:w="1474" w:type="dxa"/>
            <w:vAlign w:val="center"/>
          </w:tcPr>
          <w:p w14:paraId="24E2DF0F" w14:textId="2D1D1478" w:rsidR="000F66F3" w:rsidRPr="00BF2B13" w:rsidRDefault="00BF2B13" w:rsidP="000F66F3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</w:pPr>
            <w:r w:rsidRPr="00BF2B1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30194320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2E9403F0" w14:textId="75AA3D6E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723A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գծագրական թուղթ, A4 ֆորմատի</w:t>
            </w:r>
          </w:p>
        </w:tc>
        <w:tc>
          <w:tcPr>
            <w:tcW w:w="1285" w:type="dxa"/>
            <w:vAlign w:val="center"/>
          </w:tcPr>
          <w:p w14:paraId="7F67DE95" w14:textId="77777777" w:rsidR="000F66F3" w:rsidRPr="000D6D28" w:rsidRDefault="000F66F3" w:rsidP="000F66F3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vAlign w:val="center"/>
          </w:tcPr>
          <w:p w14:paraId="4ED2F682" w14:textId="0F12BB48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8F723A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գծագրական թուղթ, A4 ֆորմատի</w:t>
            </w:r>
          </w:p>
        </w:tc>
        <w:tc>
          <w:tcPr>
            <w:tcW w:w="919" w:type="dxa"/>
            <w:vAlign w:val="center"/>
          </w:tcPr>
          <w:p w14:paraId="0E47C726" w14:textId="6E534D23" w:rsidR="000F66F3" w:rsidRPr="000D6D28" w:rsidRDefault="000F66F3" w:rsidP="000F66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կգ</w:t>
            </w:r>
          </w:p>
        </w:tc>
        <w:tc>
          <w:tcPr>
            <w:tcW w:w="879" w:type="dxa"/>
            <w:vAlign w:val="center"/>
          </w:tcPr>
          <w:p w14:paraId="72AFC22F" w14:textId="3C424E1F" w:rsidR="000F66F3" w:rsidRPr="000D6D28" w:rsidRDefault="000F66F3" w:rsidP="000F66F3">
            <w:pPr>
              <w:jc w:val="center"/>
              <w:rPr>
                <w:rFonts w:ascii="Sylfaen" w:hAnsi="Sylfaen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</w:rPr>
              <w:t>10</w:t>
            </w:r>
            <w:r w:rsidRPr="000D6D28"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1070" w:type="dxa"/>
            <w:vAlign w:val="center"/>
          </w:tcPr>
          <w:p w14:paraId="5BB98CEB" w14:textId="498B0AEA" w:rsidR="000F66F3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10000</w:t>
            </w:r>
          </w:p>
        </w:tc>
        <w:tc>
          <w:tcPr>
            <w:tcW w:w="1070" w:type="dxa"/>
            <w:vAlign w:val="center"/>
          </w:tcPr>
          <w:p w14:paraId="785FF958" w14:textId="50003608" w:rsidR="000F66F3" w:rsidRDefault="000F66F3" w:rsidP="000F66F3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06" w:type="dxa"/>
          </w:tcPr>
          <w:p w14:paraId="14EDAD57" w14:textId="1441E826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7D1FAC8E" w14:textId="771676E1" w:rsidR="000F66F3" w:rsidRDefault="000F66F3" w:rsidP="000F66F3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36" w:type="dxa"/>
          </w:tcPr>
          <w:p w14:paraId="70DFFA60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5B95372D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32BCE81" w14:textId="06728E65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  <w:tr w:rsidR="00CE3ECA" w:rsidRPr="0027235A" w14:paraId="2B943F80" w14:textId="77777777" w:rsidTr="000F66F3">
        <w:tc>
          <w:tcPr>
            <w:tcW w:w="1373" w:type="dxa"/>
          </w:tcPr>
          <w:p w14:paraId="2D6DDCAF" w14:textId="61C9BACB" w:rsidR="000F66F3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</w:rPr>
              <w:t>38</w:t>
            </w:r>
          </w:p>
        </w:tc>
        <w:tc>
          <w:tcPr>
            <w:tcW w:w="1474" w:type="dxa"/>
            <w:vAlign w:val="center"/>
          </w:tcPr>
          <w:p w14:paraId="6AB7E722" w14:textId="76536195" w:rsidR="000F66F3" w:rsidRPr="00BF2B13" w:rsidRDefault="00BF2B13" w:rsidP="000F66F3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</w:pPr>
            <w:r w:rsidRPr="00BF2B1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30192114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666" w:type="dxa"/>
            <w:vAlign w:val="center"/>
          </w:tcPr>
          <w:p w14:paraId="2C2B0115" w14:textId="677FC9A0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723A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Թանաք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r w:rsidRPr="008F723A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կնիքի բարձիկի համար</w:t>
            </w:r>
          </w:p>
        </w:tc>
        <w:tc>
          <w:tcPr>
            <w:tcW w:w="1285" w:type="dxa"/>
            <w:vAlign w:val="center"/>
          </w:tcPr>
          <w:p w14:paraId="08D55487" w14:textId="77777777" w:rsidR="000F66F3" w:rsidRPr="000D6D28" w:rsidRDefault="000F66F3" w:rsidP="000F66F3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vAlign w:val="center"/>
          </w:tcPr>
          <w:p w14:paraId="7B1886F9" w14:textId="1FB440DE" w:rsidR="000F66F3" w:rsidRPr="000D6D28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F70AE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թանաք կնիքի բարձիկի համար  առնվազն  30 մլ, առանց յուղի 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կապույտ</w:t>
            </w:r>
          </w:p>
        </w:tc>
        <w:tc>
          <w:tcPr>
            <w:tcW w:w="919" w:type="dxa"/>
            <w:vAlign w:val="center"/>
          </w:tcPr>
          <w:p w14:paraId="76FEE6AE" w14:textId="0CC334A0" w:rsidR="000F66F3" w:rsidRPr="000D6D28" w:rsidRDefault="000F66F3" w:rsidP="000F66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6D28">
              <w:rPr>
                <w:rFonts w:ascii="Arial" w:hAnsi="Arial" w:cs="Arial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79" w:type="dxa"/>
            <w:vAlign w:val="center"/>
          </w:tcPr>
          <w:p w14:paraId="2BE49487" w14:textId="56BBD553" w:rsidR="000F66F3" w:rsidRPr="000D6D28" w:rsidRDefault="000F66F3" w:rsidP="000F66F3">
            <w:pPr>
              <w:jc w:val="center"/>
              <w:rPr>
                <w:rFonts w:ascii="Sylfaen" w:hAnsi="Sylfaen" w:cs="Calibri"/>
                <w:color w:val="000000" w:themeColor="text1"/>
                <w:sz w:val="22"/>
                <w:szCs w:val="22"/>
              </w:rPr>
            </w:pPr>
            <w:r>
              <w:rPr>
                <w:rFonts w:ascii="Sylfaen" w:hAnsi="Sylfaen" w:cs="Calibri"/>
                <w:color w:val="000000" w:themeColor="text1"/>
              </w:rPr>
              <w:t>150</w:t>
            </w:r>
            <w:r w:rsidRPr="000D6D28">
              <w:rPr>
                <w:rFonts w:ascii="Sylfaen" w:hAnsi="Sylfaen" w:cs="Calibri"/>
                <w:color w:val="000000" w:themeColor="text1"/>
              </w:rPr>
              <w:t>0</w:t>
            </w:r>
          </w:p>
        </w:tc>
        <w:tc>
          <w:tcPr>
            <w:tcW w:w="1070" w:type="dxa"/>
            <w:vAlign w:val="center"/>
          </w:tcPr>
          <w:p w14:paraId="7B22C77F" w14:textId="3F545616" w:rsidR="000F66F3" w:rsidRDefault="000F66F3" w:rsidP="000F66F3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15000</w:t>
            </w:r>
          </w:p>
        </w:tc>
        <w:tc>
          <w:tcPr>
            <w:tcW w:w="1070" w:type="dxa"/>
            <w:vAlign w:val="center"/>
          </w:tcPr>
          <w:p w14:paraId="004C45C8" w14:textId="3325AE0B" w:rsidR="000F66F3" w:rsidRDefault="000F66F3" w:rsidP="000F66F3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06" w:type="dxa"/>
          </w:tcPr>
          <w:p w14:paraId="091DB9D7" w14:textId="3F73AD5B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Գեղարքունիքի մարզ, ք.Գավառ Կենտրոնական հրապարակ 7</w:t>
            </w:r>
          </w:p>
        </w:tc>
        <w:tc>
          <w:tcPr>
            <w:tcW w:w="890" w:type="dxa"/>
            <w:vAlign w:val="center"/>
          </w:tcPr>
          <w:p w14:paraId="546F18B7" w14:textId="33DB9C3C" w:rsidR="000F66F3" w:rsidRDefault="000F66F3" w:rsidP="000F66F3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36" w:type="dxa"/>
          </w:tcPr>
          <w:p w14:paraId="73CD7262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2BAA148F" w14:textId="77777777" w:rsidR="000F66F3" w:rsidRDefault="000F66F3" w:rsidP="000F66F3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14:paraId="451401C2" w14:textId="36E38EA3" w:rsidR="000F66F3" w:rsidRPr="000D6D28" w:rsidRDefault="000F66F3" w:rsidP="000F66F3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Մինչև 202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6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թ. </w:t>
            </w:r>
            <w:r w:rsidRPr="000D6D28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Դեկտեմբերի 25-ը</w:t>
            </w:r>
          </w:p>
        </w:tc>
      </w:tr>
    </w:tbl>
    <w:p w14:paraId="0E8195BF" w14:textId="77777777" w:rsidR="00D10B0C" w:rsidRPr="0027235A" w:rsidRDefault="00D10B0C" w:rsidP="00287BCA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14:paraId="1C5A8121" w14:textId="77777777" w:rsidR="00D10B0C" w:rsidRPr="0027235A" w:rsidRDefault="00D10B0C" w:rsidP="00EF3662">
      <w:pPr>
        <w:jc w:val="both"/>
        <w:rPr>
          <w:rFonts w:ascii="GHEA Grapalat" w:hAnsi="GHEA Grapalat"/>
          <w:sz w:val="20"/>
        </w:rPr>
      </w:pPr>
    </w:p>
    <w:p w14:paraId="57188011" w14:textId="65D9812F" w:rsidR="00071D1C" w:rsidRPr="0027235A" w:rsidRDefault="00071D1C" w:rsidP="00EF3662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27235A">
        <w:rPr>
          <w:rFonts w:ascii="GHEA Grapalat" w:hAnsi="GHEA Grapalat"/>
          <w:sz w:val="20"/>
        </w:rPr>
        <w:t xml:space="preserve"> * </w:t>
      </w:r>
      <w:r w:rsidR="0022770A" w:rsidRPr="0027235A">
        <w:rPr>
          <w:rFonts w:ascii="GHEA Grapalat" w:hAnsi="GHEA Grapalat" w:cs="Sylfaen"/>
          <w:i/>
          <w:sz w:val="18"/>
          <w:szCs w:val="18"/>
          <w:lang w:val="pt-BR"/>
        </w:rPr>
        <w:t>Ա</w:t>
      </w:r>
      <w:r w:rsidR="00EE5A09" w:rsidRPr="0027235A">
        <w:rPr>
          <w:rFonts w:ascii="GHEA Grapalat" w:hAnsi="GHEA Grapalat" w:cs="Sylfaen"/>
          <w:i/>
          <w:sz w:val="18"/>
          <w:szCs w:val="18"/>
          <w:lang w:val="pt-BR"/>
        </w:rPr>
        <w:t>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</w:t>
      </w:r>
      <w:r w:rsidR="00143BD7" w:rsidRPr="0027235A">
        <w:rPr>
          <w:rFonts w:ascii="GHEA Grapalat" w:hAnsi="GHEA Grapalat" w:cs="Sylfaen"/>
          <w:i/>
          <w:sz w:val="18"/>
          <w:szCs w:val="18"/>
          <w:lang w:val="pt-BR"/>
        </w:rPr>
        <w:t>ն</w:t>
      </w:r>
      <w:r w:rsidR="00EE5A09" w:rsidRPr="0027235A">
        <w:rPr>
          <w:rFonts w:ascii="GHEA Grapalat" w:hAnsi="GHEA Grapalat" w:cs="Sylfaen"/>
          <w:i/>
          <w:sz w:val="18"/>
          <w:szCs w:val="18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</w:t>
      </w:r>
      <w:r w:rsidR="00EE5A09" w:rsidRPr="00D92B13">
        <w:rPr>
          <w:rFonts w:ascii="GHEA Grapalat" w:hAnsi="GHEA Grapalat" w:cs="Sylfaen"/>
          <w:i/>
          <w:sz w:val="18"/>
          <w:szCs w:val="18"/>
          <w:lang w:val="pt-BR"/>
        </w:rPr>
        <w:t>ժամկետում</w:t>
      </w:r>
      <w:r w:rsidRPr="00D92B13">
        <w:rPr>
          <w:rFonts w:ascii="GHEA Grapalat" w:hAnsi="GHEA Grapalat" w:cs="Sylfaen"/>
          <w:i/>
          <w:sz w:val="18"/>
          <w:szCs w:val="18"/>
          <w:lang w:val="pt-BR"/>
        </w:rPr>
        <w:t>:</w:t>
      </w:r>
    </w:p>
    <w:p w14:paraId="61F5E50A" w14:textId="77777777" w:rsidR="00E74BF6" w:rsidRPr="0027235A" w:rsidRDefault="00E74BF6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31609ACF" w14:textId="1C2C60EB" w:rsidR="00F954E8" w:rsidRPr="0027235A" w:rsidRDefault="00700C81" w:rsidP="00081E7C">
      <w:pPr>
        <w:pStyle w:val="af2"/>
        <w:jc w:val="both"/>
        <w:rPr>
          <w:rFonts w:ascii="GHEA Grapalat" w:hAnsi="GHEA Grapalat"/>
          <w:sz w:val="12"/>
          <w:szCs w:val="12"/>
          <w:lang w:val="pt-BR"/>
        </w:rPr>
      </w:pPr>
      <w:r w:rsidRPr="0027235A">
        <w:rPr>
          <w:rFonts w:ascii="GHEA Grapalat" w:hAnsi="GHEA Grapalat"/>
        </w:rPr>
        <w:t xml:space="preserve">** </w:t>
      </w:r>
      <w:r w:rsidR="00AB14FE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="00D0489D"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="00AB14FE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 w:rsidR="00BC12C0"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="00AB14FE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</w:t>
      </w:r>
      <w:r w:rsidR="0022770A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Ե</w:t>
      </w:r>
      <w:r w:rsidR="00F954E8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թե հրավերով չի նախատեսվում մասնակցի կողմից առաջարկվող ապրանքի՝ ապրանքային նշանի</w:t>
      </w:r>
      <w:r w:rsidR="00EB35E7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, ֆիրմային անվանման, </w:t>
      </w:r>
      <w:r w:rsidR="00D0489D"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 w:rsidR="00EB35E7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="00F954E8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և արտադրողի վերաբերյալ տեղեկատվության ներկայացում, ապա </w:t>
      </w:r>
      <w:r w:rsidR="00EB35E7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հանվում են </w:t>
      </w:r>
      <w:r w:rsidR="009F06BA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«</w:t>
      </w:r>
      <w:r w:rsidR="00EB35E7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ապրանքային նշանը,</w:t>
      </w:r>
      <w:r w:rsidR="0099667B"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 w:rsidR="00EB35E7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="00D0489D" w:rsidRPr="0027235A"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 w:rsidR="00D0489D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="00EB35E7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և արտադրողի </w:t>
      </w:r>
      <w:r w:rsidR="00EB35E7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lastRenderedPageBreak/>
        <w:t>անվանումը</w:t>
      </w:r>
      <w:r w:rsidR="00EB35E7" w:rsidRPr="0027235A" w:rsidDel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="009F06BA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» սյունակ</w:t>
      </w:r>
      <w:r w:rsidR="00EB35E7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ը</w:t>
      </w:r>
      <w:r w:rsidR="00CD7C41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:</w:t>
      </w:r>
      <w:r w:rsidR="00081E7C" w:rsidRPr="0027235A">
        <w:rPr>
          <w:rFonts w:ascii="GHEA Grapalat" w:hAnsi="GHEA Grapalat" w:cs="Sylfaen"/>
          <w:i/>
          <w:sz w:val="18"/>
          <w:szCs w:val="18"/>
          <w:lang w:val="pt-BR" w:eastAsia="en-US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621FB96F" w14:textId="44764ABE" w:rsidR="00700C81" w:rsidRPr="0027235A" w:rsidRDefault="009F06BA" w:rsidP="00EF3662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  <w:r w:rsidRPr="0027235A">
        <w:rPr>
          <w:rFonts w:ascii="GHEA Grapalat" w:hAnsi="GHEA Grapalat" w:cs="Sylfaen"/>
          <w:i/>
          <w:sz w:val="18"/>
          <w:szCs w:val="18"/>
          <w:lang w:val="pt-BR"/>
        </w:rPr>
        <w:t xml:space="preserve">*** </w:t>
      </w:r>
      <w:r w:rsidR="00700C81" w:rsidRPr="0027235A">
        <w:rPr>
          <w:rFonts w:ascii="GHEA Grapalat" w:hAnsi="GHEA Grapalat" w:cs="Sylfaen"/>
          <w:i/>
          <w:sz w:val="18"/>
          <w:szCs w:val="18"/>
          <w:lang w:val="pt-BR"/>
        </w:rPr>
        <w:t>Եթե պայմանագիրը կնքվում է "Գնումների մասին" ՀՀ օրենքի 15-րդ հոդվածի 6-րդ մասի հիման վրա, ապա</w:t>
      </w:r>
      <w:r w:rsidR="0078625F" w:rsidRPr="0027235A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="0078625F" w:rsidRPr="0027235A">
        <w:rPr>
          <w:rFonts w:ascii="GHEA Grapalat" w:hAnsi="GHEA Grapalat" w:cs="Sylfaen"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</w:t>
      </w:r>
      <w:r w:rsidR="00700C81" w:rsidRPr="0027235A">
        <w:rPr>
          <w:rFonts w:ascii="GHEA Grapalat" w:hAnsi="GHEA Grapalat" w:cs="Sylfaen"/>
          <w:i/>
          <w:sz w:val="18"/>
          <w:szCs w:val="18"/>
          <w:lang w:val="pt-BR"/>
        </w:rPr>
        <w:t xml:space="preserve"> ֆինանսական միջոցներ նախատեսվելու դեպքում կողմերի միջև կնքվող համաձայնագրի ուժի մեջ մտնելու օրվանից :</w:t>
      </w:r>
    </w:p>
    <w:p w14:paraId="7619C70A" w14:textId="77777777" w:rsidR="00071D1C" w:rsidRPr="0027235A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27235A" w14:paraId="19459806" w14:textId="77777777" w:rsidTr="00E22E51">
        <w:trPr>
          <w:jc w:val="center"/>
        </w:trPr>
        <w:tc>
          <w:tcPr>
            <w:tcW w:w="4536" w:type="dxa"/>
          </w:tcPr>
          <w:p w14:paraId="55F5C42A" w14:textId="77777777" w:rsidR="00071D1C" w:rsidRPr="0027235A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27235A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50737113" w14:textId="77777777" w:rsidR="00071D1C" w:rsidRPr="0027235A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77C5BC5E" w14:textId="77777777" w:rsidR="00071D1C" w:rsidRPr="0027235A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77D85383" w14:textId="77777777" w:rsidR="00071D1C" w:rsidRPr="0027235A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4108C20D" w14:textId="77777777" w:rsidR="00071D1C" w:rsidRPr="0027235A" w:rsidRDefault="00071D1C" w:rsidP="00EF3662">
            <w:pPr>
              <w:rPr>
                <w:rFonts w:ascii="GHEA Grapalat" w:hAnsi="GHEA Grapalat"/>
                <w:lang w:val="ru-RU"/>
              </w:rPr>
            </w:pPr>
          </w:p>
          <w:p w14:paraId="08093123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27235A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63AEB8F8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40FAF735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27235A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76EA826B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1D9A3EBB" w14:textId="77777777" w:rsidR="00071D1C" w:rsidRPr="0027235A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41654926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65B42001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4A3CA11A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12FD3B03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17CDB065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27235A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48F4BF0C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70521D94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27235A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1DE5EF54" w14:textId="77777777" w:rsidR="00071D1C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</w:rPr>
        <w:br w:type="page"/>
      </w:r>
    </w:p>
    <w:p w14:paraId="11BCB5D0" w14:textId="77777777" w:rsidR="00071D1C" w:rsidRPr="005E1F72" w:rsidRDefault="00071D1C" w:rsidP="00EF3662">
      <w:pPr>
        <w:jc w:val="right"/>
        <w:rPr>
          <w:rFonts w:ascii="GHEA Grapalat" w:hAnsi="GHEA Grapalat"/>
          <w:sz w:val="20"/>
        </w:rPr>
      </w:pPr>
    </w:p>
    <w:p w14:paraId="0F97B6E6" w14:textId="77777777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Հավելված N 2</w:t>
      </w:r>
    </w:p>
    <w:p w14:paraId="4A5040DD" w14:textId="77777777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03D537AE" w14:textId="77777777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25C5B613" w14:textId="77777777" w:rsidR="00071D1C" w:rsidRPr="005E1F72" w:rsidRDefault="00071D1C" w:rsidP="00EF3662">
      <w:pPr>
        <w:tabs>
          <w:tab w:val="left" w:pos="9540"/>
        </w:tabs>
        <w:rPr>
          <w:rFonts w:ascii="GHEA Grapalat" w:hAnsi="GHEA Grapalat"/>
          <w:sz w:val="20"/>
        </w:rPr>
      </w:pPr>
    </w:p>
    <w:p w14:paraId="2CE6C2A8" w14:textId="77777777" w:rsidR="00071D1C" w:rsidRPr="005E1F72" w:rsidRDefault="00071D1C" w:rsidP="00EF3662">
      <w:pPr>
        <w:tabs>
          <w:tab w:val="left" w:pos="9540"/>
        </w:tabs>
        <w:rPr>
          <w:rFonts w:ascii="GHEA Grapalat" w:hAnsi="GHEA Grapalat"/>
          <w:sz w:val="20"/>
        </w:rPr>
      </w:pPr>
    </w:p>
    <w:p w14:paraId="2BC67303" w14:textId="77777777" w:rsidR="00071D1C" w:rsidRPr="005E1F72" w:rsidRDefault="00071D1C" w:rsidP="00EF3662">
      <w:pPr>
        <w:jc w:val="center"/>
        <w:rPr>
          <w:rFonts w:ascii="GHEA Grapalat" w:hAnsi="GHEA Grapalat"/>
          <w:sz w:val="20"/>
        </w:rPr>
      </w:pP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 w:cs="Sylfaen"/>
          <w:b/>
          <w:sz w:val="22"/>
          <w:szCs w:val="22"/>
        </w:rPr>
        <w:softHyphen/>
      </w:r>
      <w:r w:rsidRPr="005E1F72">
        <w:rPr>
          <w:rFonts w:ascii="GHEA Grapalat" w:hAnsi="GHEA Grapalat"/>
          <w:sz w:val="20"/>
        </w:rPr>
        <w:t>ՎՃԱՐՄԱՆ ԺԱՄԱՆԱԿԱՑՈՒՅՑ*</w:t>
      </w:r>
    </w:p>
    <w:p w14:paraId="7736F49B" w14:textId="77777777" w:rsidR="00071D1C" w:rsidRPr="005E1F72" w:rsidRDefault="00071D1C" w:rsidP="00EF3662">
      <w:pPr>
        <w:jc w:val="center"/>
        <w:rPr>
          <w:rFonts w:ascii="GHEA Grapalat" w:hAnsi="GHEA Grapalat"/>
          <w:sz w:val="20"/>
        </w:rPr>
      </w:pPr>
      <w:r w:rsidRPr="005E1F72">
        <w:rPr>
          <w:rFonts w:ascii="GHEA Grapalat" w:hAnsi="GHEA Grapalat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5E1F72">
        <w:rPr>
          <w:rFonts w:ascii="GHEA Grapalat" w:hAnsi="GHEA Grapalat" w:cs="Sylfaen"/>
          <w:sz w:val="18"/>
        </w:rPr>
        <w:t>ՀՀ</w:t>
      </w:r>
      <w:r w:rsidRPr="005E1F72">
        <w:rPr>
          <w:rFonts w:ascii="GHEA Grapalat" w:hAnsi="GHEA Grapalat" w:cs="Sylfaen"/>
          <w:sz w:val="18"/>
          <w:lang w:val="es-ES"/>
        </w:rPr>
        <w:t xml:space="preserve"> </w:t>
      </w:r>
      <w:r w:rsidRPr="005E1F72">
        <w:rPr>
          <w:rFonts w:ascii="GHEA Grapalat" w:hAnsi="GHEA Grapalat" w:cs="Sylfaen"/>
          <w:sz w:val="18"/>
        </w:rPr>
        <w:t>դրամ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700"/>
        <w:gridCol w:w="252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544"/>
        <w:gridCol w:w="544"/>
        <w:gridCol w:w="544"/>
        <w:gridCol w:w="1963"/>
      </w:tblGrid>
      <w:tr w:rsidR="00071D1C" w:rsidRPr="005E1F72" w14:paraId="0F630272" w14:textId="77777777" w:rsidTr="00CF1833">
        <w:tc>
          <w:tcPr>
            <w:tcW w:w="15061" w:type="dxa"/>
            <w:gridSpan w:val="16"/>
          </w:tcPr>
          <w:p w14:paraId="1252D932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 w:rsidRPr="005E1F72">
              <w:rPr>
                <w:rFonts w:ascii="GHEA Grapalat" w:hAnsi="GHEA Grapalat"/>
                <w:sz w:val="18"/>
                <w:lang w:val="es-ES"/>
              </w:rPr>
              <w:t>Ապրանքի</w:t>
            </w:r>
          </w:p>
        </w:tc>
      </w:tr>
      <w:tr w:rsidR="00071D1C" w:rsidRPr="00CF1833" w14:paraId="2602E826" w14:textId="77777777" w:rsidTr="00CF1833">
        <w:tc>
          <w:tcPr>
            <w:tcW w:w="1980" w:type="dxa"/>
            <w:vAlign w:val="center"/>
          </w:tcPr>
          <w:p w14:paraId="64619A7E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 w:rsidRPr="005E1F72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2700" w:type="dxa"/>
            <w:vAlign w:val="center"/>
          </w:tcPr>
          <w:p w14:paraId="0F70ADC4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 w:rsidRPr="005E1F72">
              <w:rPr>
                <w:rFonts w:ascii="GHEA Grapalat" w:hAnsi="GHEA Grapalat"/>
                <w:sz w:val="18"/>
              </w:rPr>
              <w:t>գնումների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5E1F72">
              <w:rPr>
                <w:rFonts w:ascii="GHEA Grapalat" w:hAnsi="GHEA Grapalat"/>
                <w:sz w:val="18"/>
              </w:rPr>
              <w:t>պլանով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5E1F72">
              <w:rPr>
                <w:rFonts w:ascii="GHEA Grapalat" w:hAnsi="GHEA Grapalat"/>
                <w:sz w:val="18"/>
              </w:rPr>
              <w:t>նախատեսված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5E1F72">
              <w:rPr>
                <w:rFonts w:ascii="GHEA Grapalat" w:hAnsi="GHEA Grapalat"/>
                <w:sz w:val="18"/>
              </w:rPr>
              <w:t>միջանցիկ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5E1F72">
              <w:rPr>
                <w:rFonts w:ascii="GHEA Grapalat" w:hAnsi="GHEA Grapalat"/>
                <w:sz w:val="18"/>
              </w:rPr>
              <w:t>ծածկագիրը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` </w:t>
            </w:r>
            <w:r w:rsidRPr="005E1F72">
              <w:rPr>
                <w:rFonts w:ascii="GHEA Grapalat" w:hAnsi="GHEA Grapalat"/>
                <w:sz w:val="18"/>
              </w:rPr>
              <w:t>ըստ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5E1F72">
              <w:rPr>
                <w:rFonts w:ascii="GHEA Grapalat" w:hAnsi="GHEA Grapalat"/>
                <w:sz w:val="18"/>
              </w:rPr>
              <w:t>ԳՄԱ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5E1F72">
              <w:rPr>
                <w:rFonts w:ascii="GHEA Grapalat" w:hAnsi="GHEA Grapalat"/>
                <w:sz w:val="18"/>
              </w:rPr>
              <w:t>դասակարգման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 (CPV)</w:t>
            </w:r>
          </w:p>
        </w:tc>
        <w:tc>
          <w:tcPr>
            <w:tcW w:w="2520" w:type="dxa"/>
            <w:vAlign w:val="center"/>
          </w:tcPr>
          <w:p w14:paraId="70C6F172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 w:rsidRPr="005E1F72">
              <w:rPr>
                <w:rFonts w:ascii="GHEA Grapalat" w:hAnsi="GHEA Grapalat"/>
                <w:sz w:val="18"/>
              </w:rPr>
              <w:t>անվանումը</w:t>
            </w:r>
          </w:p>
        </w:tc>
        <w:tc>
          <w:tcPr>
            <w:tcW w:w="7861" w:type="dxa"/>
            <w:gridSpan w:val="13"/>
            <w:vAlign w:val="center"/>
          </w:tcPr>
          <w:p w14:paraId="1B2999ED" w14:textId="0EFDE17C" w:rsidR="00071D1C" w:rsidRPr="005E1F72" w:rsidRDefault="00071D1C" w:rsidP="002D1BE1">
            <w:pPr>
              <w:jc w:val="both"/>
              <w:rPr>
                <w:rFonts w:ascii="GHEA Grapalat" w:hAnsi="GHEA Grapalat"/>
                <w:sz w:val="18"/>
                <w:lang w:val="es-ES"/>
              </w:rPr>
            </w:pPr>
            <w:r w:rsidRPr="005E1F72">
              <w:rPr>
                <w:rFonts w:ascii="GHEA Grapalat" w:hAnsi="GHEA Grapalat"/>
                <w:sz w:val="18"/>
                <w:lang w:val="es-ES"/>
              </w:rPr>
              <w:t>դիմաց վճարումնե</w:t>
            </w:r>
            <w:r w:rsidR="00E55058">
              <w:rPr>
                <w:rFonts w:ascii="GHEA Grapalat" w:hAnsi="GHEA Grapalat"/>
                <w:sz w:val="18"/>
                <w:lang w:val="es-ES"/>
              </w:rPr>
              <w:t>րը նախատեսվում է իրականացնել 202</w:t>
            </w:r>
            <w:r w:rsidR="002D1BE1">
              <w:rPr>
                <w:rFonts w:ascii="GHEA Grapalat" w:hAnsi="GHEA Grapalat"/>
                <w:sz w:val="18"/>
                <w:lang w:val="hy-AM"/>
              </w:rPr>
              <w:t>6</w:t>
            </w:r>
            <w:r w:rsidRPr="005E1F72">
              <w:rPr>
                <w:rFonts w:ascii="GHEA Grapalat" w:hAnsi="GHEA Grapalat"/>
                <w:sz w:val="18"/>
                <w:lang w:val="es-ES"/>
              </w:rPr>
              <w:t xml:space="preserve"> թ-ին` ըստ ամիսների, այդ թվում**</w:t>
            </w:r>
          </w:p>
        </w:tc>
      </w:tr>
      <w:tr w:rsidR="00071D1C" w:rsidRPr="0027235A" w14:paraId="25D3DE0F" w14:textId="77777777" w:rsidTr="00CF1833">
        <w:trPr>
          <w:trHeight w:val="1538"/>
        </w:trPr>
        <w:tc>
          <w:tcPr>
            <w:tcW w:w="1980" w:type="dxa"/>
          </w:tcPr>
          <w:p w14:paraId="5890C57B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700" w:type="dxa"/>
          </w:tcPr>
          <w:p w14:paraId="44F4EB0E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2520" w:type="dxa"/>
          </w:tcPr>
          <w:p w14:paraId="02EA5D18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474" w:type="dxa"/>
            <w:textDirection w:val="btLr"/>
            <w:vAlign w:val="center"/>
          </w:tcPr>
          <w:p w14:paraId="74020F7F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հունվար</w:t>
            </w:r>
          </w:p>
        </w:tc>
        <w:tc>
          <w:tcPr>
            <w:tcW w:w="474" w:type="dxa"/>
            <w:textDirection w:val="btLr"/>
            <w:vAlign w:val="center"/>
          </w:tcPr>
          <w:p w14:paraId="0E197AAC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 w:cs="Sylfaen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փետրվար</w:t>
            </w:r>
          </w:p>
        </w:tc>
        <w:tc>
          <w:tcPr>
            <w:tcW w:w="474" w:type="dxa"/>
            <w:textDirection w:val="btLr"/>
            <w:vAlign w:val="center"/>
          </w:tcPr>
          <w:p w14:paraId="0283C286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մարտ</w:t>
            </w:r>
          </w:p>
        </w:tc>
        <w:tc>
          <w:tcPr>
            <w:tcW w:w="474" w:type="dxa"/>
            <w:textDirection w:val="btLr"/>
            <w:vAlign w:val="center"/>
          </w:tcPr>
          <w:p w14:paraId="13CA3E56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 w:cs="Sylfaen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ապրիլ</w:t>
            </w:r>
          </w:p>
        </w:tc>
        <w:tc>
          <w:tcPr>
            <w:tcW w:w="474" w:type="dxa"/>
            <w:textDirection w:val="btLr"/>
            <w:vAlign w:val="center"/>
          </w:tcPr>
          <w:p w14:paraId="50C630CD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մայիս</w:t>
            </w:r>
          </w:p>
        </w:tc>
        <w:tc>
          <w:tcPr>
            <w:tcW w:w="474" w:type="dxa"/>
            <w:textDirection w:val="btLr"/>
            <w:vAlign w:val="center"/>
          </w:tcPr>
          <w:p w14:paraId="5E4B04DC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հունիս</w:t>
            </w:r>
          </w:p>
        </w:tc>
        <w:tc>
          <w:tcPr>
            <w:tcW w:w="474" w:type="dxa"/>
            <w:textDirection w:val="btLr"/>
            <w:vAlign w:val="center"/>
          </w:tcPr>
          <w:p w14:paraId="7F064455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հուլիս</w:t>
            </w:r>
            <w:r w:rsidRPr="0027235A">
              <w:rPr>
                <w:rFonts w:ascii="GHEA Grapalat" w:hAnsi="GHEA Grapalat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474" w:type="dxa"/>
            <w:textDirection w:val="btLr"/>
            <w:vAlign w:val="center"/>
          </w:tcPr>
          <w:p w14:paraId="2E787DF8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օգոստոս</w:t>
            </w:r>
          </w:p>
        </w:tc>
        <w:tc>
          <w:tcPr>
            <w:tcW w:w="474" w:type="dxa"/>
            <w:textDirection w:val="btLr"/>
            <w:vAlign w:val="center"/>
          </w:tcPr>
          <w:p w14:paraId="5F856E21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սեպտեմբեր</w:t>
            </w:r>
            <w:r w:rsidRPr="0027235A">
              <w:rPr>
                <w:rFonts w:ascii="GHEA Grapalat" w:hAnsi="GHEA Grapalat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544" w:type="dxa"/>
            <w:textDirection w:val="btLr"/>
            <w:vAlign w:val="center"/>
          </w:tcPr>
          <w:p w14:paraId="1CDEDC6E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հոկտեմբեր</w:t>
            </w:r>
          </w:p>
        </w:tc>
        <w:tc>
          <w:tcPr>
            <w:tcW w:w="544" w:type="dxa"/>
            <w:textDirection w:val="btLr"/>
            <w:vAlign w:val="center"/>
          </w:tcPr>
          <w:p w14:paraId="2CBB25C7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/>
                <w:sz w:val="18"/>
              </w:rPr>
              <w:t xml:space="preserve"> </w:t>
            </w: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նոյեմբեր</w:t>
            </w:r>
          </w:p>
        </w:tc>
        <w:tc>
          <w:tcPr>
            <w:tcW w:w="544" w:type="dxa"/>
            <w:textDirection w:val="btLr"/>
            <w:vAlign w:val="center"/>
          </w:tcPr>
          <w:p w14:paraId="22A51784" w14:textId="77777777" w:rsidR="00071D1C" w:rsidRPr="0027235A" w:rsidRDefault="00071D1C" w:rsidP="00EF366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դեկտեմբեր</w:t>
            </w:r>
          </w:p>
        </w:tc>
        <w:tc>
          <w:tcPr>
            <w:tcW w:w="1963" w:type="dxa"/>
            <w:vAlign w:val="center"/>
          </w:tcPr>
          <w:p w14:paraId="3283DCB9" w14:textId="77777777" w:rsidR="00071D1C" w:rsidRPr="0027235A" w:rsidRDefault="00071D1C" w:rsidP="00EF3662">
            <w:pPr>
              <w:ind w:right="-1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7235A">
              <w:rPr>
                <w:rFonts w:ascii="GHEA Grapalat" w:hAnsi="GHEA Grapalat" w:cs="Sylfaen"/>
                <w:sz w:val="18"/>
                <w:szCs w:val="22"/>
                <w:lang w:val="pt-BR"/>
              </w:rPr>
              <w:t>Ընդամենը</w:t>
            </w:r>
          </w:p>
          <w:p w14:paraId="07B780C6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</w:p>
        </w:tc>
      </w:tr>
      <w:tr w:rsidR="002D1BE1" w:rsidRPr="0027235A" w14:paraId="03032651" w14:textId="77777777" w:rsidTr="00CF1833">
        <w:trPr>
          <w:trHeight w:val="1538"/>
        </w:trPr>
        <w:tc>
          <w:tcPr>
            <w:tcW w:w="1980" w:type="dxa"/>
          </w:tcPr>
          <w:p w14:paraId="4BFAACC8" w14:textId="6A2F6ED5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2700" w:type="dxa"/>
            <w:vAlign w:val="center"/>
          </w:tcPr>
          <w:p w14:paraId="6AC34B7F" w14:textId="38229E5C" w:rsidR="002D1BE1" w:rsidRPr="00122206" w:rsidRDefault="002D1BE1" w:rsidP="002D1BE1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BF1CF4">
              <w:rPr>
                <w:rFonts w:ascii="GHEA Grapalat" w:hAnsi="GHEA Grapalat"/>
                <w:sz w:val="18"/>
                <w:szCs w:val="18"/>
              </w:rPr>
              <w:t>30197323</w:t>
            </w:r>
            <w:r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2520" w:type="dxa"/>
            <w:vAlign w:val="center"/>
          </w:tcPr>
          <w:p w14:paraId="6AFE0A31" w14:textId="46B82679" w:rsidR="002D1BE1" w:rsidRPr="001252F7" w:rsidRDefault="002D1BE1" w:rsidP="002D1BE1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s-ES"/>
              </w:rPr>
            </w:pPr>
            <w:r w:rsidRPr="005C5837">
              <w:rPr>
                <w:rFonts w:ascii="GHEA Grapalat" w:hAnsi="GHEA Grapalat" w:cs="Calibri"/>
                <w:bCs/>
                <w:sz w:val="20"/>
                <w:szCs w:val="20"/>
              </w:rPr>
              <w:t>Կարիչ</w:t>
            </w:r>
            <w:r w:rsidRPr="001252F7">
              <w:rPr>
                <w:rFonts w:ascii="GHEA Grapalat" w:hAnsi="GHEA Grapalat" w:cs="Calibri"/>
                <w:bCs/>
                <w:sz w:val="20"/>
                <w:szCs w:val="20"/>
                <w:lang w:val="es-ES"/>
              </w:rPr>
              <w:t>, 50</w:t>
            </w:r>
            <w:r w:rsidR="001252F7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-ից ավել</w:t>
            </w:r>
            <w:r w:rsidRPr="001252F7">
              <w:rPr>
                <w:rFonts w:ascii="GHEA Grapalat" w:hAnsi="GHEA Grapalat" w:cs="Calibri"/>
                <w:bCs/>
                <w:sz w:val="20"/>
                <w:szCs w:val="20"/>
                <w:lang w:val="es-ES"/>
              </w:rPr>
              <w:t xml:space="preserve"> </w:t>
            </w:r>
            <w:r w:rsidRPr="005C5837">
              <w:rPr>
                <w:rFonts w:ascii="GHEA Grapalat" w:hAnsi="GHEA Grapalat" w:cs="Calibri"/>
                <w:bCs/>
                <w:sz w:val="20"/>
                <w:szCs w:val="20"/>
              </w:rPr>
              <w:t>թերթի</w:t>
            </w:r>
            <w:r w:rsidRPr="001252F7">
              <w:rPr>
                <w:rFonts w:ascii="GHEA Grapalat" w:hAnsi="GHEA Grapalat" w:cs="Calibri"/>
                <w:bCs/>
                <w:sz w:val="20"/>
                <w:szCs w:val="20"/>
                <w:lang w:val="es-ES"/>
              </w:rPr>
              <w:t xml:space="preserve"> </w:t>
            </w:r>
            <w:r w:rsidRPr="005C5837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</w:p>
          <w:p w14:paraId="613434FB" w14:textId="232203F1" w:rsidR="002D1BE1" w:rsidRPr="00122206" w:rsidRDefault="002D1BE1" w:rsidP="002D1BE1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</w:p>
        </w:tc>
        <w:tc>
          <w:tcPr>
            <w:tcW w:w="474" w:type="dxa"/>
          </w:tcPr>
          <w:p w14:paraId="2AE165F7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1173F9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C9AD69F" w14:textId="1529F1A7" w:rsidR="002D1BE1" w:rsidRPr="0027235A" w:rsidRDefault="00CF1833" w:rsidP="00CF1833">
            <w:pPr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="002D1BE1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B287052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69DC79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3BC9FA" w14:textId="50B0D62E" w:rsidR="002D1BE1" w:rsidRPr="0027235A" w:rsidRDefault="00CF1833" w:rsidP="00CF1833">
            <w:pPr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="002D1BE1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9C04241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BA8790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EF71E2" w14:textId="30A87149" w:rsidR="002D1BE1" w:rsidRPr="0027235A" w:rsidRDefault="00CF1833" w:rsidP="00CF183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="002D1BE1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9F0CB62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B75819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BBADB1" w14:textId="21DF4824" w:rsidR="002D1BE1" w:rsidRPr="0027235A" w:rsidRDefault="00CF1833" w:rsidP="00CF183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="002D1BE1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C034DBF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CA6855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117DD1" w14:textId="60C403E8" w:rsidR="002D1BE1" w:rsidRPr="0027235A" w:rsidRDefault="00CF1833" w:rsidP="00CF183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="002D1BE1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71474D9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D36BF8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E1D958" w14:textId="6A543D0E" w:rsidR="002D1BE1" w:rsidRPr="0027235A" w:rsidRDefault="00CF1833" w:rsidP="00CF183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="002D1BE1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E5BCD0D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D63B86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B64850" w14:textId="63D2A37F" w:rsidR="002D1BE1" w:rsidRPr="0027235A" w:rsidRDefault="00CF1833" w:rsidP="00CF183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="002D1BE1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F010D96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731C3F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0F4DF7" w14:textId="1DC425EA" w:rsidR="002D1BE1" w:rsidRPr="0027235A" w:rsidRDefault="00CF1833" w:rsidP="00CF183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="002D1BE1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B2ED599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C51265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5F6EEE" w14:textId="10C06786" w:rsidR="002D1BE1" w:rsidRPr="0027235A" w:rsidRDefault="00CF1833" w:rsidP="00CF183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="002D1BE1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D2F69D1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FB4A19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566C62" w14:textId="05ED867F" w:rsidR="002D1BE1" w:rsidRPr="0027235A" w:rsidRDefault="00CF1833" w:rsidP="00CF183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="002D1BE1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388DA80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330D63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953AE0" w14:textId="418F734D" w:rsidR="002D1BE1" w:rsidRPr="0027235A" w:rsidRDefault="00CF1833" w:rsidP="00CF183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="002D1BE1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90067C9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9A5DA3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072B54" w14:textId="5B3A8691" w:rsidR="002D1BE1" w:rsidRPr="0027235A" w:rsidRDefault="00CF1833" w:rsidP="00CF1833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="002D1BE1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6E160BAE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CB0E11" w14:textId="77777777" w:rsidR="002D1BE1" w:rsidRPr="0027235A" w:rsidRDefault="002D1BE1" w:rsidP="002D1BE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E785C2" w14:textId="099AF3A4" w:rsidR="002D1BE1" w:rsidRPr="0027235A" w:rsidRDefault="00CF1833" w:rsidP="00CF1833">
            <w:pPr>
              <w:jc w:val="center"/>
              <w:rPr>
                <w:rFonts w:ascii="GHEA Grapalat" w:hAnsi="GHEA Grapalat"/>
                <w:b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="002D1BE1"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0F729F70" w14:textId="77777777" w:rsidTr="00CF1833">
        <w:trPr>
          <w:trHeight w:val="1538"/>
        </w:trPr>
        <w:tc>
          <w:tcPr>
            <w:tcW w:w="1980" w:type="dxa"/>
          </w:tcPr>
          <w:p w14:paraId="6A7BDE76" w14:textId="38BBDEE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2700" w:type="dxa"/>
            <w:vAlign w:val="center"/>
          </w:tcPr>
          <w:p w14:paraId="2D124BEE" w14:textId="2ED9EB3E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9F251F">
              <w:rPr>
                <w:rFonts w:ascii="GHEA Grapalat" w:hAnsi="GHEA Grapalat"/>
                <w:sz w:val="18"/>
                <w:szCs w:val="18"/>
              </w:rPr>
              <w:t>30197232</w:t>
            </w:r>
            <w:r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2520" w:type="dxa"/>
            <w:vAlign w:val="center"/>
          </w:tcPr>
          <w:p w14:paraId="31F7B4FD" w14:textId="3C21D7F1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Calibri" w:hAnsi="Calibri" w:cs="Calibri"/>
                <w:color w:val="000000"/>
              </w:rPr>
              <w:t>թղթապանակ,     արագակար թղթյա</w:t>
            </w:r>
          </w:p>
        </w:tc>
        <w:tc>
          <w:tcPr>
            <w:tcW w:w="474" w:type="dxa"/>
          </w:tcPr>
          <w:p w14:paraId="5BDFDE1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590AB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E72B59" w14:textId="10FD55A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E66FDB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20ED0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76BC36" w14:textId="6A32670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325799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B710F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1F5D5F" w14:textId="0D11BB0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D38AE6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888F1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4E0C28" w14:textId="2BE6837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724E78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D2F04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35441B" w14:textId="60596DA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479A0D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1C277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82971A" w14:textId="082274B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F7968F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BBAB9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EB8B5F" w14:textId="3DB3532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B17630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3EB1E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4EADED" w14:textId="2F3C955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085B2A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2441C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7344F3" w14:textId="7DFC729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360D02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1F594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28EED4" w14:textId="21B0568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4E8C8D2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0F18F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5EF89B" w14:textId="3B3E47E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92A45B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C2A63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7437FC" w14:textId="7770B47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3488D47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4B724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94AB0C" w14:textId="696B1B1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35538F50" w14:textId="77777777" w:rsidTr="00CF1833">
        <w:trPr>
          <w:trHeight w:val="1538"/>
        </w:trPr>
        <w:tc>
          <w:tcPr>
            <w:tcW w:w="1980" w:type="dxa"/>
          </w:tcPr>
          <w:p w14:paraId="47AA303D" w14:textId="1A62677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3</w:t>
            </w:r>
          </w:p>
        </w:tc>
        <w:tc>
          <w:tcPr>
            <w:tcW w:w="2700" w:type="dxa"/>
            <w:vAlign w:val="center"/>
          </w:tcPr>
          <w:p w14:paraId="67096F32" w14:textId="7966019A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9F251F">
              <w:rPr>
                <w:rStyle w:val="ng-binding"/>
                <w:rFonts w:ascii="Helvetica" w:hAnsi="Helvetica"/>
                <w:color w:val="403931"/>
                <w:sz w:val="21"/>
                <w:szCs w:val="21"/>
                <w:shd w:val="clear" w:color="auto" w:fill="F5F5F5"/>
              </w:rPr>
              <w:t>30192121</w:t>
            </w:r>
            <w:r>
              <w:rPr>
                <w:rStyle w:val="ng-binding"/>
                <w:rFonts w:ascii="Helvetica" w:hAnsi="Helvetica"/>
                <w:color w:val="40393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2520" w:type="dxa"/>
            <w:vAlign w:val="center"/>
          </w:tcPr>
          <w:p w14:paraId="6FFBC59A" w14:textId="318C2A08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/>
                <w:sz w:val="16"/>
                <w:szCs w:val="16"/>
              </w:rPr>
              <w:t>գրիչ գնդիկավոր</w:t>
            </w:r>
          </w:p>
        </w:tc>
        <w:tc>
          <w:tcPr>
            <w:tcW w:w="474" w:type="dxa"/>
          </w:tcPr>
          <w:p w14:paraId="0012A84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CD49A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D88920" w14:textId="6C8FAAE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B18695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8CEAB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1164EC" w14:textId="43165C3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7DBE0A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473FC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597279" w14:textId="2D66F44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EB770F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75890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896365" w14:textId="0E15939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339F31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2F4F7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FB718EC" w14:textId="5F082BD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A1B5E2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F8632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43D98B" w14:textId="5200863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7FDCC2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8EBAA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FD9219" w14:textId="249A9C1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9359BD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8A963D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DA9271" w14:textId="356756E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C2570A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60168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30A5DC" w14:textId="584E158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F6318E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BEA5F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57B439" w14:textId="17F1C4F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DEA958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763A8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A9DD9A" w14:textId="71AF02A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9C0C0E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B476F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A73030" w14:textId="3044CBE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2E2AC8A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6141A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F09A12" w14:textId="4020955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3A8111DA" w14:textId="77777777" w:rsidTr="00CF1833">
        <w:trPr>
          <w:trHeight w:val="1538"/>
        </w:trPr>
        <w:tc>
          <w:tcPr>
            <w:tcW w:w="1980" w:type="dxa"/>
          </w:tcPr>
          <w:p w14:paraId="1AF735D7" w14:textId="4C27C7C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lastRenderedPageBreak/>
              <w:t>4</w:t>
            </w:r>
          </w:p>
        </w:tc>
        <w:tc>
          <w:tcPr>
            <w:tcW w:w="2700" w:type="dxa"/>
            <w:vAlign w:val="center"/>
          </w:tcPr>
          <w:p w14:paraId="18D937AC" w14:textId="693549DF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CD2737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30192128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2520" w:type="dxa"/>
            <w:vAlign w:val="center"/>
          </w:tcPr>
          <w:p w14:paraId="60398EA9" w14:textId="477280F2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գրիչ գելային</w:t>
            </w:r>
          </w:p>
        </w:tc>
        <w:tc>
          <w:tcPr>
            <w:tcW w:w="474" w:type="dxa"/>
          </w:tcPr>
          <w:p w14:paraId="38EFFBB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9941C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22C6AF" w14:textId="377E1B8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4E88F8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D7F2B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2CE086" w14:textId="6F86E5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80CCE9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5D228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AE29F3" w14:textId="0601B7E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28D3D3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7150C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8C5519" w14:textId="4933A85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406C60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E83DE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A989CF" w14:textId="129ACF3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B200F0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ECA84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1888FC" w14:textId="2CFF880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AB5EB2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0BE96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4C33FE" w14:textId="2405D5E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D3CEA3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F2A0F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736846" w14:textId="1B16F5A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0F4BA3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99629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740677" w14:textId="0268300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60730B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CE5242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28F68C" w14:textId="0DA93BD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5AE247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B9789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87213D" w14:textId="5A541BC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FBAB16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834919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130CD5" w14:textId="33C2FBA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08824E5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035FB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E021E5" w14:textId="3E7B53E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23E65370" w14:textId="77777777" w:rsidTr="00CF1833">
        <w:trPr>
          <w:trHeight w:val="1538"/>
        </w:trPr>
        <w:tc>
          <w:tcPr>
            <w:tcW w:w="1980" w:type="dxa"/>
          </w:tcPr>
          <w:p w14:paraId="1FBB3B7A" w14:textId="2D28C43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5</w:t>
            </w:r>
          </w:p>
        </w:tc>
        <w:tc>
          <w:tcPr>
            <w:tcW w:w="2700" w:type="dxa"/>
            <w:vAlign w:val="center"/>
          </w:tcPr>
          <w:p w14:paraId="6CE5786E" w14:textId="0EC9A027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AF317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30192160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2520" w:type="dxa"/>
            <w:vAlign w:val="center"/>
          </w:tcPr>
          <w:p w14:paraId="3A4A0E3F" w14:textId="0C6522EA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շտրիխներ</w:t>
            </w:r>
          </w:p>
        </w:tc>
        <w:tc>
          <w:tcPr>
            <w:tcW w:w="474" w:type="dxa"/>
          </w:tcPr>
          <w:p w14:paraId="15D2FD9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574C7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114B25" w14:textId="621D5D6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5121F3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4484A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7CB67E" w14:textId="76A0F3C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0E3F9D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F4DA5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71B066" w14:textId="306913A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09FA00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CA31F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8934D7" w14:textId="65EB7DE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9CABCA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B4E79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BCD247" w14:textId="0425E5F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3F7F47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69A33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DBD426" w14:textId="21A73AB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E599F0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37DF5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666DEE" w14:textId="6D80AF4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695318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992B0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93F8D0" w14:textId="7315A85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B90C65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15C9B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BD03A0" w14:textId="5AE8C16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37D1DF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F283C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40F693" w14:textId="5FB5A82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B0DF6A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BD37F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40635B" w14:textId="3318046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034F72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FA483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3080F0" w14:textId="0EB156E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1F83191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66092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CF39BA" w14:textId="7C7A04C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320125F2" w14:textId="77777777" w:rsidTr="00CF1833">
        <w:trPr>
          <w:trHeight w:val="1538"/>
        </w:trPr>
        <w:tc>
          <w:tcPr>
            <w:tcW w:w="1980" w:type="dxa"/>
          </w:tcPr>
          <w:p w14:paraId="156E642F" w14:textId="0FFC231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6</w:t>
            </w:r>
          </w:p>
        </w:tc>
        <w:tc>
          <w:tcPr>
            <w:tcW w:w="2700" w:type="dxa"/>
            <w:vAlign w:val="center"/>
          </w:tcPr>
          <w:p w14:paraId="47061625" w14:textId="1EF91EDC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D45E5D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30192710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2520" w:type="dxa"/>
            <w:vAlign w:val="center"/>
          </w:tcPr>
          <w:p w14:paraId="4F8C76B0" w14:textId="64D319AF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սոսնձամատիտ, գրասենյակային</w:t>
            </w:r>
          </w:p>
        </w:tc>
        <w:tc>
          <w:tcPr>
            <w:tcW w:w="474" w:type="dxa"/>
          </w:tcPr>
          <w:p w14:paraId="340E137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0E03C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B21155" w14:textId="03B344E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FEFE2C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DCB59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4FCA15" w14:textId="7E2FBAB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001F26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BC5DA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089087" w14:textId="76610D5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F6F99F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71F45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9D3921" w14:textId="19B696A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5F5A2C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73052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A54F4D" w14:textId="1698DCD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48171F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FD78E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E00C2B" w14:textId="7B14245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998E63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C4220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3FCD99" w14:textId="4459FE7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34B740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AF5B1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BF49B6" w14:textId="6245F7F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3FAA8B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2786B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7BB0DF" w14:textId="2168F01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F2FBBE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47BA7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3D281D" w14:textId="1BCA7B7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C708B3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9A23C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38B6DB" w14:textId="485AB4B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DD08B1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75633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CBAC9F" w14:textId="566C686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5144CED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C0B21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AA5163" w14:textId="167D63A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1DCFEEC0" w14:textId="77777777" w:rsidTr="00CF1833">
        <w:trPr>
          <w:trHeight w:val="1538"/>
        </w:trPr>
        <w:tc>
          <w:tcPr>
            <w:tcW w:w="1980" w:type="dxa"/>
          </w:tcPr>
          <w:p w14:paraId="7B4FE517" w14:textId="56D9CF5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7</w:t>
            </w:r>
          </w:p>
        </w:tc>
        <w:tc>
          <w:tcPr>
            <w:tcW w:w="2700" w:type="dxa"/>
            <w:vAlign w:val="center"/>
          </w:tcPr>
          <w:p w14:paraId="43148A4F" w14:textId="118D450A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D45E5D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30192720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2520" w:type="dxa"/>
            <w:vAlign w:val="center"/>
          </w:tcPr>
          <w:p w14:paraId="060AC25C" w14:textId="1AA78C56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գծանշիչ</w:t>
            </w:r>
          </w:p>
        </w:tc>
        <w:tc>
          <w:tcPr>
            <w:tcW w:w="474" w:type="dxa"/>
          </w:tcPr>
          <w:p w14:paraId="137654C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9FAE2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CEE5BD" w14:textId="31E9408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750B15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AF531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5064D7" w14:textId="5A14151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7D7C6D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F491C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397C80" w14:textId="20887CE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075F5E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67C55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69FFA8" w14:textId="400A380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F61A06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52784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81C2F8" w14:textId="39DD7A9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7C04DC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7538E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21965D" w14:textId="6714677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690C34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A01D2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922169" w14:textId="6B8C7C3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E615C8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27BB8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1898C1" w14:textId="7752EA8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4529EC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A22F2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A8F542" w14:textId="58F6E1F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DE564B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4565E4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D5DA51" w14:textId="506ADB6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313653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1EDFF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251A23" w14:textId="5D8329F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DDE065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A6B52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6879D9" w14:textId="0B80D98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535E0DB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4209E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173819" w14:textId="3283325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1A5BE00A" w14:textId="77777777" w:rsidTr="00CF1833">
        <w:trPr>
          <w:trHeight w:val="1538"/>
        </w:trPr>
        <w:tc>
          <w:tcPr>
            <w:tcW w:w="1980" w:type="dxa"/>
          </w:tcPr>
          <w:p w14:paraId="5861D19F" w14:textId="7CF31A3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8</w:t>
            </w:r>
          </w:p>
        </w:tc>
        <w:tc>
          <w:tcPr>
            <w:tcW w:w="2700" w:type="dxa"/>
            <w:vAlign w:val="center"/>
          </w:tcPr>
          <w:p w14:paraId="3BB3AE3C" w14:textId="28BF8334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9772E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30197231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2520" w:type="dxa"/>
            <w:vAlign w:val="center"/>
          </w:tcPr>
          <w:p w14:paraId="772FF5BB" w14:textId="1FA2774A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թղթապանակ, պոլիմերային թաղանթ, ֆայլ</w:t>
            </w:r>
          </w:p>
        </w:tc>
        <w:tc>
          <w:tcPr>
            <w:tcW w:w="474" w:type="dxa"/>
          </w:tcPr>
          <w:p w14:paraId="0022F9A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D009A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F30125" w14:textId="401030C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FAD511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0D756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7FA5CE" w14:textId="7A5E3FF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324E70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BECD4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08C6F8" w14:textId="77D70F2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69372D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AA53A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C610F4" w14:textId="2E58704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F048EF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ED567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853A07" w14:textId="781C2BE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2C6FED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2BDBA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101321" w14:textId="78970D3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13FC7D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E353D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BACB1B" w14:textId="6A13F77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7E8687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FB971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0E96DD" w14:textId="03E0E1C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EF330E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A7287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BE5DC6" w14:textId="21C8395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95E7CB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E3C50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204553" w14:textId="250ABF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5E78DA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31839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107D89" w14:textId="499184A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CBC656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8B068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ACB854" w14:textId="7A86F28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2DF77A2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17350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2833E6" w14:textId="375AA3E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26BA1DDE" w14:textId="77777777" w:rsidTr="00CF1833">
        <w:trPr>
          <w:trHeight w:val="1538"/>
        </w:trPr>
        <w:tc>
          <w:tcPr>
            <w:tcW w:w="1980" w:type="dxa"/>
          </w:tcPr>
          <w:p w14:paraId="27C311FA" w14:textId="1542586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9</w:t>
            </w:r>
          </w:p>
        </w:tc>
        <w:tc>
          <w:tcPr>
            <w:tcW w:w="2700" w:type="dxa"/>
            <w:vAlign w:val="center"/>
          </w:tcPr>
          <w:p w14:paraId="01957725" w14:textId="36C725CE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9772E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2520" w:type="dxa"/>
            <w:vAlign w:val="center"/>
          </w:tcPr>
          <w:p w14:paraId="5E087951" w14:textId="17C9C8C5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թղթապանակ</w:t>
            </w:r>
          </w:p>
        </w:tc>
        <w:tc>
          <w:tcPr>
            <w:tcW w:w="474" w:type="dxa"/>
          </w:tcPr>
          <w:p w14:paraId="13F2491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EB418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22FF15" w14:textId="6C3D1AF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242018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414CB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7A081BA" w14:textId="0928FCF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51E0A5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7F3F6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9D7FC8" w14:textId="68AF910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E2BD91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34EEA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3BF2E0" w14:textId="30B42A3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7B9FD9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41544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E13F55" w14:textId="664C09C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85B7FA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3D2E8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647966A" w14:textId="4B2E59A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05DB18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705FA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6247FC" w14:textId="3311B0A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02C4EE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DCE92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C70628A" w14:textId="4BE8B40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186AF4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FE159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8139B9" w14:textId="3C9059C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430B977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BFC2D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905623" w14:textId="0DA1CA6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6DDAC4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27CB9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452DB8" w14:textId="6EB9E32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40C28F8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091DE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F7BDBD" w14:textId="0FCD54C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546D25A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497AF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36E9F5" w14:textId="70000C2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5C61064F" w14:textId="77777777" w:rsidTr="00CF1833">
        <w:trPr>
          <w:trHeight w:val="1538"/>
        </w:trPr>
        <w:tc>
          <w:tcPr>
            <w:tcW w:w="1980" w:type="dxa"/>
          </w:tcPr>
          <w:p w14:paraId="5017061F" w14:textId="730A315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lastRenderedPageBreak/>
              <w:t>10</w:t>
            </w:r>
          </w:p>
        </w:tc>
        <w:tc>
          <w:tcPr>
            <w:tcW w:w="2700" w:type="dxa"/>
            <w:vAlign w:val="center"/>
          </w:tcPr>
          <w:p w14:paraId="1E52A9CE" w14:textId="1B83F996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9772E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30197234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2520" w:type="dxa"/>
            <w:vAlign w:val="center"/>
          </w:tcPr>
          <w:p w14:paraId="644915CE" w14:textId="0082511D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թղթապանակ, կոշտ կազմով</w:t>
            </w:r>
          </w:p>
        </w:tc>
        <w:tc>
          <w:tcPr>
            <w:tcW w:w="474" w:type="dxa"/>
          </w:tcPr>
          <w:p w14:paraId="3EE82E8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4CC32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D67519" w14:textId="57E6D90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12FB80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B3602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57242F" w14:textId="127B69F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A30646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89D48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1412B1" w14:textId="7BAA656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E67484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4BD24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1DCE30" w14:textId="16CE165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4A93BC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66721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7C08FD" w14:textId="2433DCC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0EC499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CF06E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71AE00" w14:textId="6849CEB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B0BE8A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E86FE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2CF28A" w14:textId="6A1913A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7490C6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6E11D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618F57" w14:textId="41AECB4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1C4FBB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CF8CD4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C4FC6E" w14:textId="4FE71E8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2FA7DF6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32140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150385" w14:textId="5A3872A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98F50D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1C27D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34CD06" w14:textId="1531024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CAC307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CD2D9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AA3280" w14:textId="3E59B45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4C68E2F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D6F47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6031BD" w14:textId="476D6CE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6CBC80CB" w14:textId="77777777" w:rsidTr="00CF1833">
        <w:trPr>
          <w:trHeight w:val="1538"/>
        </w:trPr>
        <w:tc>
          <w:tcPr>
            <w:tcW w:w="1980" w:type="dxa"/>
          </w:tcPr>
          <w:p w14:paraId="069F494D" w14:textId="0EB8BD8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11</w:t>
            </w:r>
          </w:p>
        </w:tc>
        <w:tc>
          <w:tcPr>
            <w:tcW w:w="2700" w:type="dxa"/>
            <w:vAlign w:val="center"/>
          </w:tcPr>
          <w:p w14:paraId="27CBCBE4" w14:textId="226E7DA9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30197622/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</w:tc>
        <w:tc>
          <w:tcPr>
            <w:tcW w:w="2520" w:type="dxa"/>
            <w:vAlign w:val="center"/>
          </w:tcPr>
          <w:p w14:paraId="5059B727" w14:textId="7B3377F3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թուղթ, A4 ֆորմատի</w:t>
            </w:r>
          </w:p>
        </w:tc>
        <w:tc>
          <w:tcPr>
            <w:tcW w:w="474" w:type="dxa"/>
          </w:tcPr>
          <w:p w14:paraId="1251C44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E400E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D43E65" w14:textId="77039CB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84FBA5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AD763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6A5966" w14:textId="6A9D4CE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9D83DB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C4245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F45414" w14:textId="3AB2101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3BB90E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B2189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4A5BAE" w14:textId="74659D8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4AC386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FC655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AC08F0" w14:textId="06C79A1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D090F6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A1502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4DFBA27" w14:textId="5A8D425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83CE92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C9412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F53146" w14:textId="7AD45F2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0B0038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835D7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7032BC" w14:textId="59A5131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70D886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36529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5703C8" w14:textId="380C85F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EA091C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06088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38CCF2" w14:textId="0F82704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0CCD3C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E69E2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1B5015" w14:textId="364E95B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5E9D4D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9761C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DC0C3E" w14:textId="088EB3B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0868C68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94F8B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CEA5D4" w14:textId="0C157B5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27F60ED4" w14:textId="77777777" w:rsidTr="00CF1833">
        <w:trPr>
          <w:trHeight w:val="1538"/>
        </w:trPr>
        <w:tc>
          <w:tcPr>
            <w:tcW w:w="1980" w:type="dxa"/>
          </w:tcPr>
          <w:p w14:paraId="53DCB151" w14:textId="660DF17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12</w:t>
            </w:r>
          </w:p>
        </w:tc>
        <w:tc>
          <w:tcPr>
            <w:tcW w:w="2700" w:type="dxa"/>
            <w:vAlign w:val="center"/>
          </w:tcPr>
          <w:p w14:paraId="008D9962" w14:textId="77777777" w:rsidR="00CF1833" w:rsidRPr="000D6D28" w:rsidRDefault="00CF1833" w:rsidP="00CF1833">
            <w:pPr>
              <w:rPr>
                <w:color w:val="000000" w:themeColor="text1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30199430/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548B4791" w14:textId="1BC672E7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</w:p>
        </w:tc>
        <w:tc>
          <w:tcPr>
            <w:tcW w:w="2520" w:type="dxa"/>
            <w:vAlign w:val="center"/>
          </w:tcPr>
          <w:p w14:paraId="7E456907" w14:textId="2491EC0B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թուղթ նշումների, տրցակներով</w:t>
            </w:r>
          </w:p>
        </w:tc>
        <w:tc>
          <w:tcPr>
            <w:tcW w:w="474" w:type="dxa"/>
          </w:tcPr>
          <w:p w14:paraId="09123E7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F22D0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DB2C33" w14:textId="34B60CF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2B94A6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68300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3B87B4" w14:textId="5D084C5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97BB0D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3D053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D1E2CE" w14:textId="34FD331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BC612A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8C5EFE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F6A737" w14:textId="7C92227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2B8547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48E190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79D388" w14:textId="2A62DE5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688C93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9D25D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B4C745" w14:textId="4FC18C8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233F8E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DFF44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4D8B1F" w14:textId="70AB437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A3A659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58594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DECAB2" w14:textId="5164CEB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BFDA15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24195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1315D6" w14:textId="0FEE07F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62BAC0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72EE8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39804B" w14:textId="4836234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437AC7E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54BE7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FB9702" w14:textId="461ACBB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42DF27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BC3D8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DD18CB" w14:textId="3D919D5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4796F60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69235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0D0141" w14:textId="2D7D8E4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3CA6B519" w14:textId="77777777" w:rsidTr="00CF1833">
        <w:trPr>
          <w:trHeight w:val="1538"/>
        </w:trPr>
        <w:tc>
          <w:tcPr>
            <w:tcW w:w="1980" w:type="dxa"/>
          </w:tcPr>
          <w:p w14:paraId="2E06746E" w14:textId="57A5497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13</w:t>
            </w:r>
          </w:p>
        </w:tc>
        <w:tc>
          <w:tcPr>
            <w:tcW w:w="2700" w:type="dxa"/>
            <w:vAlign w:val="center"/>
          </w:tcPr>
          <w:p w14:paraId="0D1936AB" w14:textId="77777777" w:rsidR="00CF1833" w:rsidRPr="000D6D28" w:rsidRDefault="00CF1833" w:rsidP="00CF1833">
            <w:pPr>
              <w:rPr>
                <w:color w:val="000000" w:themeColor="text1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30141200/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48AD5922" w14:textId="63C13B87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</w:p>
        </w:tc>
        <w:tc>
          <w:tcPr>
            <w:tcW w:w="2520" w:type="dxa"/>
            <w:vAlign w:val="center"/>
          </w:tcPr>
          <w:p w14:paraId="3D413788" w14:textId="5980FB71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Հաշվասարք, գրասենյակային</w:t>
            </w:r>
          </w:p>
        </w:tc>
        <w:tc>
          <w:tcPr>
            <w:tcW w:w="474" w:type="dxa"/>
          </w:tcPr>
          <w:p w14:paraId="3938F82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94399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FC2F81" w14:textId="2673599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81D06E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9EE04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B72C33" w14:textId="660ED02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D7CB6B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7BBB4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276D2E" w14:textId="79CBFF8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9ED316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8D834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945096" w14:textId="0EF2177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87411E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E01A8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E439EC" w14:textId="4B672CD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AC5822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1E5F2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8EEBC0" w14:textId="4634CD9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0A8D45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E67CE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F6F680" w14:textId="705249F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B91509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CCB1E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5B467E" w14:textId="07D2B6A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E687A4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26F1E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AC403D" w14:textId="261BAA3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299DD1C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85A31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2956A7" w14:textId="6FCECDD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C17746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D8A55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EE0D1F" w14:textId="544C27C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E207AC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13D34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7A50E8" w14:textId="369E201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5D36F30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15554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7E8450" w14:textId="6D75CF3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5A6CEDFE" w14:textId="77777777" w:rsidTr="00CF1833">
        <w:trPr>
          <w:trHeight w:val="1538"/>
        </w:trPr>
        <w:tc>
          <w:tcPr>
            <w:tcW w:w="1980" w:type="dxa"/>
          </w:tcPr>
          <w:p w14:paraId="2A481C03" w14:textId="6419760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14</w:t>
            </w:r>
          </w:p>
        </w:tc>
        <w:tc>
          <w:tcPr>
            <w:tcW w:w="2700" w:type="dxa"/>
            <w:vAlign w:val="center"/>
          </w:tcPr>
          <w:p w14:paraId="2B677542" w14:textId="443AF8CA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CE3EC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30192100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3B0A3A78" w14:textId="038D7995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717F7E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Ռետին հասարակ</w:t>
            </w:r>
          </w:p>
        </w:tc>
        <w:tc>
          <w:tcPr>
            <w:tcW w:w="474" w:type="dxa"/>
          </w:tcPr>
          <w:p w14:paraId="221F25D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FA656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71F11A" w14:textId="64109C7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0CBE59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33711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3B2E50" w14:textId="5586C27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AEBA78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86367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6C91EC" w14:textId="50E4400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C9040E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16B38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26E2ED" w14:textId="62F3666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362D70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E0456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DC6FEB" w14:textId="23D3E8D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F144AA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7FC0C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BE71B3" w14:textId="481283C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056DE9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A7637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1CA603" w14:textId="43A0713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8E2989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04DFA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198D97" w14:textId="3E04DAB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571C2B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48956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59C527" w14:textId="1398EBA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D3ACD9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EEC10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ED4735" w14:textId="496EE2F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20B679A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66001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D16E29" w14:textId="4B1D647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296FEA5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7CC56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7BCD52" w14:textId="5EAE893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7BF57B6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8B985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80A5FE" w14:textId="6D60734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6C4047C9" w14:textId="77777777" w:rsidTr="00CF1833">
        <w:trPr>
          <w:trHeight w:val="1538"/>
        </w:trPr>
        <w:tc>
          <w:tcPr>
            <w:tcW w:w="1980" w:type="dxa"/>
          </w:tcPr>
          <w:p w14:paraId="02483814" w14:textId="181E495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15</w:t>
            </w:r>
          </w:p>
        </w:tc>
        <w:tc>
          <w:tcPr>
            <w:tcW w:w="2700" w:type="dxa"/>
            <w:vAlign w:val="center"/>
          </w:tcPr>
          <w:p w14:paraId="657DF57C" w14:textId="77777777" w:rsidR="00CF1833" w:rsidRPr="000D6D28" w:rsidRDefault="00CF1833" w:rsidP="00CF1833">
            <w:pPr>
              <w:rPr>
                <w:color w:val="000000" w:themeColor="text1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3019213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279BFCBB" w14:textId="07A01CB2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</w:p>
        </w:tc>
        <w:tc>
          <w:tcPr>
            <w:tcW w:w="2520" w:type="dxa"/>
            <w:vAlign w:val="center"/>
          </w:tcPr>
          <w:p w14:paraId="263B64E2" w14:textId="1BC205F6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Մեխանիկական կամ սրվող մատիտներ</w:t>
            </w:r>
          </w:p>
        </w:tc>
        <w:tc>
          <w:tcPr>
            <w:tcW w:w="474" w:type="dxa"/>
          </w:tcPr>
          <w:p w14:paraId="38F80B6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D9C23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99FF80" w14:textId="22FC650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2FDBA2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DACB7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EBC3B0" w14:textId="26BBC27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499096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0A019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BF303F" w14:textId="40ECDE6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563864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23E8F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AABDA6" w14:textId="4AAD90B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BC5562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C87097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3A5E32" w14:textId="7383A26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B5200A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EFF7A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3C9CA7" w14:textId="07FCE4F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F84FCC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E2DBD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526925" w14:textId="0919077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FD16F4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A805B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9865F1" w14:textId="28EFF30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E9C332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641E1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8B9C8E" w14:textId="60E2280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096A48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31765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01AA6E" w14:textId="3A9628D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894A69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C878E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F43CAB" w14:textId="0AD3F62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4BB613F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2979E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C830FA" w14:textId="0936393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515C966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035FE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0BE441" w14:textId="6482679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3F2054D9" w14:textId="77777777" w:rsidTr="00CF1833">
        <w:trPr>
          <w:trHeight w:val="1538"/>
        </w:trPr>
        <w:tc>
          <w:tcPr>
            <w:tcW w:w="1980" w:type="dxa"/>
          </w:tcPr>
          <w:p w14:paraId="21A2AE64" w14:textId="6D7064D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lastRenderedPageBreak/>
              <w:t>16</w:t>
            </w:r>
          </w:p>
        </w:tc>
        <w:tc>
          <w:tcPr>
            <w:tcW w:w="2700" w:type="dxa"/>
            <w:vAlign w:val="center"/>
          </w:tcPr>
          <w:p w14:paraId="7D6B7F5C" w14:textId="77777777" w:rsidR="00CF1833" w:rsidRPr="000D6D28" w:rsidRDefault="00CF1833" w:rsidP="00CF1833">
            <w:pPr>
              <w:rPr>
                <w:color w:val="000000" w:themeColor="text1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3019213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5</w:t>
            </w: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7908E4D4" w14:textId="6749C401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</w:p>
        </w:tc>
        <w:tc>
          <w:tcPr>
            <w:tcW w:w="2520" w:type="dxa"/>
            <w:vAlign w:val="center"/>
          </w:tcPr>
          <w:p w14:paraId="653F8330" w14:textId="06E7D065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Գրաֆիտե միջուկ, մատիտի համար</w:t>
            </w:r>
          </w:p>
        </w:tc>
        <w:tc>
          <w:tcPr>
            <w:tcW w:w="474" w:type="dxa"/>
          </w:tcPr>
          <w:p w14:paraId="073F461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71AF9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98B11D" w14:textId="2169DA4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F53F6A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29A50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CF75DD" w14:textId="0FADDBC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17A64E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7CB12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E947F9" w14:textId="3DA40AF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B4A098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5D623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7AE722" w14:textId="138E3C8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92AD85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BBAC0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01EEBA" w14:textId="59C3312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E4763A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C6E24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301435" w14:textId="2FE4554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485DE1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A586C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842FC4" w14:textId="4F2F334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25EC3D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8AC06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292502" w14:textId="5E031D7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87BD5C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C50BC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7D770C" w14:textId="7F61E55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0F1809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E0091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4CDF79" w14:textId="6CCA5D9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EA7A92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10F3D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26162D" w14:textId="0268563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5E02ED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711AD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2D816E" w14:textId="12204B5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42757EF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938B0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CB44F0" w14:textId="2749CDE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66F13D58" w14:textId="77777777" w:rsidTr="00CF1833">
        <w:trPr>
          <w:trHeight w:val="1538"/>
        </w:trPr>
        <w:tc>
          <w:tcPr>
            <w:tcW w:w="1980" w:type="dxa"/>
          </w:tcPr>
          <w:p w14:paraId="14DF9758" w14:textId="2AECEBE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17</w:t>
            </w:r>
          </w:p>
        </w:tc>
        <w:tc>
          <w:tcPr>
            <w:tcW w:w="2700" w:type="dxa"/>
            <w:vAlign w:val="center"/>
          </w:tcPr>
          <w:p w14:paraId="60BDB766" w14:textId="063254B6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CE3EC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30192136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6931B93E" w14:textId="1BD3231D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Մատիտ, գրաֆիտե, տեղադրվող միջուկով</w:t>
            </w:r>
          </w:p>
        </w:tc>
        <w:tc>
          <w:tcPr>
            <w:tcW w:w="474" w:type="dxa"/>
          </w:tcPr>
          <w:p w14:paraId="561F864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6FD16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9C5CA9" w14:textId="66C0197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A5AA64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AA082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9B90C5" w14:textId="70086F0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1F7E9A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CC5DF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0D9315" w14:textId="213E084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E41F93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03114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D06B57" w14:textId="14BB415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85DF23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21288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B2B2DC" w14:textId="0E1C9E0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6DCC8A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0B8F0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847BFC" w14:textId="497BEFD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9FDA68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EA3BF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95591F" w14:textId="4F0C6CE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A9120C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A356B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88EDA7" w14:textId="6141D3C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1E674D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1DC37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11EF04" w14:textId="2DE1424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276285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F6E74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0B5400" w14:textId="7014504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4EA6442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91497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A28541" w14:textId="6FBBFDA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AC86C6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F2DCB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DECED3" w14:textId="010B49A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3493818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DCB08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B1680B" w14:textId="426C3D9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1A4E4929" w14:textId="77777777" w:rsidTr="00CF1833">
        <w:trPr>
          <w:trHeight w:val="1538"/>
        </w:trPr>
        <w:tc>
          <w:tcPr>
            <w:tcW w:w="1980" w:type="dxa"/>
          </w:tcPr>
          <w:p w14:paraId="726CD7A0" w14:textId="7FF378D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18</w:t>
            </w:r>
          </w:p>
        </w:tc>
        <w:tc>
          <w:tcPr>
            <w:tcW w:w="2700" w:type="dxa"/>
            <w:vAlign w:val="center"/>
          </w:tcPr>
          <w:p w14:paraId="5498F7CE" w14:textId="0DF6D333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30197112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0B677C38" w14:textId="1433399E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Կարիչի մետաղալարե կապեր, միջին</w:t>
            </w:r>
          </w:p>
        </w:tc>
        <w:tc>
          <w:tcPr>
            <w:tcW w:w="474" w:type="dxa"/>
          </w:tcPr>
          <w:p w14:paraId="6C252C2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1B20B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1536C7" w14:textId="50C2086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95EBD1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89D29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E3403D" w14:textId="6C6172A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480DCC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A199F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245D18" w14:textId="489CD8B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F19D43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EF609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7144228" w14:textId="7659E23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E5270E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C2AFD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3AA33E" w14:textId="56E0244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246829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0D982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954987" w14:textId="4293D9B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554FAA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821964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32AF3D" w14:textId="5B8F6DB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DA4B08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15DA9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797FEA" w14:textId="4B6F32F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8E0260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20655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2D1C28" w14:textId="37DD73C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209A507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0D1E4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9E16F5" w14:textId="214F3CB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8D5B3D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6024A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E36230" w14:textId="486BF33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4838734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AC735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3A9339" w14:textId="4AD1C20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74FBD5F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4B4FB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2EB123" w14:textId="703D551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233768E6" w14:textId="77777777" w:rsidTr="00CF1833">
        <w:trPr>
          <w:trHeight w:val="1538"/>
        </w:trPr>
        <w:tc>
          <w:tcPr>
            <w:tcW w:w="1980" w:type="dxa"/>
          </w:tcPr>
          <w:p w14:paraId="64658068" w14:textId="4C8EA05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19</w:t>
            </w:r>
          </w:p>
        </w:tc>
        <w:tc>
          <w:tcPr>
            <w:tcW w:w="2700" w:type="dxa"/>
            <w:vAlign w:val="center"/>
          </w:tcPr>
          <w:p w14:paraId="24FBF039" w14:textId="0C360E76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30197233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703B7765" w14:textId="67572692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Թղթապանակ, թելով, թղթյա</w:t>
            </w:r>
          </w:p>
        </w:tc>
        <w:tc>
          <w:tcPr>
            <w:tcW w:w="474" w:type="dxa"/>
          </w:tcPr>
          <w:p w14:paraId="4CB8D8E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65F5E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6062D7" w14:textId="64976C8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0D22B0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C9165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BCA366" w14:textId="226AD1F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74F1A0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A5D90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D58355" w14:textId="7582D52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87AF86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99415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1C1059" w14:textId="126D8FD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F25CBD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0AC86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ABF037" w14:textId="30B6AA7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50B75E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B6CF5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2B2534" w14:textId="473C63A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B27472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E0A1E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3F10B5" w14:textId="50B0818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545EB7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68142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70E145" w14:textId="21DA95D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AC4773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1EDA2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7EF507" w14:textId="20A36A6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CECB7E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57C68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8AC2AB" w14:textId="6268DA8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2FD81BA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A981A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5AEBA6" w14:textId="51DFAF0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8517D0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37080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0EE465" w14:textId="1F3AF59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368B4C2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8F478E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5CCD29" w14:textId="75CF643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69AA4FBB" w14:textId="77777777" w:rsidTr="00CF1833">
        <w:trPr>
          <w:trHeight w:val="1538"/>
        </w:trPr>
        <w:tc>
          <w:tcPr>
            <w:tcW w:w="1980" w:type="dxa"/>
          </w:tcPr>
          <w:p w14:paraId="2BD2F825" w14:textId="2DAD6E8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20</w:t>
            </w:r>
          </w:p>
        </w:tc>
        <w:tc>
          <w:tcPr>
            <w:tcW w:w="2700" w:type="dxa"/>
            <w:vAlign w:val="center"/>
          </w:tcPr>
          <w:p w14:paraId="156FA4E7" w14:textId="77777777" w:rsidR="00CF1833" w:rsidRPr="000D6D28" w:rsidRDefault="00CF1833" w:rsidP="00CF1833">
            <w:pPr>
              <w:rPr>
                <w:color w:val="000000" w:themeColor="text1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30199420</w:t>
            </w: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57867A5B" w14:textId="451A3073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</w:p>
        </w:tc>
        <w:tc>
          <w:tcPr>
            <w:tcW w:w="2520" w:type="dxa"/>
            <w:vAlign w:val="center"/>
          </w:tcPr>
          <w:p w14:paraId="5D10E9DF" w14:textId="2232D5A5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Թուղթ նշումների համար, սոսնձվածքով</w:t>
            </w:r>
          </w:p>
        </w:tc>
        <w:tc>
          <w:tcPr>
            <w:tcW w:w="474" w:type="dxa"/>
          </w:tcPr>
          <w:p w14:paraId="37C4510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660EC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E8F0AB" w14:textId="4351C4D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09E031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8E9A9C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F65B619" w14:textId="57230D0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5405A9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DFE64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07BF2A" w14:textId="589173E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FFE6C3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8A6EF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3D7F2F" w14:textId="3FCF022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85C581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ACC6B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44E825" w14:textId="6450628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A5161C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219E7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8AA483" w14:textId="27C8D60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46083F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B33A6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D623F6" w14:textId="17D53B1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2C3751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70618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2E5D32" w14:textId="155B48C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6235EC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F884E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BA3648" w14:textId="1A0FBF7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7786A1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89D8E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C15062" w14:textId="10520D4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C369AB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DA656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358C7A" w14:textId="1671E59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47AFF4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9FBBC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5B0C1A" w14:textId="53F3A69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6A14BDD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C3C24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EBE482" w14:textId="49015AE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30B18772" w14:textId="77777777" w:rsidTr="00CF1833">
        <w:trPr>
          <w:trHeight w:val="1538"/>
        </w:trPr>
        <w:tc>
          <w:tcPr>
            <w:tcW w:w="1980" w:type="dxa"/>
          </w:tcPr>
          <w:p w14:paraId="78D4970C" w14:textId="05C9A8B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21</w:t>
            </w:r>
          </w:p>
        </w:tc>
        <w:tc>
          <w:tcPr>
            <w:tcW w:w="2700" w:type="dxa"/>
            <w:vAlign w:val="center"/>
          </w:tcPr>
          <w:p w14:paraId="0EB3A59E" w14:textId="133ADBE8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30199420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/2</w:t>
            </w:r>
          </w:p>
        </w:tc>
        <w:tc>
          <w:tcPr>
            <w:tcW w:w="2520" w:type="dxa"/>
            <w:vAlign w:val="center"/>
          </w:tcPr>
          <w:p w14:paraId="1CE5546D" w14:textId="7BBD1234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Թուղթ նշումների համար, սոսնձվածքով</w:t>
            </w:r>
          </w:p>
        </w:tc>
        <w:tc>
          <w:tcPr>
            <w:tcW w:w="474" w:type="dxa"/>
          </w:tcPr>
          <w:p w14:paraId="0CB9A63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29BE6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E48BA7" w14:textId="617B5BE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FAF63B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917EC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CE4607" w14:textId="76BA936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40B4F7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F5851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617BDE" w14:textId="15FFA7F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C81534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63E4A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D9E146" w14:textId="1B4837D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88E5B4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50859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A3E404" w14:textId="2421C0A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91F17B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DD384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6F4007" w14:textId="69C48DC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73035E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91854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F80677" w14:textId="0CB41B1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00DB0F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49E89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1CC65D" w14:textId="266CB70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6DC4DB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C9D397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F2D466" w14:textId="16B1A27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4877938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63B40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CB1537" w14:textId="41FD5DE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073DEE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3A7F9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F98F62" w14:textId="473D5E2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B31045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80B42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FE897B" w14:textId="5E8B421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41B58BA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BB3C3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ECF64C" w14:textId="6601ECC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04685E3E" w14:textId="77777777" w:rsidTr="00CF1833">
        <w:trPr>
          <w:trHeight w:val="1538"/>
        </w:trPr>
        <w:tc>
          <w:tcPr>
            <w:tcW w:w="1980" w:type="dxa"/>
          </w:tcPr>
          <w:p w14:paraId="5C9349C7" w14:textId="3E4F22D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lastRenderedPageBreak/>
              <w:t>22</w:t>
            </w:r>
          </w:p>
        </w:tc>
        <w:tc>
          <w:tcPr>
            <w:tcW w:w="2700" w:type="dxa"/>
            <w:vAlign w:val="center"/>
          </w:tcPr>
          <w:p w14:paraId="19824B36" w14:textId="1F704031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30232231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368C0A05" w14:textId="3A04AD39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Համակարգչի կոշտ սկավառակ</w:t>
            </w:r>
          </w:p>
        </w:tc>
        <w:tc>
          <w:tcPr>
            <w:tcW w:w="474" w:type="dxa"/>
          </w:tcPr>
          <w:p w14:paraId="5FEFDD9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15294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692C85" w14:textId="16DE25F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B66F10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39796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DDC7D4" w14:textId="32F23E0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45686A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778D6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47DDDE" w14:textId="23797E9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F3CAC7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B081C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175CED" w14:textId="5F70A75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9B768E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403FE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54AA51" w14:textId="37E086E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0BCAAC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F118D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16C470" w14:textId="2C51F96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801A02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6A590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7ABC74" w14:textId="77E63F5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022731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A66F2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9C77B9" w14:textId="4002382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78CFB8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9AC54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A9B5EC" w14:textId="1A8F476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7502D3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E28E7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B4DDAD" w14:textId="538020A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214A0B2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9A627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A8FF81" w14:textId="2DC0F2E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FB9EC2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A4F4A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5EC08C" w14:textId="654965E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1E14692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130A9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0D75AE" w14:textId="4588E06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368321F3" w14:textId="77777777" w:rsidTr="00CF1833">
        <w:trPr>
          <w:trHeight w:val="1538"/>
        </w:trPr>
        <w:tc>
          <w:tcPr>
            <w:tcW w:w="1980" w:type="dxa"/>
          </w:tcPr>
          <w:p w14:paraId="076B89D1" w14:textId="53F54E7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23</w:t>
            </w:r>
          </w:p>
        </w:tc>
        <w:tc>
          <w:tcPr>
            <w:tcW w:w="2700" w:type="dxa"/>
            <w:vAlign w:val="center"/>
          </w:tcPr>
          <w:p w14:paraId="4392C109" w14:textId="60763C7F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30234650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70045341" w14:textId="7DB57153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ýÉ»ß ÑÇßáÕáõÃÛáõÝ, 32GB</w:t>
            </w:r>
          </w:p>
        </w:tc>
        <w:tc>
          <w:tcPr>
            <w:tcW w:w="474" w:type="dxa"/>
          </w:tcPr>
          <w:p w14:paraId="0A428A2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BA733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FACE69" w14:textId="4CE2497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8F629A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A9419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CD7E44" w14:textId="064607B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99376E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4606E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71D4BD" w14:textId="6E83136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B2217C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F80C4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FB2EEE" w14:textId="77FB125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078C20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B9703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4412E4" w14:textId="1C130C1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A5A4D2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4E9B6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9571AC" w14:textId="43AD584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2F4F87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ECBC9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3699D8" w14:textId="070B615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66D529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054AB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B8BC74" w14:textId="7510E1D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D7EE8B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B18AF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225E79" w14:textId="0E2E113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C44993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B66DF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8F0181" w14:textId="47A512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0BDD19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1E0D8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397885" w14:textId="64FAE4E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8E16E2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4B841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D16B2B" w14:textId="5B18445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7FC5028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FE4C9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093D58" w14:textId="0DCCC6A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7ABEFA71" w14:textId="77777777" w:rsidTr="00CF1833">
        <w:trPr>
          <w:trHeight w:val="1538"/>
        </w:trPr>
        <w:tc>
          <w:tcPr>
            <w:tcW w:w="1980" w:type="dxa"/>
          </w:tcPr>
          <w:p w14:paraId="6AD7ACF0" w14:textId="5715960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24</w:t>
            </w:r>
          </w:p>
        </w:tc>
        <w:tc>
          <w:tcPr>
            <w:tcW w:w="2700" w:type="dxa"/>
            <w:vAlign w:val="center"/>
          </w:tcPr>
          <w:p w14:paraId="6F12514B" w14:textId="34C96C7F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AC00E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39263200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2CC5AFD8" w14:textId="6B9BD6AA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Գրասենյակային</w:t>
            </w:r>
            <w:r w:rsidRPr="009529F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գիրք</w:t>
            </w:r>
            <w:r w:rsidRPr="009529F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, 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մատյան</w:t>
            </w:r>
            <w:r w:rsidRPr="009529F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>, 100-200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էջ</w:t>
            </w:r>
            <w:r w:rsidRPr="009529F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, 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տողանի</w:t>
            </w:r>
            <w:r w:rsidRPr="009529F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, 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սպիտակ</w:t>
            </w:r>
            <w:r w:rsidRPr="009529F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էջերով</w:t>
            </w:r>
          </w:p>
        </w:tc>
        <w:tc>
          <w:tcPr>
            <w:tcW w:w="474" w:type="dxa"/>
          </w:tcPr>
          <w:p w14:paraId="70A9056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41248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F7C637" w14:textId="2122F5E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F333AA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5E8E2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7BF02A" w14:textId="757F8A4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FC81D3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163C0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B96056" w14:textId="3F087E2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6B043A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1F655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B19E5A" w14:textId="267F52A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627186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DF1FE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14DE1A" w14:textId="1ED697A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0406FF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144DA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996B81" w14:textId="6CF3709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9CD16F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F6B90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BE0875" w14:textId="03251D5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E7327F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D190C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574D1E" w14:textId="1CAC6F9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73C071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E880B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363EDB" w14:textId="669F401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2F0CF59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3644B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1631EB" w14:textId="7FF64C4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9C8C15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AD480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8606D2" w14:textId="63B1C55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4434AD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9A22A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C08946" w14:textId="2830E5C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68A808F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6E1FB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5EF3E1" w14:textId="48C46E3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4721DE9D" w14:textId="77777777" w:rsidTr="00CF1833">
        <w:trPr>
          <w:trHeight w:val="1538"/>
        </w:trPr>
        <w:tc>
          <w:tcPr>
            <w:tcW w:w="1980" w:type="dxa"/>
          </w:tcPr>
          <w:p w14:paraId="78C84B2F" w14:textId="43BE996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25</w:t>
            </w:r>
          </w:p>
        </w:tc>
        <w:tc>
          <w:tcPr>
            <w:tcW w:w="2700" w:type="dxa"/>
            <w:vAlign w:val="center"/>
          </w:tcPr>
          <w:p w14:paraId="36F93FDD" w14:textId="54871C89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AC00E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39263310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1313C972" w14:textId="6E3196E8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Օրացույց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՝ սեղանի</w:t>
            </w:r>
          </w:p>
        </w:tc>
        <w:tc>
          <w:tcPr>
            <w:tcW w:w="474" w:type="dxa"/>
          </w:tcPr>
          <w:p w14:paraId="22B9291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6B573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23CAD1" w14:textId="14FDA15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4A29D3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76CA7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289ACD" w14:textId="4141C52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31B3AC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AA438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C79372" w14:textId="1CEE439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662F68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D98DEC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7068B0" w14:textId="6CA75F8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976EDD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8E2E4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6CED78" w14:textId="43928BA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8CBB69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28EC0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DF0402" w14:textId="7EF3268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675A8A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D2F83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A9C4C1" w14:textId="1A8913A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41B9BD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376E7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EDD5B1" w14:textId="5395846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3B5F98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33567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2B95E8" w14:textId="2787D3B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2EF7C69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89839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22BE60" w14:textId="208911D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1CC4B0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66BFA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EE1B3A" w14:textId="11D261F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DA07D0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EA1AD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975C4F" w14:textId="2013752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10DCEF0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CAA28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BD242E" w14:textId="26C9FDB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C01EA4" w14:paraId="577E47F1" w14:textId="77777777" w:rsidTr="00CF1833">
        <w:trPr>
          <w:trHeight w:val="1538"/>
        </w:trPr>
        <w:tc>
          <w:tcPr>
            <w:tcW w:w="1980" w:type="dxa"/>
          </w:tcPr>
          <w:p w14:paraId="3EEFD5E6" w14:textId="13C2E3C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26</w:t>
            </w:r>
          </w:p>
        </w:tc>
        <w:tc>
          <w:tcPr>
            <w:tcW w:w="2700" w:type="dxa"/>
            <w:vAlign w:val="center"/>
          </w:tcPr>
          <w:p w14:paraId="11EDB073" w14:textId="1D555FC3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FF2046">
              <w:rPr>
                <w:rFonts w:ascii="Helvetica" w:hAnsi="Helvetica"/>
                <w:color w:val="000000" w:themeColor="text1"/>
                <w:sz w:val="21"/>
                <w:szCs w:val="21"/>
                <w:shd w:val="clear" w:color="auto" w:fill="F8F3ED"/>
              </w:rPr>
              <w:t>22811150</w:t>
            </w:r>
            <w:r>
              <w:rPr>
                <w:rFonts w:ascii="Helvetica" w:hAnsi="Helvetica"/>
                <w:color w:val="000000" w:themeColor="text1"/>
                <w:sz w:val="21"/>
                <w:szCs w:val="21"/>
                <w:shd w:val="clear" w:color="auto" w:fill="F8F3ED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6696E1B9" w14:textId="24523368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Նոթատետրեր</w:t>
            </w:r>
          </w:p>
        </w:tc>
        <w:tc>
          <w:tcPr>
            <w:tcW w:w="474" w:type="dxa"/>
          </w:tcPr>
          <w:p w14:paraId="4ED1DCA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0B7E2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5E6E04" w14:textId="27F3D64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D199AE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5842B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AF7A4D" w14:textId="77046CA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5AA76A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97C50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F3B690" w14:textId="146F8DB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2AA0A6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5CD59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AF7CF2" w14:textId="447A33E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873547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7B201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590018" w14:textId="7D8AA5D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F5082E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B99A0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656AB0" w14:textId="7157B3E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DCABF7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1FF79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BAD734" w14:textId="636B5C0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013E22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D7F48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DEA3B4" w14:textId="78CD546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0B4254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0716C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3B2AF8" w14:textId="0D02494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052CB5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4F8CF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7EC7298" w14:textId="6DDEC63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70C8DC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A8189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F4E67E" w14:textId="46C4E25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40D5545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11A45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3B4F3C" w14:textId="66DB48F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22A605A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3497C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5B7402" w14:textId="3AAEEC7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60997472" w14:textId="77777777" w:rsidTr="00CF1833">
        <w:trPr>
          <w:trHeight w:val="1538"/>
        </w:trPr>
        <w:tc>
          <w:tcPr>
            <w:tcW w:w="1980" w:type="dxa"/>
          </w:tcPr>
          <w:p w14:paraId="711529C9" w14:textId="7EB0531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27</w:t>
            </w:r>
          </w:p>
        </w:tc>
        <w:tc>
          <w:tcPr>
            <w:tcW w:w="2700" w:type="dxa"/>
            <w:vAlign w:val="center"/>
          </w:tcPr>
          <w:p w14:paraId="53F0ED5E" w14:textId="008AEF22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1627E4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39241210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5CCF17F9" w14:textId="632335A6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Մկրատ, գրասենյակային</w:t>
            </w:r>
          </w:p>
        </w:tc>
        <w:tc>
          <w:tcPr>
            <w:tcW w:w="474" w:type="dxa"/>
          </w:tcPr>
          <w:p w14:paraId="6512023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ECCCC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D789B8" w14:textId="5D77E5D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A227BA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EDF9C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CB1EA6" w14:textId="1F95025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EC60DE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1032C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63B918" w14:textId="3B78F0A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88834D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60E20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C0B20C" w14:textId="7BCC9F1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2F7483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9B5B0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7B5884" w14:textId="0A00C41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EF2C92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1BF5F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FF97D8" w14:textId="42B72CC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DBE88F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99334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7115C9" w14:textId="6D51634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71F419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241EC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5D6B1A" w14:textId="05BEED0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B6F653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8A9AF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E2AF4B" w14:textId="7F67C12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5B3E5A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7DF24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6BC1D6" w14:textId="37C3CFD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2287E9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8D170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F816AA" w14:textId="2DB9863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2725E5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99FCD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8A757C" w14:textId="568641D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0F71D8C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958CC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CA0E76" w14:textId="0D46834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01E5135B" w14:textId="77777777" w:rsidTr="00CF1833">
        <w:trPr>
          <w:trHeight w:val="1538"/>
        </w:trPr>
        <w:tc>
          <w:tcPr>
            <w:tcW w:w="1980" w:type="dxa"/>
          </w:tcPr>
          <w:p w14:paraId="420D6055" w14:textId="0369C05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lastRenderedPageBreak/>
              <w:t>28</w:t>
            </w:r>
          </w:p>
        </w:tc>
        <w:tc>
          <w:tcPr>
            <w:tcW w:w="2700" w:type="dxa"/>
            <w:vAlign w:val="center"/>
          </w:tcPr>
          <w:p w14:paraId="1635822F" w14:textId="58CDFC0B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A5D4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39241141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1DD00EBB" w14:textId="66E1049C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Դանակ՝ գրասենյակային</w:t>
            </w:r>
          </w:p>
        </w:tc>
        <w:tc>
          <w:tcPr>
            <w:tcW w:w="474" w:type="dxa"/>
          </w:tcPr>
          <w:p w14:paraId="57B7299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C3CE1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D1E49D" w14:textId="7AC522D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690A4E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13035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3C3C37" w14:textId="4274F1B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B85599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CA0CF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DEFA60" w14:textId="335FE17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15A1B1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CDFD0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37FA08" w14:textId="016FC15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D55FCD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D2C93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7FF7D9" w14:textId="2F7DDA2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502151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EF073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C540BBC" w14:textId="4BF595E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E1422F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8D355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530537" w14:textId="05452B5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D74C6B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F8595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FBC142" w14:textId="2987FF9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7BF155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A39BE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31D63F" w14:textId="27A1B8B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28B1762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0E4C2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F4FD7D" w14:textId="2E8B3A9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9FAC05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B2A84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AD6CA5" w14:textId="57EE3BE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7FB0EA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6E203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2DAD4F" w14:textId="1CD7C2D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7C1BFCF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C3DF4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5EB8D2" w14:textId="6D58868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05F72E33" w14:textId="77777777" w:rsidTr="00CF1833">
        <w:trPr>
          <w:trHeight w:val="1538"/>
        </w:trPr>
        <w:tc>
          <w:tcPr>
            <w:tcW w:w="1980" w:type="dxa"/>
          </w:tcPr>
          <w:p w14:paraId="2195EA64" w14:textId="6B9AD20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29</w:t>
            </w:r>
          </w:p>
        </w:tc>
        <w:tc>
          <w:tcPr>
            <w:tcW w:w="2700" w:type="dxa"/>
            <w:vAlign w:val="center"/>
          </w:tcPr>
          <w:p w14:paraId="0F4DBB8C" w14:textId="617ACDD4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CD2677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39263510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3420ACB2" w14:textId="43B42F07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Սեղմակ, փոքր</w:t>
            </w:r>
          </w:p>
        </w:tc>
        <w:tc>
          <w:tcPr>
            <w:tcW w:w="474" w:type="dxa"/>
          </w:tcPr>
          <w:p w14:paraId="05CF6F0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E38A0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8E0366" w14:textId="11322B1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4F91BB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A8470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255EFC" w14:textId="69BA407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40E37F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86A5C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B9B7D9" w14:textId="289368A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85D759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75C3F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CED28F" w14:textId="74EC33A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CA0A43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C8EA1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705971" w14:textId="3BC91D7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822FF3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A52EC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8242550" w14:textId="29006DA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74E66B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C7F57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B82FB3" w14:textId="4321A94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ABDD55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AEBE6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0AC45C" w14:textId="6DCC488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5576BB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CD5E2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1BF18F" w14:textId="62A1908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47AE4A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A18C1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0EE99E" w14:textId="4588308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B44AFB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16AED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25371A" w14:textId="623F3FE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F8D6C1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78624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BFBF15" w14:textId="385F394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024E6DF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DDECC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124BEB" w14:textId="7DD284A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328DF6A5" w14:textId="77777777" w:rsidTr="00CF1833">
        <w:trPr>
          <w:trHeight w:val="1538"/>
        </w:trPr>
        <w:tc>
          <w:tcPr>
            <w:tcW w:w="1980" w:type="dxa"/>
          </w:tcPr>
          <w:p w14:paraId="2E6CF105" w14:textId="0011679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30</w:t>
            </w:r>
          </w:p>
        </w:tc>
        <w:tc>
          <w:tcPr>
            <w:tcW w:w="2700" w:type="dxa"/>
            <w:vAlign w:val="center"/>
          </w:tcPr>
          <w:p w14:paraId="2467254F" w14:textId="727CF0EA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CD2677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39263520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240F0F08" w14:textId="4B1AF740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Սեղմակ, միջին</w:t>
            </w:r>
          </w:p>
        </w:tc>
        <w:tc>
          <w:tcPr>
            <w:tcW w:w="474" w:type="dxa"/>
          </w:tcPr>
          <w:p w14:paraId="325174D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FD225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C07CBF" w14:textId="7F1B5E8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638A90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B8423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7E993C" w14:textId="55D0E9F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C7D86E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ADF8D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C9515D" w14:textId="5B2FC8D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EB3139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03168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4329F7" w14:textId="4C849D0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F4BD89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C049C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AD9FA7" w14:textId="7ADC4BD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558E01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9AAE4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D2A8FB" w14:textId="221B8E7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C91A2E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23645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A95A74" w14:textId="2ACD312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BD7809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6C0FC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0019F6" w14:textId="4DA6C5C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A57E54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03941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F0DC17" w14:textId="1955BC4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BAD4CF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6F3E5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384382" w14:textId="50B7141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1745FE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9083E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82B476" w14:textId="6B20097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650048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CA823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51CB5D" w14:textId="71F2434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47D095F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161D7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F386F9" w14:textId="7374436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6C819879" w14:textId="77777777" w:rsidTr="00CF1833">
        <w:trPr>
          <w:trHeight w:val="1538"/>
        </w:trPr>
        <w:tc>
          <w:tcPr>
            <w:tcW w:w="1980" w:type="dxa"/>
          </w:tcPr>
          <w:p w14:paraId="2248601C" w14:textId="7402468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31</w:t>
            </w:r>
          </w:p>
        </w:tc>
        <w:tc>
          <w:tcPr>
            <w:tcW w:w="2700" w:type="dxa"/>
            <w:vAlign w:val="center"/>
          </w:tcPr>
          <w:p w14:paraId="4D9BC918" w14:textId="648C2378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CD2677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39263530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6C7E7D06" w14:textId="12F79482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Սեղմակ, մեծ</w:t>
            </w:r>
          </w:p>
        </w:tc>
        <w:tc>
          <w:tcPr>
            <w:tcW w:w="474" w:type="dxa"/>
          </w:tcPr>
          <w:p w14:paraId="6C28411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5525D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8F512E" w14:textId="609A25F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71B18F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99938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2A313E" w14:textId="1FBE373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553A1D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74DBD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B00810" w14:textId="2221E6E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D70865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DF88D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324746" w14:textId="6A92292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DB60A4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B4276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E50CD6" w14:textId="195827F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D597A0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AA227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2A67BA" w14:textId="65F958F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1B1E57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BC711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DA1953" w14:textId="084BC3B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B488F8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B6F3C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0A34F5" w14:textId="7AB3DD6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850BC7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5BE8F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9E707F" w14:textId="5D05389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766E6B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AE9AF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4E9BA5" w14:textId="627B68C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47D7CE8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1A834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B5C4CF" w14:textId="3D2A44A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E35199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237FE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4C180E" w14:textId="1AEDECA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4CF1FF4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DBBA2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43CFA4" w14:textId="5A818F8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4A311AEB" w14:textId="77777777" w:rsidTr="00CF1833">
        <w:trPr>
          <w:trHeight w:val="1538"/>
        </w:trPr>
        <w:tc>
          <w:tcPr>
            <w:tcW w:w="1980" w:type="dxa"/>
          </w:tcPr>
          <w:p w14:paraId="01509CDC" w14:textId="5769460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32</w:t>
            </w:r>
          </w:p>
        </w:tc>
        <w:tc>
          <w:tcPr>
            <w:tcW w:w="2700" w:type="dxa"/>
            <w:vAlign w:val="center"/>
          </w:tcPr>
          <w:p w14:paraId="0C9E5BF9" w14:textId="3F0908E2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CE3DF6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30197235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323B0DD7" w14:textId="08C06FD8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94603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թղթապանակ ՝ ամրակով</w:t>
            </w:r>
          </w:p>
        </w:tc>
        <w:tc>
          <w:tcPr>
            <w:tcW w:w="474" w:type="dxa"/>
          </w:tcPr>
          <w:p w14:paraId="514A3E1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3D55E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8EC0CB" w14:textId="5415F67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0D92B0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55023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86F91C" w14:textId="0642BAD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C70585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F9367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0F82B3" w14:textId="7FAAD2E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155002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F46C3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15CED1" w14:textId="5FE7E70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570AD6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B8722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ABEDD6" w14:textId="6500FF9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06C3A6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08CF9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CFF046" w14:textId="7410B5B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0659A0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D215A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419CDA" w14:textId="0A95296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C5BC68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7DBE4B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2B0E7E" w14:textId="19E0FDE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6DD984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288D8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D7D38F" w14:textId="14C944F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D32EFE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2B840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DC0258" w14:textId="4E75097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2A8212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0CCEE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52CB4D" w14:textId="216B3A4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45C9AD0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FF608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4E20F1" w14:textId="3426C80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2311E7D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F6EA9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527A77" w14:textId="1B913B2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5279DEE2" w14:textId="77777777" w:rsidTr="00CF1833">
        <w:trPr>
          <w:trHeight w:val="1538"/>
        </w:trPr>
        <w:tc>
          <w:tcPr>
            <w:tcW w:w="1980" w:type="dxa"/>
          </w:tcPr>
          <w:p w14:paraId="702EF1C0" w14:textId="435D7F8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33</w:t>
            </w:r>
          </w:p>
        </w:tc>
        <w:tc>
          <w:tcPr>
            <w:tcW w:w="2700" w:type="dxa"/>
            <w:vAlign w:val="center"/>
          </w:tcPr>
          <w:p w14:paraId="53FD4816" w14:textId="6AC1E4DF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DC294D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30192133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36C35F37" w14:textId="7067298A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39473C">
              <w:rPr>
                <w:rFonts w:ascii="Arial Armenian" w:hAnsi="Arial Armenian" w:cs="Calibri"/>
                <w:color w:val="000000" w:themeColor="text1"/>
                <w:sz w:val="18"/>
                <w:szCs w:val="18"/>
              </w:rPr>
              <w:t>ëñÇãÝ»ñ</w:t>
            </w:r>
          </w:p>
        </w:tc>
        <w:tc>
          <w:tcPr>
            <w:tcW w:w="474" w:type="dxa"/>
          </w:tcPr>
          <w:p w14:paraId="3E75014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BFA12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28980D" w14:textId="379643E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6AF56F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A71F3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5DE0BF" w14:textId="3965354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756AA8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D91C1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83D7CE" w14:textId="3E18764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801795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9A042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FAC897" w14:textId="5E9E59C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FA370A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24D9A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EDF8AA" w14:textId="5CBFD88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DE1792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F1949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6940E4" w14:textId="47DDA94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7F666A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CCD0C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EB27F9" w14:textId="7671963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E5113A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76B576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693754" w14:textId="3C05597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F9D6BB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393E0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7C4A03" w14:textId="700CFBB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22D2E46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91784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302D49" w14:textId="5AC0C18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F75044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730E8E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45F4FB" w14:textId="1A640E6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B44A76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D67F4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D40226" w14:textId="06DE438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5647643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DD717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6331CA" w14:textId="4956E55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14C0DB66" w14:textId="77777777" w:rsidTr="00CF1833">
        <w:trPr>
          <w:trHeight w:val="1538"/>
        </w:trPr>
        <w:tc>
          <w:tcPr>
            <w:tcW w:w="1980" w:type="dxa"/>
          </w:tcPr>
          <w:p w14:paraId="30317F5E" w14:textId="708C1F5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lastRenderedPageBreak/>
              <w:t>34</w:t>
            </w:r>
          </w:p>
        </w:tc>
        <w:tc>
          <w:tcPr>
            <w:tcW w:w="2700" w:type="dxa"/>
            <w:vAlign w:val="center"/>
          </w:tcPr>
          <w:p w14:paraId="75F00D97" w14:textId="40B19369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AC2D02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30197340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15464EE5" w14:textId="4478234A" w:rsidR="00CF1833" w:rsidRPr="00122206" w:rsidRDefault="00CF1833" w:rsidP="00CF1833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es-ES"/>
              </w:rPr>
            </w:pPr>
            <w:r w:rsidRPr="008F723A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ապակարիչ</w:t>
            </w:r>
          </w:p>
        </w:tc>
        <w:tc>
          <w:tcPr>
            <w:tcW w:w="474" w:type="dxa"/>
          </w:tcPr>
          <w:p w14:paraId="3366E4D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67139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4D768A" w14:textId="4667FDE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16B19A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C46AD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C973AF" w14:textId="6E43C37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30D9E9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88CFE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67DB77" w14:textId="679BD53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231751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663BF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5B245F" w14:textId="531649B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946594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DB5DE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8F1692" w14:textId="6CADEC1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86336B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380A4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461B283" w14:textId="5DEE941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0A6D81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BDDC6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0A0C68" w14:textId="2DBE202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63DD6E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6B018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8AA9D4" w14:textId="3D27C56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4FFBFA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685F8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A1FEC2" w14:textId="3925B38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249748F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D75DF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B75A08" w14:textId="133D6B1C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3BD216B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BE505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059A8E" w14:textId="711BBAC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4F8CC1B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F08E8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071586" w14:textId="5899A7D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450E013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50CE8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D18AA6" w14:textId="4810ECE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00A1F1B1" w14:textId="77777777" w:rsidTr="00CF1833">
        <w:trPr>
          <w:trHeight w:val="1538"/>
        </w:trPr>
        <w:tc>
          <w:tcPr>
            <w:tcW w:w="1980" w:type="dxa"/>
          </w:tcPr>
          <w:p w14:paraId="77267789" w14:textId="29ED7B35" w:rsidR="00CF1833" w:rsidRPr="002D1BE1" w:rsidRDefault="00CF1833" w:rsidP="00CF183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35</w:t>
            </w:r>
          </w:p>
        </w:tc>
        <w:tc>
          <w:tcPr>
            <w:tcW w:w="2700" w:type="dxa"/>
            <w:vAlign w:val="center"/>
          </w:tcPr>
          <w:p w14:paraId="19C4C825" w14:textId="4FEE9CA2" w:rsidR="00CF1833" w:rsidRPr="000D6D28" w:rsidRDefault="00CF1833" w:rsidP="00CF1833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</w:pPr>
            <w:r w:rsidRPr="00BF2B1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39263420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2D3EF335" w14:textId="0FFBC906" w:rsidR="00CF1833" w:rsidRPr="000D6D28" w:rsidRDefault="00CF1833" w:rsidP="00CF183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723A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ամրակ մեծ</w:t>
            </w:r>
          </w:p>
        </w:tc>
        <w:tc>
          <w:tcPr>
            <w:tcW w:w="474" w:type="dxa"/>
          </w:tcPr>
          <w:p w14:paraId="5EA361C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EA5C5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0501D5" w14:textId="05E5620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6CBAC4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9C8B1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243074" w14:textId="7691AC4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A1890D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79246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63B771" w14:textId="01775CC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2C9FED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42FCC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815A11" w14:textId="36E8941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A75416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5B4D0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692D37" w14:textId="6CA8124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2846AE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06B0C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F89EAD" w14:textId="44B9BD3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E920BC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D9868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7EC2AE4" w14:textId="2B0B220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517BB7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7F7B8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3630B7" w14:textId="77B2C5F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B1FC86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58246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F7A5AF" w14:textId="797A8A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7ED504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2ECCD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9C162B" w14:textId="0C74AA9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2242F8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40FDE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0B6988" w14:textId="7558696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1ADCE6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D47E7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DC4E31" w14:textId="0A05744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6077B5E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8AD6C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B061B9" w14:textId="485E8B6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441B06C5" w14:textId="77777777" w:rsidTr="00CF1833">
        <w:trPr>
          <w:trHeight w:val="1538"/>
        </w:trPr>
        <w:tc>
          <w:tcPr>
            <w:tcW w:w="1980" w:type="dxa"/>
          </w:tcPr>
          <w:p w14:paraId="3FB44858" w14:textId="2C62C7E2" w:rsidR="00CF1833" w:rsidRDefault="00CF1833" w:rsidP="00CF183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36</w:t>
            </w:r>
          </w:p>
        </w:tc>
        <w:tc>
          <w:tcPr>
            <w:tcW w:w="2700" w:type="dxa"/>
            <w:vAlign w:val="center"/>
          </w:tcPr>
          <w:p w14:paraId="024837A8" w14:textId="495B9A4F" w:rsidR="00CF1833" w:rsidRPr="000D6D28" w:rsidRDefault="00CF1833" w:rsidP="00CF1833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</w:pPr>
            <w:r w:rsidRPr="00BF2B1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39263410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278BD9C9" w14:textId="5A3BAC34" w:rsidR="00CF1833" w:rsidRPr="000D6D28" w:rsidRDefault="00CF1833" w:rsidP="00CF183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723A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ամրակ փոքր</w:t>
            </w:r>
          </w:p>
        </w:tc>
        <w:tc>
          <w:tcPr>
            <w:tcW w:w="474" w:type="dxa"/>
          </w:tcPr>
          <w:p w14:paraId="77D182E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97625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2EBEE0" w14:textId="39A43A4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433975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42093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5D7377" w14:textId="4268AC0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1B5AE3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E8420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2358C6" w14:textId="6639D12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5361C0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DD945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1174C7" w14:textId="0A9124C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F3F327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67FB43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B9CFC2" w14:textId="1C3118D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37424E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B9AEA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641AAC" w14:textId="736D2D2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E5C236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C7A4B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60001D" w14:textId="490739C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2FD79F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3CB18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F14B40" w14:textId="207355C0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C31B75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52F09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E0B39C" w14:textId="2AE50AAE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889DA9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92F4D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574DF3" w14:textId="2FC6F7C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E6E436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1BB6C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563ACB" w14:textId="2D3FE8B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2EBC1EF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FC90F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1A5D94" w14:textId="5153410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3005BB9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FA511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84DCE5" w14:textId="2C06E4C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7E657C93" w14:textId="77777777" w:rsidTr="00CF1833">
        <w:trPr>
          <w:trHeight w:val="1538"/>
        </w:trPr>
        <w:tc>
          <w:tcPr>
            <w:tcW w:w="1980" w:type="dxa"/>
          </w:tcPr>
          <w:p w14:paraId="603BEC54" w14:textId="55FCEBAE" w:rsidR="00CF1833" w:rsidRDefault="00CF1833" w:rsidP="00CF183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37</w:t>
            </w:r>
          </w:p>
        </w:tc>
        <w:tc>
          <w:tcPr>
            <w:tcW w:w="2700" w:type="dxa"/>
            <w:vAlign w:val="center"/>
          </w:tcPr>
          <w:p w14:paraId="75E6374B" w14:textId="3E4A291F" w:rsidR="00CF1833" w:rsidRPr="000D6D28" w:rsidRDefault="00CF1833" w:rsidP="00CF1833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</w:pPr>
            <w:r w:rsidRPr="00BF2B1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30194320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1BE41DDA" w14:textId="3E18691F" w:rsidR="00CF1833" w:rsidRPr="000D6D28" w:rsidRDefault="00CF1833" w:rsidP="00CF183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723A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գծագրական թուղթ, A4 ֆորմատի</w:t>
            </w:r>
          </w:p>
        </w:tc>
        <w:tc>
          <w:tcPr>
            <w:tcW w:w="474" w:type="dxa"/>
          </w:tcPr>
          <w:p w14:paraId="5288533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EDEF5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59F35D" w14:textId="0D041F4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74BA36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C9277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D9EEFC" w14:textId="2EFD14F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50C917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35522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B1F5DE" w14:textId="1E9E814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4A2BD3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40AAB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320198" w14:textId="75E0EA04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2A51F1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A73E4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73E3AE" w14:textId="320DF49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22B417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7A69D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F284A5" w14:textId="733C06A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1E3FF5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C77C7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D7804A" w14:textId="29FF464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266C40D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010BB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C616243" w14:textId="1D2A61F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12A68BF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551F1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0373D7" w14:textId="4E964EFB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585868D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BA99C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7FCE3B" w14:textId="5BAB594A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61625FC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00776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178015" w14:textId="2AF1BA22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0B1B861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F3A2A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996683" w14:textId="52B4B8E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167041C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97108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FEBB55" w14:textId="1D620A9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27235A" w14:paraId="6C72FB48" w14:textId="77777777" w:rsidTr="00CF1833">
        <w:trPr>
          <w:trHeight w:val="1538"/>
        </w:trPr>
        <w:tc>
          <w:tcPr>
            <w:tcW w:w="1980" w:type="dxa"/>
          </w:tcPr>
          <w:p w14:paraId="5DFCF25C" w14:textId="4615356A" w:rsidR="00CF1833" w:rsidRDefault="00CF1833" w:rsidP="00CF183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</w:t>
            </w:r>
          </w:p>
        </w:tc>
        <w:tc>
          <w:tcPr>
            <w:tcW w:w="2700" w:type="dxa"/>
            <w:vAlign w:val="center"/>
          </w:tcPr>
          <w:p w14:paraId="4BEA97AD" w14:textId="4985A274" w:rsidR="00CF1833" w:rsidRPr="000D6D28" w:rsidRDefault="00CF1833" w:rsidP="00CF1833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</w:pPr>
            <w:r w:rsidRPr="00BF2B1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30192114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2520" w:type="dxa"/>
            <w:vAlign w:val="center"/>
          </w:tcPr>
          <w:p w14:paraId="01C9A30A" w14:textId="26B60DF7" w:rsidR="00CF1833" w:rsidRPr="000D6D28" w:rsidRDefault="00CF1833" w:rsidP="00CF1833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8F723A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Թանաք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r w:rsidRPr="008F723A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կնիքի բարձիկի համար</w:t>
            </w:r>
          </w:p>
        </w:tc>
        <w:tc>
          <w:tcPr>
            <w:tcW w:w="474" w:type="dxa"/>
          </w:tcPr>
          <w:p w14:paraId="08A9EB1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ABADC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806C48" w14:textId="4A36E43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7C5615D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8FF69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C6E218" w14:textId="66F344C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061E967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7F16D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DC9EB1" w14:textId="4C9B239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42C20B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F07BE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C0BC66" w14:textId="73CD2753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264200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2C6A0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087591" w14:textId="30EC7A1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3C8A7A0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777C57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692ED5A" w14:textId="38DE5FA9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55104E7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9F3CA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DA87FF1" w14:textId="10E73541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4B44DB6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A1EC3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414732" w14:textId="7DEECB3F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74" w:type="dxa"/>
          </w:tcPr>
          <w:p w14:paraId="64FB5AE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DB129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5532BE" w14:textId="0465911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17DDCDB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2A7F1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8853E1" w14:textId="00595385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3E1BF1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6C665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06A2B3" w14:textId="779FE09D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44" w:type="dxa"/>
          </w:tcPr>
          <w:p w14:paraId="75E79C8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6CC9C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9C7D33" w14:textId="55868088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1963" w:type="dxa"/>
          </w:tcPr>
          <w:p w14:paraId="5B49ABE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55728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7BF501" w14:textId="4D1746D6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</w:tbl>
    <w:p w14:paraId="2AE1A5CD" w14:textId="77777777" w:rsidR="00071D1C" w:rsidRPr="0027235A" w:rsidRDefault="00071D1C" w:rsidP="00EF3662">
      <w:pPr>
        <w:rPr>
          <w:rFonts w:ascii="GHEA Grapalat" w:hAnsi="GHEA Grapalat"/>
          <w:i/>
          <w:sz w:val="18"/>
          <w:szCs w:val="18"/>
        </w:rPr>
      </w:pPr>
    </w:p>
    <w:p w14:paraId="2DA2820B" w14:textId="77777777" w:rsidR="00071D1C" w:rsidRPr="0027235A" w:rsidRDefault="00071D1C" w:rsidP="00EF3662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27235A">
        <w:rPr>
          <w:rFonts w:ascii="GHEA Grapalat" w:hAnsi="GHEA Grapalat"/>
          <w:i/>
          <w:sz w:val="18"/>
          <w:szCs w:val="18"/>
        </w:rPr>
        <w:t xml:space="preserve">*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Վճարման</w:t>
      </w:r>
      <w:r w:rsidRPr="0027235A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ենթակա</w:t>
      </w:r>
      <w:r w:rsidRPr="0027235A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գումարները</w:t>
      </w:r>
      <w:r w:rsidRPr="0027235A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ներկայացվում են աճողական</w:t>
      </w:r>
      <w:r w:rsidRPr="0027235A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կարգով</w:t>
      </w:r>
      <w:r w:rsidR="00700C81" w:rsidRPr="0027235A">
        <w:rPr>
          <w:rFonts w:ascii="GHEA Grapalat" w:hAnsi="GHEA Grapalat" w:cs="Sylfaen"/>
          <w:i/>
          <w:sz w:val="18"/>
          <w:szCs w:val="18"/>
          <w:lang w:val="pt-BR"/>
        </w:rPr>
        <w:t>: Եթե պայմանագիրը կնքվում է "Գնումների մասին" ՀՀ օրենքի 15-րդ հոդվածի 6-րդ մասի հիման վրա, ապա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</w:r>
    </w:p>
    <w:p w14:paraId="4E639EEF" w14:textId="77777777" w:rsidR="00071D1C" w:rsidRPr="0027235A" w:rsidRDefault="00071D1C" w:rsidP="00EF3662">
      <w:pPr>
        <w:rPr>
          <w:rFonts w:ascii="GHEA Grapalat" w:hAnsi="GHEA Grapalat"/>
          <w:i/>
          <w:sz w:val="18"/>
          <w:szCs w:val="18"/>
          <w:lang w:val="pt-BR"/>
        </w:rPr>
      </w:pPr>
      <w:r w:rsidRPr="0027235A">
        <w:rPr>
          <w:rFonts w:ascii="GHEA Grapalat" w:hAnsi="GHEA Grapalat" w:cs="Sylfaen"/>
          <w:i/>
          <w:sz w:val="18"/>
          <w:szCs w:val="18"/>
          <w:lang w:val="pt-BR"/>
        </w:rPr>
        <w:t>** հրավերում գումարները նշվում են տոկոսով, իսկ պայմանագիրը կնքելիս տոկոսի փոխարեն նշվում է կոնկրետ գումարի չափ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27235A" w14:paraId="56F18F3D" w14:textId="77777777" w:rsidTr="00E22E51">
        <w:trPr>
          <w:jc w:val="center"/>
        </w:trPr>
        <w:tc>
          <w:tcPr>
            <w:tcW w:w="4536" w:type="dxa"/>
          </w:tcPr>
          <w:p w14:paraId="5AAC93FC" w14:textId="77777777" w:rsidR="00071D1C" w:rsidRPr="0027235A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27235A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54A296B1" w14:textId="2AA052B8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27235A">
              <w:rPr>
                <w:rFonts w:ascii="GHEA Grapalat" w:hAnsi="GHEA Grapalat"/>
                <w:lang w:val="ru-RU"/>
              </w:rPr>
              <w:t>--------------------------------</w:t>
            </w:r>
          </w:p>
          <w:p w14:paraId="7551BC06" w14:textId="77777777" w:rsidR="00AE52F7" w:rsidRDefault="00071D1C" w:rsidP="00AE52F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  <w:r w:rsidR="00AE52F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3AAEF297" w14:textId="5BA73B5F" w:rsidR="00071D1C" w:rsidRPr="0027235A" w:rsidRDefault="00AE52F7" w:rsidP="00AE52F7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Կ</w:t>
            </w:r>
            <w:r w:rsidR="00071D1C" w:rsidRPr="0027235A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="00071D1C"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649D637E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04FED469" w14:textId="77777777" w:rsidR="00071D1C" w:rsidRPr="0027235A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4D89AC1D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27235A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359CB74B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58307B28" w14:textId="77777777" w:rsidR="00071D1C" w:rsidRPr="0027235A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27235A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0C10EB9C" w14:textId="77777777" w:rsidR="00071D1C" w:rsidRPr="005E1F72" w:rsidRDefault="00071D1C" w:rsidP="00EF3662">
      <w:pPr>
        <w:rPr>
          <w:rFonts w:ascii="GHEA Grapalat" w:hAnsi="GHEA Grapalat"/>
          <w:sz w:val="20"/>
          <w:lang w:val="ru-RU"/>
        </w:rPr>
        <w:sectPr w:rsidR="00071D1C" w:rsidRPr="005E1F72" w:rsidSect="00E22E51">
          <w:footnotePr>
            <w:pos w:val="beneathText"/>
          </w:footnotePr>
          <w:pgSz w:w="16838" w:h="11906" w:orient="landscape" w:code="9"/>
          <w:pgMar w:top="662" w:right="533" w:bottom="1138" w:left="720" w:header="562" w:footer="562" w:gutter="0"/>
          <w:cols w:space="720"/>
        </w:sectPr>
      </w:pPr>
    </w:p>
    <w:p w14:paraId="721FCBA1" w14:textId="77777777" w:rsidR="006C1DE9" w:rsidRPr="005E1F72" w:rsidRDefault="006C1DE9" w:rsidP="006C1DE9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lastRenderedPageBreak/>
        <w:t>Приложение № 1</w:t>
      </w:r>
    </w:p>
    <w:p w14:paraId="48D3C4DE" w14:textId="77777777" w:rsidR="006C1DE9" w:rsidRPr="005E1F72" w:rsidRDefault="006C1DE9" w:rsidP="006C1DE9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" " 20 лет запечатанный</w:t>
      </w:r>
    </w:p>
    <w:p w14:paraId="7F344958" w14:textId="77777777" w:rsidR="006C1DE9" w:rsidRPr="005E1F72" w:rsidRDefault="006C1DE9" w:rsidP="006C1DE9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код контракта</w:t>
      </w:r>
    </w:p>
    <w:p w14:paraId="13EEA6DD" w14:textId="77777777" w:rsidR="006C1DE9" w:rsidRPr="005E1F72" w:rsidRDefault="006C1DE9" w:rsidP="006C1DE9">
      <w:pPr>
        <w:jc w:val="center"/>
        <w:rPr>
          <w:rFonts w:ascii="GHEA Grapalat" w:hAnsi="GHEA Grapalat"/>
          <w:sz w:val="18"/>
          <w:lang w:val="hy-AM"/>
        </w:rPr>
      </w:pPr>
    </w:p>
    <w:p w14:paraId="4584235C" w14:textId="77777777" w:rsidR="006C1DE9" w:rsidRPr="005E1F72" w:rsidRDefault="006C1DE9" w:rsidP="006C1DE9">
      <w:pPr>
        <w:jc w:val="center"/>
        <w:rPr>
          <w:rFonts w:ascii="GHEA Grapalat" w:hAnsi="GHEA Grapalat"/>
          <w:sz w:val="20"/>
          <w:lang w:val="hy-AM"/>
        </w:rPr>
      </w:pPr>
    </w:p>
    <w:p w14:paraId="794D474D" w14:textId="77777777" w:rsidR="006C1DE9" w:rsidRPr="005E1F72" w:rsidRDefault="006C1DE9" w:rsidP="006C1DE9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ТЕХНИЧЕСКИЕ ХАРАКТЕРИСТИКИ - ГРАФИК ЗАКУПОК*</w:t>
      </w:r>
    </w:p>
    <w:p w14:paraId="24B54EBC" w14:textId="77777777" w:rsidR="006C1DE9" w:rsidRPr="005E1F72" w:rsidRDefault="006C1DE9" w:rsidP="006C1DE9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>АМД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2"/>
        <w:gridCol w:w="1490"/>
        <w:gridCol w:w="1786"/>
        <w:gridCol w:w="1435"/>
        <w:gridCol w:w="1721"/>
        <w:gridCol w:w="1076"/>
        <w:gridCol w:w="1102"/>
        <w:gridCol w:w="1102"/>
        <w:gridCol w:w="834"/>
        <w:gridCol w:w="1493"/>
        <w:gridCol w:w="858"/>
        <w:gridCol w:w="868"/>
      </w:tblGrid>
      <w:tr w:rsidR="00CE4717" w:rsidRPr="005E1F72" w14:paraId="77540DD0" w14:textId="77777777" w:rsidTr="005868D7">
        <w:tc>
          <w:tcPr>
            <w:tcW w:w="15134" w:type="dxa"/>
            <w:gridSpan w:val="12"/>
          </w:tcPr>
          <w:p w14:paraId="2F0BEB71" w14:textId="77777777" w:rsidR="00CE4717" w:rsidRPr="005E1F72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Продукт:</w:t>
            </w:r>
          </w:p>
        </w:tc>
      </w:tr>
      <w:tr w:rsidR="00A22F75" w:rsidRPr="0027235A" w14:paraId="38ABA4DF" w14:textId="77777777" w:rsidTr="005868D7">
        <w:trPr>
          <w:trHeight w:val="219"/>
        </w:trPr>
        <w:tc>
          <w:tcPr>
            <w:tcW w:w="1432" w:type="dxa"/>
            <w:vMerge w:val="restart"/>
            <w:vAlign w:val="center"/>
          </w:tcPr>
          <w:p w14:paraId="6EA2D481" w14:textId="77777777" w:rsidR="00CE4717" w:rsidRPr="00CE4717" w:rsidRDefault="00CE4717" w:rsidP="00CE4717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CE4717">
              <w:rPr>
                <w:rFonts w:ascii="GHEA Grapalat" w:hAnsi="GHEA Grapalat"/>
                <w:sz w:val="18"/>
                <w:lang w:val="ru-RU"/>
              </w:rPr>
              <w:t>по приглашению запланировано дозы номер</w:t>
            </w:r>
          </w:p>
        </w:tc>
        <w:tc>
          <w:tcPr>
            <w:tcW w:w="1560" w:type="dxa"/>
            <w:vMerge w:val="restart"/>
            <w:vAlign w:val="center"/>
          </w:tcPr>
          <w:p w14:paraId="77BF4116" w14:textId="77777777" w:rsidR="00CE4717" w:rsidRPr="00CE4717" w:rsidRDefault="00CE4717" w:rsidP="00CE4717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CE4717">
              <w:rPr>
                <w:rFonts w:ascii="GHEA Grapalat" w:hAnsi="GHEA Grapalat"/>
                <w:sz w:val="18"/>
                <w:lang w:val="ru-RU"/>
              </w:rPr>
              <w:t xml:space="preserve">Покупка с планом запланировано через код по классификации </w:t>
            </w:r>
            <w:r w:rsidRPr="0027235A">
              <w:rPr>
                <w:rFonts w:ascii="GHEA Grapalat" w:hAnsi="GHEA Grapalat"/>
                <w:sz w:val="18"/>
              </w:rPr>
              <w:t>GMA</w:t>
            </w:r>
            <w:r w:rsidRPr="00CE4717">
              <w:rPr>
                <w:rFonts w:ascii="GHEA Grapalat" w:hAnsi="GHEA Grapalat"/>
                <w:sz w:val="18"/>
                <w:lang w:val="ru-RU"/>
              </w:rPr>
              <w:t xml:space="preserve"> ( </w:t>
            </w:r>
            <w:r w:rsidRPr="0027235A">
              <w:rPr>
                <w:rFonts w:ascii="GHEA Grapalat" w:hAnsi="GHEA Grapalat"/>
                <w:sz w:val="18"/>
              </w:rPr>
              <w:t>CPV</w:t>
            </w:r>
            <w:r w:rsidRPr="00CE4717">
              <w:rPr>
                <w:rFonts w:ascii="GHEA Grapalat" w:hAnsi="GHEA Grapalat"/>
                <w:sz w:val="18"/>
                <w:lang w:val="ru-RU"/>
              </w:rPr>
              <w:t>)</w:t>
            </w:r>
          </w:p>
        </w:tc>
        <w:tc>
          <w:tcPr>
            <w:tcW w:w="1786" w:type="dxa"/>
            <w:vMerge w:val="restart"/>
            <w:vAlign w:val="center"/>
          </w:tcPr>
          <w:p w14:paraId="7F30DC4E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 xml:space="preserve">имя </w:t>
            </w:r>
          </w:p>
        </w:tc>
        <w:tc>
          <w:tcPr>
            <w:tcW w:w="1435" w:type="dxa"/>
            <w:vMerge w:val="restart"/>
            <w:vAlign w:val="center"/>
          </w:tcPr>
          <w:p w14:paraId="10808B28" w14:textId="77777777" w:rsidR="00CE4717" w:rsidRPr="00CE4717" w:rsidRDefault="00CE4717" w:rsidP="00CE4717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CE4717">
              <w:rPr>
                <w:rFonts w:ascii="GHEA Grapalat" w:hAnsi="GHEA Grapalat"/>
                <w:sz w:val="18"/>
                <w:lang w:val="ru-RU"/>
              </w:rPr>
              <w:t>товар знак , бренд название , модель и производитель имя **</w:t>
            </w:r>
          </w:p>
        </w:tc>
        <w:tc>
          <w:tcPr>
            <w:tcW w:w="1588" w:type="dxa"/>
            <w:vMerge w:val="restart"/>
            <w:vAlign w:val="center"/>
          </w:tcPr>
          <w:p w14:paraId="2E6749E2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технический характеристика</w:t>
            </w:r>
          </w:p>
        </w:tc>
        <w:tc>
          <w:tcPr>
            <w:tcW w:w="1076" w:type="dxa"/>
            <w:vMerge w:val="restart"/>
            <w:vAlign w:val="center"/>
          </w:tcPr>
          <w:p w14:paraId="4B8A4076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измерение Единица</w:t>
            </w:r>
          </w:p>
        </w:tc>
        <w:tc>
          <w:tcPr>
            <w:tcW w:w="1102" w:type="dxa"/>
            <w:vMerge w:val="restart"/>
            <w:vAlign w:val="center"/>
          </w:tcPr>
          <w:p w14:paraId="11D7D526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единица цена / Армянский драм</w:t>
            </w:r>
          </w:p>
        </w:tc>
        <w:tc>
          <w:tcPr>
            <w:tcW w:w="1102" w:type="dxa"/>
            <w:vMerge w:val="restart"/>
            <w:vAlign w:val="center"/>
          </w:tcPr>
          <w:p w14:paraId="2018C3F6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общий цена / Армянский драм</w:t>
            </w:r>
          </w:p>
        </w:tc>
        <w:tc>
          <w:tcPr>
            <w:tcW w:w="834" w:type="dxa"/>
            <w:vMerge w:val="restart"/>
            <w:vAlign w:val="center"/>
          </w:tcPr>
          <w:p w14:paraId="71226DD6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общий считать</w:t>
            </w:r>
          </w:p>
        </w:tc>
        <w:tc>
          <w:tcPr>
            <w:tcW w:w="3219" w:type="dxa"/>
            <w:gridSpan w:val="3"/>
            <w:vAlign w:val="center"/>
          </w:tcPr>
          <w:p w14:paraId="50DC90CB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предложения</w:t>
            </w:r>
          </w:p>
        </w:tc>
      </w:tr>
      <w:tr w:rsidR="00A22F75" w:rsidRPr="0027235A" w14:paraId="1FAE76C2" w14:textId="77777777" w:rsidTr="005868D7">
        <w:trPr>
          <w:trHeight w:val="445"/>
        </w:trPr>
        <w:tc>
          <w:tcPr>
            <w:tcW w:w="1432" w:type="dxa"/>
            <w:vMerge/>
            <w:vAlign w:val="center"/>
          </w:tcPr>
          <w:p w14:paraId="2BE0D2C8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6B031F57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86" w:type="dxa"/>
            <w:vMerge/>
            <w:vAlign w:val="center"/>
          </w:tcPr>
          <w:p w14:paraId="71D640E4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35" w:type="dxa"/>
            <w:vMerge/>
            <w:vAlign w:val="center"/>
          </w:tcPr>
          <w:p w14:paraId="4384676F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88" w:type="dxa"/>
            <w:vMerge/>
            <w:vAlign w:val="center"/>
          </w:tcPr>
          <w:p w14:paraId="4980E9DC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76" w:type="dxa"/>
            <w:vMerge/>
            <w:vAlign w:val="center"/>
          </w:tcPr>
          <w:p w14:paraId="71988345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02" w:type="dxa"/>
            <w:vMerge/>
            <w:vAlign w:val="center"/>
          </w:tcPr>
          <w:p w14:paraId="02F0F2EB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02" w:type="dxa"/>
            <w:vMerge/>
            <w:vAlign w:val="center"/>
          </w:tcPr>
          <w:p w14:paraId="70A3D6CB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34" w:type="dxa"/>
            <w:vMerge/>
            <w:vAlign w:val="center"/>
          </w:tcPr>
          <w:p w14:paraId="58741725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93" w:type="dxa"/>
            <w:vAlign w:val="center"/>
          </w:tcPr>
          <w:p w14:paraId="78A8B87C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адрес</w:t>
            </w:r>
          </w:p>
        </w:tc>
        <w:tc>
          <w:tcPr>
            <w:tcW w:w="858" w:type="dxa"/>
            <w:vAlign w:val="center"/>
          </w:tcPr>
          <w:p w14:paraId="7BBA6946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при условии считать</w:t>
            </w:r>
          </w:p>
        </w:tc>
        <w:tc>
          <w:tcPr>
            <w:tcW w:w="868" w:type="dxa"/>
            <w:vAlign w:val="center"/>
          </w:tcPr>
          <w:p w14:paraId="3965A8ED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Дата ***</w:t>
            </w:r>
          </w:p>
          <w:p w14:paraId="0C0E67BD" w14:textId="77777777" w:rsidR="00CE4717" w:rsidRPr="0027235A" w:rsidRDefault="00CE4717" w:rsidP="00CE4717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58561E" w:rsidRPr="0027235A" w14:paraId="0A38F082" w14:textId="77777777" w:rsidTr="005868D7">
        <w:trPr>
          <w:trHeight w:val="246"/>
        </w:trPr>
        <w:tc>
          <w:tcPr>
            <w:tcW w:w="1432" w:type="dxa"/>
          </w:tcPr>
          <w:p w14:paraId="76AD4B63" w14:textId="77777777" w:rsidR="0058561E" w:rsidRDefault="0058561E" w:rsidP="0058561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  <w:p w14:paraId="66103E27" w14:textId="77777777" w:rsidR="0058561E" w:rsidRPr="000E074A" w:rsidRDefault="0058561E" w:rsidP="0058561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560" w:type="dxa"/>
            <w:vAlign w:val="center"/>
          </w:tcPr>
          <w:p w14:paraId="182D487F" w14:textId="614BE7BA" w:rsidR="0058561E" w:rsidRPr="00147D4C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BF1CF4">
              <w:rPr>
                <w:rFonts w:ascii="GHEA Grapalat" w:hAnsi="GHEA Grapalat"/>
                <w:sz w:val="18"/>
                <w:szCs w:val="18"/>
              </w:rPr>
              <w:t>30197323</w:t>
            </w:r>
            <w:r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1786" w:type="dxa"/>
            <w:vAlign w:val="center"/>
          </w:tcPr>
          <w:p w14:paraId="1C42F0F4" w14:textId="4CF3C901" w:rsidR="0058561E" w:rsidRPr="00F92465" w:rsidRDefault="001252F7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52F7">
              <w:rPr>
                <w:rFonts w:ascii="GHEA Grapalat" w:hAnsi="GHEA Grapalat" w:cs="Calibri"/>
                <w:color w:val="000000"/>
                <w:sz w:val="16"/>
                <w:szCs w:val="16"/>
              </w:rPr>
              <w:t>Степлер, более 50 листов</w:t>
            </w:r>
          </w:p>
        </w:tc>
        <w:tc>
          <w:tcPr>
            <w:tcW w:w="1435" w:type="dxa"/>
            <w:vAlign w:val="center"/>
          </w:tcPr>
          <w:p w14:paraId="4F2278B0" w14:textId="77777777" w:rsidR="0058561E" w:rsidRPr="00F92465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787CCCAE" w14:textId="15167169" w:rsidR="0058561E" w:rsidRPr="00CE4717" w:rsidRDefault="007F25C0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F25C0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Офисный степлер для скрепления 50 и более листов проволочными стяжками</w:t>
            </w:r>
          </w:p>
        </w:tc>
        <w:tc>
          <w:tcPr>
            <w:tcW w:w="1076" w:type="dxa"/>
            <w:vAlign w:val="center"/>
          </w:tcPr>
          <w:p w14:paraId="66C519C2" w14:textId="77777777" w:rsidR="0058561E" w:rsidRPr="00F92465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02" w:type="dxa"/>
            <w:vAlign w:val="center"/>
          </w:tcPr>
          <w:p w14:paraId="327A0CB5" w14:textId="5033B5C3" w:rsidR="0058561E" w:rsidRPr="00F92465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102" w:type="dxa"/>
            <w:vAlign w:val="center"/>
          </w:tcPr>
          <w:p w14:paraId="0F463E72" w14:textId="1E27F215" w:rsidR="0058561E" w:rsidRPr="00F92465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30000</w:t>
            </w:r>
          </w:p>
        </w:tc>
        <w:tc>
          <w:tcPr>
            <w:tcW w:w="834" w:type="dxa"/>
            <w:vAlign w:val="center"/>
          </w:tcPr>
          <w:p w14:paraId="14D641DB" w14:textId="378475D1" w:rsidR="0058561E" w:rsidRPr="00F92465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lang w:val="hy-AM"/>
              </w:rPr>
              <w:t>15</w:t>
            </w:r>
          </w:p>
        </w:tc>
        <w:tc>
          <w:tcPr>
            <w:tcW w:w="1493" w:type="dxa"/>
          </w:tcPr>
          <w:p w14:paraId="7AA92900" w14:textId="77777777" w:rsidR="0058561E" w:rsidRPr="00F92465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4696D8EA" w14:textId="32F1B42A" w:rsidR="0058561E" w:rsidRPr="00F92465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lang w:val="hy-AM"/>
              </w:rPr>
              <w:t>15</w:t>
            </w:r>
          </w:p>
        </w:tc>
        <w:tc>
          <w:tcPr>
            <w:tcW w:w="868" w:type="dxa"/>
          </w:tcPr>
          <w:p w14:paraId="240C62D9" w14:textId="18A1587B" w:rsidR="0058561E" w:rsidRPr="00F92465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27235A" w14:paraId="15AA94F1" w14:textId="77777777" w:rsidTr="005868D7">
        <w:tc>
          <w:tcPr>
            <w:tcW w:w="1432" w:type="dxa"/>
          </w:tcPr>
          <w:p w14:paraId="456F5E41" w14:textId="1ADB7891" w:rsidR="0058561E" w:rsidRPr="0027235A" w:rsidRDefault="0058561E" w:rsidP="0058561E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5C7FB1D6" w14:textId="3805B1F9" w:rsidR="0058561E" w:rsidRPr="00F92465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F251F">
              <w:rPr>
                <w:rFonts w:ascii="GHEA Grapalat" w:hAnsi="GHEA Grapalat"/>
                <w:sz w:val="18"/>
                <w:szCs w:val="18"/>
              </w:rPr>
              <w:t>30197232</w:t>
            </w:r>
            <w:r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1786" w:type="dxa"/>
            <w:vAlign w:val="center"/>
          </w:tcPr>
          <w:p w14:paraId="29D650DC" w14:textId="2DE5B5A3" w:rsidR="0058561E" w:rsidRPr="001252F7" w:rsidRDefault="001252F7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252F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папка для бумаги, быстросохнущая бумага</w:t>
            </w:r>
          </w:p>
        </w:tc>
        <w:tc>
          <w:tcPr>
            <w:tcW w:w="1435" w:type="dxa"/>
            <w:vAlign w:val="center"/>
          </w:tcPr>
          <w:p w14:paraId="1DE8D3E7" w14:textId="77777777" w:rsidR="0058561E" w:rsidRPr="001252F7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588" w:type="dxa"/>
            <w:vAlign w:val="center"/>
          </w:tcPr>
          <w:p w14:paraId="0815FF71" w14:textId="49175667" w:rsidR="0058561E" w:rsidRPr="00CE4717" w:rsidRDefault="00C6301D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630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Картонные папки для длительного хранения, тип B (Б), быстросохнущие, плотность картона: 1,15 г/см³, толщина от 0,3 до 1,5 мм, ГОСТ 17914-72 или эквивалент</w:t>
            </w:r>
          </w:p>
        </w:tc>
        <w:tc>
          <w:tcPr>
            <w:tcW w:w="1076" w:type="dxa"/>
            <w:vAlign w:val="center"/>
          </w:tcPr>
          <w:p w14:paraId="4EF54035" w14:textId="77777777" w:rsidR="0058561E" w:rsidRPr="00F92465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02" w:type="dxa"/>
            <w:vAlign w:val="center"/>
          </w:tcPr>
          <w:p w14:paraId="31AD06E6" w14:textId="68C5A6D6" w:rsidR="0058561E" w:rsidRPr="00F92465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102" w:type="dxa"/>
            <w:vAlign w:val="center"/>
          </w:tcPr>
          <w:p w14:paraId="55EE70A2" w14:textId="06F5279C" w:rsidR="0058561E" w:rsidRPr="00F92465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21000</w:t>
            </w:r>
          </w:p>
        </w:tc>
        <w:tc>
          <w:tcPr>
            <w:tcW w:w="834" w:type="dxa"/>
            <w:vAlign w:val="center"/>
          </w:tcPr>
          <w:p w14:paraId="3763D0D7" w14:textId="331B8258" w:rsidR="0058561E" w:rsidRPr="00F92465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1493" w:type="dxa"/>
          </w:tcPr>
          <w:p w14:paraId="0B4FA7B8" w14:textId="77777777" w:rsidR="0058561E" w:rsidRPr="00CE4717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09E1E8A2" w14:textId="020005DE" w:rsidR="0058561E" w:rsidRPr="00F92465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868" w:type="dxa"/>
          </w:tcPr>
          <w:p w14:paraId="3AA63777" w14:textId="594EF9C7" w:rsidR="0058561E" w:rsidRPr="00F92465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7AB86D3B" w14:textId="77777777" w:rsidTr="005868D7">
        <w:tc>
          <w:tcPr>
            <w:tcW w:w="1432" w:type="dxa"/>
          </w:tcPr>
          <w:p w14:paraId="4C20AAAE" w14:textId="637F956B" w:rsidR="0058561E" w:rsidRPr="00F16EC9" w:rsidRDefault="0058561E" w:rsidP="0058561E">
            <w:pPr>
              <w:jc w:val="center"/>
              <w:rPr>
                <w:rFonts w:ascii="GHEA Grapalat" w:hAnsi="GHEA Grapalat"/>
                <w:sz w:val="20"/>
              </w:rPr>
            </w:pPr>
            <w:r w:rsidRPr="00F16EC9"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1560" w:type="dxa"/>
            <w:vAlign w:val="center"/>
          </w:tcPr>
          <w:p w14:paraId="1C40B9D8" w14:textId="4D896A68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9F251F">
              <w:rPr>
                <w:rStyle w:val="ng-binding"/>
                <w:rFonts w:ascii="Helvetica" w:hAnsi="Helvetica"/>
                <w:color w:val="403931"/>
                <w:sz w:val="21"/>
                <w:szCs w:val="21"/>
                <w:shd w:val="clear" w:color="auto" w:fill="F5F5F5"/>
              </w:rPr>
              <w:t>30192121</w:t>
            </w:r>
            <w:r>
              <w:rPr>
                <w:rStyle w:val="ng-binding"/>
                <w:rFonts w:ascii="Helvetica" w:hAnsi="Helvetica"/>
                <w:color w:val="40393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786" w:type="dxa"/>
            <w:vAlign w:val="center"/>
          </w:tcPr>
          <w:p w14:paraId="7A2644C5" w14:textId="281D53CD" w:rsidR="0058561E" w:rsidRPr="00F16EC9" w:rsidRDefault="001252F7" w:rsidP="0058561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252F7">
              <w:rPr>
                <w:rFonts w:ascii="GHEA Grapalat" w:hAnsi="GHEA Grapalat" w:cs="Calibri"/>
                <w:color w:val="000000"/>
                <w:sz w:val="16"/>
                <w:szCs w:val="16"/>
              </w:rPr>
              <w:t>шариковая ручка</w:t>
            </w:r>
          </w:p>
        </w:tc>
        <w:tc>
          <w:tcPr>
            <w:tcW w:w="1435" w:type="dxa"/>
            <w:vAlign w:val="center"/>
          </w:tcPr>
          <w:p w14:paraId="29292757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2AD6EC21" w14:textId="1FE130F0" w:rsidR="0058561E" w:rsidRPr="00F16EC9" w:rsidRDefault="00C6301D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630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Шариковая ручка, наконечник 1,0 мм, с колпачком (с зажимом для крепления к карману), открывающаяся снизу или сверху (для замены стержня), прозрачный корпус, прорезиненная рукоятка, длина </w:t>
            </w:r>
            <w:r w:rsidRPr="00C630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ручки не менее 140 мм, с футляром, часть стержня, заполненная чернилами, не менее 95 мм, цвет чернил: синий</w:t>
            </w:r>
          </w:p>
        </w:tc>
        <w:tc>
          <w:tcPr>
            <w:tcW w:w="1076" w:type="dxa"/>
            <w:vAlign w:val="center"/>
          </w:tcPr>
          <w:p w14:paraId="122D7852" w14:textId="625EC62C" w:rsidR="0058561E" w:rsidRPr="00F16EC9" w:rsidRDefault="0058561E" w:rsidP="0058561E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02" w:type="dxa"/>
            <w:vAlign w:val="center"/>
          </w:tcPr>
          <w:p w14:paraId="756D9C74" w14:textId="32AE65C7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1102" w:type="dxa"/>
            <w:vAlign w:val="center"/>
          </w:tcPr>
          <w:p w14:paraId="091816F7" w14:textId="5DC8B95B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/>
                <w:sz w:val="20"/>
                <w:szCs w:val="20"/>
              </w:rPr>
              <w:t>27500</w:t>
            </w:r>
          </w:p>
        </w:tc>
        <w:tc>
          <w:tcPr>
            <w:tcW w:w="834" w:type="dxa"/>
            <w:vAlign w:val="center"/>
          </w:tcPr>
          <w:p w14:paraId="7C35A8EA" w14:textId="3D81B9C5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1493" w:type="dxa"/>
          </w:tcPr>
          <w:p w14:paraId="319E1923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19371E92" w14:textId="1E04A568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868" w:type="dxa"/>
          </w:tcPr>
          <w:p w14:paraId="729C8C1F" w14:textId="155744CA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1C8E4010" w14:textId="77777777" w:rsidTr="005868D7">
        <w:tc>
          <w:tcPr>
            <w:tcW w:w="1432" w:type="dxa"/>
          </w:tcPr>
          <w:p w14:paraId="104366E6" w14:textId="38A87FE4" w:rsidR="0058561E" w:rsidRPr="00F16EC9" w:rsidRDefault="0058561E" w:rsidP="0058561E">
            <w:pPr>
              <w:jc w:val="center"/>
              <w:rPr>
                <w:rFonts w:ascii="GHEA Grapalat" w:hAnsi="GHEA Grapalat"/>
                <w:sz w:val="20"/>
              </w:rPr>
            </w:pPr>
            <w:r w:rsidRPr="00F16EC9">
              <w:rPr>
                <w:rFonts w:ascii="GHEA Grapalat" w:hAnsi="GHEA Grapalat"/>
                <w:sz w:val="20"/>
              </w:rPr>
              <w:lastRenderedPageBreak/>
              <w:t>4</w:t>
            </w:r>
          </w:p>
        </w:tc>
        <w:tc>
          <w:tcPr>
            <w:tcW w:w="1560" w:type="dxa"/>
            <w:vAlign w:val="center"/>
          </w:tcPr>
          <w:p w14:paraId="04CF3FC7" w14:textId="2BC40687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D2737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30192128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786" w:type="dxa"/>
            <w:vAlign w:val="center"/>
          </w:tcPr>
          <w:p w14:paraId="1DCE6DF1" w14:textId="4DC1B4DB" w:rsidR="0058561E" w:rsidRPr="00F16EC9" w:rsidRDefault="001252F7" w:rsidP="0058561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252F7">
              <w:rPr>
                <w:rFonts w:ascii="GHEA Grapalat" w:hAnsi="GHEA Grapalat" w:cs="Calibri"/>
                <w:color w:val="000000"/>
                <w:sz w:val="16"/>
                <w:szCs w:val="16"/>
              </w:rPr>
              <w:t>гелевая ручка</w:t>
            </w:r>
          </w:p>
        </w:tc>
        <w:tc>
          <w:tcPr>
            <w:tcW w:w="1435" w:type="dxa"/>
            <w:vAlign w:val="center"/>
          </w:tcPr>
          <w:p w14:paraId="135C7651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5D33CB01" w14:textId="38EE90FF" w:rsidR="0058561E" w:rsidRPr="00F16EC9" w:rsidRDefault="00C6301D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6301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Ручка, наконечник 0,5 мм, разных цветов, гелевая/черная 50 шт., красная 150 шт.</w:t>
            </w:r>
          </w:p>
        </w:tc>
        <w:tc>
          <w:tcPr>
            <w:tcW w:w="1076" w:type="dxa"/>
            <w:vAlign w:val="center"/>
          </w:tcPr>
          <w:p w14:paraId="26FFCD71" w14:textId="449C7C2D" w:rsidR="0058561E" w:rsidRPr="00F16EC9" w:rsidRDefault="0058561E" w:rsidP="0058561E">
            <w:pPr>
              <w:jc w:val="center"/>
              <w:rPr>
                <w:rFonts w:ascii="Arial Armenian" w:hAnsi="Arial Armenian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02" w:type="dxa"/>
            <w:vAlign w:val="center"/>
          </w:tcPr>
          <w:p w14:paraId="3E7926FE" w14:textId="35484226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100</w:t>
            </w:r>
          </w:p>
        </w:tc>
        <w:tc>
          <w:tcPr>
            <w:tcW w:w="1102" w:type="dxa"/>
            <w:vAlign w:val="center"/>
          </w:tcPr>
          <w:p w14:paraId="48D9A7EE" w14:textId="404169BD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20000</w:t>
            </w:r>
          </w:p>
        </w:tc>
        <w:tc>
          <w:tcPr>
            <w:tcW w:w="834" w:type="dxa"/>
            <w:vAlign w:val="center"/>
          </w:tcPr>
          <w:p w14:paraId="610C1E24" w14:textId="5A4C73FD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200</w:t>
            </w:r>
          </w:p>
        </w:tc>
        <w:tc>
          <w:tcPr>
            <w:tcW w:w="1493" w:type="dxa"/>
          </w:tcPr>
          <w:p w14:paraId="28ED2C43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2DC7D05F" w14:textId="429E1CA8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  <w:lang w:val="hy-AM"/>
              </w:rPr>
              <w:t>200</w:t>
            </w:r>
          </w:p>
        </w:tc>
        <w:tc>
          <w:tcPr>
            <w:tcW w:w="868" w:type="dxa"/>
          </w:tcPr>
          <w:p w14:paraId="659191AB" w14:textId="77EBF7EC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473165AB" w14:textId="77777777" w:rsidTr="005868D7">
        <w:tc>
          <w:tcPr>
            <w:tcW w:w="1432" w:type="dxa"/>
          </w:tcPr>
          <w:p w14:paraId="183C71B8" w14:textId="57BD3A45" w:rsidR="0058561E" w:rsidRPr="00F16EC9" w:rsidRDefault="0058561E" w:rsidP="0058561E">
            <w:pPr>
              <w:jc w:val="center"/>
              <w:rPr>
                <w:rFonts w:ascii="GHEA Grapalat" w:hAnsi="GHEA Grapalat"/>
                <w:sz w:val="20"/>
              </w:rPr>
            </w:pPr>
            <w:r w:rsidRPr="00F16EC9">
              <w:rPr>
                <w:rFonts w:ascii="GHEA Grapalat" w:hAnsi="GHEA Grapalat"/>
                <w:sz w:val="20"/>
              </w:rPr>
              <w:t>5</w:t>
            </w:r>
          </w:p>
        </w:tc>
        <w:tc>
          <w:tcPr>
            <w:tcW w:w="1560" w:type="dxa"/>
            <w:vAlign w:val="center"/>
          </w:tcPr>
          <w:p w14:paraId="61E35365" w14:textId="1A3B2E5B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F317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30192160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786" w:type="dxa"/>
            <w:vAlign w:val="center"/>
          </w:tcPr>
          <w:p w14:paraId="69032254" w14:textId="5362F55E" w:rsidR="0058561E" w:rsidRPr="00F16EC9" w:rsidRDefault="001252F7" w:rsidP="0058561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252F7">
              <w:rPr>
                <w:rFonts w:ascii="GHEA Grapalat" w:hAnsi="GHEA Grapalat" w:cs="Calibri"/>
                <w:color w:val="000000"/>
                <w:sz w:val="16"/>
                <w:szCs w:val="16"/>
              </w:rPr>
              <w:t>карандаши</w:t>
            </w:r>
          </w:p>
        </w:tc>
        <w:tc>
          <w:tcPr>
            <w:tcW w:w="1435" w:type="dxa"/>
            <w:vAlign w:val="center"/>
          </w:tcPr>
          <w:p w14:paraId="3848EC26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60983C67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Белый цвет , предназначенный тексты для очистки ( покрытия ) , 12 мл . емкость бутылка с кисточкой , вода на основе или другой органический с растворителем , быстро сушка _</w:t>
            </w:r>
          </w:p>
        </w:tc>
        <w:tc>
          <w:tcPr>
            <w:tcW w:w="1076" w:type="dxa"/>
            <w:vAlign w:val="center"/>
          </w:tcPr>
          <w:p w14:paraId="4B522A03" w14:textId="42CA0704" w:rsidR="0058561E" w:rsidRPr="00F16EC9" w:rsidRDefault="0058561E" w:rsidP="0058561E">
            <w:pPr>
              <w:jc w:val="center"/>
              <w:rPr>
                <w:rFonts w:ascii="Arial Armenian" w:hAnsi="Arial Armenian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02" w:type="dxa"/>
            <w:vAlign w:val="center"/>
          </w:tcPr>
          <w:p w14:paraId="2A2292D4" w14:textId="1A64E5DF" w:rsidR="0058561E" w:rsidRPr="00F16EC9" w:rsidRDefault="0058561E" w:rsidP="0058561E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195</w:t>
            </w:r>
          </w:p>
        </w:tc>
        <w:tc>
          <w:tcPr>
            <w:tcW w:w="1102" w:type="dxa"/>
            <w:vAlign w:val="center"/>
          </w:tcPr>
          <w:p w14:paraId="0B678B69" w14:textId="2AB6EA96" w:rsidR="0058561E" w:rsidRPr="00F16EC9" w:rsidRDefault="0058561E" w:rsidP="0058561E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19500</w:t>
            </w:r>
          </w:p>
        </w:tc>
        <w:tc>
          <w:tcPr>
            <w:tcW w:w="834" w:type="dxa"/>
            <w:vAlign w:val="center"/>
          </w:tcPr>
          <w:p w14:paraId="1E5BFE0F" w14:textId="29ECB440" w:rsidR="0058561E" w:rsidRPr="00F16EC9" w:rsidRDefault="0058561E" w:rsidP="0058561E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493" w:type="dxa"/>
          </w:tcPr>
          <w:p w14:paraId="4A2E40CB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6B788030" w14:textId="08E09021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68" w:type="dxa"/>
          </w:tcPr>
          <w:p w14:paraId="08DAA67B" w14:textId="1E5AD4CA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2CEF8286" w14:textId="77777777" w:rsidTr="005868D7">
        <w:tc>
          <w:tcPr>
            <w:tcW w:w="1432" w:type="dxa"/>
          </w:tcPr>
          <w:p w14:paraId="4D1638AC" w14:textId="32A21994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6888F95F" w14:textId="6B6E0D35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D45E5D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30192710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786" w:type="dxa"/>
            <w:vAlign w:val="center"/>
          </w:tcPr>
          <w:p w14:paraId="69D39803" w14:textId="192178EE" w:rsidR="0058561E" w:rsidRPr="00F16EC9" w:rsidRDefault="001252F7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1252F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клей-ручка, офисный</w:t>
            </w:r>
          </w:p>
        </w:tc>
        <w:tc>
          <w:tcPr>
            <w:tcW w:w="1435" w:type="dxa"/>
            <w:vAlign w:val="center"/>
          </w:tcPr>
          <w:p w14:paraId="757B9782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21705010" w14:textId="0D11470E" w:rsidR="0058561E" w:rsidRPr="00F16EC9" w:rsidRDefault="00C6301D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6301D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Сухой клей для офиса (клей-карандаш), для склеивания бумаги 8 г.</w:t>
            </w:r>
          </w:p>
        </w:tc>
        <w:tc>
          <w:tcPr>
            <w:tcW w:w="1076" w:type="dxa"/>
            <w:vAlign w:val="center"/>
          </w:tcPr>
          <w:p w14:paraId="6CBC36C6" w14:textId="77777777" w:rsidR="0058561E" w:rsidRPr="00F16EC9" w:rsidRDefault="0058561E" w:rsidP="0058561E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0B8E3648" w14:textId="6615CF23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</w:rPr>
              <w:t>100</w:t>
            </w:r>
          </w:p>
        </w:tc>
        <w:tc>
          <w:tcPr>
            <w:tcW w:w="1102" w:type="dxa"/>
            <w:vAlign w:val="center"/>
          </w:tcPr>
          <w:p w14:paraId="69C50E71" w14:textId="5EDB172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10</w:t>
            </w:r>
            <w:r w:rsidRPr="00A55DE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000</w:t>
            </w:r>
          </w:p>
        </w:tc>
        <w:tc>
          <w:tcPr>
            <w:tcW w:w="834" w:type="dxa"/>
            <w:vAlign w:val="center"/>
          </w:tcPr>
          <w:p w14:paraId="47C7FE49" w14:textId="3CF47976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100</w:t>
            </w:r>
          </w:p>
        </w:tc>
        <w:tc>
          <w:tcPr>
            <w:tcW w:w="1493" w:type="dxa"/>
          </w:tcPr>
          <w:p w14:paraId="5E730C50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7EAC3213" w14:textId="40AC932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100</w:t>
            </w:r>
          </w:p>
        </w:tc>
        <w:tc>
          <w:tcPr>
            <w:tcW w:w="868" w:type="dxa"/>
          </w:tcPr>
          <w:p w14:paraId="2F09FB04" w14:textId="5FE67F29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37078C67" w14:textId="77777777" w:rsidTr="005868D7">
        <w:tc>
          <w:tcPr>
            <w:tcW w:w="1432" w:type="dxa"/>
          </w:tcPr>
          <w:p w14:paraId="7B6F1FC0" w14:textId="74345271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7</w:t>
            </w:r>
          </w:p>
        </w:tc>
        <w:tc>
          <w:tcPr>
            <w:tcW w:w="1560" w:type="dxa"/>
            <w:vAlign w:val="center"/>
          </w:tcPr>
          <w:p w14:paraId="7121F71E" w14:textId="77FD9446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D45E5D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30192720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786" w:type="dxa"/>
            <w:vAlign w:val="center"/>
          </w:tcPr>
          <w:p w14:paraId="3F12292B" w14:textId="77777777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маркер</w:t>
            </w:r>
          </w:p>
        </w:tc>
        <w:tc>
          <w:tcPr>
            <w:tcW w:w="1435" w:type="dxa"/>
            <w:vAlign w:val="center"/>
          </w:tcPr>
          <w:p w14:paraId="36C2266C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5148C1DE" w14:textId="216F83C0" w:rsidR="0058561E" w:rsidRPr="00F16EC9" w:rsidRDefault="00356261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35626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Разные цвета - для выделения, пометок, с плоским наконечником из фетра или другого пористого материала.</w:t>
            </w:r>
          </w:p>
        </w:tc>
        <w:tc>
          <w:tcPr>
            <w:tcW w:w="1076" w:type="dxa"/>
            <w:vAlign w:val="center"/>
          </w:tcPr>
          <w:p w14:paraId="6F424A2C" w14:textId="3FFF6799" w:rsidR="0058561E" w:rsidRPr="00F16EC9" w:rsidRDefault="0058561E" w:rsidP="0058561E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02" w:type="dxa"/>
            <w:vAlign w:val="center"/>
          </w:tcPr>
          <w:p w14:paraId="5D2462BC" w14:textId="577B7B9A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Sylfaen" w:hAnsi="Sylfaen" w:cs="Calibri"/>
                <w:color w:val="000000" w:themeColor="text1"/>
              </w:rPr>
              <w:t>75</w:t>
            </w:r>
          </w:p>
        </w:tc>
        <w:tc>
          <w:tcPr>
            <w:tcW w:w="1102" w:type="dxa"/>
            <w:vAlign w:val="center"/>
          </w:tcPr>
          <w:p w14:paraId="57EC9DBD" w14:textId="1ED8A2A3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15000</w:t>
            </w:r>
          </w:p>
        </w:tc>
        <w:tc>
          <w:tcPr>
            <w:tcW w:w="834" w:type="dxa"/>
            <w:vAlign w:val="center"/>
          </w:tcPr>
          <w:p w14:paraId="2B6C3487" w14:textId="1D7DDD04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42BFF">
              <w:rPr>
                <w:rFonts w:ascii="Calibri" w:hAnsi="Calibri" w:cs="Calibri"/>
                <w:color w:val="000000" w:themeColor="text1"/>
              </w:rPr>
              <w:t>200</w:t>
            </w:r>
          </w:p>
        </w:tc>
        <w:tc>
          <w:tcPr>
            <w:tcW w:w="1493" w:type="dxa"/>
          </w:tcPr>
          <w:p w14:paraId="7127E2DA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2236ADCC" w14:textId="1635BD49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342BFF">
              <w:rPr>
                <w:rFonts w:ascii="Calibri" w:hAnsi="Calibri" w:cs="Calibri"/>
                <w:color w:val="000000" w:themeColor="text1"/>
              </w:rPr>
              <w:t>200</w:t>
            </w:r>
          </w:p>
        </w:tc>
        <w:tc>
          <w:tcPr>
            <w:tcW w:w="868" w:type="dxa"/>
          </w:tcPr>
          <w:p w14:paraId="26B63477" w14:textId="243B0C2E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2CF2CDCC" w14:textId="77777777" w:rsidTr="005868D7">
        <w:tc>
          <w:tcPr>
            <w:tcW w:w="1432" w:type="dxa"/>
          </w:tcPr>
          <w:p w14:paraId="37A216B9" w14:textId="1EBF7504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8</w:t>
            </w:r>
          </w:p>
        </w:tc>
        <w:tc>
          <w:tcPr>
            <w:tcW w:w="1560" w:type="dxa"/>
            <w:vAlign w:val="center"/>
          </w:tcPr>
          <w:p w14:paraId="604E7FBC" w14:textId="562E4288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9772E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30197231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786" w:type="dxa"/>
            <w:vAlign w:val="center"/>
          </w:tcPr>
          <w:p w14:paraId="3E8748E8" w14:textId="6FF20214" w:rsidR="0058561E" w:rsidRPr="00F16EC9" w:rsidRDefault="001252F7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1252F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папка, полимерная пленка, файл</w:t>
            </w:r>
          </w:p>
        </w:tc>
        <w:tc>
          <w:tcPr>
            <w:tcW w:w="1435" w:type="dxa"/>
            <w:vAlign w:val="center"/>
          </w:tcPr>
          <w:p w14:paraId="6704BE8D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3C0F11FF" w14:textId="1688A846" w:rsidR="0058561E" w:rsidRPr="00F16EC9" w:rsidRDefault="004B6915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4B691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Прозрачная полимерная пленка, для бумаги формата А4, возможность крепления к быстросъемным застежкам, толщина </w:t>
            </w:r>
            <w:r w:rsidRPr="004B691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lastRenderedPageBreak/>
              <w:t>пленки - не менее 50 микрон</w:t>
            </w:r>
          </w:p>
        </w:tc>
        <w:tc>
          <w:tcPr>
            <w:tcW w:w="1076" w:type="dxa"/>
            <w:vAlign w:val="center"/>
          </w:tcPr>
          <w:p w14:paraId="29323742" w14:textId="77777777" w:rsidR="0058561E" w:rsidRPr="00F16EC9" w:rsidRDefault="0058561E" w:rsidP="0058561E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lastRenderedPageBreak/>
              <w:t>шт.</w:t>
            </w:r>
          </w:p>
        </w:tc>
        <w:tc>
          <w:tcPr>
            <w:tcW w:w="1102" w:type="dxa"/>
            <w:vAlign w:val="center"/>
          </w:tcPr>
          <w:p w14:paraId="067EADBB" w14:textId="6EA9745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</w:rPr>
              <w:t>10</w:t>
            </w:r>
          </w:p>
        </w:tc>
        <w:tc>
          <w:tcPr>
            <w:tcW w:w="1102" w:type="dxa"/>
            <w:vAlign w:val="center"/>
          </w:tcPr>
          <w:p w14:paraId="44DB8EBD" w14:textId="0100DF5F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20000</w:t>
            </w:r>
          </w:p>
        </w:tc>
        <w:tc>
          <w:tcPr>
            <w:tcW w:w="834" w:type="dxa"/>
            <w:vAlign w:val="center"/>
          </w:tcPr>
          <w:p w14:paraId="35FFBE27" w14:textId="6011D414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564D3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</w:t>
            </w: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493" w:type="dxa"/>
          </w:tcPr>
          <w:p w14:paraId="2F2EC1AD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2FC8C5B7" w14:textId="1844DB51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564D3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</w:t>
            </w: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868" w:type="dxa"/>
          </w:tcPr>
          <w:p w14:paraId="4455DC57" w14:textId="743CFBE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058EA760" w14:textId="77777777" w:rsidTr="005868D7">
        <w:tc>
          <w:tcPr>
            <w:tcW w:w="1432" w:type="dxa"/>
          </w:tcPr>
          <w:p w14:paraId="79CDDCEE" w14:textId="69AA1DDB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lastRenderedPageBreak/>
              <w:t>9</w:t>
            </w:r>
          </w:p>
        </w:tc>
        <w:tc>
          <w:tcPr>
            <w:tcW w:w="1560" w:type="dxa"/>
            <w:vAlign w:val="center"/>
          </w:tcPr>
          <w:p w14:paraId="69A17DC9" w14:textId="47BB340C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9772E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786" w:type="dxa"/>
            <w:vAlign w:val="center"/>
          </w:tcPr>
          <w:p w14:paraId="73637470" w14:textId="77777777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папка</w:t>
            </w:r>
          </w:p>
        </w:tc>
        <w:tc>
          <w:tcPr>
            <w:tcW w:w="1435" w:type="dxa"/>
            <w:vAlign w:val="center"/>
          </w:tcPr>
          <w:p w14:paraId="4976E685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717663A4" w14:textId="5ED24085" w:rsidR="0058561E" w:rsidRPr="00F16EC9" w:rsidRDefault="005D7309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D730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Полиэтилен, быстросъемный</w:t>
            </w:r>
          </w:p>
        </w:tc>
        <w:tc>
          <w:tcPr>
            <w:tcW w:w="1076" w:type="dxa"/>
            <w:vAlign w:val="center"/>
          </w:tcPr>
          <w:p w14:paraId="65D976EC" w14:textId="77777777" w:rsidR="0058561E" w:rsidRPr="00F16EC9" w:rsidRDefault="0058561E" w:rsidP="0058561E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62B42EBF" w14:textId="579F12DD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70</w:t>
            </w:r>
          </w:p>
        </w:tc>
        <w:tc>
          <w:tcPr>
            <w:tcW w:w="1102" w:type="dxa"/>
            <w:vAlign w:val="center"/>
          </w:tcPr>
          <w:p w14:paraId="35724E9F" w14:textId="43D019AF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21000</w:t>
            </w:r>
          </w:p>
        </w:tc>
        <w:tc>
          <w:tcPr>
            <w:tcW w:w="834" w:type="dxa"/>
            <w:vAlign w:val="center"/>
          </w:tcPr>
          <w:p w14:paraId="7D3EFF8D" w14:textId="103E12E9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493" w:type="dxa"/>
          </w:tcPr>
          <w:p w14:paraId="74DEC399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2102BCB2" w14:textId="6B5944DB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868" w:type="dxa"/>
          </w:tcPr>
          <w:p w14:paraId="010DB2BD" w14:textId="3A5C8A4A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756E49AC" w14:textId="77777777" w:rsidTr="005868D7">
        <w:tc>
          <w:tcPr>
            <w:tcW w:w="1432" w:type="dxa"/>
          </w:tcPr>
          <w:p w14:paraId="4CB7AF85" w14:textId="515E1F16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10</w:t>
            </w:r>
          </w:p>
        </w:tc>
        <w:tc>
          <w:tcPr>
            <w:tcW w:w="1560" w:type="dxa"/>
            <w:vAlign w:val="center"/>
          </w:tcPr>
          <w:p w14:paraId="3DD555A5" w14:textId="6EBB4016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9772E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30197234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786" w:type="dxa"/>
            <w:vAlign w:val="center"/>
          </w:tcPr>
          <w:p w14:paraId="3C436ABE" w14:textId="4CB9BD45" w:rsidR="0058561E" w:rsidRPr="00F16EC9" w:rsidRDefault="001252F7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1252F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папка, твердая обложка</w:t>
            </w:r>
          </w:p>
        </w:tc>
        <w:tc>
          <w:tcPr>
            <w:tcW w:w="1435" w:type="dxa"/>
            <w:vAlign w:val="center"/>
          </w:tcPr>
          <w:p w14:paraId="0162BFA9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445F788E" w14:textId="3548F16A" w:rsidR="0058561E" w:rsidRPr="00F16EC9" w:rsidRDefault="005D7309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D730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Папка с жесткой картонной обложкой /регистр/, с корешком соответствующего размера (объема), с металлической застежкой, для бумаги формата А4 (210x297) мм, толщина - 3-4 см 100 шт., 7-8 см 100 шт.</w:t>
            </w:r>
          </w:p>
        </w:tc>
        <w:tc>
          <w:tcPr>
            <w:tcW w:w="1076" w:type="dxa"/>
            <w:vAlign w:val="center"/>
          </w:tcPr>
          <w:p w14:paraId="1DA0C857" w14:textId="6DC90FF3" w:rsidR="0058561E" w:rsidRPr="00F16EC9" w:rsidRDefault="0058561E" w:rsidP="0058561E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02" w:type="dxa"/>
            <w:vAlign w:val="center"/>
          </w:tcPr>
          <w:p w14:paraId="3C326E00" w14:textId="78C68BA8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320</w:t>
            </w:r>
          </w:p>
        </w:tc>
        <w:tc>
          <w:tcPr>
            <w:tcW w:w="1102" w:type="dxa"/>
            <w:vAlign w:val="center"/>
          </w:tcPr>
          <w:p w14:paraId="75B2B8E8" w14:textId="4F4DB162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64000</w:t>
            </w:r>
          </w:p>
        </w:tc>
        <w:tc>
          <w:tcPr>
            <w:tcW w:w="834" w:type="dxa"/>
            <w:vAlign w:val="center"/>
          </w:tcPr>
          <w:p w14:paraId="646CA459" w14:textId="0ED51F11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1493" w:type="dxa"/>
          </w:tcPr>
          <w:p w14:paraId="36E9E524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460864C1" w14:textId="31705A6C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868" w:type="dxa"/>
          </w:tcPr>
          <w:p w14:paraId="4B0E0F50" w14:textId="438D8BD3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23164357" w14:textId="77777777" w:rsidTr="005868D7">
        <w:tc>
          <w:tcPr>
            <w:tcW w:w="1432" w:type="dxa"/>
          </w:tcPr>
          <w:p w14:paraId="230D54FB" w14:textId="7B6019EA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11</w:t>
            </w:r>
          </w:p>
        </w:tc>
        <w:tc>
          <w:tcPr>
            <w:tcW w:w="1560" w:type="dxa"/>
            <w:vAlign w:val="center"/>
          </w:tcPr>
          <w:p w14:paraId="5181E0A6" w14:textId="20967AAA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30197622/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</w:tc>
        <w:tc>
          <w:tcPr>
            <w:tcW w:w="1786" w:type="dxa"/>
            <w:vAlign w:val="center"/>
          </w:tcPr>
          <w:p w14:paraId="7E94145F" w14:textId="77777777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бумага , формат А4</w:t>
            </w:r>
          </w:p>
        </w:tc>
        <w:tc>
          <w:tcPr>
            <w:tcW w:w="1435" w:type="dxa"/>
            <w:vAlign w:val="center"/>
          </w:tcPr>
          <w:p w14:paraId="11DE7913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1ED78B6C" w14:textId="74EAEB9B" w:rsidR="0058561E" w:rsidRPr="00FC581F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Бумага - потребительский формат А4 (210Х297мм), нет меловой _ Предназначен для письма , печати . и офис работ для : площадью 1м2 бумаги масса : 80 г, содержание белка : не менее 90%, с упаковкой , 500 листов в коробке.</w:t>
            </w:r>
            <w:r w:rsidR="00FC581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вес коробки 2,5кг</w:t>
            </w:r>
          </w:p>
        </w:tc>
        <w:tc>
          <w:tcPr>
            <w:tcW w:w="1076" w:type="dxa"/>
            <w:vAlign w:val="center"/>
          </w:tcPr>
          <w:p w14:paraId="4E0C6694" w14:textId="77777777" w:rsidR="0058561E" w:rsidRPr="00F16EC9" w:rsidRDefault="0058561E" w:rsidP="0058561E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1102" w:type="dxa"/>
            <w:vAlign w:val="center"/>
          </w:tcPr>
          <w:p w14:paraId="4CC82C62" w14:textId="3C3BF88D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</w:rPr>
              <w:t>600</w:t>
            </w:r>
          </w:p>
        </w:tc>
        <w:tc>
          <w:tcPr>
            <w:tcW w:w="1102" w:type="dxa"/>
            <w:vAlign w:val="center"/>
          </w:tcPr>
          <w:p w14:paraId="365B85AB" w14:textId="37EB0CB1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735000</w:t>
            </w:r>
          </w:p>
        </w:tc>
        <w:tc>
          <w:tcPr>
            <w:tcW w:w="834" w:type="dxa"/>
            <w:vAlign w:val="center"/>
          </w:tcPr>
          <w:p w14:paraId="7023B155" w14:textId="51CEEC01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1225</w:t>
            </w:r>
          </w:p>
        </w:tc>
        <w:tc>
          <w:tcPr>
            <w:tcW w:w="1493" w:type="dxa"/>
          </w:tcPr>
          <w:p w14:paraId="2456FD45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383F0F6B" w14:textId="2BA94FF3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1225</w:t>
            </w:r>
          </w:p>
        </w:tc>
        <w:tc>
          <w:tcPr>
            <w:tcW w:w="868" w:type="dxa"/>
          </w:tcPr>
          <w:p w14:paraId="663F3D0F" w14:textId="76DED72D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15200B22" w14:textId="77777777" w:rsidTr="005868D7">
        <w:tc>
          <w:tcPr>
            <w:tcW w:w="1432" w:type="dxa"/>
          </w:tcPr>
          <w:p w14:paraId="282220BF" w14:textId="45AFA4F5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12</w:t>
            </w:r>
          </w:p>
        </w:tc>
        <w:tc>
          <w:tcPr>
            <w:tcW w:w="1560" w:type="dxa"/>
            <w:vAlign w:val="center"/>
          </w:tcPr>
          <w:p w14:paraId="47EC8A2C" w14:textId="77777777" w:rsidR="0058561E" w:rsidRPr="000D6D28" w:rsidRDefault="0058561E" w:rsidP="0058561E">
            <w:pPr>
              <w:rPr>
                <w:color w:val="000000" w:themeColor="text1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30199430/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404F0572" w14:textId="3BAE9EB8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  <w:vAlign w:val="center"/>
          </w:tcPr>
          <w:p w14:paraId="3290B9E3" w14:textId="5608783F" w:rsidR="0058561E" w:rsidRPr="001252F7" w:rsidRDefault="001252F7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</w:pPr>
            <w:r w:rsidRPr="001252F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бумага для заметок, с разделителями</w:t>
            </w:r>
          </w:p>
        </w:tc>
        <w:tc>
          <w:tcPr>
            <w:tcW w:w="1435" w:type="dxa"/>
            <w:vAlign w:val="center"/>
          </w:tcPr>
          <w:p w14:paraId="7537FA46" w14:textId="77777777" w:rsidR="0058561E" w:rsidRPr="001252F7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7F895433" w14:textId="3A59D2BF" w:rsidR="0058561E" w:rsidRPr="00F16EC9" w:rsidRDefault="005D7309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D730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Бумага для письма, толщина не менее 1,25 мм, белизна не менее 75%, ГОСТ 18510-87 или аналогичный, упаковка в любой форме, 1000 </w:t>
            </w:r>
            <w:r w:rsidRPr="005D730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lastRenderedPageBreak/>
              <w:t>листов, размер 90x90 мм, цветная, марки Fantastic или аналогичная.</w:t>
            </w:r>
          </w:p>
        </w:tc>
        <w:tc>
          <w:tcPr>
            <w:tcW w:w="1076" w:type="dxa"/>
            <w:vAlign w:val="center"/>
          </w:tcPr>
          <w:p w14:paraId="527023A2" w14:textId="77777777" w:rsidR="0058561E" w:rsidRPr="00F16EC9" w:rsidRDefault="0058561E" w:rsidP="0058561E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lastRenderedPageBreak/>
              <w:t>шт.</w:t>
            </w:r>
          </w:p>
        </w:tc>
        <w:tc>
          <w:tcPr>
            <w:tcW w:w="1102" w:type="dxa"/>
            <w:vAlign w:val="center"/>
          </w:tcPr>
          <w:p w14:paraId="3313E87A" w14:textId="1847BBF9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1150</w:t>
            </w:r>
          </w:p>
        </w:tc>
        <w:tc>
          <w:tcPr>
            <w:tcW w:w="1102" w:type="dxa"/>
            <w:vAlign w:val="center"/>
          </w:tcPr>
          <w:p w14:paraId="1DCA5602" w14:textId="31B29DA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69000</w:t>
            </w:r>
          </w:p>
        </w:tc>
        <w:tc>
          <w:tcPr>
            <w:tcW w:w="834" w:type="dxa"/>
            <w:vAlign w:val="center"/>
          </w:tcPr>
          <w:p w14:paraId="76523B5A" w14:textId="6EEB9ACB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493" w:type="dxa"/>
          </w:tcPr>
          <w:p w14:paraId="4BBBE77A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02AC0FDC" w14:textId="01DB87E6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868" w:type="dxa"/>
          </w:tcPr>
          <w:p w14:paraId="1DE92AEA" w14:textId="20E0973B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7FF05973" w14:textId="77777777" w:rsidTr="005868D7">
        <w:tc>
          <w:tcPr>
            <w:tcW w:w="1432" w:type="dxa"/>
          </w:tcPr>
          <w:p w14:paraId="0957E3B5" w14:textId="292E92F0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lastRenderedPageBreak/>
              <w:t>13</w:t>
            </w:r>
          </w:p>
        </w:tc>
        <w:tc>
          <w:tcPr>
            <w:tcW w:w="1560" w:type="dxa"/>
            <w:vAlign w:val="center"/>
          </w:tcPr>
          <w:p w14:paraId="587D9F96" w14:textId="77777777" w:rsidR="0058561E" w:rsidRPr="000D6D28" w:rsidRDefault="0058561E" w:rsidP="0058561E">
            <w:pPr>
              <w:rPr>
                <w:color w:val="000000" w:themeColor="text1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30141200/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0BC74DC1" w14:textId="22564CF9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  <w:vAlign w:val="center"/>
          </w:tcPr>
          <w:p w14:paraId="77FEA506" w14:textId="50E8125B" w:rsidR="0058561E" w:rsidRPr="00F16EC9" w:rsidRDefault="001252F7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1252F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калькулятор, офисный</w:t>
            </w:r>
          </w:p>
        </w:tc>
        <w:tc>
          <w:tcPr>
            <w:tcW w:w="1435" w:type="dxa"/>
            <w:vAlign w:val="center"/>
          </w:tcPr>
          <w:p w14:paraId="7F0DD50E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50B38048" w14:textId="544DD012" w:rsidR="0058561E" w:rsidRPr="00F16EC9" w:rsidRDefault="005F6577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F657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Таблица 12-разрядная (21х29,4), габариты, 2 источника питания, с отображением операций на панели, самоподзарядка</w:t>
            </w:r>
          </w:p>
        </w:tc>
        <w:tc>
          <w:tcPr>
            <w:tcW w:w="1076" w:type="dxa"/>
            <w:vAlign w:val="center"/>
          </w:tcPr>
          <w:p w14:paraId="114D3049" w14:textId="77777777" w:rsidR="0058561E" w:rsidRPr="00F16EC9" w:rsidRDefault="0058561E" w:rsidP="0058561E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59422A19" w14:textId="75F1ACAE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2000</w:t>
            </w:r>
          </w:p>
        </w:tc>
        <w:tc>
          <w:tcPr>
            <w:tcW w:w="1102" w:type="dxa"/>
            <w:vAlign w:val="center"/>
          </w:tcPr>
          <w:p w14:paraId="5A55E928" w14:textId="1971DE21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20000</w:t>
            </w:r>
          </w:p>
        </w:tc>
        <w:tc>
          <w:tcPr>
            <w:tcW w:w="834" w:type="dxa"/>
            <w:vAlign w:val="center"/>
          </w:tcPr>
          <w:p w14:paraId="2CDE88D6" w14:textId="5A4D5C06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10</w:t>
            </w:r>
          </w:p>
        </w:tc>
        <w:tc>
          <w:tcPr>
            <w:tcW w:w="1493" w:type="dxa"/>
          </w:tcPr>
          <w:p w14:paraId="70344365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200A68BD" w14:textId="39CEE2C9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10</w:t>
            </w:r>
          </w:p>
        </w:tc>
        <w:tc>
          <w:tcPr>
            <w:tcW w:w="868" w:type="dxa"/>
          </w:tcPr>
          <w:p w14:paraId="4A60D5A1" w14:textId="722D1551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5D5C4AD6" w14:textId="77777777" w:rsidTr="005868D7">
        <w:tc>
          <w:tcPr>
            <w:tcW w:w="1432" w:type="dxa"/>
          </w:tcPr>
          <w:p w14:paraId="42A49A6C" w14:textId="0834811E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14</w:t>
            </w:r>
          </w:p>
        </w:tc>
        <w:tc>
          <w:tcPr>
            <w:tcW w:w="1560" w:type="dxa"/>
            <w:vAlign w:val="center"/>
          </w:tcPr>
          <w:p w14:paraId="3FC4EEA3" w14:textId="66602305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E3EC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30192100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0103AF0C" w14:textId="595487AE" w:rsidR="0058561E" w:rsidRPr="00F16EC9" w:rsidRDefault="005868D7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резиновая простая</w:t>
            </w:r>
          </w:p>
        </w:tc>
        <w:tc>
          <w:tcPr>
            <w:tcW w:w="1435" w:type="dxa"/>
            <w:vAlign w:val="center"/>
          </w:tcPr>
          <w:p w14:paraId="055F0BF2" w14:textId="31D14CAD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2A59F951" w14:textId="5DC147DA" w:rsidR="0058561E" w:rsidRPr="005F6577" w:rsidRDefault="005F6577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F657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Резинка, предназначенная для стирания карандашного текста, размеры не менее 2х4,5 см, в индивидуальной упаковке.</w:t>
            </w:r>
          </w:p>
        </w:tc>
        <w:tc>
          <w:tcPr>
            <w:tcW w:w="1076" w:type="dxa"/>
            <w:vAlign w:val="center"/>
          </w:tcPr>
          <w:p w14:paraId="58BE5274" w14:textId="77777777" w:rsidR="0058561E" w:rsidRPr="00F16EC9" w:rsidRDefault="0058561E" w:rsidP="0058561E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186E0545" w14:textId="1D58C43A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200</w:t>
            </w:r>
          </w:p>
        </w:tc>
        <w:tc>
          <w:tcPr>
            <w:tcW w:w="1102" w:type="dxa"/>
            <w:vAlign w:val="center"/>
          </w:tcPr>
          <w:p w14:paraId="4FCCF10C" w14:textId="408035CB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4000</w:t>
            </w:r>
          </w:p>
        </w:tc>
        <w:tc>
          <w:tcPr>
            <w:tcW w:w="834" w:type="dxa"/>
            <w:vAlign w:val="center"/>
          </w:tcPr>
          <w:p w14:paraId="0448300E" w14:textId="2485875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20</w:t>
            </w:r>
          </w:p>
        </w:tc>
        <w:tc>
          <w:tcPr>
            <w:tcW w:w="1493" w:type="dxa"/>
          </w:tcPr>
          <w:p w14:paraId="606842A1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1AD10783" w14:textId="1511FF91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20</w:t>
            </w:r>
          </w:p>
        </w:tc>
        <w:tc>
          <w:tcPr>
            <w:tcW w:w="868" w:type="dxa"/>
          </w:tcPr>
          <w:p w14:paraId="6019EB14" w14:textId="4459E919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4F247592" w14:textId="77777777" w:rsidTr="005868D7">
        <w:tc>
          <w:tcPr>
            <w:tcW w:w="1432" w:type="dxa"/>
          </w:tcPr>
          <w:p w14:paraId="38AFD526" w14:textId="28F45E73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15</w:t>
            </w:r>
          </w:p>
        </w:tc>
        <w:tc>
          <w:tcPr>
            <w:tcW w:w="1560" w:type="dxa"/>
            <w:vAlign w:val="center"/>
          </w:tcPr>
          <w:p w14:paraId="112C5561" w14:textId="77777777" w:rsidR="0058561E" w:rsidRPr="000D6D28" w:rsidRDefault="0058561E" w:rsidP="0058561E">
            <w:pPr>
              <w:rPr>
                <w:color w:val="000000" w:themeColor="text1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3019213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4C90F1BD" w14:textId="63893F07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  <w:vAlign w:val="center"/>
          </w:tcPr>
          <w:p w14:paraId="6F96BED1" w14:textId="6067389C" w:rsidR="0058561E" w:rsidRPr="00F16EC9" w:rsidRDefault="005868D7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механические или затачиваемые карандаши</w:t>
            </w:r>
          </w:p>
        </w:tc>
        <w:tc>
          <w:tcPr>
            <w:tcW w:w="1435" w:type="dxa"/>
            <w:vAlign w:val="center"/>
          </w:tcPr>
          <w:p w14:paraId="05234BFE" w14:textId="7AB83D46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362710B0" w14:textId="52B7D4AE" w:rsidR="0058561E" w:rsidRPr="005F6577" w:rsidRDefault="005F6577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F657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Обычный, черный, деревянный, твердый или мягкий графит, твердость </w:t>
            </w:r>
            <w:r w:rsidRPr="005F657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HB</w:t>
            </w:r>
            <w:r w:rsidRPr="005F657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.</w:t>
            </w:r>
          </w:p>
        </w:tc>
        <w:tc>
          <w:tcPr>
            <w:tcW w:w="1076" w:type="dxa"/>
            <w:vAlign w:val="center"/>
          </w:tcPr>
          <w:p w14:paraId="13B7F95F" w14:textId="2700D4FD" w:rsidR="0058561E" w:rsidRPr="00F350C2" w:rsidRDefault="0058561E" w:rsidP="0058561E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коробка</w:t>
            </w:r>
          </w:p>
        </w:tc>
        <w:tc>
          <w:tcPr>
            <w:tcW w:w="1102" w:type="dxa"/>
            <w:vAlign w:val="center"/>
          </w:tcPr>
          <w:p w14:paraId="13E6654A" w14:textId="6F7B1524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02" w:type="dxa"/>
            <w:vAlign w:val="center"/>
          </w:tcPr>
          <w:p w14:paraId="08C88F12" w14:textId="3D0C385B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5100</w:t>
            </w:r>
          </w:p>
        </w:tc>
        <w:tc>
          <w:tcPr>
            <w:tcW w:w="834" w:type="dxa"/>
            <w:vAlign w:val="center"/>
          </w:tcPr>
          <w:p w14:paraId="11254816" w14:textId="41B16B84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204</w:t>
            </w:r>
          </w:p>
        </w:tc>
        <w:tc>
          <w:tcPr>
            <w:tcW w:w="1493" w:type="dxa"/>
          </w:tcPr>
          <w:p w14:paraId="5E4B1D5A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02B1E9BB" w14:textId="2B3DF4F5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204</w:t>
            </w:r>
          </w:p>
        </w:tc>
        <w:tc>
          <w:tcPr>
            <w:tcW w:w="868" w:type="dxa"/>
          </w:tcPr>
          <w:p w14:paraId="7E604AD9" w14:textId="4AD167FB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03FA6F73" w14:textId="77777777" w:rsidTr="005868D7">
        <w:tc>
          <w:tcPr>
            <w:tcW w:w="1432" w:type="dxa"/>
          </w:tcPr>
          <w:p w14:paraId="44BF53DB" w14:textId="70FFDB58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16</w:t>
            </w:r>
          </w:p>
        </w:tc>
        <w:tc>
          <w:tcPr>
            <w:tcW w:w="1560" w:type="dxa"/>
            <w:vAlign w:val="center"/>
          </w:tcPr>
          <w:p w14:paraId="6CD4268E" w14:textId="77777777" w:rsidR="0058561E" w:rsidRPr="000D6D28" w:rsidRDefault="0058561E" w:rsidP="0058561E">
            <w:pPr>
              <w:rPr>
                <w:color w:val="000000" w:themeColor="text1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3019213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5</w:t>
            </w: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7B00CF06" w14:textId="7C5D7194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786" w:type="dxa"/>
            <w:vAlign w:val="center"/>
          </w:tcPr>
          <w:p w14:paraId="69130A8B" w14:textId="6565C8D2" w:rsidR="0058561E" w:rsidRPr="00EE3B29" w:rsidRDefault="005868D7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графитовый стержень для карандаша</w:t>
            </w:r>
          </w:p>
        </w:tc>
        <w:tc>
          <w:tcPr>
            <w:tcW w:w="1435" w:type="dxa"/>
            <w:vAlign w:val="center"/>
          </w:tcPr>
          <w:p w14:paraId="1A886FF5" w14:textId="5ECCE844" w:rsidR="0058561E" w:rsidRPr="00EE3B2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7F3BCE56" w14:textId="0477D2FC" w:rsidR="0058561E" w:rsidRPr="00EE3B29" w:rsidRDefault="00B360E4" w:rsidP="00B360E4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С</w:t>
            </w:r>
            <w:r w:rsidRPr="005868D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тержень для карандаша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, 0,5мм, длина 65мм, 20шт</w:t>
            </w: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76" w:type="dxa"/>
            <w:vAlign w:val="center"/>
          </w:tcPr>
          <w:p w14:paraId="3467AC42" w14:textId="70664753" w:rsidR="0058561E" w:rsidRPr="00F350C2" w:rsidRDefault="0058561E" w:rsidP="0058561E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102" w:type="dxa"/>
            <w:vAlign w:val="center"/>
          </w:tcPr>
          <w:p w14:paraId="084832ED" w14:textId="3859BE69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</w:rPr>
              <w:t>200</w:t>
            </w:r>
          </w:p>
        </w:tc>
        <w:tc>
          <w:tcPr>
            <w:tcW w:w="1102" w:type="dxa"/>
            <w:vAlign w:val="center"/>
          </w:tcPr>
          <w:p w14:paraId="54D6647F" w14:textId="1B2F6F5F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834" w:type="dxa"/>
            <w:vAlign w:val="center"/>
          </w:tcPr>
          <w:p w14:paraId="3FDA3108" w14:textId="30A57B09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93" w:type="dxa"/>
          </w:tcPr>
          <w:p w14:paraId="3097D207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4B613361" w14:textId="13711E7D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68" w:type="dxa"/>
          </w:tcPr>
          <w:p w14:paraId="6AFCEC19" w14:textId="2C7E9AF6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79B2D2E3" w14:textId="77777777" w:rsidTr="005868D7">
        <w:tc>
          <w:tcPr>
            <w:tcW w:w="1432" w:type="dxa"/>
          </w:tcPr>
          <w:p w14:paraId="399245B3" w14:textId="23F3604A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17</w:t>
            </w:r>
          </w:p>
        </w:tc>
        <w:tc>
          <w:tcPr>
            <w:tcW w:w="1560" w:type="dxa"/>
            <w:vAlign w:val="center"/>
          </w:tcPr>
          <w:p w14:paraId="3B88C356" w14:textId="21D7F7E5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E3EC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30192136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08BA95E2" w14:textId="3A036174" w:rsidR="0058561E" w:rsidRPr="005868D7" w:rsidRDefault="005868D7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</w:pPr>
            <w:r w:rsidRPr="005868D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карандаш, графитовый, со сменным стержнем</w:t>
            </w:r>
          </w:p>
        </w:tc>
        <w:tc>
          <w:tcPr>
            <w:tcW w:w="1435" w:type="dxa"/>
            <w:vAlign w:val="center"/>
          </w:tcPr>
          <w:p w14:paraId="7914B832" w14:textId="633C39C6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2AEB3FBD" w14:textId="2458F9E7" w:rsidR="0058561E" w:rsidRPr="00F16EC9" w:rsidRDefault="00B360E4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Карандаш механический амортизаторы типа </w:t>
            </w: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F</w:t>
            </w: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, </w:t>
            </w: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L</w:t>
            </w: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, МК1 , сменные Гриффель номинальный линия сетки 0,5мм</w:t>
            </w:r>
          </w:p>
        </w:tc>
        <w:tc>
          <w:tcPr>
            <w:tcW w:w="1076" w:type="dxa"/>
            <w:vAlign w:val="center"/>
          </w:tcPr>
          <w:p w14:paraId="1DF90CF4" w14:textId="198347FA" w:rsidR="0058561E" w:rsidRPr="00F16EC9" w:rsidRDefault="0058561E" w:rsidP="0058561E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коробка</w:t>
            </w:r>
          </w:p>
        </w:tc>
        <w:tc>
          <w:tcPr>
            <w:tcW w:w="1102" w:type="dxa"/>
            <w:vAlign w:val="center"/>
          </w:tcPr>
          <w:p w14:paraId="7672B791" w14:textId="732FD292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1102" w:type="dxa"/>
            <w:vAlign w:val="center"/>
          </w:tcPr>
          <w:p w14:paraId="29F92818" w14:textId="23A65E90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</w:t>
            </w: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834" w:type="dxa"/>
            <w:vAlign w:val="center"/>
          </w:tcPr>
          <w:p w14:paraId="5683E248" w14:textId="2B299922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93" w:type="dxa"/>
          </w:tcPr>
          <w:p w14:paraId="1C8CBB86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5E02D593" w14:textId="4C3D0A9A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68" w:type="dxa"/>
          </w:tcPr>
          <w:p w14:paraId="2DC856B3" w14:textId="2A41C99C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42D384E2" w14:textId="77777777" w:rsidTr="005868D7">
        <w:tc>
          <w:tcPr>
            <w:tcW w:w="1432" w:type="dxa"/>
          </w:tcPr>
          <w:p w14:paraId="5C5141B4" w14:textId="74265801" w:rsidR="0058561E" w:rsidRPr="00F16EC9" w:rsidRDefault="0058561E" w:rsidP="0058561E">
            <w:pPr>
              <w:jc w:val="center"/>
              <w:rPr>
                <w:rFonts w:ascii="GHEA Grapalat" w:hAnsi="GHEA Grapalat"/>
                <w:sz w:val="20"/>
              </w:rPr>
            </w:pPr>
            <w:r w:rsidRPr="00F16EC9">
              <w:rPr>
                <w:rFonts w:ascii="GHEA Grapalat" w:hAnsi="GHEA Grapalat"/>
                <w:sz w:val="20"/>
              </w:rPr>
              <w:t>18</w:t>
            </w:r>
          </w:p>
        </w:tc>
        <w:tc>
          <w:tcPr>
            <w:tcW w:w="1560" w:type="dxa"/>
            <w:vAlign w:val="center"/>
          </w:tcPr>
          <w:p w14:paraId="34527E51" w14:textId="754DCBA7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30197112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5BC4C0CA" w14:textId="670F1EA8" w:rsidR="0058561E" w:rsidRPr="005868D7" w:rsidRDefault="005868D7" w:rsidP="0058561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5868D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проволочные стяжки для степлера, средние</w:t>
            </w:r>
          </w:p>
        </w:tc>
        <w:tc>
          <w:tcPr>
            <w:tcW w:w="1435" w:type="dxa"/>
            <w:vAlign w:val="center"/>
          </w:tcPr>
          <w:p w14:paraId="2624FDA5" w14:textId="62C8117E" w:rsidR="0058561E" w:rsidRPr="005868D7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16EC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74236ADF" w14:textId="50701968" w:rsidR="0058561E" w:rsidRPr="00F16EC9" w:rsidRDefault="005F6577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F657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Офисные степлеры с проволочными стяжками и блоками: 10 мм/6 мм, 24 мм/6 мм:</w:t>
            </w:r>
          </w:p>
        </w:tc>
        <w:tc>
          <w:tcPr>
            <w:tcW w:w="1076" w:type="dxa"/>
            <w:vAlign w:val="center"/>
          </w:tcPr>
          <w:p w14:paraId="0DC7D53E" w14:textId="4FD802A6" w:rsidR="0058561E" w:rsidRPr="00F16EC9" w:rsidRDefault="0058561E" w:rsidP="0058561E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464C521D" w14:textId="103C612B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110</w:t>
            </w:r>
          </w:p>
        </w:tc>
        <w:tc>
          <w:tcPr>
            <w:tcW w:w="1102" w:type="dxa"/>
            <w:vAlign w:val="center"/>
          </w:tcPr>
          <w:p w14:paraId="78F6EAEA" w14:textId="052AF6A3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 w:themeColor="text1"/>
                <w:sz w:val="20"/>
                <w:szCs w:val="20"/>
              </w:rPr>
              <w:t>22000</w:t>
            </w:r>
          </w:p>
        </w:tc>
        <w:tc>
          <w:tcPr>
            <w:tcW w:w="834" w:type="dxa"/>
            <w:vAlign w:val="center"/>
          </w:tcPr>
          <w:p w14:paraId="339EFEAE" w14:textId="59266B5D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493" w:type="dxa"/>
          </w:tcPr>
          <w:p w14:paraId="759D33CC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sz w:val="18"/>
                <w:szCs w:val="18"/>
                <w:lang w:val="hy-AM"/>
              </w:rPr>
              <w:t xml:space="preserve">РА, Гегаркуникский марз, город Гавар, </w:t>
            </w:r>
            <w:r w:rsidRPr="00F16EC9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Центральная площадь, 7</w:t>
            </w:r>
          </w:p>
        </w:tc>
        <w:tc>
          <w:tcPr>
            <w:tcW w:w="858" w:type="dxa"/>
            <w:vAlign w:val="center"/>
          </w:tcPr>
          <w:p w14:paraId="2AD90A1A" w14:textId="2D3974C4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lastRenderedPageBreak/>
              <w:t>200</w:t>
            </w:r>
          </w:p>
        </w:tc>
        <w:tc>
          <w:tcPr>
            <w:tcW w:w="868" w:type="dxa"/>
          </w:tcPr>
          <w:p w14:paraId="63655DFC" w14:textId="0A67DF01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2EAC58A1" w14:textId="77777777" w:rsidTr="005868D7">
        <w:tc>
          <w:tcPr>
            <w:tcW w:w="1432" w:type="dxa"/>
          </w:tcPr>
          <w:p w14:paraId="479DA100" w14:textId="4B2A9A38" w:rsidR="0058561E" w:rsidRPr="00F16EC9" w:rsidRDefault="0058561E" w:rsidP="0058561E">
            <w:pPr>
              <w:jc w:val="center"/>
              <w:rPr>
                <w:rFonts w:ascii="GHEA Grapalat" w:hAnsi="GHEA Grapalat"/>
                <w:sz w:val="20"/>
              </w:rPr>
            </w:pPr>
            <w:r w:rsidRPr="00F16EC9">
              <w:rPr>
                <w:rFonts w:ascii="GHEA Grapalat" w:hAnsi="GHEA Grapalat"/>
                <w:sz w:val="20"/>
              </w:rPr>
              <w:lastRenderedPageBreak/>
              <w:t>19</w:t>
            </w:r>
          </w:p>
        </w:tc>
        <w:tc>
          <w:tcPr>
            <w:tcW w:w="1560" w:type="dxa"/>
            <w:vAlign w:val="center"/>
          </w:tcPr>
          <w:p w14:paraId="0536611C" w14:textId="448AC01A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30197233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12381610" w14:textId="5A021DC3" w:rsidR="0058561E" w:rsidRPr="00F16EC9" w:rsidRDefault="005868D7" w:rsidP="0058561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868D7">
              <w:rPr>
                <w:rFonts w:ascii="GHEA Grapalat" w:hAnsi="GHEA Grapalat" w:cs="Calibri"/>
                <w:color w:val="000000"/>
                <w:sz w:val="16"/>
                <w:szCs w:val="16"/>
              </w:rPr>
              <w:t>папка, с ниткой, бумага</w:t>
            </w:r>
          </w:p>
        </w:tc>
        <w:tc>
          <w:tcPr>
            <w:tcW w:w="1435" w:type="dxa"/>
            <w:vAlign w:val="center"/>
          </w:tcPr>
          <w:p w14:paraId="0CB321B5" w14:textId="28309A97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4F20D194" w14:textId="7ED95B5C" w:rsidR="0058561E" w:rsidRPr="00F16EC9" w:rsidRDefault="00017065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065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Картонные папки для длительного хранения, тип B (Б), с проволочными стяжками, плотность картона: 1,15 г/см³, толщина от 0,3 до 1,5 мм, ГОСТ 17914-72 или эквивалент</w:t>
            </w:r>
          </w:p>
        </w:tc>
        <w:tc>
          <w:tcPr>
            <w:tcW w:w="1076" w:type="dxa"/>
            <w:vAlign w:val="center"/>
          </w:tcPr>
          <w:p w14:paraId="3914F6C7" w14:textId="77777777" w:rsidR="0058561E" w:rsidRPr="00F16EC9" w:rsidRDefault="0058561E" w:rsidP="0058561E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744C0C3A" w14:textId="7B993E77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90</w:t>
            </w:r>
          </w:p>
        </w:tc>
        <w:tc>
          <w:tcPr>
            <w:tcW w:w="1102" w:type="dxa"/>
            <w:vAlign w:val="center"/>
          </w:tcPr>
          <w:p w14:paraId="247E0868" w14:textId="4C6C4A93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 w:themeColor="text1"/>
                <w:sz w:val="20"/>
                <w:szCs w:val="20"/>
              </w:rPr>
              <w:t>27000</w:t>
            </w:r>
          </w:p>
        </w:tc>
        <w:tc>
          <w:tcPr>
            <w:tcW w:w="834" w:type="dxa"/>
            <w:vAlign w:val="center"/>
          </w:tcPr>
          <w:p w14:paraId="121530A9" w14:textId="1EE4938A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493" w:type="dxa"/>
          </w:tcPr>
          <w:p w14:paraId="51F883AF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45E0A492" w14:textId="31D2B7C3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868" w:type="dxa"/>
          </w:tcPr>
          <w:p w14:paraId="56164044" w14:textId="123F214A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015AED5C" w14:textId="77777777" w:rsidTr="005868D7">
        <w:tc>
          <w:tcPr>
            <w:tcW w:w="1432" w:type="dxa"/>
          </w:tcPr>
          <w:p w14:paraId="24D0EFDB" w14:textId="7D0ED946" w:rsidR="0058561E" w:rsidRPr="00F16EC9" w:rsidRDefault="0058561E" w:rsidP="0058561E">
            <w:pPr>
              <w:jc w:val="center"/>
              <w:rPr>
                <w:rFonts w:ascii="GHEA Grapalat" w:hAnsi="GHEA Grapalat"/>
                <w:sz w:val="20"/>
              </w:rPr>
            </w:pPr>
            <w:r w:rsidRPr="00F16EC9">
              <w:rPr>
                <w:rFonts w:ascii="GHEA Grapalat" w:hAnsi="GHEA Grapalat"/>
                <w:sz w:val="20"/>
              </w:rPr>
              <w:t>20</w:t>
            </w:r>
          </w:p>
        </w:tc>
        <w:tc>
          <w:tcPr>
            <w:tcW w:w="1560" w:type="dxa"/>
            <w:vAlign w:val="center"/>
          </w:tcPr>
          <w:p w14:paraId="19F877CB" w14:textId="77777777" w:rsidR="0058561E" w:rsidRPr="000D6D28" w:rsidRDefault="0058561E" w:rsidP="0058561E">
            <w:pPr>
              <w:rPr>
                <w:color w:val="000000" w:themeColor="text1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30199420</w:t>
            </w: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7E8E7674" w14:textId="0CF465C0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786" w:type="dxa"/>
            <w:vAlign w:val="center"/>
          </w:tcPr>
          <w:p w14:paraId="3A632E70" w14:textId="30C94CB6" w:rsidR="0058561E" w:rsidRPr="005868D7" w:rsidRDefault="005868D7" w:rsidP="0058561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бумага для заметок, с клеем</w:t>
            </w:r>
          </w:p>
        </w:tc>
        <w:tc>
          <w:tcPr>
            <w:tcW w:w="1435" w:type="dxa"/>
            <w:vAlign w:val="center"/>
          </w:tcPr>
          <w:p w14:paraId="09F9408E" w14:textId="0E91896D" w:rsidR="0058561E" w:rsidRPr="005868D7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3A2E2E1A" w14:textId="00919FC8" w:rsidR="0058561E" w:rsidRPr="00F16EC9" w:rsidRDefault="00017065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06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Бумага для заметок с закладками, клеевая, желтая, 100 штук в коробке, размер 7,6 x 7,6 см</w:t>
            </w:r>
          </w:p>
        </w:tc>
        <w:tc>
          <w:tcPr>
            <w:tcW w:w="1076" w:type="dxa"/>
            <w:vAlign w:val="center"/>
          </w:tcPr>
          <w:p w14:paraId="18AB5CDC" w14:textId="0A4B275A" w:rsidR="0058561E" w:rsidRPr="00F350C2" w:rsidRDefault="0058561E" w:rsidP="0058561E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102" w:type="dxa"/>
            <w:vAlign w:val="center"/>
          </w:tcPr>
          <w:p w14:paraId="01162D5B" w14:textId="77CA514B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70</w:t>
            </w:r>
          </w:p>
        </w:tc>
        <w:tc>
          <w:tcPr>
            <w:tcW w:w="1102" w:type="dxa"/>
            <w:vAlign w:val="center"/>
          </w:tcPr>
          <w:p w14:paraId="4AD6AFD5" w14:textId="4D17FB79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 w:themeColor="text1"/>
                <w:sz w:val="20"/>
                <w:szCs w:val="20"/>
              </w:rPr>
              <w:t>21000</w:t>
            </w:r>
          </w:p>
        </w:tc>
        <w:tc>
          <w:tcPr>
            <w:tcW w:w="834" w:type="dxa"/>
            <w:vAlign w:val="center"/>
          </w:tcPr>
          <w:p w14:paraId="29246BED" w14:textId="1E1B2722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493" w:type="dxa"/>
          </w:tcPr>
          <w:p w14:paraId="754D3777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2E55BE4D" w14:textId="6F382E6F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868" w:type="dxa"/>
          </w:tcPr>
          <w:p w14:paraId="2A72635F" w14:textId="0BD0A1C2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28B707CE" w14:textId="77777777" w:rsidTr="005868D7">
        <w:tc>
          <w:tcPr>
            <w:tcW w:w="1432" w:type="dxa"/>
          </w:tcPr>
          <w:p w14:paraId="18509E98" w14:textId="4C8633B8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21</w:t>
            </w:r>
          </w:p>
        </w:tc>
        <w:tc>
          <w:tcPr>
            <w:tcW w:w="1560" w:type="dxa"/>
            <w:vAlign w:val="center"/>
          </w:tcPr>
          <w:p w14:paraId="67E0DB39" w14:textId="6C18721F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30199420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/2</w:t>
            </w:r>
          </w:p>
        </w:tc>
        <w:tc>
          <w:tcPr>
            <w:tcW w:w="1786" w:type="dxa"/>
            <w:vAlign w:val="center"/>
          </w:tcPr>
          <w:p w14:paraId="38471347" w14:textId="14CF4C12" w:rsidR="0058561E" w:rsidRPr="00E65BC9" w:rsidRDefault="005868D7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бумага для заметок, с клеем</w:t>
            </w:r>
          </w:p>
        </w:tc>
        <w:tc>
          <w:tcPr>
            <w:tcW w:w="1435" w:type="dxa"/>
            <w:vAlign w:val="center"/>
          </w:tcPr>
          <w:p w14:paraId="19BB6CCD" w14:textId="782E0735" w:rsidR="0058561E" w:rsidRPr="00E65B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4649BE6D" w14:textId="196D8B0E" w:rsidR="0058561E" w:rsidRPr="00F16EC9" w:rsidRDefault="00017065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1706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Бумага для заметок с закладками, клеевая, желтая, 100 штук в коробке, размер 7,6 x 12,7 см</w:t>
            </w:r>
          </w:p>
        </w:tc>
        <w:tc>
          <w:tcPr>
            <w:tcW w:w="1076" w:type="dxa"/>
            <w:vAlign w:val="center"/>
          </w:tcPr>
          <w:p w14:paraId="161B4028" w14:textId="01A2EBBA" w:rsidR="0058561E" w:rsidRPr="00F16EC9" w:rsidRDefault="0058561E" w:rsidP="0058561E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2E78E8DE" w14:textId="668CB05A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120</w:t>
            </w:r>
          </w:p>
        </w:tc>
        <w:tc>
          <w:tcPr>
            <w:tcW w:w="1102" w:type="dxa"/>
            <w:vAlign w:val="center"/>
          </w:tcPr>
          <w:p w14:paraId="6F8A582C" w14:textId="0F0E2E94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24000</w:t>
            </w:r>
          </w:p>
        </w:tc>
        <w:tc>
          <w:tcPr>
            <w:tcW w:w="834" w:type="dxa"/>
            <w:vAlign w:val="center"/>
          </w:tcPr>
          <w:p w14:paraId="296593C9" w14:textId="5F7716F1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493" w:type="dxa"/>
          </w:tcPr>
          <w:p w14:paraId="38E34CFA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030CED30" w14:textId="788795DC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868" w:type="dxa"/>
          </w:tcPr>
          <w:p w14:paraId="21F4002A" w14:textId="6F16BB58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561E" w:rsidRPr="00F16EC9" w14:paraId="6155F738" w14:textId="77777777" w:rsidTr="005868D7">
        <w:tc>
          <w:tcPr>
            <w:tcW w:w="1432" w:type="dxa"/>
          </w:tcPr>
          <w:p w14:paraId="10B32B54" w14:textId="53475259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22</w:t>
            </w:r>
          </w:p>
        </w:tc>
        <w:tc>
          <w:tcPr>
            <w:tcW w:w="1560" w:type="dxa"/>
            <w:vAlign w:val="center"/>
          </w:tcPr>
          <w:p w14:paraId="4491DF8D" w14:textId="00DF0521" w:rsidR="0058561E" w:rsidRPr="00F16EC9" w:rsidRDefault="0058561E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30232231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2B39FA3E" w14:textId="4801B0C6" w:rsidR="0058561E" w:rsidRPr="00F16EC9" w:rsidRDefault="005868D7" w:rsidP="0058561E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жесткий диск компьютера</w:t>
            </w:r>
          </w:p>
        </w:tc>
        <w:tc>
          <w:tcPr>
            <w:tcW w:w="1435" w:type="dxa"/>
            <w:vAlign w:val="center"/>
          </w:tcPr>
          <w:p w14:paraId="6A41E414" w14:textId="205B9622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7CD7BF02" w14:textId="7523B3DD" w:rsidR="0058561E" w:rsidRPr="00F16EC9" w:rsidRDefault="00017065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1706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M.2 256 ГБ (M.2 2280 PCI-E, скорость чтения 1700-2200 Мбит/с, скорость записи 1300-1500 Мбит/с)</w:t>
            </w:r>
          </w:p>
        </w:tc>
        <w:tc>
          <w:tcPr>
            <w:tcW w:w="1076" w:type="dxa"/>
            <w:vAlign w:val="center"/>
          </w:tcPr>
          <w:p w14:paraId="7BC7B791" w14:textId="77777777" w:rsidR="0058561E" w:rsidRPr="00F16EC9" w:rsidRDefault="0058561E" w:rsidP="0058561E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37DA4204" w14:textId="131E366E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</w:rPr>
              <w:t>1</w:t>
            </w:r>
            <w:r>
              <w:rPr>
                <w:rFonts w:ascii="Calibri" w:hAnsi="Calibri" w:cs="Calibri"/>
                <w:color w:val="000000" w:themeColor="text1"/>
                <w:lang w:val="hy-AM"/>
              </w:rPr>
              <w:t>1</w:t>
            </w:r>
            <w:r w:rsidRPr="000D6D28">
              <w:rPr>
                <w:rFonts w:ascii="Calibri" w:hAnsi="Calibri" w:cs="Calibri"/>
                <w:color w:val="000000" w:themeColor="text1"/>
              </w:rPr>
              <w:t>000</w:t>
            </w:r>
          </w:p>
        </w:tc>
        <w:tc>
          <w:tcPr>
            <w:tcW w:w="1102" w:type="dxa"/>
            <w:vAlign w:val="center"/>
          </w:tcPr>
          <w:p w14:paraId="4B237589" w14:textId="41EF23CC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110000</w:t>
            </w:r>
          </w:p>
        </w:tc>
        <w:tc>
          <w:tcPr>
            <w:tcW w:w="834" w:type="dxa"/>
            <w:vAlign w:val="center"/>
          </w:tcPr>
          <w:p w14:paraId="2A60D9B2" w14:textId="0BEBBC61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val="hy-AM"/>
              </w:rPr>
              <w:t>0</w:t>
            </w:r>
          </w:p>
        </w:tc>
        <w:tc>
          <w:tcPr>
            <w:tcW w:w="1493" w:type="dxa"/>
          </w:tcPr>
          <w:p w14:paraId="608C3BBB" w14:textId="77777777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7EDC6C5E" w14:textId="304C7D83" w:rsidR="0058561E" w:rsidRPr="00F16EC9" w:rsidRDefault="0058561E" w:rsidP="0058561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val="hy-AM"/>
              </w:rPr>
              <w:t>0</w:t>
            </w:r>
          </w:p>
        </w:tc>
        <w:tc>
          <w:tcPr>
            <w:tcW w:w="868" w:type="dxa"/>
          </w:tcPr>
          <w:p w14:paraId="69364084" w14:textId="5BC4368F" w:rsidR="0058561E" w:rsidRPr="00F16EC9" w:rsidRDefault="0058561E" w:rsidP="0058561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68D7" w:rsidRPr="00F16EC9" w14:paraId="0CBAD949" w14:textId="77777777" w:rsidTr="005868D7">
        <w:tc>
          <w:tcPr>
            <w:tcW w:w="1432" w:type="dxa"/>
          </w:tcPr>
          <w:p w14:paraId="39FA156E" w14:textId="11CB8618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23</w:t>
            </w:r>
          </w:p>
        </w:tc>
        <w:tc>
          <w:tcPr>
            <w:tcW w:w="1560" w:type="dxa"/>
            <w:vAlign w:val="center"/>
          </w:tcPr>
          <w:p w14:paraId="4A1500FD" w14:textId="06D46BD4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30234650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22D3D68F" w14:textId="28323961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</w:pPr>
            <w:r w:rsidRPr="005269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флеш</w:t>
            </w:r>
            <w:r w:rsidRPr="005269DA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 xml:space="preserve"> </w:t>
            </w:r>
            <w:r w:rsidRPr="005269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накопитель</w:t>
            </w:r>
            <w:r w:rsidRPr="00F16EC9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 xml:space="preserve">: </w:t>
            </w:r>
            <w:r w:rsidRPr="00F16EC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Память</w:t>
            </w:r>
            <w:r w:rsidRPr="00F16EC9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 xml:space="preserve"> , 32 </w:t>
            </w:r>
            <w:r w:rsidRPr="00F16EC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ГБ</w:t>
            </w:r>
          </w:p>
        </w:tc>
        <w:tc>
          <w:tcPr>
            <w:tcW w:w="1435" w:type="dxa"/>
            <w:vAlign w:val="center"/>
          </w:tcPr>
          <w:p w14:paraId="33DAEDF6" w14:textId="7777777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70E7D12D" w14:textId="7699264B" w:rsidR="005868D7" w:rsidRPr="00F16EC9" w:rsidRDefault="00017065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17065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USB-интерфейс: USB 3</w:t>
            </w:r>
          </w:p>
        </w:tc>
        <w:tc>
          <w:tcPr>
            <w:tcW w:w="1076" w:type="dxa"/>
            <w:vAlign w:val="center"/>
          </w:tcPr>
          <w:p w14:paraId="0850B140" w14:textId="77777777" w:rsidR="005868D7" w:rsidRPr="00F16EC9" w:rsidRDefault="005868D7" w:rsidP="005868D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1AAC8825" w14:textId="65DD611F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</w:rPr>
              <w:t>4500</w:t>
            </w:r>
          </w:p>
        </w:tc>
        <w:tc>
          <w:tcPr>
            <w:tcW w:w="1102" w:type="dxa"/>
            <w:vAlign w:val="center"/>
          </w:tcPr>
          <w:p w14:paraId="67EFA724" w14:textId="59BA9E3A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112500</w:t>
            </w:r>
          </w:p>
        </w:tc>
        <w:tc>
          <w:tcPr>
            <w:tcW w:w="834" w:type="dxa"/>
            <w:vAlign w:val="center"/>
          </w:tcPr>
          <w:p w14:paraId="6FEBF6A7" w14:textId="2BDA037F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493" w:type="dxa"/>
          </w:tcPr>
          <w:p w14:paraId="4A62580F" w14:textId="7777777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39D906CD" w14:textId="7038397C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68" w:type="dxa"/>
          </w:tcPr>
          <w:p w14:paraId="55E6A7A9" w14:textId="4200D1F1" w:rsidR="005868D7" w:rsidRPr="00F16EC9" w:rsidRDefault="005868D7" w:rsidP="005868D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68D7" w:rsidRPr="00F16EC9" w14:paraId="52A7436B" w14:textId="77777777" w:rsidTr="005868D7">
        <w:tc>
          <w:tcPr>
            <w:tcW w:w="1432" w:type="dxa"/>
          </w:tcPr>
          <w:p w14:paraId="772E85A8" w14:textId="433B4BC6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24</w:t>
            </w:r>
          </w:p>
        </w:tc>
        <w:tc>
          <w:tcPr>
            <w:tcW w:w="1560" w:type="dxa"/>
            <w:vAlign w:val="center"/>
          </w:tcPr>
          <w:p w14:paraId="4ECA6A74" w14:textId="1E395745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AC00E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39263200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4662B7B0" w14:textId="2BB0E990" w:rsidR="005868D7" w:rsidRPr="005868D7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</w:pPr>
            <w:r w:rsidRPr="005868D7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>офисный блокнот, журнал, 100-200 страниц, в линейку, с белыми</w:t>
            </w:r>
          </w:p>
        </w:tc>
        <w:tc>
          <w:tcPr>
            <w:tcW w:w="1435" w:type="dxa"/>
            <w:vAlign w:val="center"/>
          </w:tcPr>
          <w:p w14:paraId="542DA2B8" w14:textId="4808FD43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88" w:type="dxa"/>
            <w:vAlign w:val="center"/>
          </w:tcPr>
          <w:p w14:paraId="75C84721" w14:textId="1D1AC4E4" w:rsidR="005868D7" w:rsidRPr="00F16EC9" w:rsidRDefault="00017065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1706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Подходит для форматов и размеров. </w:t>
            </w:r>
            <w:r w:rsidRPr="00017065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Картонная твердая обложка.</w:t>
            </w:r>
          </w:p>
        </w:tc>
        <w:tc>
          <w:tcPr>
            <w:tcW w:w="1076" w:type="dxa"/>
            <w:vAlign w:val="center"/>
          </w:tcPr>
          <w:p w14:paraId="1F5DB879" w14:textId="77777777" w:rsidR="005868D7" w:rsidRPr="00F16EC9" w:rsidRDefault="005868D7" w:rsidP="005868D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697ABA9E" w14:textId="588AEB60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6D28">
              <w:rPr>
                <w:rFonts w:ascii="Calibri" w:hAnsi="Calibri" w:cs="Calibri"/>
                <w:color w:val="000000" w:themeColor="text1"/>
              </w:rPr>
              <w:t>800</w:t>
            </w:r>
          </w:p>
        </w:tc>
        <w:tc>
          <w:tcPr>
            <w:tcW w:w="1102" w:type="dxa"/>
            <w:vAlign w:val="center"/>
          </w:tcPr>
          <w:p w14:paraId="2456363D" w14:textId="3FE1B55F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 w:themeColor="text1"/>
                <w:sz w:val="20"/>
                <w:szCs w:val="20"/>
              </w:rPr>
              <w:t>16000</w:t>
            </w:r>
          </w:p>
        </w:tc>
        <w:tc>
          <w:tcPr>
            <w:tcW w:w="834" w:type="dxa"/>
            <w:vAlign w:val="center"/>
          </w:tcPr>
          <w:p w14:paraId="1A6B78C9" w14:textId="4BFB9542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93" w:type="dxa"/>
          </w:tcPr>
          <w:p w14:paraId="28057A75" w14:textId="7777777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7537A042" w14:textId="466C6A10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68" w:type="dxa"/>
          </w:tcPr>
          <w:p w14:paraId="720C084C" w14:textId="1A501B39" w:rsidR="005868D7" w:rsidRPr="00F16EC9" w:rsidRDefault="005868D7" w:rsidP="005868D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68D7" w:rsidRPr="00F16EC9" w14:paraId="290B77B9" w14:textId="77777777" w:rsidTr="005868D7">
        <w:tc>
          <w:tcPr>
            <w:tcW w:w="1432" w:type="dxa"/>
          </w:tcPr>
          <w:p w14:paraId="75D24ACA" w14:textId="6DAA666F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lastRenderedPageBreak/>
              <w:t>25</w:t>
            </w:r>
          </w:p>
        </w:tc>
        <w:tc>
          <w:tcPr>
            <w:tcW w:w="1560" w:type="dxa"/>
            <w:vAlign w:val="center"/>
          </w:tcPr>
          <w:p w14:paraId="1F8C2F4E" w14:textId="18D5BA56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AC00E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39263310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5FFF89FE" w14:textId="52A012D6" w:rsidR="005868D7" w:rsidRPr="00F2679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настольный календарь</w:t>
            </w:r>
          </w:p>
        </w:tc>
        <w:tc>
          <w:tcPr>
            <w:tcW w:w="1435" w:type="dxa"/>
            <w:vAlign w:val="center"/>
          </w:tcPr>
          <w:p w14:paraId="695DBA20" w14:textId="1ED94C4B" w:rsidR="005868D7" w:rsidRPr="00F2679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88" w:type="dxa"/>
            <w:vAlign w:val="center"/>
          </w:tcPr>
          <w:p w14:paraId="4BBA4A32" w14:textId="74AB36FE" w:rsidR="005868D7" w:rsidRPr="00F26799" w:rsidRDefault="00017065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1706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Настольный календарь для заметок, 340 мм x 240 мм в развернутом виде, с цветной печатью, рабочий, на 2027 год. С логотипом Канцелярии губернатора Республики Армения.</w:t>
            </w:r>
          </w:p>
        </w:tc>
        <w:tc>
          <w:tcPr>
            <w:tcW w:w="1076" w:type="dxa"/>
            <w:vAlign w:val="center"/>
          </w:tcPr>
          <w:p w14:paraId="44BD4192" w14:textId="77777777" w:rsidR="005868D7" w:rsidRPr="00F16EC9" w:rsidRDefault="005868D7" w:rsidP="005868D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2B895CFA" w14:textId="6C801F5E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3000</w:t>
            </w:r>
          </w:p>
        </w:tc>
        <w:tc>
          <w:tcPr>
            <w:tcW w:w="1102" w:type="dxa"/>
            <w:vAlign w:val="center"/>
          </w:tcPr>
          <w:p w14:paraId="4FC09B9E" w14:textId="4C3909F5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="Calibri"/>
                <w:color w:val="000000" w:themeColor="text1"/>
                <w:sz w:val="20"/>
                <w:szCs w:val="20"/>
              </w:rPr>
              <w:t>90000</w:t>
            </w:r>
          </w:p>
        </w:tc>
        <w:tc>
          <w:tcPr>
            <w:tcW w:w="834" w:type="dxa"/>
            <w:vAlign w:val="center"/>
          </w:tcPr>
          <w:p w14:paraId="2B1ECA1A" w14:textId="61F795C1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493" w:type="dxa"/>
          </w:tcPr>
          <w:p w14:paraId="573C08C8" w14:textId="7777777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3529C97B" w14:textId="1D65611C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68" w:type="dxa"/>
          </w:tcPr>
          <w:p w14:paraId="1F2351F2" w14:textId="0A74BA04" w:rsidR="005868D7" w:rsidRPr="00F16EC9" w:rsidRDefault="005868D7" w:rsidP="005868D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68D7" w:rsidRPr="00F16EC9" w14:paraId="5BD911B5" w14:textId="77777777" w:rsidTr="005868D7">
        <w:tc>
          <w:tcPr>
            <w:tcW w:w="1432" w:type="dxa"/>
          </w:tcPr>
          <w:p w14:paraId="37FCC0A2" w14:textId="1D08BA28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26</w:t>
            </w:r>
          </w:p>
        </w:tc>
        <w:tc>
          <w:tcPr>
            <w:tcW w:w="1560" w:type="dxa"/>
            <w:vAlign w:val="center"/>
          </w:tcPr>
          <w:p w14:paraId="7676EB2D" w14:textId="53D3EEAB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FF2046">
              <w:rPr>
                <w:rFonts w:ascii="Helvetica" w:hAnsi="Helvetica"/>
                <w:color w:val="000000" w:themeColor="text1"/>
                <w:sz w:val="21"/>
                <w:szCs w:val="21"/>
                <w:shd w:val="clear" w:color="auto" w:fill="F8F3ED"/>
              </w:rPr>
              <w:t>22811150</w:t>
            </w:r>
            <w:r>
              <w:rPr>
                <w:rFonts w:ascii="Helvetica" w:hAnsi="Helvetica"/>
                <w:color w:val="000000" w:themeColor="text1"/>
                <w:sz w:val="21"/>
                <w:szCs w:val="21"/>
                <w:shd w:val="clear" w:color="auto" w:fill="F8F3ED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4B2925DE" w14:textId="6569E8B4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блокноты</w:t>
            </w:r>
          </w:p>
        </w:tc>
        <w:tc>
          <w:tcPr>
            <w:tcW w:w="1435" w:type="dxa"/>
            <w:vAlign w:val="center"/>
          </w:tcPr>
          <w:p w14:paraId="049E8DB1" w14:textId="321096FF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588" w:type="dxa"/>
            <w:vAlign w:val="center"/>
          </w:tcPr>
          <w:p w14:paraId="51AE832F" w14:textId="706E5A5C" w:rsidR="005868D7" w:rsidRPr="00F16EC9" w:rsidRDefault="00017065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1706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Календарь, формат A5, 100 экземпляров.</w:t>
            </w:r>
          </w:p>
        </w:tc>
        <w:tc>
          <w:tcPr>
            <w:tcW w:w="1076" w:type="dxa"/>
            <w:vAlign w:val="center"/>
          </w:tcPr>
          <w:p w14:paraId="2EEB91A5" w14:textId="77777777" w:rsidR="005868D7" w:rsidRPr="00F16EC9" w:rsidRDefault="005868D7" w:rsidP="005868D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1E3F2C2D" w14:textId="6177260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4</w:t>
            </w:r>
            <w:r w:rsidRPr="000D6D28"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1102" w:type="dxa"/>
            <w:vAlign w:val="center"/>
          </w:tcPr>
          <w:p w14:paraId="788E8DE4" w14:textId="0351CD44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20000</w:t>
            </w:r>
          </w:p>
        </w:tc>
        <w:tc>
          <w:tcPr>
            <w:tcW w:w="834" w:type="dxa"/>
            <w:vAlign w:val="center"/>
          </w:tcPr>
          <w:p w14:paraId="0FE651FA" w14:textId="0C7F6AA0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493" w:type="dxa"/>
          </w:tcPr>
          <w:p w14:paraId="11E397E6" w14:textId="7777777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63470F3F" w14:textId="42E0F969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68" w:type="dxa"/>
          </w:tcPr>
          <w:p w14:paraId="3820C2AC" w14:textId="1455DED4" w:rsidR="005868D7" w:rsidRPr="00F16EC9" w:rsidRDefault="005868D7" w:rsidP="005868D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68D7" w:rsidRPr="00F16EC9" w14:paraId="15E7DBB3" w14:textId="77777777" w:rsidTr="005868D7">
        <w:tc>
          <w:tcPr>
            <w:tcW w:w="1432" w:type="dxa"/>
          </w:tcPr>
          <w:p w14:paraId="318922B3" w14:textId="78618A1B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27</w:t>
            </w:r>
          </w:p>
        </w:tc>
        <w:tc>
          <w:tcPr>
            <w:tcW w:w="1560" w:type="dxa"/>
            <w:vAlign w:val="center"/>
          </w:tcPr>
          <w:p w14:paraId="7504ED9D" w14:textId="0477FFA0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1627E4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39241210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591C8FE7" w14:textId="21C460B2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ножницы, офисные</w:t>
            </w:r>
          </w:p>
        </w:tc>
        <w:tc>
          <w:tcPr>
            <w:tcW w:w="1435" w:type="dxa"/>
            <w:vAlign w:val="center"/>
          </w:tcPr>
          <w:p w14:paraId="37C9721A" w14:textId="2525D05E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588" w:type="dxa"/>
            <w:vAlign w:val="center"/>
          </w:tcPr>
          <w:p w14:paraId="462B1979" w14:textId="2BBBB1E0" w:rsidR="005868D7" w:rsidRPr="00F16EC9" w:rsidRDefault="00017065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1706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Офисный, металлический, с острым концом, с пластиковой ручкой, длиной 18 см.</w:t>
            </w:r>
          </w:p>
        </w:tc>
        <w:tc>
          <w:tcPr>
            <w:tcW w:w="1076" w:type="dxa"/>
            <w:vAlign w:val="center"/>
          </w:tcPr>
          <w:p w14:paraId="7E7D227A" w14:textId="77777777" w:rsidR="005868D7" w:rsidRPr="00F16EC9" w:rsidRDefault="005868D7" w:rsidP="005868D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21A09543" w14:textId="58BB7031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55</w:t>
            </w:r>
            <w:r w:rsidRPr="000D6D28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1102" w:type="dxa"/>
            <w:vAlign w:val="center"/>
          </w:tcPr>
          <w:p w14:paraId="288AF765" w14:textId="49768EE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5500</w:t>
            </w:r>
          </w:p>
        </w:tc>
        <w:tc>
          <w:tcPr>
            <w:tcW w:w="834" w:type="dxa"/>
            <w:vAlign w:val="center"/>
          </w:tcPr>
          <w:p w14:paraId="76419F2D" w14:textId="61F7E70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</w:t>
            </w: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93" w:type="dxa"/>
          </w:tcPr>
          <w:p w14:paraId="4E84781C" w14:textId="7777777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4B00A044" w14:textId="14171821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</w:t>
            </w: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68" w:type="dxa"/>
          </w:tcPr>
          <w:p w14:paraId="72111F3A" w14:textId="16370D9B" w:rsidR="005868D7" w:rsidRPr="00F16EC9" w:rsidRDefault="005868D7" w:rsidP="005868D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68D7" w:rsidRPr="00F16EC9" w14:paraId="2460B00A" w14:textId="77777777" w:rsidTr="005868D7">
        <w:tc>
          <w:tcPr>
            <w:tcW w:w="1432" w:type="dxa"/>
          </w:tcPr>
          <w:p w14:paraId="7AE41D98" w14:textId="6DCBE3B2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28</w:t>
            </w:r>
          </w:p>
        </w:tc>
        <w:tc>
          <w:tcPr>
            <w:tcW w:w="1560" w:type="dxa"/>
            <w:vAlign w:val="center"/>
          </w:tcPr>
          <w:p w14:paraId="1C503992" w14:textId="0A964703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0A5D4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39241141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4CBD5880" w14:textId="6B10482C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нож, офисный</w:t>
            </w:r>
          </w:p>
        </w:tc>
        <w:tc>
          <w:tcPr>
            <w:tcW w:w="1435" w:type="dxa"/>
            <w:vAlign w:val="center"/>
          </w:tcPr>
          <w:p w14:paraId="16F904C3" w14:textId="5C58AD18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88" w:type="dxa"/>
            <w:vAlign w:val="center"/>
          </w:tcPr>
          <w:p w14:paraId="6A3873A5" w14:textId="5087DBFE" w:rsidR="005868D7" w:rsidRPr="00F16EC9" w:rsidRDefault="00017065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17065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Офисный, металлический, с острым концом, с пластиковой ручкой. Металл, ширина лезвия 9 мм, 18 мм для резки бумаги</w:t>
            </w:r>
          </w:p>
        </w:tc>
        <w:tc>
          <w:tcPr>
            <w:tcW w:w="1076" w:type="dxa"/>
            <w:vAlign w:val="center"/>
          </w:tcPr>
          <w:p w14:paraId="12B973BC" w14:textId="77777777" w:rsidR="005868D7" w:rsidRPr="00F16EC9" w:rsidRDefault="005868D7" w:rsidP="005868D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102" w:type="dxa"/>
            <w:vAlign w:val="center"/>
          </w:tcPr>
          <w:p w14:paraId="6F99B143" w14:textId="105C6292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  <w:r w:rsidRPr="000D6D28"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1102" w:type="dxa"/>
            <w:vAlign w:val="center"/>
          </w:tcPr>
          <w:p w14:paraId="7632397E" w14:textId="30C0BD56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3100</w:t>
            </w:r>
          </w:p>
        </w:tc>
        <w:tc>
          <w:tcPr>
            <w:tcW w:w="834" w:type="dxa"/>
            <w:vAlign w:val="center"/>
          </w:tcPr>
          <w:p w14:paraId="7FD4952D" w14:textId="4BA9152F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493" w:type="dxa"/>
          </w:tcPr>
          <w:p w14:paraId="196BC9AC" w14:textId="7777777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57249BBB" w14:textId="4861211A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868" w:type="dxa"/>
          </w:tcPr>
          <w:p w14:paraId="32774361" w14:textId="188278CD" w:rsidR="005868D7" w:rsidRPr="00F16EC9" w:rsidRDefault="005868D7" w:rsidP="005868D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68D7" w:rsidRPr="00F16EC9" w14:paraId="0371B671" w14:textId="77777777" w:rsidTr="005868D7">
        <w:tc>
          <w:tcPr>
            <w:tcW w:w="1432" w:type="dxa"/>
          </w:tcPr>
          <w:p w14:paraId="2C4E3445" w14:textId="473C09CA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29</w:t>
            </w:r>
          </w:p>
        </w:tc>
        <w:tc>
          <w:tcPr>
            <w:tcW w:w="1560" w:type="dxa"/>
            <w:vAlign w:val="center"/>
          </w:tcPr>
          <w:p w14:paraId="4F37FD3A" w14:textId="422F062C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D2677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39263510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31FA82D2" w14:textId="028FCDF9" w:rsidR="005868D7" w:rsidRPr="00F16EC9" w:rsidRDefault="00F761D8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Клип , маленький</w:t>
            </w:r>
          </w:p>
        </w:tc>
        <w:tc>
          <w:tcPr>
            <w:tcW w:w="1435" w:type="dxa"/>
            <w:vAlign w:val="center"/>
          </w:tcPr>
          <w:p w14:paraId="72798994" w14:textId="2B1E0503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588" w:type="dxa"/>
            <w:vAlign w:val="center"/>
          </w:tcPr>
          <w:p w14:paraId="3B9FE40F" w14:textId="53F87BAF" w:rsidR="005868D7" w:rsidRPr="005A5727" w:rsidRDefault="008C5850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850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Металл, ширина 19 мм</w:t>
            </w:r>
          </w:p>
        </w:tc>
        <w:tc>
          <w:tcPr>
            <w:tcW w:w="1076" w:type="dxa"/>
            <w:vAlign w:val="center"/>
          </w:tcPr>
          <w:p w14:paraId="7FFCDF7F" w14:textId="77777777" w:rsidR="005868D7" w:rsidRPr="00F16EC9" w:rsidRDefault="005868D7" w:rsidP="005868D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102" w:type="dxa"/>
            <w:vAlign w:val="center"/>
          </w:tcPr>
          <w:p w14:paraId="2317195A" w14:textId="41A5857B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  <w:r w:rsidRPr="000D6D28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1102" w:type="dxa"/>
            <w:vAlign w:val="center"/>
          </w:tcPr>
          <w:p w14:paraId="4834623E" w14:textId="58D12245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1200</w:t>
            </w:r>
          </w:p>
        </w:tc>
        <w:tc>
          <w:tcPr>
            <w:tcW w:w="834" w:type="dxa"/>
            <w:vAlign w:val="center"/>
          </w:tcPr>
          <w:p w14:paraId="1CA9C87B" w14:textId="4D5EA9DA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493" w:type="dxa"/>
          </w:tcPr>
          <w:p w14:paraId="387CD600" w14:textId="7777777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282A8422" w14:textId="16BC5BF6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868" w:type="dxa"/>
          </w:tcPr>
          <w:p w14:paraId="021BE6CB" w14:textId="07D550F1" w:rsidR="005868D7" w:rsidRPr="00F16EC9" w:rsidRDefault="005868D7" w:rsidP="005868D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68D7" w:rsidRPr="00F16EC9" w14:paraId="6E0E9825" w14:textId="77777777" w:rsidTr="005868D7">
        <w:tc>
          <w:tcPr>
            <w:tcW w:w="1432" w:type="dxa"/>
          </w:tcPr>
          <w:p w14:paraId="3C70C57A" w14:textId="4251BFA3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30</w:t>
            </w:r>
          </w:p>
        </w:tc>
        <w:tc>
          <w:tcPr>
            <w:tcW w:w="1560" w:type="dxa"/>
            <w:vAlign w:val="center"/>
          </w:tcPr>
          <w:p w14:paraId="4D549B2C" w14:textId="210C95C9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D2677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39263520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41D1CAF0" w14:textId="54CE6B17" w:rsidR="005868D7" w:rsidRPr="00F16EC9" w:rsidRDefault="00F761D8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Клип , средний</w:t>
            </w:r>
          </w:p>
        </w:tc>
        <w:tc>
          <w:tcPr>
            <w:tcW w:w="1435" w:type="dxa"/>
            <w:vAlign w:val="center"/>
          </w:tcPr>
          <w:p w14:paraId="28633EDE" w14:textId="173AE710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588" w:type="dxa"/>
            <w:vAlign w:val="center"/>
          </w:tcPr>
          <w:p w14:paraId="026F90C9" w14:textId="3CFF8731" w:rsidR="005868D7" w:rsidRPr="00F16EC9" w:rsidRDefault="005868D7" w:rsidP="008C5850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Металл , ширина </w:t>
            </w:r>
            <w:r w:rsidR="008C5850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32</w:t>
            </w: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мм.</w:t>
            </w:r>
          </w:p>
        </w:tc>
        <w:tc>
          <w:tcPr>
            <w:tcW w:w="1076" w:type="dxa"/>
            <w:vAlign w:val="center"/>
          </w:tcPr>
          <w:p w14:paraId="0D122319" w14:textId="6571C61C" w:rsidR="005868D7" w:rsidRPr="00F16EC9" w:rsidRDefault="005868D7" w:rsidP="005868D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0BD932C8" w14:textId="142651EA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02" w:type="dxa"/>
            <w:vAlign w:val="center"/>
          </w:tcPr>
          <w:p w14:paraId="267DCBB6" w14:textId="645A3454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2400</w:t>
            </w:r>
          </w:p>
        </w:tc>
        <w:tc>
          <w:tcPr>
            <w:tcW w:w="834" w:type="dxa"/>
            <w:vAlign w:val="center"/>
          </w:tcPr>
          <w:p w14:paraId="42FCBE04" w14:textId="746A7894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12</w:t>
            </w: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93" w:type="dxa"/>
          </w:tcPr>
          <w:p w14:paraId="75127B89" w14:textId="7777777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РА, Гегаркуникский марз, город Гавар, </w:t>
            </w: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Центральная площадь, 7</w:t>
            </w:r>
          </w:p>
        </w:tc>
        <w:tc>
          <w:tcPr>
            <w:tcW w:w="858" w:type="dxa"/>
            <w:vAlign w:val="center"/>
          </w:tcPr>
          <w:p w14:paraId="611A4009" w14:textId="24B81D9E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lastRenderedPageBreak/>
              <w:t>12</w:t>
            </w:r>
            <w:r w:rsidRPr="000D6D28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68" w:type="dxa"/>
          </w:tcPr>
          <w:p w14:paraId="4717907B" w14:textId="0BD78CAD" w:rsidR="005868D7" w:rsidRPr="00F16EC9" w:rsidRDefault="005868D7" w:rsidP="005868D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68D7" w:rsidRPr="00F16EC9" w14:paraId="08CD6FCD" w14:textId="77777777" w:rsidTr="005868D7">
        <w:tc>
          <w:tcPr>
            <w:tcW w:w="1432" w:type="dxa"/>
          </w:tcPr>
          <w:p w14:paraId="40EFBF00" w14:textId="181D1636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lastRenderedPageBreak/>
              <w:t>31</w:t>
            </w:r>
          </w:p>
        </w:tc>
        <w:tc>
          <w:tcPr>
            <w:tcW w:w="1560" w:type="dxa"/>
            <w:vAlign w:val="center"/>
          </w:tcPr>
          <w:p w14:paraId="487F2AB5" w14:textId="7ADB04A7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D2677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39263530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51963513" w14:textId="4426E941" w:rsidR="005868D7" w:rsidRPr="00F16EC9" w:rsidRDefault="00F761D8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Клип , 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>большой</w:t>
            </w:r>
          </w:p>
        </w:tc>
        <w:tc>
          <w:tcPr>
            <w:tcW w:w="1435" w:type="dxa"/>
            <w:vAlign w:val="center"/>
          </w:tcPr>
          <w:p w14:paraId="0A7EF325" w14:textId="2FDC7312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588" w:type="dxa"/>
            <w:vAlign w:val="center"/>
          </w:tcPr>
          <w:p w14:paraId="434292BB" w14:textId="28165211" w:rsidR="005868D7" w:rsidRPr="00F16EC9" w:rsidRDefault="005868D7" w:rsidP="008C5850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Металл , ширина </w:t>
            </w:r>
            <w:r w:rsidR="008C5850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60</w:t>
            </w: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мм.</w:t>
            </w:r>
          </w:p>
        </w:tc>
        <w:tc>
          <w:tcPr>
            <w:tcW w:w="1076" w:type="dxa"/>
            <w:vAlign w:val="center"/>
          </w:tcPr>
          <w:p w14:paraId="6C03E3ED" w14:textId="57B714B1" w:rsidR="005868D7" w:rsidRPr="00F16EC9" w:rsidRDefault="005868D7" w:rsidP="005868D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6C4BECB0" w14:textId="1E4BCA06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</w:t>
            </w:r>
            <w:r w:rsidRPr="000D6D2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02" w:type="dxa"/>
            <w:vAlign w:val="center"/>
          </w:tcPr>
          <w:p w14:paraId="37C403DD" w14:textId="6ED1F7CE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2400</w:t>
            </w:r>
          </w:p>
        </w:tc>
        <w:tc>
          <w:tcPr>
            <w:tcW w:w="834" w:type="dxa"/>
            <w:vAlign w:val="center"/>
          </w:tcPr>
          <w:p w14:paraId="75D50CB9" w14:textId="37DDA39A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493" w:type="dxa"/>
          </w:tcPr>
          <w:p w14:paraId="09561470" w14:textId="7777777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465AD0A6" w14:textId="4693BA65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868" w:type="dxa"/>
          </w:tcPr>
          <w:p w14:paraId="2503407B" w14:textId="6251A112" w:rsidR="005868D7" w:rsidRPr="00F16EC9" w:rsidRDefault="005868D7" w:rsidP="005868D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68D7" w:rsidRPr="00F16EC9" w14:paraId="16D3847A" w14:textId="77777777" w:rsidTr="005868D7">
        <w:tc>
          <w:tcPr>
            <w:tcW w:w="1432" w:type="dxa"/>
          </w:tcPr>
          <w:p w14:paraId="4C46B907" w14:textId="7E1DE4FE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32</w:t>
            </w:r>
          </w:p>
        </w:tc>
        <w:tc>
          <w:tcPr>
            <w:tcW w:w="1560" w:type="dxa"/>
            <w:vAlign w:val="center"/>
          </w:tcPr>
          <w:p w14:paraId="50352C2A" w14:textId="3F4E6331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E3DF6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30197235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22EC334E" w14:textId="66A2B26B" w:rsidR="005868D7" w:rsidRPr="00F16EC9" w:rsidRDefault="00705888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0588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Папка с зажимом</w:t>
            </w:r>
          </w:p>
        </w:tc>
        <w:tc>
          <w:tcPr>
            <w:tcW w:w="1435" w:type="dxa"/>
            <w:vAlign w:val="center"/>
          </w:tcPr>
          <w:p w14:paraId="5A790E54" w14:textId="0B96A655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588" w:type="dxa"/>
            <w:vAlign w:val="center"/>
          </w:tcPr>
          <w:p w14:paraId="712781EE" w14:textId="040D5A3F" w:rsidR="005868D7" w:rsidRPr="00F16EC9" w:rsidRDefault="008C5850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850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Папка с держателем</w:t>
            </w:r>
          </w:p>
        </w:tc>
        <w:tc>
          <w:tcPr>
            <w:tcW w:w="1076" w:type="dxa"/>
            <w:vAlign w:val="center"/>
          </w:tcPr>
          <w:p w14:paraId="13B08A5D" w14:textId="46AF78E7" w:rsidR="005868D7" w:rsidRPr="00F16EC9" w:rsidRDefault="005868D7" w:rsidP="005868D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76B8D1D9" w14:textId="670B923A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300</w:t>
            </w:r>
          </w:p>
        </w:tc>
        <w:tc>
          <w:tcPr>
            <w:tcW w:w="1102" w:type="dxa"/>
            <w:vAlign w:val="center"/>
          </w:tcPr>
          <w:p w14:paraId="2B575749" w14:textId="4CAA3F3E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12000</w:t>
            </w:r>
          </w:p>
        </w:tc>
        <w:tc>
          <w:tcPr>
            <w:tcW w:w="834" w:type="dxa"/>
            <w:vAlign w:val="center"/>
          </w:tcPr>
          <w:p w14:paraId="50BC6343" w14:textId="68321FA5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493" w:type="dxa"/>
          </w:tcPr>
          <w:p w14:paraId="6638CFB6" w14:textId="7777777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2C85792C" w14:textId="5C67648D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868" w:type="dxa"/>
          </w:tcPr>
          <w:p w14:paraId="178650B9" w14:textId="56A27BB3" w:rsidR="005868D7" w:rsidRPr="00F16EC9" w:rsidRDefault="005868D7" w:rsidP="005868D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68D7" w:rsidRPr="00F16EC9" w14:paraId="2403E3BA" w14:textId="77777777" w:rsidTr="005868D7">
        <w:tc>
          <w:tcPr>
            <w:tcW w:w="1432" w:type="dxa"/>
          </w:tcPr>
          <w:p w14:paraId="4B8E09CC" w14:textId="351C34FD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33</w:t>
            </w:r>
          </w:p>
        </w:tc>
        <w:tc>
          <w:tcPr>
            <w:tcW w:w="1560" w:type="dxa"/>
            <w:vAlign w:val="center"/>
          </w:tcPr>
          <w:p w14:paraId="231AA9E8" w14:textId="63A2D362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DC294D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30192133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50F4F81B" w14:textId="3ED89046" w:rsidR="005868D7" w:rsidRPr="00F16EC9" w:rsidRDefault="00971CB2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971CB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точилки</w:t>
            </w:r>
          </w:p>
        </w:tc>
        <w:tc>
          <w:tcPr>
            <w:tcW w:w="1435" w:type="dxa"/>
            <w:vAlign w:val="center"/>
          </w:tcPr>
          <w:p w14:paraId="60DF00F1" w14:textId="7777777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588" w:type="dxa"/>
            <w:vAlign w:val="center"/>
          </w:tcPr>
          <w:p w14:paraId="66341549" w14:textId="4EA44259" w:rsidR="005868D7" w:rsidRPr="008C5850" w:rsidRDefault="008C5850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850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Точилка для карандашей, острая, с обычным пластиковым держателем</w:t>
            </w:r>
          </w:p>
        </w:tc>
        <w:tc>
          <w:tcPr>
            <w:tcW w:w="1076" w:type="dxa"/>
            <w:vAlign w:val="center"/>
          </w:tcPr>
          <w:p w14:paraId="77217565" w14:textId="1B60CC4A" w:rsidR="005868D7" w:rsidRPr="00F16EC9" w:rsidRDefault="005868D7" w:rsidP="005868D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59A1A8C3" w14:textId="09AB6ECA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Sylfaen" w:hAnsi="Sylfaen" w:cs="Calibri"/>
                <w:color w:val="000000" w:themeColor="text1"/>
              </w:rPr>
              <w:t>25</w:t>
            </w:r>
            <w:r w:rsidRPr="000D6D28">
              <w:rPr>
                <w:rFonts w:ascii="Sylfaen" w:hAnsi="Sylfaen" w:cs="Calibri"/>
                <w:color w:val="000000" w:themeColor="text1"/>
              </w:rPr>
              <w:t>0</w:t>
            </w:r>
          </w:p>
        </w:tc>
        <w:tc>
          <w:tcPr>
            <w:tcW w:w="1102" w:type="dxa"/>
            <w:vAlign w:val="center"/>
          </w:tcPr>
          <w:p w14:paraId="29D43175" w14:textId="1D227E2D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7500</w:t>
            </w:r>
          </w:p>
        </w:tc>
        <w:tc>
          <w:tcPr>
            <w:tcW w:w="834" w:type="dxa"/>
            <w:vAlign w:val="center"/>
          </w:tcPr>
          <w:p w14:paraId="4C7A2F91" w14:textId="01783370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493" w:type="dxa"/>
          </w:tcPr>
          <w:p w14:paraId="067FB442" w14:textId="7777777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6C32EEA3" w14:textId="00FB3B5B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68" w:type="dxa"/>
          </w:tcPr>
          <w:p w14:paraId="78F9D8ED" w14:textId="1B02AB03" w:rsidR="005868D7" w:rsidRPr="00F16EC9" w:rsidRDefault="005868D7" w:rsidP="005868D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68D7" w:rsidRPr="00F16EC9" w14:paraId="0482EEB2" w14:textId="77777777" w:rsidTr="005868D7">
        <w:tc>
          <w:tcPr>
            <w:tcW w:w="1432" w:type="dxa"/>
          </w:tcPr>
          <w:p w14:paraId="44441223" w14:textId="7DA0F968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F16EC9">
              <w:rPr>
                <w:rFonts w:ascii="GHEA Grapalat" w:hAnsi="GHEA Grapalat"/>
                <w:color w:val="000000" w:themeColor="text1"/>
                <w:sz w:val="20"/>
              </w:rPr>
              <w:t>34</w:t>
            </w:r>
          </w:p>
        </w:tc>
        <w:tc>
          <w:tcPr>
            <w:tcW w:w="1560" w:type="dxa"/>
            <w:vAlign w:val="center"/>
          </w:tcPr>
          <w:p w14:paraId="0278B211" w14:textId="789443C5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AC2D02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30197340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6B53F87C" w14:textId="0393ECD1" w:rsidR="005868D7" w:rsidRPr="00F16EC9" w:rsidRDefault="00971CB2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971CB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удаление</w:t>
            </w:r>
          </w:p>
        </w:tc>
        <w:tc>
          <w:tcPr>
            <w:tcW w:w="1435" w:type="dxa"/>
            <w:vAlign w:val="center"/>
          </w:tcPr>
          <w:p w14:paraId="0F70A3BD" w14:textId="11EFCE92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16EC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588" w:type="dxa"/>
            <w:vAlign w:val="center"/>
          </w:tcPr>
          <w:p w14:paraId="6F46496C" w14:textId="20FDFEA5" w:rsidR="005868D7" w:rsidRPr="001946F3" w:rsidRDefault="008C5850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C5850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Ластик изготовлен из ударопрочного пластика с механизмом из высококачественной оцинкованной стали. Имеет фиксатор для удержания в сложенном положении. Подходит для быстрого и безопасного удаления игл степлера № 10, № 24/6, 26/6.</w:t>
            </w:r>
          </w:p>
        </w:tc>
        <w:tc>
          <w:tcPr>
            <w:tcW w:w="1076" w:type="dxa"/>
            <w:vAlign w:val="center"/>
          </w:tcPr>
          <w:p w14:paraId="767BA42D" w14:textId="24236B6C" w:rsidR="005868D7" w:rsidRPr="00F16EC9" w:rsidRDefault="005868D7" w:rsidP="005868D7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F16EC9">
              <w:rPr>
                <w:rFonts w:ascii="GHEA Grapalat" w:hAnsi="GHEA Grapalat" w:cs="Calibri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102" w:type="dxa"/>
            <w:vAlign w:val="center"/>
          </w:tcPr>
          <w:p w14:paraId="00563A94" w14:textId="138629D0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Sylfaen" w:hAnsi="Sylfaen" w:cs="Calibri"/>
                <w:color w:val="000000" w:themeColor="text1"/>
              </w:rPr>
              <w:t>20</w:t>
            </w:r>
            <w:r w:rsidRPr="000D6D28">
              <w:rPr>
                <w:rFonts w:ascii="Sylfaen" w:hAnsi="Sylfaen" w:cs="Calibri"/>
                <w:color w:val="000000" w:themeColor="text1"/>
              </w:rPr>
              <w:t>0</w:t>
            </w:r>
          </w:p>
        </w:tc>
        <w:tc>
          <w:tcPr>
            <w:tcW w:w="1102" w:type="dxa"/>
            <w:vAlign w:val="center"/>
          </w:tcPr>
          <w:p w14:paraId="0711E65C" w14:textId="312B1CA4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834" w:type="dxa"/>
            <w:vAlign w:val="center"/>
          </w:tcPr>
          <w:p w14:paraId="54BEF971" w14:textId="4785D070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93" w:type="dxa"/>
          </w:tcPr>
          <w:p w14:paraId="3D7437BD" w14:textId="77777777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2E8B1418" w14:textId="23B0EEA4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68" w:type="dxa"/>
          </w:tcPr>
          <w:p w14:paraId="288EACAB" w14:textId="3FCF8013" w:rsidR="005868D7" w:rsidRPr="00F16EC9" w:rsidRDefault="005868D7" w:rsidP="005868D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68D7" w:rsidRPr="00F16EC9" w14:paraId="0FCF8E44" w14:textId="77777777" w:rsidTr="005868D7">
        <w:tc>
          <w:tcPr>
            <w:tcW w:w="1432" w:type="dxa"/>
          </w:tcPr>
          <w:p w14:paraId="215C5628" w14:textId="6F28D278" w:rsidR="005868D7" w:rsidRPr="003A3C8E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35</w:t>
            </w:r>
          </w:p>
        </w:tc>
        <w:tc>
          <w:tcPr>
            <w:tcW w:w="1560" w:type="dxa"/>
            <w:vAlign w:val="center"/>
          </w:tcPr>
          <w:p w14:paraId="6E61F087" w14:textId="6AF8CF5B" w:rsidR="005868D7" w:rsidRPr="000D6D28" w:rsidRDefault="005868D7" w:rsidP="005868D7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</w:pPr>
            <w:r w:rsidRPr="00BF2B1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39263420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3E556D7E" w14:textId="54C671A2" w:rsidR="005868D7" w:rsidRPr="00F16EC9" w:rsidRDefault="00CA04F0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A04F0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Большой зажим</w:t>
            </w:r>
          </w:p>
        </w:tc>
        <w:tc>
          <w:tcPr>
            <w:tcW w:w="1435" w:type="dxa"/>
            <w:vAlign w:val="center"/>
          </w:tcPr>
          <w:p w14:paraId="6E565DC0" w14:textId="77777777" w:rsidR="005868D7" w:rsidRPr="00F16EC9" w:rsidRDefault="005868D7" w:rsidP="005868D7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14:paraId="02578CEF" w14:textId="52E65A7E" w:rsidR="005868D7" w:rsidRPr="00F16EC9" w:rsidRDefault="008C5850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8C5850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Обрезки больших листов</w:t>
            </w:r>
          </w:p>
        </w:tc>
        <w:tc>
          <w:tcPr>
            <w:tcW w:w="1076" w:type="dxa"/>
            <w:vAlign w:val="center"/>
          </w:tcPr>
          <w:p w14:paraId="73C65BCD" w14:textId="77777777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14:paraId="1BBCC369" w14:textId="1CFED640" w:rsidR="005868D7" w:rsidRPr="000D6D28" w:rsidRDefault="005868D7" w:rsidP="005868D7">
            <w:pPr>
              <w:jc w:val="center"/>
              <w:rPr>
                <w:rFonts w:ascii="Sylfaen" w:hAnsi="Sylfaen" w:cs="Calibri"/>
                <w:color w:val="000000" w:themeColor="text1"/>
                <w:sz w:val="22"/>
                <w:szCs w:val="22"/>
              </w:rPr>
            </w:pPr>
            <w:r>
              <w:rPr>
                <w:rFonts w:ascii="Sylfaen" w:hAnsi="Sylfaen" w:cs="Calibri"/>
                <w:color w:val="000000" w:themeColor="text1"/>
              </w:rPr>
              <w:t>15</w:t>
            </w:r>
            <w:r w:rsidRPr="000D6D28">
              <w:rPr>
                <w:rFonts w:ascii="Sylfaen" w:hAnsi="Sylfaen" w:cs="Calibri"/>
                <w:color w:val="000000" w:themeColor="text1"/>
              </w:rPr>
              <w:t>0</w:t>
            </w:r>
          </w:p>
        </w:tc>
        <w:tc>
          <w:tcPr>
            <w:tcW w:w="1102" w:type="dxa"/>
            <w:vAlign w:val="center"/>
          </w:tcPr>
          <w:p w14:paraId="33A147F8" w14:textId="5DF67B12" w:rsidR="005868D7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834" w:type="dxa"/>
            <w:vAlign w:val="center"/>
          </w:tcPr>
          <w:p w14:paraId="4D52D11B" w14:textId="739A4182" w:rsidR="005868D7" w:rsidRDefault="005868D7" w:rsidP="005868D7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93" w:type="dxa"/>
          </w:tcPr>
          <w:p w14:paraId="7D2CD4BE" w14:textId="72CAE3EB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РА, Гегаркуникский марз, город Гавар, </w:t>
            </w: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Центральная площадь, 7</w:t>
            </w:r>
          </w:p>
        </w:tc>
        <w:tc>
          <w:tcPr>
            <w:tcW w:w="858" w:type="dxa"/>
            <w:vAlign w:val="center"/>
          </w:tcPr>
          <w:p w14:paraId="3BEA785B" w14:textId="55BFC465" w:rsidR="005868D7" w:rsidRPr="00A92B44" w:rsidRDefault="005868D7" w:rsidP="005868D7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lastRenderedPageBreak/>
              <w:t>10</w:t>
            </w:r>
          </w:p>
        </w:tc>
        <w:tc>
          <w:tcPr>
            <w:tcW w:w="868" w:type="dxa"/>
          </w:tcPr>
          <w:p w14:paraId="2D18144D" w14:textId="16713BD0" w:rsidR="005868D7" w:rsidRPr="00F92465" w:rsidRDefault="005868D7" w:rsidP="005868D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68D7" w:rsidRPr="00F16EC9" w14:paraId="235E296F" w14:textId="77777777" w:rsidTr="005868D7">
        <w:tc>
          <w:tcPr>
            <w:tcW w:w="1432" w:type="dxa"/>
          </w:tcPr>
          <w:p w14:paraId="744AB1A5" w14:textId="3472E4CB" w:rsidR="005868D7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lang w:val="hy-AM"/>
              </w:rPr>
              <w:lastRenderedPageBreak/>
              <w:t>36</w:t>
            </w:r>
          </w:p>
        </w:tc>
        <w:tc>
          <w:tcPr>
            <w:tcW w:w="1560" w:type="dxa"/>
            <w:vAlign w:val="center"/>
          </w:tcPr>
          <w:p w14:paraId="708E014C" w14:textId="6637BA63" w:rsidR="005868D7" w:rsidRPr="000D6D28" w:rsidRDefault="005868D7" w:rsidP="005868D7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</w:pPr>
            <w:r w:rsidRPr="00BF2B1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39263410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12D4B247" w14:textId="394F18AD" w:rsidR="005868D7" w:rsidRPr="00F16EC9" w:rsidRDefault="00CA04F0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A04F0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Маленький зажим</w:t>
            </w:r>
          </w:p>
        </w:tc>
        <w:tc>
          <w:tcPr>
            <w:tcW w:w="1435" w:type="dxa"/>
            <w:vAlign w:val="center"/>
          </w:tcPr>
          <w:p w14:paraId="04C81667" w14:textId="77777777" w:rsidR="005868D7" w:rsidRPr="00F16EC9" w:rsidRDefault="005868D7" w:rsidP="005868D7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14:paraId="0B102146" w14:textId="52B928F8" w:rsidR="005868D7" w:rsidRPr="00F16EC9" w:rsidRDefault="008C5850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8C5850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Обрезки маленьких листов</w:t>
            </w:r>
          </w:p>
        </w:tc>
        <w:tc>
          <w:tcPr>
            <w:tcW w:w="1076" w:type="dxa"/>
            <w:vAlign w:val="center"/>
          </w:tcPr>
          <w:p w14:paraId="04D92238" w14:textId="77777777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14:paraId="19028321" w14:textId="776E05E0" w:rsidR="005868D7" w:rsidRPr="000D6D28" w:rsidRDefault="005868D7" w:rsidP="005868D7">
            <w:pPr>
              <w:jc w:val="center"/>
              <w:rPr>
                <w:rFonts w:ascii="Sylfaen" w:hAnsi="Sylfaen" w:cs="Calibri"/>
                <w:color w:val="000000" w:themeColor="text1"/>
                <w:sz w:val="22"/>
                <w:szCs w:val="22"/>
              </w:rPr>
            </w:pPr>
            <w:r>
              <w:rPr>
                <w:rFonts w:ascii="Sylfaen" w:hAnsi="Sylfaen" w:cs="Calibri"/>
                <w:color w:val="000000" w:themeColor="text1"/>
              </w:rPr>
              <w:t>15</w:t>
            </w:r>
            <w:r w:rsidRPr="000D6D28">
              <w:rPr>
                <w:rFonts w:ascii="Sylfaen" w:hAnsi="Sylfaen" w:cs="Calibri"/>
                <w:color w:val="000000" w:themeColor="text1"/>
              </w:rPr>
              <w:t>0</w:t>
            </w:r>
          </w:p>
        </w:tc>
        <w:tc>
          <w:tcPr>
            <w:tcW w:w="1102" w:type="dxa"/>
            <w:vAlign w:val="center"/>
          </w:tcPr>
          <w:p w14:paraId="106D5917" w14:textId="53DC43EB" w:rsidR="005868D7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4500</w:t>
            </w:r>
          </w:p>
        </w:tc>
        <w:tc>
          <w:tcPr>
            <w:tcW w:w="834" w:type="dxa"/>
            <w:vAlign w:val="center"/>
          </w:tcPr>
          <w:p w14:paraId="4DFF8180" w14:textId="7FD01CD9" w:rsidR="005868D7" w:rsidRDefault="005868D7" w:rsidP="005868D7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493" w:type="dxa"/>
          </w:tcPr>
          <w:p w14:paraId="5E17E38A" w14:textId="6C96AFFF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55810F61" w14:textId="38DE4716" w:rsidR="005868D7" w:rsidRPr="00A92B44" w:rsidRDefault="005868D7" w:rsidP="005868D7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68" w:type="dxa"/>
          </w:tcPr>
          <w:p w14:paraId="5337EBCE" w14:textId="1110450D" w:rsidR="005868D7" w:rsidRPr="00F92465" w:rsidRDefault="005868D7" w:rsidP="005868D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68D7" w:rsidRPr="00F16EC9" w14:paraId="6B450833" w14:textId="77777777" w:rsidTr="005868D7">
        <w:tc>
          <w:tcPr>
            <w:tcW w:w="1432" w:type="dxa"/>
          </w:tcPr>
          <w:p w14:paraId="10D98722" w14:textId="28C5A2FF" w:rsidR="005868D7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37</w:t>
            </w:r>
          </w:p>
        </w:tc>
        <w:tc>
          <w:tcPr>
            <w:tcW w:w="1560" w:type="dxa"/>
            <w:vAlign w:val="center"/>
          </w:tcPr>
          <w:p w14:paraId="0421D1E3" w14:textId="02F64A33" w:rsidR="005868D7" w:rsidRPr="000D6D28" w:rsidRDefault="005868D7" w:rsidP="005868D7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</w:pPr>
            <w:r w:rsidRPr="00BF2B1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30194320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207D9D3A" w14:textId="57D1D227" w:rsidR="005868D7" w:rsidRPr="00F16EC9" w:rsidRDefault="00CA04F0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A04F0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Рисовальная бумага, формат А4</w:t>
            </w:r>
          </w:p>
        </w:tc>
        <w:tc>
          <w:tcPr>
            <w:tcW w:w="1435" w:type="dxa"/>
            <w:vAlign w:val="center"/>
          </w:tcPr>
          <w:p w14:paraId="0E05708C" w14:textId="77777777" w:rsidR="005868D7" w:rsidRPr="00F16EC9" w:rsidRDefault="005868D7" w:rsidP="005868D7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14:paraId="01BB605D" w14:textId="2764D018" w:rsidR="005868D7" w:rsidRPr="00F16EC9" w:rsidRDefault="00D621B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D621B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Рисовальная бумага, формат А4</w:t>
            </w:r>
          </w:p>
        </w:tc>
        <w:tc>
          <w:tcPr>
            <w:tcW w:w="1076" w:type="dxa"/>
            <w:vAlign w:val="center"/>
          </w:tcPr>
          <w:p w14:paraId="0C6C776D" w14:textId="77777777" w:rsidR="005868D7" w:rsidRPr="00F16EC9" w:rsidRDefault="005868D7" w:rsidP="005868D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14:paraId="382E4773" w14:textId="52E45E28" w:rsidR="005868D7" w:rsidRPr="000D6D28" w:rsidRDefault="005868D7" w:rsidP="005868D7">
            <w:pPr>
              <w:jc w:val="center"/>
              <w:rPr>
                <w:rFonts w:ascii="Sylfaen" w:hAnsi="Sylfaen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</w:rPr>
              <w:t>10</w:t>
            </w:r>
            <w:r w:rsidRPr="000D6D28">
              <w:rPr>
                <w:rFonts w:ascii="Calibri" w:hAnsi="Calibri" w:cs="Calibri"/>
                <w:color w:val="000000" w:themeColor="text1"/>
              </w:rPr>
              <w:t>00</w:t>
            </w:r>
          </w:p>
        </w:tc>
        <w:tc>
          <w:tcPr>
            <w:tcW w:w="1102" w:type="dxa"/>
            <w:vAlign w:val="center"/>
          </w:tcPr>
          <w:p w14:paraId="6277CFBF" w14:textId="44267B2B" w:rsidR="005868D7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10000</w:t>
            </w:r>
          </w:p>
        </w:tc>
        <w:tc>
          <w:tcPr>
            <w:tcW w:w="834" w:type="dxa"/>
            <w:vAlign w:val="center"/>
          </w:tcPr>
          <w:p w14:paraId="2969C029" w14:textId="6DEF9E26" w:rsidR="005868D7" w:rsidRDefault="005868D7" w:rsidP="005868D7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93" w:type="dxa"/>
          </w:tcPr>
          <w:p w14:paraId="58FD9C57" w14:textId="6664E725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14639F55" w14:textId="4259DC27" w:rsidR="005868D7" w:rsidRPr="00A92B44" w:rsidRDefault="005868D7" w:rsidP="005868D7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68" w:type="dxa"/>
          </w:tcPr>
          <w:p w14:paraId="4CE43EAB" w14:textId="5ED81ACC" w:rsidR="005868D7" w:rsidRPr="00F92465" w:rsidRDefault="005868D7" w:rsidP="005868D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  <w:tr w:rsidR="005868D7" w:rsidRPr="00F16EC9" w14:paraId="760C184F" w14:textId="77777777" w:rsidTr="005868D7">
        <w:tc>
          <w:tcPr>
            <w:tcW w:w="1432" w:type="dxa"/>
          </w:tcPr>
          <w:p w14:paraId="5F338840" w14:textId="293599F9" w:rsidR="005868D7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38</w:t>
            </w:r>
          </w:p>
        </w:tc>
        <w:tc>
          <w:tcPr>
            <w:tcW w:w="1560" w:type="dxa"/>
            <w:vAlign w:val="center"/>
          </w:tcPr>
          <w:p w14:paraId="56FEE287" w14:textId="3D893F06" w:rsidR="005868D7" w:rsidRPr="000D6D28" w:rsidRDefault="005868D7" w:rsidP="005868D7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</w:pPr>
            <w:r w:rsidRPr="00BF2B1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30192114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0B4548BC" w14:textId="3605E0E1" w:rsidR="005868D7" w:rsidRPr="00F16EC9" w:rsidRDefault="00CA04F0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A04F0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Чернила для штемпельной подушки</w:t>
            </w:r>
          </w:p>
        </w:tc>
        <w:tc>
          <w:tcPr>
            <w:tcW w:w="1435" w:type="dxa"/>
            <w:vAlign w:val="center"/>
          </w:tcPr>
          <w:p w14:paraId="7C041927" w14:textId="77777777" w:rsidR="005868D7" w:rsidRPr="00F16EC9" w:rsidRDefault="005868D7" w:rsidP="005868D7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14:paraId="4445EA99" w14:textId="6A30E6DF" w:rsidR="005868D7" w:rsidRPr="00F16EC9" w:rsidRDefault="00D621B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D621B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Чернила для штемпельной подушки не менее 30 мл, безмасляные синие</w:t>
            </w:r>
          </w:p>
        </w:tc>
        <w:tc>
          <w:tcPr>
            <w:tcW w:w="1076" w:type="dxa"/>
            <w:vAlign w:val="center"/>
          </w:tcPr>
          <w:p w14:paraId="4945CC1E" w14:textId="77777777" w:rsidR="005868D7" w:rsidRPr="00D621B7" w:rsidRDefault="005868D7" w:rsidP="005868D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02" w:type="dxa"/>
            <w:vAlign w:val="center"/>
          </w:tcPr>
          <w:p w14:paraId="15B48141" w14:textId="1DFD0112" w:rsidR="005868D7" w:rsidRPr="000D6D28" w:rsidRDefault="005868D7" w:rsidP="005868D7">
            <w:pPr>
              <w:jc w:val="center"/>
              <w:rPr>
                <w:rFonts w:ascii="Sylfaen" w:hAnsi="Sylfaen" w:cs="Calibri"/>
                <w:color w:val="000000" w:themeColor="text1"/>
                <w:sz w:val="22"/>
                <w:szCs w:val="22"/>
              </w:rPr>
            </w:pPr>
            <w:r>
              <w:rPr>
                <w:rFonts w:ascii="Sylfaen" w:hAnsi="Sylfaen" w:cs="Calibri"/>
                <w:color w:val="000000" w:themeColor="text1"/>
              </w:rPr>
              <w:t>150</w:t>
            </w:r>
            <w:r w:rsidRPr="000D6D28">
              <w:rPr>
                <w:rFonts w:ascii="Sylfaen" w:hAnsi="Sylfaen" w:cs="Calibri"/>
                <w:color w:val="000000" w:themeColor="text1"/>
              </w:rPr>
              <w:t>0</w:t>
            </w:r>
          </w:p>
        </w:tc>
        <w:tc>
          <w:tcPr>
            <w:tcW w:w="1102" w:type="dxa"/>
            <w:vAlign w:val="center"/>
          </w:tcPr>
          <w:p w14:paraId="48CF52BC" w14:textId="134FF093" w:rsidR="005868D7" w:rsidRDefault="005868D7" w:rsidP="005868D7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15000</w:t>
            </w:r>
          </w:p>
        </w:tc>
        <w:tc>
          <w:tcPr>
            <w:tcW w:w="834" w:type="dxa"/>
            <w:vAlign w:val="center"/>
          </w:tcPr>
          <w:p w14:paraId="54A5D202" w14:textId="1C93189C" w:rsidR="005868D7" w:rsidRDefault="005868D7" w:rsidP="005868D7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93" w:type="dxa"/>
          </w:tcPr>
          <w:p w14:paraId="78767D27" w14:textId="480474EC" w:rsidR="005868D7" w:rsidRPr="00F16EC9" w:rsidRDefault="005868D7" w:rsidP="005868D7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F16EC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РА, Гегаркуникский марз, город Гавар, Центральная площадь, 7</w:t>
            </w:r>
          </w:p>
        </w:tc>
        <w:tc>
          <w:tcPr>
            <w:tcW w:w="858" w:type="dxa"/>
            <w:vAlign w:val="center"/>
          </w:tcPr>
          <w:p w14:paraId="74AC269E" w14:textId="0C5F90C0" w:rsidR="005868D7" w:rsidRPr="00A92B44" w:rsidRDefault="005868D7" w:rsidP="005868D7">
            <w:pPr>
              <w:jc w:val="center"/>
              <w:rPr>
                <w:rFonts w:ascii="Sylfaen" w:hAnsi="Sylfaen" w:cs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68" w:type="dxa"/>
          </w:tcPr>
          <w:p w14:paraId="0B527982" w14:textId="2388F015" w:rsidR="005868D7" w:rsidRPr="00F92465" w:rsidRDefault="005868D7" w:rsidP="005868D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До </w:t>
            </w:r>
            <w:r w:rsidRPr="00F92465">
              <w:rPr>
                <w:rFonts w:ascii="GHEA Grapalat" w:hAnsi="GHEA Grapalat"/>
                <w:sz w:val="18"/>
                <w:szCs w:val="18"/>
              </w:rPr>
              <w:t>25 декабря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F92465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года </w:t>
            </w:r>
          </w:p>
        </w:tc>
      </w:tr>
    </w:tbl>
    <w:p w14:paraId="0943AAFD" w14:textId="77777777" w:rsidR="006C1DE9" w:rsidRDefault="006C1DE9" w:rsidP="006C1DE9"/>
    <w:p w14:paraId="002B67FD" w14:textId="505086C0" w:rsidR="00071D1C" w:rsidRDefault="00071D1C" w:rsidP="00EF3662">
      <w:pPr>
        <w:rPr>
          <w:rFonts w:ascii="GHEA Grapalat" w:hAnsi="GHEA Grapalat"/>
          <w:sz w:val="20"/>
          <w:lang w:val="ru-RU"/>
        </w:rPr>
      </w:pPr>
    </w:p>
    <w:p w14:paraId="3C4E6438" w14:textId="26678479" w:rsidR="00CF1C77" w:rsidRDefault="00CF1C77" w:rsidP="00EF3662">
      <w:pPr>
        <w:rPr>
          <w:rFonts w:ascii="GHEA Grapalat" w:hAnsi="GHEA Grapalat"/>
          <w:sz w:val="20"/>
          <w:lang w:val="ru-RU"/>
        </w:rPr>
      </w:pPr>
    </w:p>
    <w:p w14:paraId="6C51DE69" w14:textId="1BCE54CA" w:rsidR="00CF1C77" w:rsidRDefault="00CF1C77" w:rsidP="00EF3662">
      <w:pPr>
        <w:rPr>
          <w:rFonts w:ascii="GHEA Grapalat" w:hAnsi="GHEA Grapalat"/>
          <w:sz w:val="20"/>
          <w:lang w:val="ru-RU"/>
        </w:rPr>
      </w:pPr>
    </w:p>
    <w:p w14:paraId="55977990" w14:textId="2F1F5B49" w:rsidR="00CF1C77" w:rsidRDefault="00CF1C77" w:rsidP="00EF3662">
      <w:pPr>
        <w:rPr>
          <w:rFonts w:ascii="GHEA Grapalat" w:hAnsi="GHEA Grapalat"/>
          <w:sz w:val="20"/>
          <w:lang w:val="ru-RU"/>
        </w:rPr>
      </w:pPr>
    </w:p>
    <w:p w14:paraId="60FDCE6B" w14:textId="03E4C2FB" w:rsidR="00CF1C77" w:rsidRDefault="00CF1C77" w:rsidP="00EF3662">
      <w:pPr>
        <w:rPr>
          <w:rFonts w:ascii="GHEA Grapalat" w:hAnsi="GHEA Grapalat"/>
          <w:sz w:val="20"/>
          <w:lang w:val="ru-RU"/>
        </w:rPr>
      </w:pPr>
    </w:p>
    <w:p w14:paraId="2E1439C1" w14:textId="77777777" w:rsidR="00CF1C77" w:rsidRDefault="00CF1C77" w:rsidP="00CF1C77">
      <w:pPr>
        <w:pStyle w:val="af2"/>
        <w:widowControl w:val="0"/>
        <w:jc w:val="both"/>
        <w:rPr>
          <w:rFonts w:ascii="GHEA Grapalat" w:hAnsi="GHEA Grapalat"/>
          <w:i/>
        </w:rPr>
      </w:pPr>
    </w:p>
    <w:p w14:paraId="58F864D9" w14:textId="77777777" w:rsidR="00CF1C77" w:rsidRPr="00CC3898" w:rsidRDefault="00CF1C77" w:rsidP="00CF1C77">
      <w:pPr>
        <w:pStyle w:val="af2"/>
        <w:widowControl w:val="0"/>
        <w:jc w:val="both"/>
        <w:rPr>
          <w:rFonts w:ascii="GHEA Grapalat" w:hAnsi="GHEA Grapalat"/>
          <w:i/>
          <w:lang w:val="ru-RU"/>
        </w:rPr>
      </w:pPr>
      <w:r w:rsidRPr="00754FA1">
        <w:rPr>
          <w:rFonts w:ascii="GHEA Grapalat" w:hAnsi="GHEA Grapalat"/>
          <w:i/>
          <w:lang w:val="ru-RU"/>
        </w:rPr>
        <w:t>*</w:t>
      </w:r>
      <w:r w:rsidRPr="00CC3898">
        <w:rPr>
          <w:rFonts w:ascii="GHEA Grapalat" w:hAnsi="GHEA Grapalat"/>
          <w:i/>
          <w:lang w:val="ru-RU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79C529E1" w14:textId="535DDFCC" w:rsidR="00CF1C77" w:rsidRPr="00CF1C77" w:rsidRDefault="00CF1C77" w:rsidP="0058561E">
      <w:pPr>
        <w:widowControl w:val="0"/>
        <w:jc w:val="right"/>
        <w:rPr>
          <w:rFonts w:ascii="GHEA Grapalat" w:hAnsi="GHEA Grapalat"/>
          <w:i/>
          <w:lang w:val="ru-RU"/>
        </w:rPr>
      </w:pPr>
      <w:r w:rsidRPr="00754FA1">
        <w:rPr>
          <w:rFonts w:ascii="GHEA Grapalat" w:hAnsi="GHEA Grapalat"/>
          <w:lang w:val="ru-RU"/>
        </w:rPr>
        <w:br w:type="page"/>
      </w:r>
      <w:r w:rsidRPr="00754FA1">
        <w:rPr>
          <w:rFonts w:ascii="GHEA Grapalat" w:hAnsi="GHEA Grapalat"/>
          <w:i/>
          <w:lang w:val="ru-RU"/>
        </w:rPr>
        <w:lastRenderedPageBreak/>
        <w:t xml:space="preserve">Приложение № </w:t>
      </w:r>
      <w:r w:rsidRPr="00CF1C77">
        <w:rPr>
          <w:rFonts w:ascii="GHEA Grapalat" w:hAnsi="GHEA Grapalat"/>
          <w:i/>
          <w:lang w:val="ru-RU"/>
        </w:rPr>
        <w:t>3</w:t>
      </w:r>
    </w:p>
    <w:p w14:paraId="1BE49440" w14:textId="77777777" w:rsidR="00CF1C77" w:rsidRPr="00996C18" w:rsidRDefault="00CF1C77" w:rsidP="00CF1C77">
      <w:pPr>
        <w:widowControl w:val="0"/>
        <w:spacing w:after="160"/>
        <w:jc w:val="right"/>
        <w:rPr>
          <w:rFonts w:ascii="GHEA Grapalat" w:hAnsi="GHEA Grapalat"/>
          <w:i/>
          <w:lang w:val="ru-RU"/>
        </w:rPr>
      </w:pPr>
      <w:r w:rsidRPr="00996C18">
        <w:rPr>
          <w:rFonts w:ascii="GHEA Grapalat" w:hAnsi="GHEA Grapalat"/>
          <w:i/>
          <w:lang w:val="ru-RU"/>
        </w:rPr>
        <w:t xml:space="preserve">к Договору под кодом </w:t>
      </w:r>
      <w:r w:rsidRPr="00996C18">
        <w:rPr>
          <w:rFonts w:ascii="GHEA Grapalat" w:hAnsi="GHEA Grapalat"/>
          <w:i/>
          <w:lang w:val="ru-RU"/>
        </w:rPr>
        <w:br/>
        <w:t>заключенному "</w:t>
      </w:r>
      <w:r w:rsidRPr="00996C18">
        <w:rPr>
          <w:rFonts w:ascii="GHEA Grapalat" w:hAnsi="GHEA Grapalat"/>
          <w:i/>
          <w:lang w:val="ru-RU"/>
        </w:rPr>
        <w:tab/>
        <w:t>"</w:t>
      </w:r>
      <w:r w:rsidRPr="00996C18">
        <w:rPr>
          <w:rFonts w:ascii="GHEA Grapalat" w:hAnsi="GHEA Grapalat"/>
          <w:i/>
          <w:lang w:val="ru-RU"/>
        </w:rPr>
        <w:tab/>
        <w:t>20</w:t>
      </w:r>
      <w:r w:rsidRPr="00996C18">
        <w:rPr>
          <w:rFonts w:ascii="GHEA Grapalat" w:hAnsi="GHEA Grapalat"/>
          <w:i/>
          <w:lang w:val="ru-RU"/>
        </w:rPr>
        <w:tab/>
        <w:t>г.</w:t>
      </w:r>
    </w:p>
    <w:p w14:paraId="2B182A4D" w14:textId="77777777" w:rsidR="00CF1C77" w:rsidRPr="00996C18" w:rsidRDefault="00CF1C77" w:rsidP="00CF1C77">
      <w:pPr>
        <w:widowControl w:val="0"/>
        <w:jc w:val="center"/>
        <w:rPr>
          <w:rFonts w:ascii="GHEA Grapalat" w:hAnsi="GHEA Grapalat"/>
        </w:rPr>
      </w:pPr>
      <w:r w:rsidRPr="00996C18">
        <w:rPr>
          <w:rFonts w:ascii="GHEA Grapalat" w:hAnsi="GHEA Grapalat"/>
        </w:rPr>
        <w:t>ГРАФИК ОПЛАТЫ</w:t>
      </w:r>
      <w:r w:rsidRPr="00996C18">
        <w:rPr>
          <w:rStyle w:val="af6"/>
          <w:rFonts w:ascii="GHEA Grapalat" w:hAnsi="GHEA Grapalat"/>
        </w:rPr>
        <w:footnoteReference w:customMarkFollows="1" w:id="1"/>
        <w:t>*</w:t>
      </w:r>
    </w:p>
    <w:p w14:paraId="591B97A6" w14:textId="77777777" w:rsidR="00CF1C77" w:rsidRPr="00996C18" w:rsidRDefault="00CF1C77" w:rsidP="00CF1C77">
      <w:pPr>
        <w:widowControl w:val="0"/>
        <w:spacing w:after="160"/>
        <w:jc w:val="right"/>
        <w:rPr>
          <w:rFonts w:ascii="GHEA Grapalat" w:hAnsi="GHEA Grapalat"/>
        </w:rPr>
      </w:pPr>
      <w:r w:rsidRPr="00996C18">
        <w:rPr>
          <w:rFonts w:ascii="GHEA Grapalat" w:hAnsi="GHEA Grapalat"/>
        </w:rPr>
        <w:t>Драмов РА</w:t>
      </w:r>
    </w:p>
    <w:tbl>
      <w:tblPr>
        <w:tblW w:w="13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1520"/>
        <w:gridCol w:w="1786"/>
        <w:gridCol w:w="719"/>
        <w:gridCol w:w="837"/>
        <w:gridCol w:w="555"/>
        <w:gridCol w:w="713"/>
        <w:gridCol w:w="484"/>
        <w:gridCol w:w="604"/>
        <w:gridCol w:w="594"/>
        <w:gridCol w:w="661"/>
        <w:gridCol w:w="864"/>
        <w:gridCol w:w="788"/>
        <w:gridCol w:w="727"/>
        <w:gridCol w:w="799"/>
        <w:gridCol w:w="622"/>
      </w:tblGrid>
      <w:tr w:rsidR="00CF1C77" w:rsidRPr="00996C18" w14:paraId="12281FDB" w14:textId="77777777" w:rsidTr="00CF1833">
        <w:trPr>
          <w:trHeight w:val="305"/>
          <w:jc w:val="center"/>
        </w:trPr>
        <w:tc>
          <w:tcPr>
            <w:tcW w:w="13820" w:type="dxa"/>
            <w:gridSpan w:val="16"/>
          </w:tcPr>
          <w:p w14:paraId="1295A6AE" w14:textId="77777777" w:rsidR="00CF1C77" w:rsidRPr="00996C18" w:rsidRDefault="00CF1C77" w:rsidP="00CF1C7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96C18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CF1C77" w:rsidRPr="00CF1833" w14:paraId="7ECD4D00" w14:textId="77777777" w:rsidTr="00CF1833">
        <w:trPr>
          <w:trHeight w:val="747"/>
          <w:jc w:val="center"/>
        </w:trPr>
        <w:tc>
          <w:tcPr>
            <w:tcW w:w="1547" w:type="dxa"/>
            <w:vAlign w:val="center"/>
          </w:tcPr>
          <w:p w14:paraId="285AC257" w14:textId="77777777" w:rsidR="00CF1C77" w:rsidRPr="00996C18" w:rsidRDefault="00CF1C77" w:rsidP="00CF1C7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96C18">
              <w:rPr>
                <w:rFonts w:ascii="GHEA Grapalat" w:hAnsi="GHEA Grapalat"/>
                <w:sz w:val="16"/>
                <w:szCs w:val="16"/>
              </w:rPr>
              <w:t>номер предусмотренного приглашением лота</w:t>
            </w:r>
          </w:p>
        </w:tc>
        <w:tc>
          <w:tcPr>
            <w:tcW w:w="1520" w:type="dxa"/>
            <w:vAlign w:val="center"/>
          </w:tcPr>
          <w:p w14:paraId="3CDE5CC5" w14:textId="77777777" w:rsidR="00CF1C77" w:rsidRPr="00996C18" w:rsidRDefault="00CF1C77" w:rsidP="00CF1C7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96C18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996C18">
              <w:rPr>
                <w:rFonts w:ascii="GHEA Grapalat" w:hAnsi="GHEA Grapalat"/>
                <w:sz w:val="16"/>
                <w:szCs w:val="16"/>
              </w:rPr>
              <w:t>CPV</w:t>
            </w:r>
            <w:r w:rsidRPr="00996C18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786" w:type="dxa"/>
            <w:vAlign w:val="center"/>
          </w:tcPr>
          <w:p w14:paraId="3999D140" w14:textId="77777777" w:rsidR="00CF1C77" w:rsidRPr="00996C18" w:rsidRDefault="00CF1C77" w:rsidP="00CF1C7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96C18"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8967" w:type="dxa"/>
            <w:gridSpan w:val="13"/>
            <w:vAlign w:val="center"/>
          </w:tcPr>
          <w:p w14:paraId="5CFD5C5D" w14:textId="0027D459" w:rsidR="00CF1C77" w:rsidRPr="00996C18" w:rsidRDefault="00CF1C77" w:rsidP="00CF1C77">
            <w:pPr>
              <w:widowControl w:val="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96C18">
              <w:rPr>
                <w:rFonts w:ascii="GHEA Grapalat" w:hAnsi="GHEA Grapalat"/>
                <w:sz w:val="16"/>
                <w:szCs w:val="16"/>
                <w:lang w:val="ru-RU"/>
              </w:rPr>
              <w:t>Оплату товара предусматривается произвести в 20</w:t>
            </w:r>
            <w:r w:rsidR="003A3C8E">
              <w:rPr>
                <w:rFonts w:ascii="GHEA Grapalat" w:hAnsi="GHEA Grapalat"/>
                <w:sz w:val="16"/>
                <w:szCs w:val="16"/>
                <w:lang w:val="hy-AM"/>
              </w:rPr>
              <w:t>26</w:t>
            </w:r>
            <w:r w:rsidRPr="00996C18">
              <w:rPr>
                <w:rFonts w:ascii="GHEA Grapalat" w:hAnsi="GHEA Grapalat"/>
                <w:sz w:val="16"/>
                <w:szCs w:val="16"/>
                <w:lang w:val="ru-RU"/>
              </w:rPr>
              <w:t>г., по месяцам, в том числе</w:t>
            </w:r>
            <w:r w:rsidRPr="00996C18">
              <w:rPr>
                <w:rStyle w:val="af6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2"/>
              <w:t>**</w:t>
            </w:r>
          </w:p>
        </w:tc>
      </w:tr>
      <w:tr w:rsidR="00CF1C77" w:rsidRPr="003A3C8E" w14:paraId="5609403E" w14:textId="77777777" w:rsidTr="00CF1833">
        <w:trPr>
          <w:trHeight w:val="594"/>
          <w:jc w:val="center"/>
        </w:trPr>
        <w:tc>
          <w:tcPr>
            <w:tcW w:w="1547" w:type="dxa"/>
          </w:tcPr>
          <w:p w14:paraId="250FE473" w14:textId="77777777" w:rsidR="00CF1C77" w:rsidRPr="00996C18" w:rsidRDefault="00CF1C77" w:rsidP="00CF1C7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520" w:type="dxa"/>
          </w:tcPr>
          <w:p w14:paraId="6DBBD588" w14:textId="77777777" w:rsidR="00CF1C77" w:rsidRPr="00996C18" w:rsidRDefault="00CF1C77" w:rsidP="00CF1C7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786" w:type="dxa"/>
          </w:tcPr>
          <w:p w14:paraId="59FBC6BA" w14:textId="77777777" w:rsidR="00CF1C77" w:rsidRPr="00996C18" w:rsidRDefault="00CF1C77" w:rsidP="00CF1C7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19" w:type="dxa"/>
            <w:vAlign w:val="center"/>
          </w:tcPr>
          <w:p w14:paraId="2B03C562" w14:textId="77777777" w:rsidR="00CF1C77" w:rsidRPr="003A3C8E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A3C8E">
              <w:rPr>
                <w:rFonts w:ascii="GHEA Grapalat" w:hAnsi="GHEA Grapalat"/>
                <w:sz w:val="16"/>
                <w:szCs w:val="16"/>
                <w:lang w:val="ru-RU"/>
              </w:rPr>
              <w:t>январь</w:t>
            </w:r>
          </w:p>
        </w:tc>
        <w:tc>
          <w:tcPr>
            <w:tcW w:w="837" w:type="dxa"/>
            <w:vAlign w:val="center"/>
          </w:tcPr>
          <w:p w14:paraId="4AB80516" w14:textId="77777777" w:rsidR="00CF1C77" w:rsidRPr="003A3C8E" w:rsidRDefault="00CF1C77" w:rsidP="00CF1C77">
            <w:pPr>
              <w:widowControl w:val="0"/>
              <w:ind w:right="-7"/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3A3C8E">
              <w:rPr>
                <w:rFonts w:ascii="GHEA Grapalat" w:hAnsi="GHEA Grapalat"/>
                <w:sz w:val="16"/>
                <w:szCs w:val="16"/>
                <w:lang w:val="ru-RU"/>
              </w:rPr>
              <w:t>февраль</w:t>
            </w:r>
          </w:p>
        </w:tc>
        <w:tc>
          <w:tcPr>
            <w:tcW w:w="555" w:type="dxa"/>
            <w:vAlign w:val="center"/>
          </w:tcPr>
          <w:p w14:paraId="10A7F795" w14:textId="77777777" w:rsidR="00CF1C77" w:rsidRPr="003A3C8E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A3C8E">
              <w:rPr>
                <w:rFonts w:ascii="GHEA Grapalat" w:hAnsi="GHEA Grapalat"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713" w:type="dxa"/>
            <w:vAlign w:val="center"/>
          </w:tcPr>
          <w:p w14:paraId="16D1D9C3" w14:textId="77777777" w:rsidR="00CF1C77" w:rsidRPr="003A3C8E" w:rsidRDefault="00CF1C77" w:rsidP="00CF1C77">
            <w:pPr>
              <w:widowControl w:val="0"/>
              <w:ind w:right="-7"/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3A3C8E">
              <w:rPr>
                <w:rFonts w:ascii="GHEA Grapalat" w:hAnsi="GHEA Grapalat"/>
                <w:sz w:val="16"/>
                <w:szCs w:val="16"/>
                <w:lang w:val="ru-RU"/>
              </w:rPr>
              <w:t>апрель</w:t>
            </w:r>
          </w:p>
        </w:tc>
        <w:tc>
          <w:tcPr>
            <w:tcW w:w="484" w:type="dxa"/>
            <w:vAlign w:val="center"/>
          </w:tcPr>
          <w:p w14:paraId="0B9BBE06" w14:textId="77777777" w:rsidR="00CF1C77" w:rsidRPr="003A3C8E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A3C8E">
              <w:rPr>
                <w:rFonts w:ascii="GHEA Grapalat" w:hAnsi="GHEA Grapalat"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604" w:type="dxa"/>
            <w:vAlign w:val="center"/>
          </w:tcPr>
          <w:p w14:paraId="70D597C9" w14:textId="77777777" w:rsidR="00CF1C77" w:rsidRPr="003A3C8E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A3C8E">
              <w:rPr>
                <w:rFonts w:ascii="GHEA Grapalat" w:hAnsi="GHEA Grapalat"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4" w:type="dxa"/>
            <w:vAlign w:val="center"/>
          </w:tcPr>
          <w:p w14:paraId="4D2CEF48" w14:textId="77777777" w:rsidR="00CF1C77" w:rsidRPr="003A3C8E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A3C8E">
              <w:rPr>
                <w:rFonts w:ascii="GHEA Grapalat" w:hAnsi="GHEA Grapalat"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661" w:type="dxa"/>
            <w:vAlign w:val="center"/>
          </w:tcPr>
          <w:p w14:paraId="4FE48156" w14:textId="77777777" w:rsidR="00CF1C77" w:rsidRPr="003A3C8E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A3C8E">
              <w:rPr>
                <w:rFonts w:ascii="GHEA Grapalat" w:hAnsi="GHEA Grapalat"/>
                <w:sz w:val="16"/>
                <w:szCs w:val="16"/>
                <w:lang w:val="ru-RU"/>
              </w:rPr>
              <w:t>август</w:t>
            </w:r>
          </w:p>
        </w:tc>
        <w:tc>
          <w:tcPr>
            <w:tcW w:w="864" w:type="dxa"/>
            <w:vAlign w:val="center"/>
          </w:tcPr>
          <w:p w14:paraId="0C429477" w14:textId="77777777" w:rsidR="00CF1C77" w:rsidRPr="003A3C8E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A3C8E">
              <w:rPr>
                <w:rFonts w:ascii="GHEA Grapalat" w:hAnsi="GHEA Grapalat"/>
                <w:sz w:val="16"/>
                <w:szCs w:val="16"/>
                <w:lang w:val="ru-RU"/>
              </w:rPr>
              <w:t>сентябрь</w:t>
            </w:r>
          </w:p>
        </w:tc>
        <w:tc>
          <w:tcPr>
            <w:tcW w:w="788" w:type="dxa"/>
            <w:vAlign w:val="center"/>
          </w:tcPr>
          <w:p w14:paraId="714652FF" w14:textId="77777777" w:rsidR="00CF1C77" w:rsidRPr="003A3C8E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A3C8E">
              <w:rPr>
                <w:rFonts w:ascii="GHEA Grapalat" w:hAnsi="GHEA Grapalat"/>
                <w:sz w:val="16"/>
                <w:szCs w:val="16"/>
                <w:lang w:val="ru-RU"/>
              </w:rPr>
              <w:t>октябрь</w:t>
            </w:r>
          </w:p>
        </w:tc>
        <w:tc>
          <w:tcPr>
            <w:tcW w:w="727" w:type="dxa"/>
            <w:vAlign w:val="center"/>
          </w:tcPr>
          <w:p w14:paraId="31EB0290" w14:textId="77777777" w:rsidR="00CF1C77" w:rsidRPr="003A3C8E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A3C8E">
              <w:rPr>
                <w:rFonts w:ascii="GHEA Grapalat" w:hAnsi="GHEA Grapalat"/>
                <w:sz w:val="16"/>
                <w:szCs w:val="16"/>
                <w:lang w:val="ru-RU"/>
              </w:rPr>
              <w:t>ноябрь</w:t>
            </w:r>
          </w:p>
        </w:tc>
        <w:tc>
          <w:tcPr>
            <w:tcW w:w="799" w:type="dxa"/>
            <w:vAlign w:val="center"/>
          </w:tcPr>
          <w:p w14:paraId="1FCE26F4" w14:textId="77777777" w:rsidR="00CF1C77" w:rsidRPr="003A3C8E" w:rsidRDefault="00CF1C77" w:rsidP="00CF1C77">
            <w:pPr>
              <w:widowControl w:val="0"/>
              <w:ind w:right="-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A3C8E">
              <w:rPr>
                <w:rFonts w:ascii="GHEA Grapalat" w:hAnsi="GHEA Grapalat"/>
                <w:sz w:val="16"/>
                <w:szCs w:val="16"/>
                <w:lang w:val="ru-RU"/>
              </w:rPr>
              <w:t>декабрь</w:t>
            </w:r>
          </w:p>
        </w:tc>
        <w:tc>
          <w:tcPr>
            <w:tcW w:w="622" w:type="dxa"/>
            <w:vAlign w:val="center"/>
          </w:tcPr>
          <w:p w14:paraId="42B933E9" w14:textId="77777777" w:rsidR="00CF1C77" w:rsidRPr="003A3C8E" w:rsidRDefault="00CF1C77" w:rsidP="00CF1C77">
            <w:pPr>
              <w:widowControl w:val="0"/>
              <w:ind w:right="-1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A3C8E">
              <w:rPr>
                <w:rFonts w:ascii="GHEA Grapalat" w:hAnsi="GHEA Grapalat"/>
                <w:sz w:val="16"/>
                <w:szCs w:val="16"/>
                <w:lang w:val="ru-RU"/>
              </w:rPr>
              <w:t>Всего</w:t>
            </w:r>
          </w:p>
        </w:tc>
      </w:tr>
      <w:tr w:rsidR="00CF1833" w:rsidRPr="00996C18" w14:paraId="13AC41C0" w14:textId="77777777" w:rsidTr="00CF1833">
        <w:trPr>
          <w:trHeight w:val="404"/>
          <w:jc w:val="center"/>
        </w:trPr>
        <w:tc>
          <w:tcPr>
            <w:tcW w:w="1547" w:type="dxa"/>
          </w:tcPr>
          <w:p w14:paraId="1CACDEBD" w14:textId="77777777" w:rsidR="00CF1833" w:rsidRDefault="00CF1833" w:rsidP="00CF183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  <w:p w14:paraId="3BF2791E" w14:textId="77777777" w:rsidR="00CF1833" w:rsidRPr="003A3C8E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520" w:type="dxa"/>
            <w:vAlign w:val="center"/>
          </w:tcPr>
          <w:p w14:paraId="601D51A2" w14:textId="6AF8EACF" w:rsidR="00CF1833" w:rsidRPr="003A3C8E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1CF4">
              <w:rPr>
                <w:rFonts w:ascii="GHEA Grapalat" w:hAnsi="GHEA Grapalat"/>
                <w:sz w:val="18"/>
                <w:szCs w:val="18"/>
              </w:rPr>
              <w:t>30197323</w:t>
            </w:r>
            <w:r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1786" w:type="dxa"/>
            <w:vAlign w:val="center"/>
          </w:tcPr>
          <w:p w14:paraId="5FD1969B" w14:textId="39C3704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252F7">
              <w:rPr>
                <w:rFonts w:ascii="GHEA Grapalat" w:hAnsi="GHEA Grapalat" w:cs="Calibri"/>
                <w:color w:val="000000"/>
                <w:sz w:val="16"/>
                <w:szCs w:val="16"/>
              </w:rPr>
              <w:t>Степлер, более 50 листов</w:t>
            </w:r>
          </w:p>
        </w:tc>
        <w:tc>
          <w:tcPr>
            <w:tcW w:w="719" w:type="dxa"/>
          </w:tcPr>
          <w:p w14:paraId="19B7866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ABBE0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8BA196" w14:textId="47A5537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2E5B44F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71FBA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C2B2D6" w14:textId="75D0A89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1996826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14DB0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539031" w14:textId="41240EF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364F04A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73563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CF501C" w14:textId="33BE342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07BDDB7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98C8C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4137BC" w14:textId="155C749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65F9349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649CE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0400EA" w14:textId="42E49F1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49D5B23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232C2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6A3CDC6" w14:textId="2E614F7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1C5DA46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79D1B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1A0AB0" w14:textId="0F7078A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4F7D638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85F9C9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18A8D3" w14:textId="27080ED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1AEEC9E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C4A15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118AE7" w14:textId="736DB10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39DA1E6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CDA30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0AC178" w14:textId="0EF3E0D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1513A10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15A49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ACF4AF" w14:textId="325747C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245B4CE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A2CAB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339A1D" w14:textId="49484F5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5EA615B1" w14:textId="77777777" w:rsidTr="00CF1833">
        <w:trPr>
          <w:trHeight w:val="404"/>
          <w:jc w:val="center"/>
        </w:trPr>
        <w:tc>
          <w:tcPr>
            <w:tcW w:w="1547" w:type="dxa"/>
          </w:tcPr>
          <w:p w14:paraId="759469F0" w14:textId="67BB95C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520" w:type="dxa"/>
            <w:vAlign w:val="center"/>
          </w:tcPr>
          <w:p w14:paraId="59B10828" w14:textId="6A54F06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F251F">
              <w:rPr>
                <w:rFonts w:ascii="GHEA Grapalat" w:hAnsi="GHEA Grapalat"/>
                <w:sz w:val="18"/>
                <w:szCs w:val="18"/>
              </w:rPr>
              <w:t>30197232</w:t>
            </w:r>
            <w:r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1786" w:type="dxa"/>
            <w:vAlign w:val="center"/>
          </w:tcPr>
          <w:p w14:paraId="7792DCFD" w14:textId="0F423926" w:rsidR="00CF1833" w:rsidRPr="00CF1833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252F7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папка для бумаги, быстросохнущая бумага</w:t>
            </w:r>
          </w:p>
        </w:tc>
        <w:tc>
          <w:tcPr>
            <w:tcW w:w="719" w:type="dxa"/>
          </w:tcPr>
          <w:p w14:paraId="20A23D8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1FE95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34DCC8" w14:textId="6246B0E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0974D0F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809E7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06BCB2" w14:textId="1E4C312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66B27F0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BF30F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81E2EA" w14:textId="09C73BC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081F30E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A4C40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EAF45D" w14:textId="5F01D2E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4EBF668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CCF2E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AD66F5" w14:textId="14905C8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51ECF83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FC4B0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53904F" w14:textId="0BD7FF9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276CC26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6BD50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D3EF3A" w14:textId="4DD8F41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357560C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0F53E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8D7DAE" w14:textId="2E122D3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63B1C4D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D9423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1B4E7B" w14:textId="6ACD6D0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7B9EFF4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B396B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9EAF75" w14:textId="0DA8C6C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46767D4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AFF30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BDEF33" w14:textId="5B0BAAF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4D37C99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3CC25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8E4D3F" w14:textId="65F8C82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1C90F98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C2A97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363BEE" w14:textId="46EBC46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7B74258D" w14:textId="77777777" w:rsidTr="00CF1833">
        <w:trPr>
          <w:trHeight w:val="404"/>
          <w:jc w:val="center"/>
        </w:trPr>
        <w:tc>
          <w:tcPr>
            <w:tcW w:w="1547" w:type="dxa"/>
          </w:tcPr>
          <w:p w14:paraId="52C95BB7" w14:textId="6864CDA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1520" w:type="dxa"/>
            <w:vAlign w:val="center"/>
          </w:tcPr>
          <w:p w14:paraId="11D04D01" w14:textId="579753C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F251F">
              <w:rPr>
                <w:rStyle w:val="ng-binding"/>
                <w:rFonts w:ascii="Helvetica" w:hAnsi="Helvetica"/>
                <w:color w:val="403931"/>
                <w:sz w:val="21"/>
                <w:szCs w:val="21"/>
                <w:shd w:val="clear" w:color="auto" w:fill="F5F5F5"/>
              </w:rPr>
              <w:t>30192121</w:t>
            </w:r>
            <w:r>
              <w:rPr>
                <w:rStyle w:val="ng-binding"/>
                <w:rFonts w:ascii="Helvetica" w:hAnsi="Helvetica"/>
                <w:color w:val="40393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786" w:type="dxa"/>
            <w:vAlign w:val="center"/>
          </w:tcPr>
          <w:p w14:paraId="7F26EAD0" w14:textId="1408949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252F7">
              <w:rPr>
                <w:rFonts w:ascii="GHEA Grapalat" w:hAnsi="GHEA Grapalat" w:cs="Calibri"/>
                <w:color w:val="000000"/>
                <w:sz w:val="16"/>
                <w:szCs w:val="16"/>
              </w:rPr>
              <w:t>шариковая ручка</w:t>
            </w:r>
          </w:p>
        </w:tc>
        <w:tc>
          <w:tcPr>
            <w:tcW w:w="719" w:type="dxa"/>
          </w:tcPr>
          <w:p w14:paraId="3D0DF2B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24749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0B2A65" w14:textId="209AEF6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1180714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786546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662FD9" w14:textId="4760182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1FCFADF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D5193C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46526E" w14:textId="3DA00CB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77723E1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C5927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D4FB16" w14:textId="5A908E0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76A798A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977E7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B14C85" w14:textId="4CDB0ED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56D38F2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27406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D12F67" w14:textId="35DD9D1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5C2A445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C8BFAC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147F41" w14:textId="0120308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35E028D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8BBBA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629C41" w14:textId="52AB306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2EC7489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37EF5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1159EF" w14:textId="32E4CDF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157373A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28B6A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B3FB05" w14:textId="79F39DC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09335A2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172E3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B1B672" w14:textId="1E55B55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79F652E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D7633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B12620" w14:textId="5707677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4C76D2A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7D245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F109D6D" w14:textId="2CE71FB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60BF4AC8" w14:textId="77777777" w:rsidTr="00CF1833">
        <w:trPr>
          <w:trHeight w:val="404"/>
          <w:jc w:val="center"/>
        </w:trPr>
        <w:tc>
          <w:tcPr>
            <w:tcW w:w="1547" w:type="dxa"/>
          </w:tcPr>
          <w:p w14:paraId="4A0E9FB9" w14:textId="24A3A62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lastRenderedPageBreak/>
              <w:t>4</w:t>
            </w:r>
          </w:p>
        </w:tc>
        <w:tc>
          <w:tcPr>
            <w:tcW w:w="1520" w:type="dxa"/>
            <w:vAlign w:val="center"/>
          </w:tcPr>
          <w:p w14:paraId="2E126542" w14:textId="63766B4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2737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30192128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786" w:type="dxa"/>
            <w:vAlign w:val="center"/>
          </w:tcPr>
          <w:p w14:paraId="12C361C8" w14:textId="5424F66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252F7">
              <w:rPr>
                <w:rFonts w:ascii="GHEA Grapalat" w:hAnsi="GHEA Grapalat" w:cs="Calibri"/>
                <w:color w:val="000000"/>
                <w:sz w:val="16"/>
                <w:szCs w:val="16"/>
              </w:rPr>
              <w:t>гелевая ручка</w:t>
            </w:r>
          </w:p>
        </w:tc>
        <w:tc>
          <w:tcPr>
            <w:tcW w:w="719" w:type="dxa"/>
          </w:tcPr>
          <w:p w14:paraId="07D2242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C2291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8AF019" w14:textId="6AAE216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3F63D5B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09F22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29E2FF" w14:textId="3C9B3F2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06E305E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66AC6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F62A7A" w14:textId="53F1202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7962E51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FAABD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C85BFD" w14:textId="689F623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317ED0F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2265B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7DF8A9" w14:textId="67A6331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5C33558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6456B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B9600F" w14:textId="7C60437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345B2A6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76F65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A6F22C" w14:textId="76D4DBD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05AB35C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43B7F9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A549D8" w14:textId="499BA63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7F64E9A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654BE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0E9E5C" w14:textId="121E478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5F3B69F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5CA52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DE26C8" w14:textId="4E37EDF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009BAB9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1310C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82AE0F" w14:textId="4976A5D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09BEAA3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95516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5C4266" w14:textId="6560D08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4D21500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0925D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6C31CC" w14:textId="03FD938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4656F987" w14:textId="77777777" w:rsidTr="00CF1833">
        <w:trPr>
          <w:trHeight w:val="404"/>
          <w:jc w:val="center"/>
        </w:trPr>
        <w:tc>
          <w:tcPr>
            <w:tcW w:w="1547" w:type="dxa"/>
          </w:tcPr>
          <w:p w14:paraId="1ADD5FF3" w14:textId="4C3465F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5</w:t>
            </w:r>
          </w:p>
        </w:tc>
        <w:tc>
          <w:tcPr>
            <w:tcW w:w="1520" w:type="dxa"/>
            <w:vAlign w:val="center"/>
          </w:tcPr>
          <w:p w14:paraId="39B6B1C3" w14:textId="50FFAA5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F317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30192160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786" w:type="dxa"/>
            <w:vAlign w:val="center"/>
          </w:tcPr>
          <w:p w14:paraId="30CE606E" w14:textId="20AD709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252F7">
              <w:rPr>
                <w:rFonts w:ascii="GHEA Grapalat" w:hAnsi="GHEA Grapalat" w:cs="Calibri"/>
                <w:color w:val="000000"/>
                <w:sz w:val="16"/>
                <w:szCs w:val="16"/>
              </w:rPr>
              <w:t>карандаши</w:t>
            </w:r>
          </w:p>
        </w:tc>
        <w:tc>
          <w:tcPr>
            <w:tcW w:w="719" w:type="dxa"/>
          </w:tcPr>
          <w:p w14:paraId="40E470B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C5172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562696" w14:textId="221580D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2A9D540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ACE14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134566" w14:textId="334AAFF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37ED8C7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32097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5A2C1A" w14:textId="2DA122F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6CF0042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DCAA0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5AB750" w14:textId="0273C89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6B57F8C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F0E3B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37580C" w14:textId="3C5C6DB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147D746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E646D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3991FC" w14:textId="3C396AC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0639013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F0A6C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A25148" w14:textId="523BCEB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3EB5A63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B58BC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14FDBD" w14:textId="24C0334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5CE79AA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24C98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57198D" w14:textId="6A53A66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54BB4FC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F1848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7BDA30" w14:textId="3C76F29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0992814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77207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6E4479" w14:textId="7924751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41CCA82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5B58F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D45920C" w14:textId="427137E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28E5B70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AC817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00CA1F" w14:textId="67F02D0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08ED71A5" w14:textId="77777777" w:rsidTr="00CF1833">
        <w:trPr>
          <w:trHeight w:val="404"/>
          <w:jc w:val="center"/>
        </w:trPr>
        <w:tc>
          <w:tcPr>
            <w:tcW w:w="1547" w:type="dxa"/>
          </w:tcPr>
          <w:p w14:paraId="081B3B49" w14:textId="41A016B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6</w:t>
            </w:r>
          </w:p>
        </w:tc>
        <w:tc>
          <w:tcPr>
            <w:tcW w:w="1520" w:type="dxa"/>
            <w:vAlign w:val="center"/>
          </w:tcPr>
          <w:p w14:paraId="17BE0403" w14:textId="7B37848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45E5D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30192710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786" w:type="dxa"/>
            <w:vAlign w:val="center"/>
          </w:tcPr>
          <w:p w14:paraId="6FACAC2C" w14:textId="2AC8883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252F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клей-ручка, офисный</w:t>
            </w:r>
          </w:p>
        </w:tc>
        <w:tc>
          <w:tcPr>
            <w:tcW w:w="719" w:type="dxa"/>
          </w:tcPr>
          <w:p w14:paraId="12B1D31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FC03F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55FFF5" w14:textId="413179D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501438F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DB6B2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492A1A" w14:textId="26AB5D5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095EDD4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5BF99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E107F5" w14:textId="3E82AE9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1061B6A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A8B9E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FAF3AE" w14:textId="56EF895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3B66CA6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6FC6D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634475" w14:textId="682BA50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8462E4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69194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462C39" w14:textId="25FC86D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4EE051B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ACAD9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1B59E0" w14:textId="118BF28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6FDC317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61971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C53D80A" w14:textId="53EE1B8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1429961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6E99F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93E69A" w14:textId="20163EE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6141475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5AE16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027C2A" w14:textId="5985C52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32E6BDB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08AAA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61FF0B" w14:textId="3C88E4E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59D8FE7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A710A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823425" w14:textId="4836559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20751F5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3F0BF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173F8B" w14:textId="35BADCA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36880EB1" w14:textId="77777777" w:rsidTr="00CF1833">
        <w:trPr>
          <w:trHeight w:val="404"/>
          <w:jc w:val="center"/>
        </w:trPr>
        <w:tc>
          <w:tcPr>
            <w:tcW w:w="1547" w:type="dxa"/>
          </w:tcPr>
          <w:p w14:paraId="74B650CA" w14:textId="7E7DB58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7</w:t>
            </w:r>
          </w:p>
        </w:tc>
        <w:tc>
          <w:tcPr>
            <w:tcW w:w="1520" w:type="dxa"/>
            <w:vAlign w:val="center"/>
          </w:tcPr>
          <w:p w14:paraId="11464E18" w14:textId="1BE3371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45E5D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30192720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786" w:type="dxa"/>
            <w:vAlign w:val="center"/>
          </w:tcPr>
          <w:p w14:paraId="512EBA2C" w14:textId="3C15577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маркер</w:t>
            </w:r>
          </w:p>
        </w:tc>
        <w:tc>
          <w:tcPr>
            <w:tcW w:w="719" w:type="dxa"/>
          </w:tcPr>
          <w:p w14:paraId="5397EF6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C7EAA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A90075" w14:textId="3E81F74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2937F2A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65004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832D25" w14:textId="57C9920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4189B1B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73FBE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67B777" w14:textId="2E944DE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2642874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4C01C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F60D9A" w14:textId="3BEC694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0C5C89C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1EB8C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74775B" w14:textId="16A2FB6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7029831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979E3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13BC0D" w14:textId="6A9D841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7A291F9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AD11B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22360B" w14:textId="088E302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2457FEB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D40B2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803B35" w14:textId="07BD7C8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4533707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6F275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6C39B9" w14:textId="00458D8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1B4294F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58FA1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EF1D0A" w14:textId="447F54C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479B118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FCE95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39D044" w14:textId="5B90CBB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49194A3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404BE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F78D0F" w14:textId="3FAD0B2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05D1061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E321C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EB2F73" w14:textId="2A93BA7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327707DE" w14:textId="77777777" w:rsidTr="00CF1833">
        <w:trPr>
          <w:trHeight w:val="404"/>
          <w:jc w:val="center"/>
        </w:trPr>
        <w:tc>
          <w:tcPr>
            <w:tcW w:w="1547" w:type="dxa"/>
          </w:tcPr>
          <w:p w14:paraId="3BCD6566" w14:textId="0F9A32F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8</w:t>
            </w:r>
          </w:p>
        </w:tc>
        <w:tc>
          <w:tcPr>
            <w:tcW w:w="1520" w:type="dxa"/>
            <w:vAlign w:val="center"/>
          </w:tcPr>
          <w:p w14:paraId="51B7D085" w14:textId="76C501F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772E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30197231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786" w:type="dxa"/>
            <w:vAlign w:val="center"/>
          </w:tcPr>
          <w:p w14:paraId="13C76FB0" w14:textId="5351F51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252F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папка, полимерная пленка, файл</w:t>
            </w:r>
          </w:p>
        </w:tc>
        <w:tc>
          <w:tcPr>
            <w:tcW w:w="719" w:type="dxa"/>
          </w:tcPr>
          <w:p w14:paraId="2389FF5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14781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145F98" w14:textId="2C50761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08DD08E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AAE3D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A42DF2" w14:textId="10F2FD0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1C2D7B0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D50DC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83940E" w14:textId="637DCC5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1044A78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DAF7F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D38937" w14:textId="4F67EBD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6C52AE0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EB57B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4402A8" w14:textId="719146E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A15E42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DE44F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26D4A7" w14:textId="1E08BCA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641D79A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D0480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B8DA9F" w14:textId="2668A21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7D65785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C5932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A7B1F7" w14:textId="0EABA71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179FEA2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E6491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635760" w14:textId="598E9AF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46961E2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0FF8A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1BE773" w14:textId="67C36F9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2D6EE93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F5785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8AFE11" w14:textId="6E164C2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631DA27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EDE4C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41C377" w14:textId="7B6D84D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5107035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18DC5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F49EA6" w14:textId="75CA532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5216AF0F" w14:textId="77777777" w:rsidTr="00CF1833">
        <w:trPr>
          <w:trHeight w:val="404"/>
          <w:jc w:val="center"/>
        </w:trPr>
        <w:tc>
          <w:tcPr>
            <w:tcW w:w="1547" w:type="dxa"/>
          </w:tcPr>
          <w:p w14:paraId="582ECB7F" w14:textId="3F61377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9</w:t>
            </w:r>
          </w:p>
        </w:tc>
        <w:tc>
          <w:tcPr>
            <w:tcW w:w="1520" w:type="dxa"/>
            <w:vAlign w:val="center"/>
          </w:tcPr>
          <w:p w14:paraId="16419E48" w14:textId="7EE9125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772E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786" w:type="dxa"/>
            <w:vAlign w:val="center"/>
          </w:tcPr>
          <w:p w14:paraId="6E61ED25" w14:textId="21F8A24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папка</w:t>
            </w:r>
          </w:p>
        </w:tc>
        <w:tc>
          <w:tcPr>
            <w:tcW w:w="719" w:type="dxa"/>
          </w:tcPr>
          <w:p w14:paraId="1708C32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341D5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D39F19" w14:textId="5857635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7F1ACA1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C8B5F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8B6941" w14:textId="4BF8BEA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51F5E63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8D469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51E763" w14:textId="03D9BF5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0BB156F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62E72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2695B5" w14:textId="464A825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70E70C5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D2547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4A2B4D" w14:textId="21FECBF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29DFA65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FC9DD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6C0E0C" w14:textId="0D3FF2D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7075136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7535D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63E3D5" w14:textId="699F95E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1A9D212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0CFF9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285DC9" w14:textId="22B6802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31F7CBF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588A8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A2C814" w14:textId="01C69DE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0DB8D99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78036F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E27BDD" w14:textId="5CC99C0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0148772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105D4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B68389" w14:textId="12D635A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2A91889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32235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E0E5B9" w14:textId="1A8348B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7B3A181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BA077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D9EAEF" w14:textId="41BD183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7FEEFADE" w14:textId="77777777" w:rsidTr="00CF1833">
        <w:trPr>
          <w:trHeight w:val="404"/>
          <w:jc w:val="center"/>
        </w:trPr>
        <w:tc>
          <w:tcPr>
            <w:tcW w:w="1547" w:type="dxa"/>
          </w:tcPr>
          <w:p w14:paraId="77208B6E" w14:textId="0DE8443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10</w:t>
            </w:r>
          </w:p>
        </w:tc>
        <w:tc>
          <w:tcPr>
            <w:tcW w:w="1520" w:type="dxa"/>
            <w:vAlign w:val="center"/>
          </w:tcPr>
          <w:p w14:paraId="3691FDB6" w14:textId="6670F40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772E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30197234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/1</w:t>
            </w:r>
          </w:p>
        </w:tc>
        <w:tc>
          <w:tcPr>
            <w:tcW w:w="1786" w:type="dxa"/>
            <w:vAlign w:val="center"/>
          </w:tcPr>
          <w:p w14:paraId="19BF079C" w14:textId="75AB52B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252F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папка, твердая обложка</w:t>
            </w:r>
          </w:p>
        </w:tc>
        <w:tc>
          <w:tcPr>
            <w:tcW w:w="719" w:type="dxa"/>
          </w:tcPr>
          <w:p w14:paraId="2064584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9C3C3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93B301" w14:textId="38BE02D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5199511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C8EDF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470434" w14:textId="145D29C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3DDA8F5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B95A9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792CBC" w14:textId="55D51AD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698B9CA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059AE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B60D14" w14:textId="6E14101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6870B12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48B98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207782" w14:textId="6F03194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12235AD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602E0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957565" w14:textId="11D20F5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3720197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7DA5C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C55BE3" w14:textId="204E6C7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51378E0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50BE5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62F625" w14:textId="43A21B7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7305EBF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399D6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89CBBF" w14:textId="4E59117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051575A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4FEC5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5A4436" w14:textId="4C2AFA4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606E3AD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D51E9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F7C60D" w14:textId="2E02FBF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2203D57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20887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75B311" w14:textId="631F7E4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18A78CF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D6F18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6384EB" w14:textId="46FC010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6BC537B2" w14:textId="77777777" w:rsidTr="00CF1833">
        <w:trPr>
          <w:trHeight w:val="404"/>
          <w:jc w:val="center"/>
        </w:trPr>
        <w:tc>
          <w:tcPr>
            <w:tcW w:w="1547" w:type="dxa"/>
          </w:tcPr>
          <w:p w14:paraId="4E9AF52B" w14:textId="046CF36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11</w:t>
            </w:r>
          </w:p>
        </w:tc>
        <w:tc>
          <w:tcPr>
            <w:tcW w:w="1520" w:type="dxa"/>
            <w:vAlign w:val="center"/>
          </w:tcPr>
          <w:p w14:paraId="29BC500F" w14:textId="164EE73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30197622/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</w:tc>
        <w:tc>
          <w:tcPr>
            <w:tcW w:w="1786" w:type="dxa"/>
            <w:vAlign w:val="center"/>
          </w:tcPr>
          <w:p w14:paraId="38581655" w14:textId="24F4C3D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бумага , формат А4</w:t>
            </w:r>
          </w:p>
        </w:tc>
        <w:tc>
          <w:tcPr>
            <w:tcW w:w="719" w:type="dxa"/>
          </w:tcPr>
          <w:p w14:paraId="3FB2357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B9B8C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5D8E47" w14:textId="19F253A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4C33C64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4BAD1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27F3A3" w14:textId="673B982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542E14C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DFD1D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BA96C0" w14:textId="5382CE4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3BBEEA5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31276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35F1D5" w14:textId="46C0A64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13AC794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B4D37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8B470F" w14:textId="6622153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13A39A1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5B2F3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31B34A" w14:textId="732EEFB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4623DA1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72D19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B7D123" w14:textId="17DF65E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04FF744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1BCD4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DEE87C" w14:textId="609F440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35B9152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86C3E3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899C71" w14:textId="0B9BE32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24A21D9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572C6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4358C8" w14:textId="7D4F953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54F2C0D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DD21F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B1D505" w14:textId="616CF87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7E5CBD9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E3652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461999" w14:textId="1CABCA9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5B4F6DD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357E3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50FB4C" w14:textId="4C37C4C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46721ECA" w14:textId="77777777" w:rsidTr="00CF1833">
        <w:trPr>
          <w:trHeight w:val="404"/>
          <w:jc w:val="center"/>
        </w:trPr>
        <w:tc>
          <w:tcPr>
            <w:tcW w:w="1547" w:type="dxa"/>
          </w:tcPr>
          <w:p w14:paraId="161F84B3" w14:textId="4DCFADD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12</w:t>
            </w:r>
          </w:p>
        </w:tc>
        <w:tc>
          <w:tcPr>
            <w:tcW w:w="1520" w:type="dxa"/>
            <w:vAlign w:val="center"/>
          </w:tcPr>
          <w:p w14:paraId="6C092309" w14:textId="77777777" w:rsidR="00CF1833" w:rsidRPr="000D6D28" w:rsidRDefault="00CF1833" w:rsidP="00CF1833">
            <w:pPr>
              <w:rPr>
                <w:color w:val="000000" w:themeColor="text1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30199430/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52327436" w14:textId="56271A8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86" w:type="dxa"/>
            <w:vAlign w:val="center"/>
          </w:tcPr>
          <w:p w14:paraId="74A10EE6" w14:textId="04315F5C" w:rsidR="00CF1833" w:rsidRPr="00CF1833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252F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бумага для заметок, с разделителями</w:t>
            </w:r>
          </w:p>
        </w:tc>
        <w:tc>
          <w:tcPr>
            <w:tcW w:w="719" w:type="dxa"/>
          </w:tcPr>
          <w:p w14:paraId="2645994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15FCF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C57674" w14:textId="0196E7E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02899E2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859CD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5E255E" w14:textId="44DDE12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12837B4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1D154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CC7034" w14:textId="4BC53CD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3B21EB8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5471D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F9217C" w14:textId="059FB42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720014A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26756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863411" w14:textId="46721B8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0D197BA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5AA260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88357C" w14:textId="0B821C1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4CA2007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DF9EA2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78C78F" w14:textId="7798576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6528FB8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465EC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8CC059" w14:textId="56AEF85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17E277A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16179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BBD281" w14:textId="7892E8D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6D083F5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72070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874CDF" w14:textId="61837F8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30C895A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211DE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9CCEB8" w14:textId="0383F2C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1C8B0B2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3704F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B33C2B" w14:textId="62C6945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52C3EF1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B8081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17F080" w14:textId="4C1C3AA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73804B5E" w14:textId="77777777" w:rsidTr="00CF1833">
        <w:trPr>
          <w:trHeight w:val="404"/>
          <w:jc w:val="center"/>
        </w:trPr>
        <w:tc>
          <w:tcPr>
            <w:tcW w:w="1547" w:type="dxa"/>
          </w:tcPr>
          <w:p w14:paraId="60A6C3AA" w14:textId="52AA78F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lastRenderedPageBreak/>
              <w:t>13</w:t>
            </w:r>
          </w:p>
        </w:tc>
        <w:tc>
          <w:tcPr>
            <w:tcW w:w="1520" w:type="dxa"/>
            <w:vAlign w:val="center"/>
          </w:tcPr>
          <w:p w14:paraId="35920C5A" w14:textId="77777777" w:rsidR="00CF1833" w:rsidRPr="000D6D28" w:rsidRDefault="00CF1833" w:rsidP="00CF1833">
            <w:pPr>
              <w:rPr>
                <w:color w:val="000000" w:themeColor="text1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30141200/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78AD427F" w14:textId="5AB9C6D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86" w:type="dxa"/>
            <w:vAlign w:val="center"/>
          </w:tcPr>
          <w:p w14:paraId="29DCF800" w14:textId="00A151C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252F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калькулятор, офисный</w:t>
            </w:r>
          </w:p>
        </w:tc>
        <w:tc>
          <w:tcPr>
            <w:tcW w:w="719" w:type="dxa"/>
          </w:tcPr>
          <w:p w14:paraId="0D8A692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EFC6D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22E734" w14:textId="36AD0F1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5BCF1E3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C6192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0C6924" w14:textId="51BF3DA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09A615D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A16AF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2A6D34" w14:textId="229181F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2DB53C5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D7F68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AC7002" w14:textId="2419394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56BA846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C761E1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51C9FB" w14:textId="6A6D147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6DBBA98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63E61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BE6013" w14:textId="3A7E6A1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4457FBB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5FDF3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789416" w14:textId="3F03FF8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6638EFE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59667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D6125E" w14:textId="4DBB9C8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43CE611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6E801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8B7C15" w14:textId="2D351E6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2E138C3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F5F70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242CF5" w14:textId="7D12054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55C902A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773C0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DDB274" w14:textId="484681F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0277C07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1EE48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140B4C" w14:textId="0731E65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5DA9A85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ABAD8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021F87" w14:textId="652DF0E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7C27071B" w14:textId="77777777" w:rsidTr="00CF1833">
        <w:trPr>
          <w:trHeight w:val="404"/>
          <w:jc w:val="center"/>
        </w:trPr>
        <w:tc>
          <w:tcPr>
            <w:tcW w:w="1547" w:type="dxa"/>
          </w:tcPr>
          <w:p w14:paraId="05A32B10" w14:textId="775953B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14</w:t>
            </w:r>
          </w:p>
        </w:tc>
        <w:tc>
          <w:tcPr>
            <w:tcW w:w="1520" w:type="dxa"/>
            <w:vAlign w:val="center"/>
          </w:tcPr>
          <w:p w14:paraId="5FB7B870" w14:textId="3EF0AAB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E3EC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30192100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262B804C" w14:textId="6490523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резиновая простая</w:t>
            </w:r>
          </w:p>
        </w:tc>
        <w:tc>
          <w:tcPr>
            <w:tcW w:w="719" w:type="dxa"/>
          </w:tcPr>
          <w:p w14:paraId="7C351D5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B37DF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E5B4C1" w14:textId="2CF4C4E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3E65232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02E25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544574" w14:textId="0EB1120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258810E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FDE1B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F93800" w14:textId="79C9C56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1CAFE30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A5132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E62F12" w14:textId="31DBAA7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7FB8259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86430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A87B90" w14:textId="77C6607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0AA3ADC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4F5D2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991BBC" w14:textId="33B5662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7B299DD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991A4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C9AC4C" w14:textId="3A91A8E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608BD44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5BBA5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E3D7DE" w14:textId="2D08FF1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1981C68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AA1B5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DD5968" w14:textId="72E67F9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0133FC3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5EB95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BBCB10" w14:textId="46FA359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6A15007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BF72D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6A0E4F" w14:textId="45A4FF3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2CDBD3E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5E15B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B3E350" w14:textId="1C741FE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287501B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CF594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243C39" w14:textId="4CA1523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39358188" w14:textId="77777777" w:rsidTr="00CF1833">
        <w:trPr>
          <w:trHeight w:val="404"/>
          <w:jc w:val="center"/>
        </w:trPr>
        <w:tc>
          <w:tcPr>
            <w:tcW w:w="1547" w:type="dxa"/>
          </w:tcPr>
          <w:p w14:paraId="587C3D64" w14:textId="7AFFF8A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15</w:t>
            </w:r>
          </w:p>
        </w:tc>
        <w:tc>
          <w:tcPr>
            <w:tcW w:w="1520" w:type="dxa"/>
            <w:vAlign w:val="center"/>
          </w:tcPr>
          <w:p w14:paraId="31D310E4" w14:textId="77777777" w:rsidR="00CF1833" w:rsidRPr="000D6D28" w:rsidRDefault="00CF1833" w:rsidP="00CF1833">
            <w:pPr>
              <w:rPr>
                <w:color w:val="000000" w:themeColor="text1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3019213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314C1426" w14:textId="12C62AB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86" w:type="dxa"/>
            <w:vAlign w:val="center"/>
          </w:tcPr>
          <w:p w14:paraId="4EADC215" w14:textId="6FC7A45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механические или затачиваемые карандаши</w:t>
            </w:r>
          </w:p>
        </w:tc>
        <w:tc>
          <w:tcPr>
            <w:tcW w:w="719" w:type="dxa"/>
          </w:tcPr>
          <w:p w14:paraId="22E3F3D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0F721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FB7605" w14:textId="5198285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1FDF811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C68CAB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EB8838" w14:textId="3B369E0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174E8EB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C6DE1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D57D1F" w14:textId="57424A9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563652B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D1030F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2DF19E" w14:textId="7134331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3DD1F56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C1204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9B0EB2" w14:textId="1DFF264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DB701F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D4327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8F8366" w14:textId="679F98E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1C81DAA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AEA2D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B0DDDD" w14:textId="12A91DD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2D528EA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3809A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3C19CA" w14:textId="27D7ACE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5D756A5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7EA58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B61E31" w14:textId="21A16F9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3A5768C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5BCAE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B12668" w14:textId="4A83B84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63E9DB1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8601C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1B1DC6" w14:textId="38FE162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642F672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94F7B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522565" w14:textId="32EF27C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1AF257A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19D59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71862E" w14:textId="2023207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6E851762" w14:textId="77777777" w:rsidTr="00CF1833">
        <w:trPr>
          <w:trHeight w:val="404"/>
          <w:jc w:val="center"/>
        </w:trPr>
        <w:tc>
          <w:tcPr>
            <w:tcW w:w="1547" w:type="dxa"/>
          </w:tcPr>
          <w:p w14:paraId="42F01983" w14:textId="4CB15D6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16</w:t>
            </w:r>
          </w:p>
        </w:tc>
        <w:tc>
          <w:tcPr>
            <w:tcW w:w="1520" w:type="dxa"/>
            <w:vAlign w:val="center"/>
          </w:tcPr>
          <w:p w14:paraId="093BDAD1" w14:textId="77777777" w:rsidR="00CF1833" w:rsidRPr="000D6D28" w:rsidRDefault="00CF1833" w:rsidP="00CF1833">
            <w:pPr>
              <w:rPr>
                <w:color w:val="000000" w:themeColor="text1"/>
              </w:rPr>
            </w:pP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3019213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5</w:t>
            </w: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100F906F" w14:textId="7264ADA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86" w:type="dxa"/>
            <w:vAlign w:val="center"/>
          </w:tcPr>
          <w:p w14:paraId="40249DA2" w14:textId="003C4B83" w:rsidR="00CF1833" w:rsidRPr="00687002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графитовый стержень для карандаша</w:t>
            </w:r>
          </w:p>
        </w:tc>
        <w:tc>
          <w:tcPr>
            <w:tcW w:w="719" w:type="dxa"/>
          </w:tcPr>
          <w:p w14:paraId="669D64E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F36191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C0293D" w14:textId="196E43C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2B889C8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E896B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FAFDC1" w14:textId="1FEBD25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4291F93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123BF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4E57A81" w14:textId="5793918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2000E0C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CBC6EE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9972D8" w14:textId="43F6DB9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223EF38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10B4F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D799FE" w14:textId="6FFA5EE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7968935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E8BE0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3B70BA" w14:textId="6ACEFB8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417E0DB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E1B27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606609" w14:textId="3C88A93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3F615D0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3A41E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3758A3" w14:textId="76FF713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6C97804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20CD9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503850" w14:textId="047C749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12F6C19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6CEAD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8D1966" w14:textId="3079E3B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38D37E4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A0ECB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7142AB5" w14:textId="4CA72BA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2C7A376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AC7BC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B734A0" w14:textId="5F1569D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5828472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3DFB0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6AB3EB" w14:textId="10D347C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60A2FAC5" w14:textId="77777777" w:rsidTr="00CF1833">
        <w:trPr>
          <w:trHeight w:val="404"/>
          <w:jc w:val="center"/>
        </w:trPr>
        <w:tc>
          <w:tcPr>
            <w:tcW w:w="1547" w:type="dxa"/>
          </w:tcPr>
          <w:p w14:paraId="1B963767" w14:textId="187B8A8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17</w:t>
            </w:r>
          </w:p>
        </w:tc>
        <w:tc>
          <w:tcPr>
            <w:tcW w:w="1520" w:type="dxa"/>
            <w:vAlign w:val="center"/>
          </w:tcPr>
          <w:p w14:paraId="6CD81F04" w14:textId="58462B3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E3EC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30192136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3A2AC9ED" w14:textId="6C472925" w:rsidR="00CF1833" w:rsidRPr="00CF1C77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868D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карандаш, графитовый, со сменным стержнем</w:t>
            </w:r>
          </w:p>
        </w:tc>
        <w:tc>
          <w:tcPr>
            <w:tcW w:w="719" w:type="dxa"/>
          </w:tcPr>
          <w:p w14:paraId="7B81ACD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D08A2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914B1D" w14:textId="334FB52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0F6716F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E9A77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FB4BFC" w14:textId="1EC9C1D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25BA18A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51AE1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99EE214" w14:textId="2B9185B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0083654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D07ED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5409D0" w14:textId="189F3DE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0D98854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3E309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091D4C" w14:textId="7FD9E57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9F44DC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58BE3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B5B0F2" w14:textId="3386CFB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48CDF93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DDA21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520091" w14:textId="719F5B2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64AE806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82051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EC8D8C" w14:textId="3809B98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25CF408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EC2FE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FF09A6" w14:textId="71F659C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6DB434B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569CC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2224AE" w14:textId="56C971E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39F823F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884A0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E61F52" w14:textId="2A8C576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02A7589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FDADA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4C6D27" w14:textId="66FAFC7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2EE90C1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81F7F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0414E9" w14:textId="3E13AE1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51AB0D86" w14:textId="77777777" w:rsidTr="00CF1833">
        <w:trPr>
          <w:trHeight w:val="404"/>
          <w:jc w:val="center"/>
        </w:trPr>
        <w:tc>
          <w:tcPr>
            <w:tcW w:w="1547" w:type="dxa"/>
          </w:tcPr>
          <w:p w14:paraId="379D3DE0" w14:textId="05BF1F1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18</w:t>
            </w:r>
          </w:p>
        </w:tc>
        <w:tc>
          <w:tcPr>
            <w:tcW w:w="1520" w:type="dxa"/>
            <w:vAlign w:val="center"/>
          </w:tcPr>
          <w:p w14:paraId="265B8754" w14:textId="16F3B12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30197112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206369E6" w14:textId="54C525D4" w:rsidR="00CF1833" w:rsidRPr="00CF1833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868D7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проволочные стяжки для степлера, средние</w:t>
            </w:r>
          </w:p>
        </w:tc>
        <w:tc>
          <w:tcPr>
            <w:tcW w:w="719" w:type="dxa"/>
          </w:tcPr>
          <w:p w14:paraId="06CC3C8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3AB57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E261DE" w14:textId="3B51BAA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47B0CA9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59BA8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7D135CD" w14:textId="6156CB6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1CB6437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47259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09BD23" w14:textId="1F7ADBC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0CA44F5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83AFB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A99C04" w14:textId="54F9D34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096A9B8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DCAEA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D3170C" w14:textId="02243F9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EB4E48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AFCD9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282025" w14:textId="4F6FA6D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5D514E3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3222E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65FDCA" w14:textId="0571644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15F225F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A62C2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C5F9C2" w14:textId="52F87DF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52BB828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8B5FA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0B7D58" w14:textId="43E1E8C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2398432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55E9A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D441CE" w14:textId="31F11FA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1A39388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3AA39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ED5573" w14:textId="04A24D5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5A44A00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BC449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F40B6A" w14:textId="729F83E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3407F3E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2416E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668939" w14:textId="73900BD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6AFF900B" w14:textId="77777777" w:rsidTr="00CF1833">
        <w:trPr>
          <w:trHeight w:val="404"/>
          <w:jc w:val="center"/>
        </w:trPr>
        <w:tc>
          <w:tcPr>
            <w:tcW w:w="1547" w:type="dxa"/>
          </w:tcPr>
          <w:p w14:paraId="40CD898B" w14:textId="0629F72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19</w:t>
            </w:r>
          </w:p>
        </w:tc>
        <w:tc>
          <w:tcPr>
            <w:tcW w:w="1520" w:type="dxa"/>
            <w:vAlign w:val="center"/>
          </w:tcPr>
          <w:p w14:paraId="282279A2" w14:textId="1DE0AB9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30197233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4DA0F10D" w14:textId="52ACA24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868D7">
              <w:rPr>
                <w:rFonts w:ascii="GHEA Grapalat" w:hAnsi="GHEA Grapalat" w:cs="Calibri"/>
                <w:color w:val="000000"/>
                <w:sz w:val="16"/>
                <w:szCs w:val="16"/>
              </w:rPr>
              <w:t>папка, с ниткой, бумага</w:t>
            </w:r>
          </w:p>
        </w:tc>
        <w:tc>
          <w:tcPr>
            <w:tcW w:w="719" w:type="dxa"/>
          </w:tcPr>
          <w:p w14:paraId="7214BF4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FA7E7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4C5837" w14:textId="44D2E20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45DC2F0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051BC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E0FD50" w14:textId="7E075AE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1DB4779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5C7C2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62BCE8" w14:textId="0A13A2A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65B53C5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D927A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F5D7C3" w14:textId="49D22AA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049BFDC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64A86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63389E" w14:textId="039DEFE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27DEBE3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7349F2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7FEB00" w14:textId="28CA33B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7A189EA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8C342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674487" w14:textId="26BAA0C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39F9593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E00B7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BCCD9B" w14:textId="07258DF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5D6E744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70CFD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286FA0" w14:textId="0FE16BF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0966556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E6C30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4F2F6F" w14:textId="70D3E9D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2852E78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89F1F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DB74CA" w14:textId="3A14D0E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4B310A2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5F556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1C3D74" w14:textId="6B5D3FF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64FB637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24AE6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E6E5D55" w14:textId="694409F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68A1FBFD" w14:textId="77777777" w:rsidTr="00CF1833">
        <w:trPr>
          <w:trHeight w:val="404"/>
          <w:jc w:val="center"/>
        </w:trPr>
        <w:tc>
          <w:tcPr>
            <w:tcW w:w="1547" w:type="dxa"/>
          </w:tcPr>
          <w:p w14:paraId="1382BAEE" w14:textId="7057722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20</w:t>
            </w:r>
          </w:p>
        </w:tc>
        <w:tc>
          <w:tcPr>
            <w:tcW w:w="1520" w:type="dxa"/>
            <w:vAlign w:val="center"/>
          </w:tcPr>
          <w:p w14:paraId="4F22B78F" w14:textId="77777777" w:rsidR="00CF1833" w:rsidRPr="000D6D28" w:rsidRDefault="00CF1833" w:rsidP="00CF1833">
            <w:pPr>
              <w:rPr>
                <w:color w:val="000000" w:themeColor="text1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30199420</w:t>
            </w:r>
            <w:r w:rsidRPr="000D6D28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/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1</w:t>
            </w:r>
          </w:p>
          <w:p w14:paraId="194A012C" w14:textId="008AAB0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86" w:type="dxa"/>
            <w:vAlign w:val="center"/>
          </w:tcPr>
          <w:p w14:paraId="471BBE1D" w14:textId="1D040D6C" w:rsidR="00CF1833" w:rsidRPr="00CF1833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бумага для заметок, с клеем</w:t>
            </w:r>
          </w:p>
        </w:tc>
        <w:tc>
          <w:tcPr>
            <w:tcW w:w="719" w:type="dxa"/>
          </w:tcPr>
          <w:p w14:paraId="6424D54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182F3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59432B" w14:textId="5ED7F99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6F29335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A3204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7279ED" w14:textId="7F19A93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47A5A0F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1D84A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BC4080" w14:textId="5F77528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26A71D0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11E74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0372AD" w14:textId="6DE2055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3C49FCC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D726DB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531A36" w14:textId="29E93F5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5D26907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80EAB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214869" w14:textId="0BB84A6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09B90FC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9FF60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E39FDE" w14:textId="62AE3A1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6493ECC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F035B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78B235" w14:textId="2F4A4F2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273680A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F27CF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597BB0" w14:textId="21B17BC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6EC17AE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95EAD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EAE002" w14:textId="055EB64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66F1D48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7411D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A09B19" w14:textId="0DDE5A0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2BB859C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5A246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6AD6E9" w14:textId="4F32705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3D88956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D8FCB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6C397C4" w14:textId="0E64DAD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667982DA" w14:textId="77777777" w:rsidTr="00CF1833">
        <w:trPr>
          <w:trHeight w:val="404"/>
          <w:jc w:val="center"/>
        </w:trPr>
        <w:tc>
          <w:tcPr>
            <w:tcW w:w="1547" w:type="dxa"/>
          </w:tcPr>
          <w:p w14:paraId="3B786CCA" w14:textId="1FB27E0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21</w:t>
            </w:r>
          </w:p>
        </w:tc>
        <w:tc>
          <w:tcPr>
            <w:tcW w:w="1520" w:type="dxa"/>
            <w:vAlign w:val="center"/>
          </w:tcPr>
          <w:p w14:paraId="15F246FE" w14:textId="01E8D9A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30199420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/2</w:t>
            </w:r>
          </w:p>
        </w:tc>
        <w:tc>
          <w:tcPr>
            <w:tcW w:w="1786" w:type="dxa"/>
            <w:vAlign w:val="center"/>
          </w:tcPr>
          <w:p w14:paraId="0A9A4E4D" w14:textId="3BB0B079" w:rsidR="00CF1833" w:rsidRPr="00687002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бумага для заметок, с клеем</w:t>
            </w:r>
          </w:p>
        </w:tc>
        <w:tc>
          <w:tcPr>
            <w:tcW w:w="719" w:type="dxa"/>
          </w:tcPr>
          <w:p w14:paraId="53BDA74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C6CF1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CBA9326" w14:textId="3F039B1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031B347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B8530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ABF4F7" w14:textId="4B5539C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7516C5E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B24E5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E1919A" w14:textId="24740DF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0204E8C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63B53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9BB41C" w14:textId="392C20C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0282631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2046C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59770E" w14:textId="7448A0A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2451D9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8DA6A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39289A" w14:textId="053F9C0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1CE7A6F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DFD267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D797F4" w14:textId="73B9DA8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773F977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A31D7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ED36CC" w14:textId="55ADC7F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7EF7109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43B49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5BEAB4" w14:textId="2B74C36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4F7C3AE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EDCFE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47D6E0" w14:textId="1D4E563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74F41EE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525B3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0B4742" w14:textId="7681F19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3212636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7B9DD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B9A0CA" w14:textId="4F620E0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28ECD54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BF6A9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5A624A" w14:textId="6A694CF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73B1C869" w14:textId="77777777" w:rsidTr="00CF1833">
        <w:trPr>
          <w:trHeight w:val="404"/>
          <w:jc w:val="center"/>
        </w:trPr>
        <w:tc>
          <w:tcPr>
            <w:tcW w:w="1547" w:type="dxa"/>
          </w:tcPr>
          <w:p w14:paraId="3D3EE314" w14:textId="3B0F441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lastRenderedPageBreak/>
              <w:t>22</w:t>
            </w:r>
          </w:p>
        </w:tc>
        <w:tc>
          <w:tcPr>
            <w:tcW w:w="1520" w:type="dxa"/>
            <w:vAlign w:val="center"/>
          </w:tcPr>
          <w:p w14:paraId="309A3BCD" w14:textId="5CF2499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30232231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27F4F088" w14:textId="2D9B0B51" w:rsidR="00CF1833" w:rsidRPr="00CF1C77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жесткий диск компьютера</w:t>
            </w:r>
          </w:p>
        </w:tc>
        <w:tc>
          <w:tcPr>
            <w:tcW w:w="719" w:type="dxa"/>
          </w:tcPr>
          <w:p w14:paraId="40355F8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9EC43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BC48B3" w14:textId="17DB3E3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69AE3B0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C1C46A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3DFD2E" w14:textId="43CF41D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7111436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5461E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2694D1" w14:textId="463B931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205495E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07239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27FE3A" w14:textId="74EC666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2756CA5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9D2DD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50CAEB" w14:textId="73F480D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208FF71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079D4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8556A9" w14:textId="152977C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6E3CF5B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AB64B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D5A8191" w14:textId="5142B3D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43F4E99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5B19F7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2947ED" w14:textId="2A407E9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2814DF2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C15CA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B94E67" w14:textId="6C0CD7D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168FF5B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D2C30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019032" w14:textId="4F90B0F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5EBFEEF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3F7CE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05B2A5" w14:textId="12A8925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3A96DD6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B7AA9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A32DAD" w14:textId="4917CF8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42B8F3F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C7303A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1BEF22" w14:textId="735FB96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20D4A778" w14:textId="77777777" w:rsidTr="00CF1833">
        <w:trPr>
          <w:trHeight w:val="404"/>
          <w:jc w:val="center"/>
        </w:trPr>
        <w:tc>
          <w:tcPr>
            <w:tcW w:w="1547" w:type="dxa"/>
          </w:tcPr>
          <w:p w14:paraId="2113B9F3" w14:textId="1C8A2DE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23</w:t>
            </w:r>
          </w:p>
        </w:tc>
        <w:tc>
          <w:tcPr>
            <w:tcW w:w="1520" w:type="dxa"/>
            <w:vAlign w:val="center"/>
          </w:tcPr>
          <w:p w14:paraId="0CD17320" w14:textId="55FEC82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A511B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30234650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5A3A4FEA" w14:textId="24068934" w:rsidR="00CF1833" w:rsidRPr="00CF1C77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269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флеш</w:t>
            </w:r>
            <w:r w:rsidRPr="005269DA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 xml:space="preserve"> </w:t>
            </w:r>
            <w:r w:rsidRPr="005269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накопитель</w:t>
            </w:r>
            <w:r w:rsidRPr="00F16EC9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 xml:space="preserve">: </w:t>
            </w:r>
            <w:r w:rsidRPr="00F16EC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Память</w:t>
            </w:r>
            <w:r w:rsidRPr="00F16EC9">
              <w:rPr>
                <w:rFonts w:ascii="Arial Armenian" w:hAnsi="Arial Armenian" w:cs="Calibri"/>
                <w:color w:val="000000" w:themeColor="text1"/>
                <w:sz w:val="20"/>
                <w:szCs w:val="20"/>
              </w:rPr>
              <w:t xml:space="preserve"> , 32 </w:t>
            </w:r>
            <w:r w:rsidRPr="00F16EC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ГБ</w:t>
            </w:r>
          </w:p>
        </w:tc>
        <w:tc>
          <w:tcPr>
            <w:tcW w:w="719" w:type="dxa"/>
          </w:tcPr>
          <w:p w14:paraId="5FE1F4A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73C8E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18B42E" w14:textId="46EFAAD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0C474B2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1A4CC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C4F8F6" w14:textId="59FFC6E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2034C42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56C67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8FF4AB" w14:textId="5309A8F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674CE92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9861D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AA3556" w14:textId="4CEE608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086A673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0575F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CD0FB0" w14:textId="6D8BD3F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270981F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CCC5D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DFBEE8" w14:textId="74CE976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109173B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113B1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ABC0BE" w14:textId="2B15257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6DA3FA1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BE331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0E1988" w14:textId="09BB31E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6F691EE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D46BF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F64E72" w14:textId="263E1AE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23ABC57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C2E4E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2C55A9" w14:textId="42D3819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2818453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23035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DF23F7" w14:textId="48436C8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7B34ED7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86CFC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738009" w14:textId="26DE3F0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2C344C9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6C2AC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03DA26" w14:textId="69B2FFC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4A91D7BE" w14:textId="77777777" w:rsidTr="00CF1833">
        <w:trPr>
          <w:trHeight w:val="404"/>
          <w:jc w:val="center"/>
        </w:trPr>
        <w:tc>
          <w:tcPr>
            <w:tcW w:w="1547" w:type="dxa"/>
          </w:tcPr>
          <w:p w14:paraId="5902E736" w14:textId="75C899A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24</w:t>
            </w:r>
          </w:p>
        </w:tc>
        <w:tc>
          <w:tcPr>
            <w:tcW w:w="1520" w:type="dxa"/>
            <w:vAlign w:val="center"/>
          </w:tcPr>
          <w:p w14:paraId="5F6CFA5A" w14:textId="2A507E6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00E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39263200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72CD3292" w14:textId="5380D10A" w:rsidR="00CF1833" w:rsidRPr="00CF1C77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868D7">
              <w:rPr>
                <w:rFonts w:ascii="Calibri" w:hAnsi="Calibri" w:cs="Calibri"/>
                <w:color w:val="000000" w:themeColor="text1"/>
                <w:sz w:val="20"/>
                <w:szCs w:val="20"/>
                <w:lang w:val="ru-RU"/>
              </w:rPr>
              <w:t>офисный блокнот, журнал, 100-200 страниц, в линейку, с белыми</w:t>
            </w:r>
          </w:p>
        </w:tc>
        <w:tc>
          <w:tcPr>
            <w:tcW w:w="719" w:type="dxa"/>
          </w:tcPr>
          <w:p w14:paraId="2937182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A600A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1A101D" w14:textId="1874163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7BC4608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7B8CF8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E8F2CB" w14:textId="47FE1A7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187C2D9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ED583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B70972" w14:textId="225DFA7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66ACDFA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0D24B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F240FF" w14:textId="4045936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0EA9CD8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3F44D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B41D4E" w14:textId="4D416CF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6479A02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027D4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D4E253" w14:textId="5F8D80C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3262152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D2BDD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FB4B58" w14:textId="6ACA4CF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5FDF2BD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A26D7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86237F" w14:textId="654E403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100CFE7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8BCEA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0C7F46" w14:textId="57840DA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78DDE1C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2BB7F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7B8CDA" w14:textId="6F3D14A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2121008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1D788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D75ABD" w14:textId="27A4E1A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74385CD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4E863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C0F2CE" w14:textId="2C7EB07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1EA1A18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BE5A1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2FA31F" w14:textId="5691DD1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0499BB65" w14:textId="77777777" w:rsidTr="00CF1833">
        <w:trPr>
          <w:trHeight w:val="404"/>
          <w:jc w:val="center"/>
        </w:trPr>
        <w:tc>
          <w:tcPr>
            <w:tcW w:w="1547" w:type="dxa"/>
          </w:tcPr>
          <w:p w14:paraId="374AE944" w14:textId="5AC0D8D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25</w:t>
            </w:r>
          </w:p>
        </w:tc>
        <w:tc>
          <w:tcPr>
            <w:tcW w:w="1520" w:type="dxa"/>
            <w:vAlign w:val="center"/>
          </w:tcPr>
          <w:p w14:paraId="4FE3A6A0" w14:textId="6D0DAB7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00EA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39263310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6B7C288E" w14:textId="29C2E438" w:rsidR="00CF1833" w:rsidRPr="00687002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настольный календарь</w:t>
            </w:r>
          </w:p>
        </w:tc>
        <w:tc>
          <w:tcPr>
            <w:tcW w:w="719" w:type="dxa"/>
          </w:tcPr>
          <w:p w14:paraId="150F3DF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C8944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2CC706" w14:textId="1DEE45E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17F8A73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34742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DBF955" w14:textId="2C59B1D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4E13A9A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3602C8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F92F03" w14:textId="7B9A28F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153DD39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EC35F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8D46C0" w14:textId="23DEBE8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25E7EF8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DDAA6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E02A96" w14:textId="4BDECB0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19C9A16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41861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CE997B" w14:textId="57C3125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36937D5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3B94B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E2C71E" w14:textId="2FC5403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551998A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01C0F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FDB605" w14:textId="28559BF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5255594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4FFFD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63CBBC7" w14:textId="2B16DAA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552757E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636A5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FC9298" w14:textId="3DF290E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038EE19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70779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9087C4" w14:textId="44A844E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0A491A3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7E56E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B54D09" w14:textId="56D920A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1C69BE2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B169B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591C26" w14:textId="743243A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0E5148AD" w14:textId="77777777" w:rsidTr="00CF1833">
        <w:trPr>
          <w:trHeight w:val="404"/>
          <w:jc w:val="center"/>
        </w:trPr>
        <w:tc>
          <w:tcPr>
            <w:tcW w:w="1547" w:type="dxa"/>
          </w:tcPr>
          <w:p w14:paraId="6D05039E" w14:textId="16ECDBD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26</w:t>
            </w:r>
          </w:p>
        </w:tc>
        <w:tc>
          <w:tcPr>
            <w:tcW w:w="1520" w:type="dxa"/>
            <w:vAlign w:val="center"/>
          </w:tcPr>
          <w:p w14:paraId="7468BDB4" w14:textId="3D014B7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F2046">
              <w:rPr>
                <w:rFonts w:ascii="Helvetica" w:hAnsi="Helvetica"/>
                <w:color w:val="000000" w:themeColor="text1"/>
                <w:sz w:val="21"/>
                <w:szCs w:val="21"/>
                <w:shd w:val="clear" w:color="auto" w:fill="F8F3ED"/>
              </w:rPr>
              <w:t>22811150</w:t>
            </w:r>
            <w:r>
              <w:rPr>
                <w:rFonts w:ascii="Helvetica" w:hAnsi="Helvetica"/>
                <w:color w:val="000000" w:themeColor="text1"/>
                <w:sz w:val="21"/>
                <w:szCs w:val="21"/>
                <w:shd w:val="clear" w:color="auto" w:fill="F8F3ED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7142A596" w14:textId="5C61DFE8" w:rsidR="00CF1833" w:rsidRPr="00CF1C77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блокноты</w:t>
            </w:r>
          </w:p>
        </w:tc>
        <w:tc>
          <w:tcPr>
            <w:tcW w:w="719" w:type="dxa"/>
          </w:tcPr>
          <w:p w14:paraId="5316F88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49A91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D76DCB" w14:textId="2BE9955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74311C3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13BB0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79BD9C9" w14:textId="5EF9CD2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5896F65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754B9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FEFA71" w14:textId="58E092A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73CCDE3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752D9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DA95CC" w14:textId="4B628C1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1991BE2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738EC3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B1774C" w14:textId="2DCB7C4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0676C0F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4D5B69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3A5D53" w14:textId="65CAD08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265A032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638AE2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1B1444" w14:textId="277D57E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1489C4B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4BDDB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E549BE" w14:textId="6D85BBC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67CAE77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1FC04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4B0471" w14:textId="53219A5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519F7A1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1B795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F65E29" w14:textId="2F0A757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74DFFE8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0357DC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7870F15" w14:textId="2F262BC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3FF82F0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319DD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5A5759" w14:textId="1D817A6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7010579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FCF4A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D5A615" w14:textId="2C42788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32737180" w14:textId="77777777" w:rsidTr="00CF1833">
        <w:trPr>
          <w:trHeight w:val="404"/>
          <w:jc w:val="center"/>
        </w:trPr>
        <w:tc>
          <w:tcPr>
            <w:tcW w:w="1547" w:type="dxa"/>
          </w:tcPr>
          <w:p w14:paraId="4B460C06" w14:textId="6391672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27</w:t>
            </w:r>
          </w:p>
        </w:tc>
        <w:tc>
          <w:tcPr>
            <w:tcW w:w="1520" w:type="dxa"/>
            <w:vAlign w:val="center"/>
          </w:tcPr>
          <w:p w14:paraId="5948168C" w14:textId="75B9898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27E4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39241210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3D95E6EE" w14:textId="3AFED4E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ножницы, офисные</w:t>
            </w:r>
          </w:p>
        </w:tc>
        <w:tc>
          <w:tcPr>
            <w:tcW w:w="719" w:type="dxa"/>
          </w:tcPr>
          <w:p w14:paraId="2CDE627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7341B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C90BC8" w14:textId="62AC2FC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0C8D803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7D166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DD5D0E5" w14:textId="78D0418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7373F46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738EC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BBC7D8" w14:textId="663911E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76D831F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F0253A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EE7D77" w14:textId="775130D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009CBA4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A1D57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500975" w14:textId="3686D54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1F17D8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69488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87B56E" w14:textId="2A1074D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779C30A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03037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481467" w14:textId="14A961E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461DB79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D18CFB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438C49" w14:textId="3BE520E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1933212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8B64D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699054" w14:textId="53A7F16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4C290DE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071E2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D2CF1E" w14:textId="521D743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60610D1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40879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607B40" w14:textId="749DBFC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0463867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2A607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653FC8" w14:textId="69C2A76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6EFA15F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28CE0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4CCD7A" w14:textId="3775297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2A41FEF8" w14:textId="77777777" w:rsidTr="00CF1833">
        <w:trPr>
          <w:trHeight w:val="404"/>
          <w:jc w:val="center"/>
        </w:trPr>
        <w:tc>
          <w:tcPr>
            <w:tcW w:w="1547" w:type="dxa"/>
          </w:tcPr>
          <w:p w14:paraId="49A38655" w14:textId="6B91E42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28</w:t>
            </w:r>
          </w:p>
        </w:tc>
        <w:tc>
          <w:tcPr>
            <w:tcW w:w="1520" w:type="dxa"/>
            <w:vAlign w:val="center"/>
          </w:tcPr>
          <w:p w14:paraId="21655A4D" w14:textId="69DE8DD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A5D4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39241141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4845F345" w14:textId="1D5BC9D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868D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нож, офисный</w:t>
            </w:r>
          </w:p>
        </w:tc>
        <w:tc>
          <w:tcPr>
            <w:tcW w:w="719" w:type="dxa"/>
          </w:tcPr>
          <w:p w14:paraId="372910A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6FA0B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9279DB" w14:textId="7E7671F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6C37EED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D31F3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4598D98" w14:textId="1661BBA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305E507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42D7A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99BB30" w14:textId="7858E2E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28F34E7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15E70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AEF868" w14:textId="784CA91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62DDC3A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A7556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7C6AB4" w14:textId="5E85112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0BC4279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2F99B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16225B" w14:textId="6028840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6598276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2B6BC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30C1EA" w14:textId="31D1E22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7EFB251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3CC0A0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8C36F0" w14:textId="45A97A7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3D960C2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5D2FC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248043" w14:textId="51FF9A1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3E075D1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8AF7C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595379" w14:textId="5D4F43A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688295E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BD1A8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E4073A" w14:textId="15AE961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07D5C19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70EC3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F5ED60" w14:textId="3D22C77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1CDAA6C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3DBD4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7A04349" w14:textId="5A91EB4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0DC26B2F" w14:textId="77777777" w:rsidTr="00CF1833">
        <w:trPr>
          <w:trHeight w:val="404"/>
          <w:jc w:val="center"/>
        </w:trPr>
        <w:tc>
          <w:tcPr>
            <w:tcW w:w="1547" w:type="dxa"/>
          </w:tcPr>
          <w:p w14:paraId="1D01C377" w14:textId="192B7F4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29</w:t>
            </w:r>
          </w:p>
        </w:tc>
        <w:tc>
          <w:tcPr>
            <w:tcW w:w="1520" w:type="dxa"/>
            <w:vAlign w:val="center"/>
          </w:tcPr>
          <w:p w14:paraId="67B478E1" w14:textId="19F50E3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2677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39263510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118E48FA" w14:textId="1E3F9C4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Клип , маленький</w:t>
            </w:r>
          </w:p>
        </w:tc>
        <w:tc>
          <w:tcPr>
            <w:tcW w:w="719" w:type="dxa"/>
          </w:tcPr>
          <w:p w14:paraId="000E7E4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0EE75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924E41" w14:textId="21CD0ED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1F9F4C6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D43857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D0C643" w14:textId="6263922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6453176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B5B27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52F073" w14:textId="6F8D711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1916877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58AE9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DF4C35" w14:textId="352D903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6FCA339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29926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7B84B0" w14:textId="44E33B8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7E7EAC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725A07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9E424E" w14:textId="6989D17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1223A88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D045D7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629989" w14:textId="2B81863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417BC5D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60BF5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2A8BF2A" w14:textId="4E98387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7538B25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1DE14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BA700C" w14:textId="6457895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7C7B86C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EDB10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694245" w14:textId="1EACE01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0903486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FD6B0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201699" w14:textId="5E002D6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0C44011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7E97FF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0FDB01" w14:textId="43DE95D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2298C53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D22DB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516CA9" w14:textId="6F30867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6BF9D9FE" w14:textId="77777777" w:rsidTr="00CF1833">
        <w:trPr>
          <w:trHeight w:val="404"/>
          <w:jc w:val="center"/>
        </w:trPr>
        <w:tc>
          <w:tcPr>
            <w:tcW w:w="1547" w:type="dxa"/>
          </w:tcPr>
          <w:p w14:paraId="4442C575" w14:textId="34D11D9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30</w:t>
            </w:r>
          </w:p>
        </w:tc>
        <w:tc>
          <w:tcPr>
            <w:tcW w:w="1520" w:type="dxa"/>
            <w:vAlign w:val="center"/>
          </w:tcPr>
          <w:p w14:paraId="509DEB06" w14:textId="692EE68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2677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39263520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554E36FF" w14:textId="608B137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Клип , средний</w:t>
            </w:r>
          </w:p>
        </w:tc>
        <w:tc>
          <w:tcPr>
            <w:tcW w:w="719" w:type="dxa"/>
          </w:tcPr>
          <w:p w14:paraId="7D7DDAB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3C249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4A0AB1B" w14:textId="7E55E41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718486A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42E30A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D0F5D1" w14:textId="7B0C251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0F99DA0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C4D33A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72FF95" w14:textId="58C2641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426DCA7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8FD332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C3DADB" w14:textId="74A0965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7EED2D3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BEC454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AFFAC6" w14:textId="622AE53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5F632D8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D7290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343107" w14:textId="2B4EC5B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1A228B8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A4F79F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649D51B" w14:textId="1606838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2B6548D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A8E28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810E27" w14:textId="5507679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60EA558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8E0DF8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08C17D" w14:textId="05EB5D8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3764713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591AB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F3B1A7" w14:textId="2C63758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5D1C3D2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63F55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0F313F4" w14:textId="58C7C61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54178EA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C8DFB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5171FF" w14:textId="033B0C5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4ECBF54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8CCC2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8F353B" w14:textId="1180769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62573D60" w14:textId="77777777" w:rsidTr="00CF1833">
        <w:trPr>
          <w:trHeight w:val="404"/>
          <w:jc w:val="center"/>
        </w:trPr>
        <w:tc>
          <w:tcPr>
            <w:tcW w:w="1547" w:type="dxa"/>
          </w:tcPr>
          <w:p w14:paraId="5B11D1D5" w14:textId="00391C1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lastRenderedPageBreak/>
              <w:t>31</w:t>
            </w:r>
          </w:p>
        </w:tc>
        <w:tc>
          <w:tcPr>
            <w:tcW w:w="1520" w:type="dxa"/>
            <w:vAlign w:val="center"/>
          </w:tcPr>
          <w:p w14:paraId="55ABAFD2" w14:textId="474FFDF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2677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39263530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3684E428" w14:textId="54B71AE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6EC9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Клип , </w:t>
            </w:r>
            <w:r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>большой</w:t>
            </w:r>
          </w:p>
        </w:tc>
        <w:tc>
          <w:tcPr>
            <w:tcW w:w="719" w:type="dxa"/>
          </w:tcPr>
          <w:p w14:paraId="44CF2A4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95AE8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319658" w14:textId="3B56190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335F1B8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B01FD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617035" w14:textId="19C1BF5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6765E13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7E4F6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1A6A9B" w14:textId="6AB8FA6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6DACFF6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0CFE3D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78B5D8" w14:textId="6263C66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7462F0B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2B9A9F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E4EAEC" w14:textId="77B9805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5636770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824AA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153634" w14:textId="5B759D3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7C1C5DE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4AD6C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BCD33E5" w14:textId="3D1F9B1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53E67A9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F8F78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4CAB36" w14:textId="293CB5B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49AD437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702844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511A58" w14:textId="5698586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68CAFF6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B53AC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46C991C" w14:textId="199CEA1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0B17BD6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C9694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53A7375" w14:textId="51D90C0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1EDBD43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69C60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6C1064" w14:textId="5EDFF32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3B5A632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99BD4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BDB1B5" w14:textId="45FF5A4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129C8002" w14:textId="77777777" w:rsidTr="00CF1833">
        <w:trPr>
          <w:trHeight w:val="404"/>
          <w:jc w:val="center"/>
        </w:trPr>
        <w:tc>
          <w:tcPr>
            <w:tcW w:w="1547" w:type="dxa"/>
          </w:tcPr>
          <w:p w14:paraId="602A1656" w14:textId="1EADC6A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32</w:t>
            </w:r>
          </w:p>
        </w:tc>
        <w:tc>
          <w:tcPr>
            <w:tcW w:w="1520" w:type="dxa"/>
            <w:vAlign w:val="center"/>
          </w:tcPr>
          <w:p w14:paraId="49A7DBFA" w14:textId="62CE32B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E3DF6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30197235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47AED8FE" w14:textId="2BCEB5FA" w:rsidR="00CF1833" w:rsidRPr="00CF1C77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05888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Папка с зажимом</w:t>
            </w:r>
          </w:p>
        </w:tc>
        <w:tc>
          <w:tcPr>
            <w:tcW w:w="719" w:type="dxa"/>
          </w:tcPr>
          <w:p w14:paraId="73107AB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A41689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C75394" w14:textId="1A576C0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3303A2C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88BDA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EDE1D4D" w14:textId="71E0983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148C90A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96A29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A16BFDA" w14:textId="00E997F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0C2BC2D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DDF33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CB06D4" w14:textId="2EC7EC3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7E2461F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CFF78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D1DDF0" w14:textId="4958075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0768B66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2AB10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3C21BE" w14:textId="1BD7814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0EB3679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9AD40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BE762E5" w14:textId="35C573F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18985D1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3793D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C9C21B" w14:textId="7730900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0385F7A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57B8B8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287AA0" w14:textId="2FA39DA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03054E9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DA534B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CF5066B" w14:textId="45E481B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1E8F161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24E680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F041CD9" w14:textId="44FAF82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213D3AA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FF000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D392D7" w14:textId="05B1596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6D22B7F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F932C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EB50C0F" w14:textId="5E1D323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5428B41F" w14:textId="77777777" w:rsidTr="00CF1833">
        <w:trPr>
          <w:trHeight w:val="404"/>
          <w:jc w:val="center"/>
        </w:trPr>
        <w:tc>
          <w:tcPr>
            <w:tcW w:w="1547" w:type="dxa"/>
          </w:tcPr>
          <w:p w14:paraId="2E53E962" w14:textId="61C1302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33</w:t>
            </w:r>
          </w:p>
        </w:tc>
        <w:tc>
          <w:tcPr>
            <w:tcW w:w="1520" w:type="dxa"/>
            <w:vAlign w:val="center"/>
          </w:tcPr>
          <w:p w14:paraId="642D23A6" w14:textId="2F08253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C294D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30192133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32BD8959" w14:textId="7EBEE322" w:rsidR="00CF1833" w:rsidRPr="00CF1C77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71CB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точилки</w:t>
            </w:r>
          </w:p>
        </w:tc>
        <w:tc>
          <w:tcPr>
            <w:tcW w:w="719" w:type="dxa"/>
          </w:tcPr>
          <w:p w14:paraId="2DE5BEC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D57E9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4AE058" w14:textId="5667131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7D083F9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7D487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8D4E9C" w14:textId="2151122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3075AB5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D3B2A1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0D8AD0" w14:textId="51CA3CA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7EE5131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1A35F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934D17" w14:textId="4995320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5BECE31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D0593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014B31" w14:textId="38FC9DB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42731CD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52734C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AE567E" w14:textId="5C1FD49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36B77D3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4C70B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38E263" w14:textId="678DEBD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31E3F8F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D2C3A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51B5CC" w14:textId="5DA949D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29F3706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2C3D2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B8380A" w14:textId="6B32757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4E3E81A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016FC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4AA4D0" w14:textId="0529623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6591D18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1FBEA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8A1767D" w14:textId="2AE2A0C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2D26CF2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E5243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4B525C" w14:textId="25AB3C2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7C382AE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1D372E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5A348B2" w14:textId="77EBF9B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199310CC" w14:textId="77777777" w:rsidTr="00CF1833">
        <w:trPr>
          <w:trHeight w:val="404"/>
          <w:jc w:val="center"/>
        </w:trPr>
        <w:tc>
          <w:tcPr>
            <w:tcW w:w="1547" w:type="dxa"/>
          </w:tcPr>
          <w:p w14:paraId="4653EE8A" w14:textId="2C4ECFD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34</w:t>
            </w:r>
          </w:p>
        </w:tc>
        <w:tc>
          <w:tcPr>
            <w:tcW w:w="1520" w:type="dxa"/>
            <w:vAlign w:val="center"/>
          </w:tcPr>
          <w:p w14:paraId="1CF2FE93" w14:textId="66890C6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2D02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30197340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311D0A18" w14:textId="6FB34135" w:rsidR="00CF1833" w:rsidRPr="00CF1C77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71CB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удаление</w:t>
            </w:r>
          </w:p>
        </w:tc>
        <w:tc>
          <w:tcPr>
            <w:tcW w:w="719" w:type="dxa"/>
          </w:tcPr>
          <w:p w14:paraId="3577655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078350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191981" w14:textId="5E96B5F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5245945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593D8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F43B16" w14:textId="449A2F0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5DC716F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C8F8D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F8B90EF" w14:textId="6E002F2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3D8814B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890402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84407C7" w14:textId="40FAA39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631D5B5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45063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4EB26CD" w14:textId="0B0B88D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6205186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84F33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3C4137" w14:textId="1F7364B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14D976D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5B1B98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9EC467" w14:textId="3E264CB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226FBCC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A99FD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E19324" w14:textId="0D66DA5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1136956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60E87C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D678E2" w14:textId="267BC4B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27524EC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A5141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9E867C5" w14:textId="270184F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3BA206E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F0A30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E1B919" w14:textId="17AAAE6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20A360C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6C3623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86C755" w14:textId="009BC83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5446E21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E5B7CD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E99B3C9" w14:textId="56D2308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4921D8E5" w14:textId="77777777" w:rsidTr="00CF1833">
        <w:trPr>
          <w:trHeight w:val="404"/>
          <w:jc w:val="center"/>
        </w:trPr>
        <w:tc>
          <w:tcPr>
            <w:tcW w:w="1547" w:type="dxa"/>
          </w:tcPr>
          <w:p w14:paraId="53F7746D" w14:textId="0C0D568A" w:rsidR="00CF1833" w:rsidRPr="003A3C8E" w:rsidRDefault="00CF1833" w:rsidP="00CF1833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35</w:t>
            </w:r>
          </w:p>
        </w:tc>
        <w:tc>
          <w:tcPr>
            <w:tcW w:w="1520" w:type="dxa"/>
            <w:vAlign w:val="center"/>
          </w:tcPr>
          <w:p w14:paraId="573A5097" w14:textId="32AD4EDE" w:rsidR="00CF1833" w:rsidRPr="000D6D28" w:rsidRDefault="00CF1833" w:rsidP="00CF1833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</w:pPr>
            <w:r w:rsidRPr="00BF2B1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39263420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73328645" w14:textId="4AD98BE9" w:rsidR="00CF1833" w:rsidRPr="00F16EC9" w:rsidRDefault="00CF1833" w:rsidP="00CF1833">
            <w:pPr>
              <w:widowControl w:val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A04F0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Большой зажим</w:t>
            </w:r>
          </w:p>
        </w:tc>
        <w:tc>
          <w:tcPr>
            <w:tcW w:w="719" w:type="dxa"/>
          </w:tcPr>
          <w:p w14:paraId="32C0B32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5A6187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5607F7" w14:textId="70056EA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09608B0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7C2D34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37C7529" w14:textId="6831148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7A435FF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5C5AC0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A7650E" w14:textId="0B6530A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6C8C7E6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DAB0E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DCCF02" w14:textId="34C071B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1FC0DD4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4F4F88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FE628E" w14:textId="04EE4A4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109CCEF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ABC46D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17D1D5" w14:textId="53F6D55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7FF2373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A3DF27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D98F9A" w14:textId="058C31E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0FFBD6F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7266A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866DBC3" w14:textId="7ED99D0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51D5265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92DFC5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09B95C" w14:textId="7435F8F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1C11021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388DBE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918B918" w14:textId="446920A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7631335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8C538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8189CF" w14:textId="1A6DF6E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00F4DA6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C6BF11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890BDF6" w14:textId="640DF93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4198CF0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4C1E4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3D4788F" w14:textId="693293F5" w:rsidR="00CF1833" w:rsidRPr="00497317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5E98EF60" w14:textId="77777777" w:rsidTr="00CF1833">
        <w:trPr>
          <w:trHeight w:val="404"/>
          <w:jc w:val="center"/>
        </w:trPr>
        <w:tc>
          <w:tcPr>
            <w:tcW w:w="1547" w:type="dxa"/>
          </w:tcPr>
          <w:p w14:paraId="16E42B33" w14:textId="01DA0A5C" w:rsidR="00CF1833" w:rsidRDefault="00CF1833" w:rsidP="00CF1833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bookmarkStart w:id="0" w:name="_GoBack" w:colFirst="3" w:colLast="15"/>
            <w:r>
              <w:rPr>
                <w:rFonts w:ascii="GHEA Grapalat" w:hAnsi="GHEA Grapalat"/>
                <w:sz w:val="20"/>
                <w:lang w:val="hy-AM"/>
              </w:rPr>
              <w:t>36</w:t>
            </w:r>
          </w:p>
        </w:tc>
        <w:tc>
          <w:tcPr>
            <w:tcW w:w="1520" w:type="dxa"/>
            <w:vAlign w:val="center"/>
          </w:tcPr>
          <w:p w14:paraId="4A59F235" w14:textId="3DB75BC3" w:rsidR="00CF1833" w:rsidRPr="000D6D28" w:rsidRDefault="00CF1833" w:rsidP="00CF1833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</w:pPr>
            <w:r w:rsidRPr="00BF2B1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39263410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77ADBB4F" w14:textId="16D934A7" w:rsidR="00CF1833" w:rsidRPr="00F16EC9" w:rsidRDefault="00CF1833" w:rsidP="00CF1833">
            <w:pPr>
              <w:widowControl w:val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A04F0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Маленький зажим</w:t>
            </w:r>
          </w:p>
        </w:tc>
        <w:tc>
          <w:tcPr>
            <w:tcW w:w="719" w:type="dxa"/>
          </w:tcPr>
          <w:p w14:paraId="7E69077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505FF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F7C0A8" w14:textId="0C7F14D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430F5E7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FA6F64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1A6C9B7" w14:textId="03441CB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19F2069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4F2A19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69565C5" w14:textId="1B2F2C6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21D37F0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9BD4F8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C6E0CCF" w14:textId="7EA04D3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58FE386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BC5B6F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4EE3DA9" w14:textId="5B08A70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174847D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F8D0C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2C05BC8" w14:textId="466F568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16D1DB7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BDDC47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88DC3E6" w14:textId="55C7E23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079D8DB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2527D8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A129E5" w14:textId="71A64190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0EB0436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16EDA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ED0F9C7" w14:textId="59A8300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08278E5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08CBEC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0B1AFD" w14:textId="627EC47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2383564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090ECF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F173D22" w14:textId="52E02C3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69FA71F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7F4348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90FBA6" w14:textId="7E90FB28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70579D8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C4272D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A12CEEC" w14:textId="4C3BC006" w:rsidR="00CF1833" w:rsidRPr="00497317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77DB1ECE" w14:textId="77777777" w:rsidTr="00CF1833">
        <w:trPr>
          <w:trHeight w:val="404"/>
          <w:jc w:val="center"/>
        </w:trPr>
        <w:tc>
          <w:tcPr>
            <w:tcW w:w="1547" w:type="dxa"/>
          </w:tcPr>
          <w:p w14:paraId="6B6403A1" w14:textId="3CE77DCC" w:rsidR="00CF1833" w:rsidRDefault="00CF1833" w:rsidP="00CF1833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37</w:t>
            </w:r>
          </w:p>
        </w:tc>
        <w:tc>
          <w:tcPr>
            <w:tcW w:w="1520" w:type="dxa"/>
            <w:vAlign w:val="center"/>
          </w:tcPr>
          <w:p w14:paraId="76EC3238" w14:textId="3E481BC3" w:rsidR="00CF1833" w:rsidRPr="000D6D28" w:rsidRDefault="00CF1833" w:rsidP="00CF1833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</w:pPr>
            <w:r w:rsidRPr="00BF2B1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30194320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5E4F7C90" w14:textId="25C59754" w:rsidR="00CF1833" w:rsidRPr="00F16EC9" w:rsidRDefault="00CF1833" w:rsidP="00CF1833">
            <w:pPr>
              <w:widowControl w:val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A04F0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Рисовальная бумага, формат А4</w:t>
            </w:r>
          </w:p>
        </w:tc>
        <w:tc>
          <w:tcPr>
            <w:tcW w:w="719" w:type="dxa"/>
          </w:tcPr>
          <w:p w14:paraId="328F01F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4B64A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6A81A5" w14:textId="6E623C0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7845827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AB8B2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2FC6EE8" w14:textId="5905B1A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1CC6535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F7727E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9379D90" w14:textId="1943F00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1D804AB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DBFE92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5A46AA4" w14:textId="2661969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3F4D7F1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B12AF7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F9BDA70" w14:textId="36E13A1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0AAC7A3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5D8DBC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917D1C2" w14:textId="3B73642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40FC5C4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6C1D8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1D6B57F" w14:textId="4AB59DC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5B54F36D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50B90C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FDC7EA" w14:textId="07BF4AD7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2B2C532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E7F320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EB42BD" w14:textId="50AED9C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0AFB398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2DAB9B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A6C0143" w14:textId="7C12D0B4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670E114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1BA367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C792E73" w14:textId="7FC7A933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51E2BB3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348160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FF7B3B7" w14:textId="3353FE4B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53B68B94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D158243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CB64752" w14:textId="5D33017B" w:rsidR="00CF1833" w:rsidRPr="00497317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tr w:rsidR="00CF1833" w:rsidRPr="00996C18" w14:paraId="00FA6631" w14:textId="77777777" w:rsidTr="00CF1833">
        <w:trPr>
          <w:trHeight w:val="404"/>
          <w:jc w:val="center"/>
        </w:trPr>
        <w:tc>
          <w:tcPr>
            <w:tcW w:w="1547" w:type="dxa"/>
          </w:tcPr>
          <w:p w14:paraId="474004AD" w14:textId="23F58C7B" w:rsidR="00CF1833" w:rsidRDefault="00CF1833" w:rsidP="00CF1833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</w:t>
            </w:r>
          </w:p>
        </w:tc>
        <w:tc>
          <w:tcPr>
            <w:tcW w:w="1520" w:type="dxa"/>
            <w:vAlign w:val="center"/>
          </w:tcPr>
          <w:p w14:paraId="7E004DCB" w14:textId="6F5DCC19" w:rsidR="00CF1833" w:rsidRPr="000D6D28" w:rsidRDefault="00CF1833" w:rsidP="00CF1833">
            <w:pP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</w:pPr>
            <w:r w:rsidRPr="00BF2B13"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</w:rPr>
              <w:t>30192114</w:t>
            </w:r>
            <w:r>
              <w:rPr>
                <w:rStyle w:val="ng-binding"/>
                <w:rFonts w:ascii="Helvetica" w:hAnsi="Helvetica"/>
                <w:color w:val="000000" w:themeColor="text1"/>
                <w:sz w:val="21"/>
                <w:szCs w:val="21"/>
                <w:shd w:val="clear" w:color="auto" w:fill="F5F5F5"/>
                <w:lang w:val="hy-AM"/>
              </w:rPr>
              <w:t>/1</w:t>
            </w:r>
          </w:p>
        </w:tc>
        <w:tc>
          <w:tcPr>
            <w:tcW w:w="1786" w:type="dxa"/>
            <w:vAlign w:val="center"/>
          </w:tcPr>
          <w:p w14:paraId="6CB54E18" w14:textId="284B2EE2" w:rsidR="00CF1833" w:rsidRPr="00F16EC9" w:rsidRDefault="00CF1833" w:rsidP="00CF1833">
            <w:pPr>
              <w:widowControl w:val="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A04F0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Чернила для штемпельной подушки</w:t>
            </w:r>
          </w:p>
        </w:tc>
        <w:tc>
          <w:tcPr>
            <w:tcW w:w="719" w:type="dxa"/>
          </w:tcPr>
          <w:p w14:paraId="2F38C8D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07EC4D7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281D78C" w14:textId="0A523DE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37" w:type="dxa"/>
          </w:tcPr>
          <w:p w14:paraId="0030DF9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DFE23A1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A36CDD5" w14:textId="49A9C2C9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55" w:type="dxa"/>
          </w:tcPr>
          <w:p w14:paraId="45E61385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687BC7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833228" w14:textId="40570C2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20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13" w:type="dxa"/>
          </w:tcPr>
          <w:p w14:paraId="20B2AB7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69260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B2807D7" w14:textId="39E50262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484" w:type="dxa"/>
          </w:tcPr>
          <w:p w14:paraId="0F052B7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46140C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9C19EBE" w14:textId="3200111A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04" w:type="dxa"/>
          </w:tcPr>
          <w:p w14:paraId="6A245E0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039611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3F3BE7B" w14:textId="044E313C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45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94" w:type="dxa"/>
          </w:tcPr>
          <w:p w14:paraId="522C937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13232B8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8DF5E41" w14:textId="4749C351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61" w:type="dxa"/>
          </w:tcPr>
          <w:p w14:paraId="14C7D8C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1D4D8DC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5C2FE144" w14:textId="6D904616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864" w:type="dxa"/>
          </w:tcPr>
          <w:p w14:paraId="1E96296A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01BF8A59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3E1DEFF" w14:textId="2C2B2CB5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70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88" w:type="dxa"/>
          </w:tcPr>
          <w:p w14:paraId="48CFD31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67E2095F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7B34A8B0" w14:textId="658E708E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27" w:type="dxa"/>
          </w:tcPr>
          <w:p w14:paraId="7E08C798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DDFDBE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E384FCA" w14:textId="2C5C2EAD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799" w:type="dxa"/>
          </w:tcPr>
          <w:p w14:paraId="6CEBE9A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316EEB3B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4159C8EE" w14:textId="0743082F" w:rsidR="00CF1833" w:rsidRPr="00996C18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622" w:type="dxa"/>
          </w:tcPr>
          <w:p w14:paraId="090555A6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B36712" w14:textId="77777777" w:rsidR="00CF1833" w:rsidRPr="0027235A" w:rsidRDefault="00CF1833" w:rsidP="00CF183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14:paraId="2C7E366B" w14:textId="7985E5FE" w:rsidR="00CF1833" w:rsidRPr="00497317" w:rsidRDefault="00CF1833" w:rsidP="00CF183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lang w:val="pt-BR"/>
              </w:rPr>
              <w:t>100</w:t>
            </w:r>
            <w:r w:rsidRPr="0027235A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  <w:bookmarkEnd w:id="0"/>
    </w:tbl>
    <w:p w14:paraId="71EFB28F" w14:textId="0C851DFE" w:rsidR="00CF1C77" w:rsidRDefault="00CF1C77" w:rsidP="005D5DE2">
      <w:pPr>
        <w:rPr>
          <w:rFonts w:ascii="GHEA Grapalat" w:hAnsi="GHEA Grapalat"/>
          <w:sz w:val="20"/>
          <w:lang w:val="ru-RU"/>
        </w:rPr>
      </w:pPr>
    </w:p>
    <w:p w14:paraId="69DC45DB" w14:textId="4270BF52" w:rsidR="005D5DE2" w:rsidRDefault="005D5DE2" w:rsidP="005D5DE2">
      <w:pPr>
        <w:rPr>
          <w:rFonts w:ascii="GHEA Grapalat" w:hAnsi="GHEA Grapalat"/>
          <w:sz w:val="20"/>
          <w:lang w:val="ru-RU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5D5DE2" w:rsidRPr="00395605" w14:paraId="1619DF33" w14:textId="77777777" w:rsidTr="00EE7142">
        <w:trPr>
          <w:jc w:val="center"/>
          <w:ins w:id="1" w:author="Inesa Kocharyan" w:date="2021-05-27T16:29:00Z"/>
        </w:trPr>
        <w:tc>
          <w:tcPr>
            <w:tcW w:w="4536" w:type="dxa"/>
          </w:tcPr>
          <w:p w14:paraId="657C1EC3" w14:textId="77777777" w:rsidR="005D5DE2" w:rsidRPr="00DD26C9" w:rsidRDefault="005D5DE2" w:rsidP="00EE7142">
            <w:pPr>
              <w:widowControl w:val="0"/>
              <w:spacing w:after="160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DD26C9">
              <w:rPr>
                <w:rFonts w:ascii="GHEA Grapalat" w:hAnsi="GHEA Grapalat"/>
                <w:b/>
                <w:lang w:val="ru-RU"/>
              </w:rPr>
              <w:t>ПРОДАВЕЦ</w:t>
            </w:r>
          </w:p>
          <w:p w14:paraId="65B50FD4" w14:textId="77777777" w:rsidR="005D5DE2" w:rsidRPr="00DD26C9" w:rsidRDefault="005D5DE2" w:rsidP="00EE7142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DD26C9">
              <w:rPr>
                <w:rFonts w:ascii="GHEA Grapalat" w:hAnsi="GHEA Grapalat"/>
                <w:lang w:val="ru-RU"/>
              </w:rPr>
              <w:lastRenderedPageBreak/>
              <w:t>______________________</w:t>
            </w:r>
          </w:p>
          <w:p w14:paraId="6E2D34EB" w14:textId="77777777" w:rsidR="005D5DE2" w:rsidRPr="00DD26C9" w:rsidRDefault="005D5DE2" w:rsidP="00EE7142">
            <w:pPr>
              <w:widowControl w:val="0"/>
              <w:spacing w:after="16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D26C9">
              <w:rPr>
                <w:rFonts w:ascii="GHEA Grapalat" w:hAnsi="GHEA Grapalat"/>
                <w:sz w:val="20"/>
                <w:szCs w:val="20"/>
                <w:lang w:val="ru-RU"/>
              </w:rPr>
              <w:t>/подпись/</w:t>
            </w:r>
          </w:p>
          <w:p w14:paraId="575413B4" w14:textId="77777777" w:rsidR="005D5DE2" w:rsidRPr="00DD26C9" w:rsidRDefault="005D5DE2" w:rsidP="00EE7142">
            <w:pPr>
              <w:widowControl w:val="0"/>
              <w:spacing w:after="160"/>
              <w:jc w:val="center"/>
              <w:rPr>
                <w:ins w:id="2" w:author="Inesa Kocharyan" w:date="2021-05-27T16:29:00Z"/>
                <w:rFonts w:ascii="GHEA Grapalat" w:hAnsi="GHEA Grapalat"/>
                <w:lang w:val="ru-RU"/>
              </w:rPr>
            </w:pPr>
            <w:r w:rsidRPr="00DD26C9">
              <w:rPr>
                <w:rFonts w:ascii="GHEA Grapalat" w:hAnsi="GHEA Grapalat"/>
                <w:lang w:val="ru-RU"/>
              </w:rPr>
              <w:t>М. П.</w:t>
            </w:r>
          </w:p>
        </w:tc>
        <w:tc>
          <w:tcPr>
            <w:tcW w:w="760" w:type="dxa"/>
          </w:tcPr>
          <w:p w14:paraId="4F84D5CD" w14:textId="77777777" w:rsidR="005D5DE2" w:rsidRPr="00DD26C9" w:rsidRDefault="005D5DE2" w:rsidP="00EE7142">
            <w:pPr>
              <w:widowControl w:val="0"/>
              <w:spacing w:after="160"/>
              <w:jc w:val="center"/>
              <w:rPr>
                <w:ins w:id="3" w:author="Inesa Kocharyan" w:date="2021-05-27T16:29:00Z"/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360B0B84" w14:textId="77777777" w:rsidR="005D5DE2" w:rsidRPr="00DD26C9" w:rsidRDefault="005D5DE2" w:rsidP="00EE7142">
            <w:pPr>
              <w:widowControl w:val="0"/>
              <w:spacing w:after="160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DD26C9">
              <w:rPr>
                <w:rFonts w:ascii="GHEA Grapalat" w:hAnsi="GHEA Grapalat"/>
                <w:b/>
                <w:lang w:val="ru-RU"/>
              </w:rPr>
              <w:t>ПОКУПАТЕЛЬ</w:t>
            </w:r>
          </w:p>
          <w:p w14:paraId="60C58BF6" w14:textId="77777777" w:rsidR="005D5DE2" w:rsidRPr="00DD26C9" w:rsidRDefault="005D5DE2" w:rsidP="00EE7142">
            <w:pPr>
              <w:widowControl w:val="0"/>
              <w:jc w:val="center"/>
              <w:rPr>
                <w:rFonts w:ascii="GHEA Grapalat" w:hAnsi="GHEA Grapalat"/>
              </w:rPr>
            </w:pPr>
            <w:r w:rsidRPr="00DD26C9">
              <w:rPr>
                <w:rFonts w:ascii="GHEA Grapalat" w:hAnsi="GHEA Grapalat"/>
              </w:rPr>
              <w:lastRenderedPageBreak/>
              <w:t>______________________</w:t>
            </w:r>
          </w:p>
          <w:p w14:paraId="15974160" w14:textId="77777777" w:rsidR="005D5DE2" w:rsidRPr="00DD26C9" w:rsidRDefault="005D5DE2" w:rsidP="00EE7142">
            <w:pPr>
              <w:widowControl w:val="0"/>
              <w:spacing w:after="1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26C9">
              <w:rPr>
                <w:rFonts w:ascii="GHEA Grapalat" w:hAnsi="GHEA Grapalat"/>
                <w:sz w:val="20"/>
                <w:szCs w:val="20"/>
              </w:rPr>
              <w:t>/подпись/</w:t>
            </w:r>
          </w:p>
          <w:p w14:paraId="66B3ADA7" w14:textId="77777777" w:rsidR="005D5DE2" w:rsidRPr="00DD26C9" w:rsidRDefault="005D5DE2" w:rsidP="00EE7142">
            <w:pPr>
              <w:widowControl w:val="0"/>
              <w:spacing w:after="160"/>
              <w:jc w:val="center"/>
              <w:rPr>
                <w:ins w:id="4" w:author="Inesa Kocharyan" w:date="2021-05-27T16:29:00Z"/>
                <w:rFonts w:ascii="GHEA Grapalat" w:hAnsi="GHEA Grapalat"/>
              </w:rPr>
            </w:pPr>
            <w:r w:rsidRPr="00DD26C9">
              <w:rPr>
                <w:rFonts w:ascii="GHEA Grapalat" w:hAnsi="GHEA Grapalat"/>
              </w:rPr>
              <w:t>М. П.</w:t>
            </w:r>
          </w:p>
        </w:tc>
      </w:tr>
    </w:tbl>
    <w:p w14:paraId="7A6881AE" w14:textId="77777777" w:rsidR="005D5DE2" w:rsidRDefault="005D5DE2" w:rsidP="005D5DE2">
      <w:pPr>
        <w:widowControl w:val="0"/>
        <w:jc w:val="right"/>
        <w:rPr>
          <w:rFonts w:ascii="GHEA Grapalat" w:hAnsi="GHEA Grapalat"/>
          <w:sz w:val="20"/>
          <w:lang w:val="ru-RU"/>
        </w:rPr>
      </w:pPr>
    </w:p>
    <w:sectPr w:rsidR="005D5DE2" w:rsidSect="00AE52F7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949DD" w14:textId="77777777" w:rsidR="00E636BF" w:rsidRDefault="00E636BF">
      <w:r>
        <w:separator/>
      </w:r>
    </w:p>
  </w:endnote>
  <w:endnote w:type="continuationSeparator" w:id="0">
    <w:p w14:paraId="7EAD47A5" w14:textId="77777777" w:rsidR="00E636BF" w:rsidRDefault="00E63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C3717" w14:textId="77777777" w:rsidR="00E636BF" w:rsidRDefault="00E636BF">
      <w:r>
        <w:separator/>
      </w:r>
    </w:p>
  </w:footnote>
  <w:footnote w:type="continuationSeparator" w:id="0">
    <w:p w14:paraId="57892CA1" w14:textId="77777777" w:rsidR="00E636BF" w:rsidRDefault="00E636BF">
      <w:r>
        <w:continuationSeparator/>
      </w:r>
    </w:p>
  </w:footnote>
  <w:footnote w:id="1">
    <w:p w14:paraId="526315DA" w14:textId="77777777" w:rsidR="00FC581F" w:rsidRPr="00CC3898" w:rsidRDefault="00FC581F" w:rsidP="00CF1C77">
      <w:pPr>
        <w:pStyle w:val="af2"/>
        <w:widowControl w:val="0"/>
        <w:jc w:val="both"/>
        <w:rPr>
          <w:lang w:val="ru-RU"/>
        </w:rPr>
      </w:pPr>
      <w:r w:rsidRPr="00CC3898">
        <w:rPr>
          <w:rStyle w:val="af6"/>
          <w:lang w:val="ru-RU"/>
        </w:rPr>
        <w:t>*</w:t>
      </w:r>
      <w:r w:rsidRPr="00CC3898">
        <w:rPr>
          <w:rFonts w:ascii="GHEA Grapalat" w:hAnsi="GHEA Grapalat"/>
          <w:i/>
          <w:lang w:val="ru-RU"/>
        </w:rPr>
        <w:t>Подлежащие уплате суммы представляются в порядке возрастания. ** Если договор заключается на основании части 6 статьи 15 Закона РА "О закупках", то настоящий график заполняется и заключается одновременно с заключаемым между сторонами соглашением в случае предусмотрения финансовых средств, в качестве его неотъемлемой части.</w:t>
      </w:r>
    </w:p>
  </w:footnote>
  <w:footnote w:id="2">
    <w:p w14:paraId="3E4A2164" w14:textId="77777777" w:rsidR="00FC581F" w:rsidRPr="003A28E0" w:rsidRDefault="00FC581F" w:rsidP="00CF1C77">
      <w:pPr>
        <w:widowControl w:val="0"/>
        <w:rPr>
          <w:rFonts w:ascii="GHEA Grapalat" w:hAnsi="GHEA Grapalat"/>
          <w:i/>
          <w:sz w:val="20"/>
          <w:szCs w:val="20"/>
          <w:lang w:val="ru-RU"/>
        </w:rPr>
      </w:pPr>
      <w:r w:rsidRPr="00CC3898">
        <w:rPr>
          <w:rStyle w:val="af6"/>
          <w:sz w:val="20"/>
          <w:szCs w:val="20"/>
          <w:lang w:val="ru-RU"/>
        </w:rPr>
        <w:t>**</w:t>
      </w:r>
      <w:r w:rsidRPr="00CC3898">
        <w:rPr>
          <w:rFonts w:ascii="GHEA Grapalat" w:hAnsi="GHEA Grapalat"/>
          <w:i/>
          <w:sz w:val="20"/>
          <w:szCs w:val="20"/>
          <w:lang w:val="ru-RU"/>
        </w:rPr>
        <w:t>В приглашении суммы отмечаются в процентах, а при заключении договора вместо процента отмечается размер конкретной суммы.</w:t>
      </w:r>
    </w:p>
    <w:p w14:paraId="3CEFC0F6" w14:textId="77777777" w:rsidR="00FC581F" w:rsidRPr="003A28E0" w:rsidRDefault="00FC581F" w:rsidP="00CF1C77">
      <w:pPr>
        <w:widowControl w:val="0"/>
        <w:rPr>
          <w:rFonts w:ascii="GHEA Grapalat" w:hAnsi="GHEA Grapalat"/>
          <w:i/>
          <w:sz w:val="20"/>
          <w:szCs w:val="20"/>
          <w:lang w:val="ru-RU"/>
        </w:rPr>
      </w:pPr>
    </w:p>
    <w:p w14:paraId="54CA69B8" w14:textId="77777777" w:rsidR="00FC581F" w:rsidRPr="003A28E0" w:rsidRDefault="00FC581F" w:rsidP="00CF1C77">
      <w:pPr>
        <w:widowControl w:val="0"/>
        <w:rPr>
          <w:rFonts w:ascii="GHEA Grapalat" w:hAnsi="GHEA Grapalat"/>
          <w:i/>
          <w:sz w:val="20"/>
          <w:szCs w:val="20"/>
          <w:lang w:val="ru-RU"/>
        </w:rPr>
      </w:pPr>
    </w:p>
    <w:p w14:paraId="74469534" w14:textId="77777777" w:rsidR="00FC581F" w:rsidRPr="009B444D" w:rsidRDefault="00FC581F" w:rsidP="00CF1C77">
      <w:pPr>
        <w:widowControl w:val="0"/>
        <w:rPr>
          <w:rFonts w:ascii="GHEA Grapalat" w:hAnsi="GHEA Grapalat"/>
          <w:i/>
          <w:sz w:val="20"/>
          <w:szCs w:val="20"/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0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7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23"/>
  </w:num>
  <w:num w:numId="4">
    <w:abstractNumId w:val="20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7"/>
  </w:num>
  <w:num w:numId="11">
    <w:abstractNumId w:val="9"/>
  </w:num>
  <w:num w:numId="12">
    <w:abstractNumId w:val="34"/>
  </w:num>
  <w:num w:numId="13">
    <w:abstractNumId w:val="30"/>
  </w:num>
  <w:num w:numId="14">
    <w:abstractNumId w:val="15"/>
  </w:num>
  <w:num w:numId="15">
    <w:abstractNumId w:val="31"/>
  </w:num>
  <w:num w:numId="16">
    <w:abstractNumId w:val="18"/>
  </w:num>
  <w:num w:numId="17">
    <w:abstractNumId w:val="8"/>
  </w:num>
  <w:num w:numId="18">
    <w:abstractNumId w:val="2"/>
  </w:num>
  <w:num w:numId="19">
    <w:abstractNumId w:val="6"/>
  </w:num>
  <w:num w:numId="20">
    <w:abstractNumId w:val="5"/>
  </w:num>
  <w:num w:numId="21">
    <w:abstractNumId w:val="35"/>
  </w:num>
  <w:num w:numId="22">
    <w:abstractNumId w:val="33"/>
  </w:num>
  <w:num w:numId="23">
    <w:abstractNumId w:val="26"/>
  </w:num>
  <w:num w:numId="24">
    <w:abstractNumId w:val="1"/>
  </w:num>
  <w:num w:numId="25">
    <w:abstractNumId w:val="17"/>
  </w:num>
  <w:num w:numId="26">
    <w:abstractNumId w:val="21"/>
  </w:num>
  <w:num w:numId="27">
    <w:abstractNumId w:val="19"/>
  </w:num>
  <w:num w:numId="28">
    <w:abstractNumId w:val="13"/>
  </w:num>
  <w:num w:numId="29">
    <w:abstractNumId w:val="16"/>
  </w:num>
  <w:num w:numId="30">
    <w:abstractNumId w:val="24"/>
  </w:num>
  <w:num w:numId="31">
    <w:abstractNumId w:val="11"/>
  </w:num>
  <w:num w:numId="32">
    <w:abstractNumId w:val="32"/>
  </w:num>
  <w:num w:numId="33">
    <w:abstractNumId w:val="28"/>
  </w:num>
  <w:num w:numId="34">
    <w:abstractNumId w:val="14"/>
  </w:num>
  <w:num w:numId="35">
    <w:abstractNumId w:val="4"/>
  </w:num>
  <w:num w:numId="36">
    <w:abstractNumId w:val="3"/>
  </w:num>
  <w:num w:numId="37">
    <w:abstractNumId w:val="0"/>
  </w:num>
  <w:num w:numId="38">
    <w:abstractNumId w:val="10"/>
  </w:num>
  <w:num w:numId="39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0A03"/>
    <w:rsid w:val="000013D6"/>
    <w:rsid w:val="000016BB"/>
    <w:rsid w:val="000026A2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065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27CE8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5F45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5AB1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2243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3CBB"/>
    <w:rsid w:val="000A5B16"/>
    <w:rsid w:val="000A5D43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30D"/>
    <w:rsid w:val="000C165F"/>
    <w:rsid w:val="000C3293"/>
    <w:rsid w:val="000C3508"/>
    <w:rsid w:val="000C36C6"/>
    <w:rsid w:val="000C41E0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6D28"/>
    <w:rsid w:val="000D6E7C"/>
    <w:rsid w:val="000D701E"/>
    <w:rsid w:val="000D77C1"/>
    <w:rsid w:val="000E074A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6F3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206"/>
    <w:rsid w:val="00122A6A"/>
    <w:rsid w:val="001242C4"/>
    <w:rsid w:val="00124461"/>
    <w:rsid w:val="00124FB7"/>
    <w:rsid w:val="001252F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D4C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7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6F3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523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03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B43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AD7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029"/>
    <w:rsid w:val="002164B1"/>
    <w:rsid w:val="00217710"/>
    <w:rsid w:val="00220491"/>
    <w:rsid w:val="00220ACB"/>
    <w:rsid w:val="00220C7C"/>
    <w:rsid w:val="00221888"/>
    <w:rsid w:val="002218FE"/>
    <w:rsid w:val="00222B68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971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1BE1"/>
    <w:rsid w:val="002D20E8"/>
    <w:rsid w:val="002D236D"/>
    <w:rsid w:val="002D30B7"/>
    <w:rsid w:val="002D349C"/>
    <w:rsid w:val="002D3C61"/>
    <w:rsid w:val="002D4250"/>
    <w:rsid w:val="002D4575"/>
    <w:rsid w:val="002D4A10"/>
    <w:rsid w:val="002D4D5F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439"/>
    <w:rsid w:val="002E3B65"/>
    <w:rsid w:val="002E4305"/>
    <w:rsid w:val="002E45CE"/>
    <w:rsid w:val="002E4D37"/>
    <w:rsid w:val="002E52A2"/>
    <w:rsid w:val="002E530A"/>
    <w:rsid w:val="002E531D"/>
    <w:rsid w:val="002E6316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2EE2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0A9A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2BFF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6261"/>
    <w:rsid w:val="00356FA4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C7F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5EE0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3C8E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25EB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239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17E26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8B7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0C0E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989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77CA2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915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2D3"/>
    <w:rsid w:val="004E386A"/>
    <w:rsid w:val="004E4706"/>
    <w:rsid w:val="004E52EB"/>
    <w:rsid w:val="004E54F5"/>
    <w:rsid w:val="004E5843"/>
    <w:rsid w:val="004E6792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0DB6"/>
    <w:rsid w:val="00501516"/>
    <w:rsid w:val="0050161D"/>
    <w:rsid w:val="00501A05"/>
    <w:rsid w:val="00502330"/>
    <w:rsid w:val="00502397"/>
    <w:rsid w:val="005024D2"/>
    <w:rsid w:val="005024D4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2F5C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9DA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423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651"/>
    <w:rsid w:val="005409F4"/>
    <w:rsid w:val="00540D68"/>
    <w:rsid w:val="005421F0"/>
    <w:rsid w:val="005422AF"/>
    <w:rsid w:val="00542491"/>
    <w:rsid w:val="00542B06"/>
    <w:rsid w:val="00543250"/>
    <w:rsid w:val="00543262"/>
    <w:rsid w:val="00543D04"/>
    <w:rsid w:val="00544728"/>
    <w:rsid w:val="005452C5"/>
    <w:rsid w:val="005457B4"/>
    <w:rsid w:val="00545B05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CE0"/>
    <w:rsid w:val="00581DC3"/>
    <w:rsid w:val="0058298C"/>
    <w:rsid w:val="00582FEB"/>
    <w:rsid w:val="00583092"/>
    <w:rsid w:val="00583117"/>
    <w:rsid w:val="00583850"/>
    <w:rsid w:val="00584515"/>
    <w:rsid w:val="00584A70"/>
    <w:rsid w:val="0058561E"/>
    <w:rsid w:val="005856C5"/>
    <w:rsid w:val="00585DD4"/>
    <w:rsid w:val="00585E16"/>
    <w:rsid w:val="0058649C"/>
    <w:rsid w:val="005868D7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727"/>
    <w:rsid w:val="005A5B64"/>
    <w:rsid w:val="005A64FF"/>
    <w:rsid w:val="005A7B84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5DE2"/>
    <w:rsid w:val="005D6138"/>
    <w:rsid w:val="005D71EF"/>
    <w:rsid w:val="005D71FD"/>
    <w:rsid w:val="005D7309"/>
    <w:rsid w:val="005D7325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35E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6577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8A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67DE2"/>
    <w:rsid w:val="0067102D"/>
    <w:rsid w:val="0067116C"/>
    <w:rsid w:val="00671A82"/>
    <w:rsid w:val="00671C3C"/>
    <w:rsid w:val="00671C5B"/>
    <w:rsid w:val="0067229B"/>
    <w:rsid w:val="00672E5B"/>
    <w:rsid w:val="00674827"/>
    <w:rsid w:val="00674AE5"/>
    <w:rsid w:val="0067562D"/>
    <w:rsid w:val="0067579A"/>
    <w:rsid w:val="00676178"/>
    <w:rsid w:val="00676317"/>
    <w:rsid w:val="0067632B"/>
    <w:rsid w:val="00677658"/>
    <w:rsid w:val="00677C72"/>
    <w:rsid w:val="00681553"/>
    <w:rsid w:val="006818C6"/>
    <w:rsid w:val="00682D5C"/>
    <w:rsid w:val="00685962"/>
    <w:rsid w:val="00685A30"/>
    <w:rsid w:val="00685C48"/>
    <w:rsid w:val="00686A80"/>
    <w:rsid w:val="00687002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936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3B58"/>
    <w:rsid w:val="006A475C"/>
    <w:rsid w:val="006A511B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A7"/>
    <w:rsid w:val="006C08B6"/>
    <w:rsid w:val="006C11E0"/>
    <w:rsid w:val="006C1293"/>
    <w:rsid w:val="006C12EC"/>
    <w:rsid w:val="006C135E"/>
    <w:rsid w:val="006C1D25"/>
    <w:rsid w:val="006C1DE9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C1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588F"/>
    <w:rsid w:val="006F6413"/>
    <w:rsid w:val="006F6C61"/>
    <w:rsid w:val="007003E1"/>
    <w:rsid w:val="00700C81"/>
    <w:rsid w:val="00700F24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4AF"/>
    <w:rsid w:val="00704862"/>
    <w:rsid w:val="00704898"/>
    <w:rsid w:val="00705492"/>
    <w:rsid w:val="00705706"/>
    <w:rsid w:val="00705888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366"/>
    <w:rsid w:val="00723462"/>
    <w:rsid w:val="007248F1"/>
    <w:rsid w:val="00724AC5"/>
    <w:rsid w:val="00724B05"/>
    <w:rsid w:val="00725ED3"/>
    <w:rsid w:val="007268F5"/>
    <w:rsid w:val="00730FBF"/>
    <w:rsid w:val="007314DC"/>
    <w:rsid w:val="00731BD1"/>
    <w:rsid w:val="00731D26"/>
    <w:rsid w:val="007329C7"/>
    <w:rsid w:val="00733DB1"/>
    <w:rsid w:val="00734FED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6C13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095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B7AF3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5C0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17D30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6FE3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3F2B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850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E7F01"/>
    <w:rsid w:val="008F0A18"/>
    <w:rsid w:val="008F0E15"/>
    <w:rsid w:val="008F2365"/>
    <w:rsid w:val="008F28FE"/>
    <w:rsid w:val="008F2B76"/>
    <w:rsid w:val="008F4407"/>
    <w:rsid w:val="008F527F"/>
    <w:rsid w:val="008F5A7B"/>
    <w:rsid w:val="008F6B74"/>
    <w:rsid w:val="008F7080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04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03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2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2E8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9D3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25C8"/>
    <w:rsid w:val="009C370D"/>
    <w:rsid w:val="009C3A21"/>
    <w:rsid w:val="009C3B73"/>
    <w:rsid w:val="009C3EC5"/>
    <w:rsid w:val="009C464E"/>
    <w:rsid w:val="009C5D0C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06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251F"/>
    <w:rsid w:val="009F337A"/>
    <w:rsid w:val="009F362C"/>
    <w:rsid w:val="009F4638"/>
    <w:rsid w:val="009F5155"/>
    <w:rsid w:val="009F5D9B"/>
    <w:rsid w:val="009F64A7"/>
    <w:rsid w:val="009F6D0E"/>
    <w:rsid w:val="009F7683"/>
    <w:rsid w:val="009F7C54"/>
    <w:rsid w:val="009F7D78"/>
    <w:rsid w:val="00A00439"/>
    <w:rsid w:val="00A00BCA"/>
    <w:rsid w:val="00A00E74"/>
    <w:rsid w:val="00A0285A"/>
    <w:rsid w:val="00A03007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2F7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115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DE7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6D4E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2B44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575B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4E1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0EA"/>
    <w:rsid w:val="00AC02BF"/>
    <w:rsid w:val="00AC082E"/>
    <w:rsid w:val="00AC0AD5"/>
    <w:rsid w:val="00AC2A48"/>
    <w:rsid w:val="00AC2D02"/>
    <w:rsid w:val="00AC2FD6"/>
    <w:rsid w:val="00AC3F2F"/>
    <w:rsid w:val="00AC45C7"/>
    <w:rsid w:val="00AC4EAF"/>
    <w:rsid w:val="00AC5807"/>
    <w:rsid w:val="00AC743C"/>
    <w:rsid w:val="00AC79C4"/>
    <w:rsid w:val="00AC7A2E"/>
    <w:rsid w:val="00AD09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2F7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3173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4976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40D0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5367"/>
    <w:rsid w:val="00B360E4"/>
    <w:rsid w:val="00B36E56"/>
    <w:rsid w:val="00B37250"/>
    <w:rsid w:val="00B375A2"/>
    <w:rsid w:val="00B37B9B"/>
    <w:rsid w:val="00B37E5F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B91"/>
    <w:rsid w:val="00B52C16"/>
    <w:rsid w:val="00B5319F"/>
    <w:rsid w:val="00B53B93"/>
    <w:rsid w:val="00B53D73"/>
    <w:rsid w:val="00B54595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621"/>
    <w:rsid w:val="00B7087F"/>
    <w:rsid w:val="00B71D73"/>
    <w:rsid w:val="00B73AB8"/>
    <w:rsid w:val="00B73DE0"/>
    <w:rsid w:val="00B744F6"/>
    <w:rsid w:val="00B75687"/>
    <w:rsid w:val="00B75F40"/>
    <w:rsid w:val="00B77269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4F8F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D7810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CF4"/>
    <w:rsid w:val="00BF2B13"/>
    <w:rsid w:val="00BF3B4E"/>
    <w:rsid w:val="00BF4538"/>
    <w:rsid w:val="00BF46D6"/>
    <w:rsid w:val="00BF4E47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1EA4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A19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588D"/>
    <w:rsid w:val="00C566F0"/>
    <w:rsid w:val="00C56BBA"/>
    <w:rsid w:val="00C57D7E"/>
    <w:rsid w:val="00C6056C"/>
    <w:rsid w:val="00C611EE"/>
    <w:rsid w:val="00C61526"/>
    <w:rsid w:val="00C6256F"/>
    <w:rsid w:val="00C6301D"/>
    <w:rsid w:val="00C6329E"/>
    <w:rsid w:val="00C63E1C"/>
    <w:rsid w:val="00C6467B"/>
    <w:rsid w:val="00C647D8"/>
    <w:rsid w:val="00C648B6"/>
    <w:rsid w:val="00C649F7"/>
    <w:rsid w:val="00C64BF0"/>
    <w:rsid w:val="00C66136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8705C"/>
    <w:rsid w:val="00C907CB"/>
    <w:rsid w:val="00C918C1"/>
    <w:rsid w:val="00C91F69"/>
    <w:rsid w:val="00C92051"/>
    <w:rsid w:val="00C92DB5"/>
    <w:rsid w:val="00C93BB0"/>
    <w:rsid w:val="00C949FA"/>
    <w:rsid w:val="00C95998"/>
    <w:rsid w:val="00C95B0F"/>
    <w:rsid w:val="00C95D4E"/>
    <w:rsid w:val="00C978AF"/>
    <w:rsid w:val="00CA0015"/>
    <w:rsid w:val="00CA04F0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4D8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1CDB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6E5"/>
    <w:rsid w:val="00CD1E5E"/>
    <w:rsid w:val="00CD2677"/>
    <w:rsid w:val="00CD2737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2C2E"/>
    <w:rsid w:val="00CE3A99"/>
    <w:rsid w:val="00CE3B73"/>
    <w:rsid w:val="00CE3DF6"/>
    <w:rsid w:val="00CE3ECA"/>
    <w:rsid w:val="00CE4717"/>
    <w:rsid w:val="00CE4D1D"/>
    <w:rsid w:val="00CE7B83"/>
    <w:rsid w:val="00CE7BF1"/>
    <w:rsid w:val="00CF0AEA"/>
    <w:rsid w:val="00CF0D0D"/>
    <w:rsid w:val="00CF12EE"/>
    <w:rsid w:val="00CF1653"/>
    <w:rsid w:val="00CF1742"/>
    <w:rsid w:val="00CF1833"/>
    <w:rsid w:val="00CF1C77"/>
    <w:rsid w:val="00CF2191"/>
    <w:rsid w:val="00CF2304"/>
    <w:rsid w:val="00CF30C0"/>
    <w:rsid w:val="00CF34D0"/>
    <w:rsid w:val="00CF389B"/>
    <w:rsid w:val="00CF3B8F"/>
    <w:rsid w:val="00CF467D"/>
    <w:rsid w:val="00CF4CEB"/>
    <w:rsid w:val="00CF537E"/>
    <w:rsid w:val="00CF682E"/>
    <w:rsid w:val="00D00401"/>
    <w:rsid w:val="00D0068C"/>
    <w:rsid w:val="00D008B5"/>
    <w:rsid w:val="00D00A61"/>
    <w:rsid w:val="00D00BED"/>
    <w:rsid w:val="00D00CAB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12E6"/>
    <w:rsid w:val="00D422D9"/>
    <w:rsid w:val="00D433D6"/>
    <w:rsid w:val="00D4557B"/>
    <w:rsid w:val="00D45E5D"/>
    <w:rsid w:val="00D463EA"/>
    <w:rsid w:val="00D46CE9"/>
    <w:rsid w:val="00D46D5B"/>
    <w:rsid w:val="00D472F4"/>
    <w:rsid w:val="00D47316"/>
    <w:rsid w:val="00D4735C"/>
    <w:rsid w:val="00D47541"/>
    <w:rsid w:val="00D47A5B"/>
    <w:rsid w:val="00D47A9C"/>
    <w:rsid w:val="00D50810"/>
    <w:rsid w:val="00D50B56"/>
    <w:rsid w:val="00D50EDD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1B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94D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692B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2D8D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3947"/>
    <w:rsid w:val="00E54297"/>
    <w:rsid w:val="00E54353"/>
    <w:rsid w:val="00E54B2C"/>
    <w:rsid w:val="00E55058"/>
    <w:rsid w:val="00E5510F"/>
    <w:rsid w:val="00E6008B"/>
    <w:rsid w:val="00E6044F"/>
    <w:rsid w:val="00E60526"/>
    <w:rsid w:val="00E61E2C"/>
    <w:rsid w:val="00E62FBE"/>
    <w:rsid w:val="00E6367A"/>
    <w:rsid w:val="00E636BF"/>
    <w:rsid w:val="00E6392F"/>
    <w:rsid w:val="00E63C8D"/>
    <w:rsid w:val="00E64337"/>
    <w:rsid w:val="00E656BF"/>
    <w:rsid w:val="00E65BC9"/>
    <w:rsid w:val="00E65F37"/>
    <w:rsid w:val="00E66866"/>
    <w:rsid w:val="00E673E3"/>
    <w:rsid w:val="00E674AE"/>
    <w:rsid w:val="00E67BA7"/>
    <w:rsid w:val="00E700E1"/>
    <w:rsid w:val="00E707DB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6B6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27F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2EB4"/>
    <w:rsid w:val="00ED36CA"/>
    <w:rsid w:val="00ED3AD7"/>
    <w:rsid w:val="00ED4BDD"/>
    <w:rsid w:val="00ED4C1D"/>
    <w:rsid w:val="00ED5062"/>
    <w:rsid w:val="00ED5C1C"/>
    <w:rsid w:val="00ED6836"/>
    <w:rsid w:val="00ED6B92"/>
    <w:rsid w:val="00ED7FB7"/>
    <w:rsid w:val="00EE0172"/>
    <w:rsid w:val="00EE09A4"/>
    <w:rsid w:val="00EE0EB3"/>
    <w:rsid w:val="00EE0EF1"/>
    <w:rsid w:val="00EE11C5"/>
    <w:rsid w:val="00EE2663"/>
    <w:rsid w:val="00EE3B29"/>
    <w:rsid w:val="00EE42D1"/>
    <w:rsid w:val="00EE55F5"/>
    <w:rsid w:val="00EE5855"/>
    <w:rsid w:val="00EE5A09"/>
    <w:rsid w:val="00EE7019"/>
    <w:rsid w:val="00EE7142"/>
    <w:rsid w:val="00EE732D"/>
    <w:rsid w:val="00EE73A8"/>
    <w:rsid w:val="00EE7401"/>
    <w:rsid w:val="00EE7A99"/>
    <w:rsid w:val="00EF01A0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C9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799"/>
    <w:rsid w:val="00F26FAC"/>
    <w:rsid w:val="00F2770D"/>
    <w:rsid w:val="00F27778"/>
    <w:rsid w:val="00F320B0"/>
    <w:rsid w:val="00F32F71"/>
    <w:rsid w:val="00F339E3"/>
    <w:rsid w:val="00F34571"/>
    <w:rsid w:val="00F350C2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288C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1D8"/>
    <w:rsid w:val="00F76A75"/>
    <w:rsid w:val="00F802B6"/>
    <w:rsid w:val="00F8049A"/>
    <w:rsid w:val="00F810B8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2465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0828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81F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3BFB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46"/>
    <w:rsid w:val="00FF207E"/>
    <w:rsid w:val="00FF28EE"/>
    <w:rsid w:val="00FF2E56"/>
    <w:rsid w:val="00FF3050"/>
    <w:rsid w:val="00FF331F"/>
    <w:rsid w:val="00FF3D6A"/>
    <w:rsid w:val="00FF3E3D"/>
    <w:rsid w:val="00FF3F8F"/>
    <w:rsid w:val="00FF40D3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ng-binding">
    <w:name w:val="ng-binding"/>
    <w:basedOn w:val="a0"/>
    <w:rsid w:val="000C4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7BB84-75E0-42CB-994A-6A84A48BD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4898</Words>
  <Characters>27921</Characters>
  <Application>Microsoft Office Word</Application>
  <DocSecurity>0</DocSecurity>
  <Lines>232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32754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RePack by Diakov</cp:lastModifiedBy>
  <cp:revision>174</cp:revision>
  <cp:lastPrinted>2018-02-16T07:12:00Z</cp:lastPrinted>
  <dcterms:created xsi:type="dcterms:W3CDTF">2023-06-29T08:11:00Z</dcterms:created>
  <dcterms:modified xsi:type="dcterms:W3CDTF">2026-02-12T05:08:00Z</dcterms:modified>
</cp:coreProperties>
</file>