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6BE09" w14:textId="77777777"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F5478D6" w14:textId="77538C16" w:rsidR="00071D1C" w:rsidRPr="005E1F72" w:rsidRDefault="009A7F49" w:rsidP="00EF3662">
      <w:pPr>
        <w:jc w:val="right"/>
        <w:rPr>
          <w:rFonts w:ascii="GHEA Grapalat" w:hAnsi="GHEA Grapalat"/>
          <w:i/>
          <w:sz w:val="18"/>
          <w:lang w:val="hy-AM"/>
        </w:rPr>
      </w:pPr>
      <w:r>
        <w:rPr>
          <w:rFonts w:ascii="GHEA Grapalat" w:hAnsi="GHEA Grapalat"/>
          <w:i/>
          <w:sz w:val="18"/>
          <w:lang w:val="hy-AM"/>
        </w:rPr>
        <w:t>Հ</w:t>
      </w:r>
      <w:r w:rsidR="00071D1C" w:rsidRPr="005E1F72">
        <w:rPr>
          <w:rFonts w:ascii="GHEA Grapalat" w:hAnsi="GHEA Grapalat"/>
          <w:i/>
          <w:sz w:val="18"/>
          <w:lang w:val="hy-AM"/>
        </w:rPr>
        <w:t>ավելված N 1</w:t>
      </w:r>
    </w:p>
    <w:p w14:paraId="36AC567A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0C7E4AA9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6402DBAE" w14:textId="77777777" w:rsidR="00071D1C" w:rsidRPr="005E1F72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5CB29B72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4B023A3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F7FDC4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134"/>
        <w:gridCol w:w="1134"/>
        <w:gridCol w:w="1417"/>
        <w:gridCol w:w="2894"/>
        <w:gridCol w:w="925"/>
        <w:gridCol w:w="886"/>
        <w:gridCol w:w="1078"/>
        <w:gridCol w:w="1078"/>
        <w:gridCol w:w="1417"/>
        <w:gridCol w:w="953"/>
        <w:gridCol w:w="1246"/>
      </w:tblGrid>
      <w:tr w:rsidR="00071D1C" w:rsidRPr="005E1F72" w14:paraId="37554FEC" w14:textId="77777777" w:rsidTr="00485C20">
        <w:tc>
          <w:tcPr>
            <w:tcW w:w="15197" w:type="dxa"/>
            <w:gridSpan w:val="12"/>
          </w:tcPr>
          <w:p w14:paraId="573214D0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F36AC6" w:rsidRPr="0027235A" w14:paraId="67BC53DC" w14:textId="77777777" w:rsidTr="00E2109A">
        <w:trPr>
          <w:trHeight w:val="219"/>
        </w:trPr>
        <w:tc>
          <w:tcPr>
            <w:tcW w:w="1035" w:type="dxa"/>
            <w:vMerge w:val="restart"/>
            <w:vAlign w:val="center"/>
          </w:tcPr>
          <w:p w14:paraId="5EE7DAD6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vAlign w:val="center"/>
          </w:tcPr>
          <w:p w14:paraId="7FC3363B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134" w:type="dxa"/>
            <w:vMerge w:val="restart"/>
            <w:vAlign w:val="center"/>
          </w:tcPr>
          <w:p w14:paraId="7F046440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 xml:space="preserve">անվանումը </w:t>
            </w:r>
          </w:p>
        </w:tc>
        <w:tc>
          <w:tcPr>
            <w:tcW w:w="1417" w:type="dxa"/>
            <w:vMerge w:val="restart"/>
            <w:vAlign w:val="center"/>
          </w:tcPr>
          <w:p w14:paraId="6686DDF7" w14:textId="4C2F3E57" w:rsidR="00071D1C" w:rsidRPr="00485C20" w:rsidRDefault="000F6E48" w:rsidP="009F06B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 xml:space="preserve">ապրանքային նշանը, </w:t>
            </w:r>
            <w:r w:rsidR="00114CA8" w:rsidRPr="00485C20">
              <w:rPr>
                <w:rFonts w:ascii="GHEA Grapalat" w:hAnsi="GHEA Grapalat"/>
                <w:sz w:val="16"/>
                <w:szCs w:val="16"/>
              </w:rPr>
              <w:t xml:space="preserve">ֆիրմային անվանումը, </w:t>
            </w:r>
            <w:r w:rsidRPr="00485C20">
              <w:rPr>
                <w:rFonts w:ascii="GHEA Grapalat" w:hAnsi="GHEA Grapalat"/>
                <w:sz w:val="16"/>
                <w:szCs w:val="16"/>
              </w:rPr>
              <w:t>մ</w:t>
            </w:r>
            <w:r w:rsidR="00D0489D" w:rsidRPr="00485C20">
              <w:rPr>
                <w:rFonts w:ascii="GHEA Grapalat" w:hAnsi="GHEA Grapalat"/>
                <w:sz w:val="16"/>
                <w:szCs w:val="16"/>
              </w:rPr>
              <w:t>ոդելը</w:t>
            </w:r>
            <w:r w:rsidRPr="00485C20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r w:rsidR="009F06BA" w:rsidRPr="00485C20">
              <w:rPr>
                <w:rFonts w:ascii="GHEA Grapalat" w:hAnsi="GHEA Grapalat"/>
                <w:sz w:val="16"/>
                <w:szCs w:val="16"/>
              </w:rPr>
              <w:t>ա</w:t>
            </w:r>
            <w:r w:rsidR="00071D1C" w:rsidRPr="00485C20">
              <w:rPr>
                <w:rFonts w:ascii="GHEA Grapalat" w:hAnsi="GHEA Grapalat"/>
                <w:sz w:val="16"/>
                <w:szCs w:val="16"/>
              </w:rPr>
              <w:t>րտադրող</w:t>
            </w:r>
            <w:r w:rsidR="009F06BA" w:rsidRPr="00485C20">
              <w:rPr>
                <w:rFonts w:ascii="GHEA Grapalat" w:hAnsi="GHEA Grapalat"/>
                <w:sz w:val="16"/>
                <w:szCs w:val="16"/>
              </w:rPr>
              <w:t>ի անվանում</w:t>
            </w:r>
            <w:r w:rsidR="00071D1C" w:rsidRPr="00485C20">
              <w:rPr>
                <w:rFonts w:ascii="GHEA Grapalat" w:hAnsi="GHEA Grapalat"/>
                <w:sz w:val="16"/>
                <w:szCs w:val="16"/>
              </w:rPr>
              <w:t xml:space="preserve">ը </w:t>
            </w:r>
            <w:r w:rsidR="00F954E8" w:rsidRPr="00485C20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  <w:tc>
          <w:tcPr>
            <w:tcW w:w="2894" w:type="dxa"/>
            <w:vMerge w:val="restart"/>
            <w:vAlign w:val="center"/>
          </w:tcPr>
          <w:p w14:paraId="5EFE2A2A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925" w:type="dxa"/>
            <w:vMerge w:val="restart"/>
            <w:vAlign w:val="center"/>
          </w:tcPr>
          <w:p w14:paraId="57A47A81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886" w:type="dxa"/>
            <w:vMerge w:val="restart"/>
            <w:vAlign w:val="center"/>
          </w:tcPr>
          <w:p w14:paraId="5BFC7A42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1078" w:type="dxa"/>
            <w:vMerge w:val="restart"/>
            <w:vAlign w:val="center"/>
          </w:tcPr>
          <w:p w14:paraId="7FEB162E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1078" w:type="dxa"/>
            <w:vMerge w:val="restart"/>
            <w:vAlign w:val="center"/>
          </w:tcPr>
          <w:p w14:paraId="78BEEB9A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616" w:type="dxa"/>
            <w:gridSpan w:val="3"/>
            <w:vAlign w:val="center"/>
          </w:tcPr>
          <w:p w14:paraId="4F616DC1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F36AC6" w:rsidRPr="0027235A" w14:paraId="2D527A81" w14:textId="77777777" w:rsidTr="00E2109A">
        <w:trPr>
          <w:trHeight w:val="445"/>
        </w:trPr>
        <w:tc>
          <w:tcPr>
            <w:tcW w:w="1035" w:type="dxa"/>
            <w:vMerge/>
            <w:vAlign w:val="center"/>
          </w:tcPr>
          <w:p w14:paraId="3EEA1B74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62C06A2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207585B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7ED57D49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94" w:type="dxa"/>
            <w:vMerge/>
            <w:vAlign w:val="center"/>
          </w:tcPr>
          <w:p w14:paraId="5F345EBE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25" w:type="dxa"/>
            <w:vMerge/>
            <w:vAlign w:val="center"/>
          </w:tcPr>
          <w:p w14:paraId="7723775C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14:paraId="26A70A8C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14:paraId="714C55BA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14:paraId="1881BB9B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406E6AD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953" w:type="dxa"/>
            <w:vAlign w:val="center"/>
          </w:tcPr>
          <w:p w14:paraId="57CC4B9F" w14:textId="77777777" w:rsidR="00071D1C" w:rsidRPr="00485C20" w:rsidRDefault="00071D1C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246" w:type="dxa"/>
            <w:vAlign w:val="center"/>
          </w:tcPr>
          <w:p w14:paraId="537DE542" w14:textId="77777777" w:rsidR="00071D1C" w:rsidRPr="00485C20" w:rsidRDefault="00700C81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85C20">
              <w:rPr>
                <w:rFonts w:ascii="GHEA Grapalat" w:hAnsi="GHEA Grapalat"/>
                <w:sz w:val="16"/>
                <w:szCs w:val="16"/>
              </w:rPr>
              <w:t>Ժ</w:t>
            </w:r>
            <w:r w:rsidR="00071D1C" w:rsidRPr="00485C20">
              <w:rPr>
                <w:rFonts w:ascii="GHEA Grapalat" w:hAnsi="GHEA Grapalat"/>
                <w:sz w:val="16"/>
                <w:szCs w:val="16"/>
              </w:rPr>
              <w:t>ամկետը</w:t>
            </w:r>
            <w:r w:rsidRPr="00485C20">
              <w:rPr>
                <w:rFonts w:ascii="GHEA Grapalat" w:hAnsi="GHEA Grapalat"/>
                <w:sz w:val="16"/>
                <w:szCs w:val="16"/>
              </w:rPr>
              <w:t>**</w:t>
            </w:r>
            <w:r w:rsidR="009F06BA" w:rsidRPr="00485C20">
              <w:rPr>
                <w:rFonts w:ascii="GHEA Grapalat" w:hAnsi="GHEA Grapalat"/>
                <w:sz w:val="16"/>
                <w:szCs w:val="16"/>
              </w:rPr>
              <w:t>*</w:t>
            </w:r>
          </w:p>
          <w:p w14:paraId="1FD0EE4B" w14:textId="77777777" w:rsidR="00700C81" w:rsidRPr="00485C20" w:rsidRDefault="00700C81" w:rsidP="00EF366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A35F1" w:rsidRPr="0027235A" w14:paraId="6D73FD91" w14:textId="77777777" w:rsidTr="00E2109A">
        <w:trPr>
          <w:trHeight w:val="246"/>
        </w:trPr>
        <w:tc>
          <w:tcPr>
            <w:tcW w:w="1035" w:type="dxa"/>
          </w:tcPr>
          <w:p w14:paraId="5C7FE491" w14:textId="77777777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  <w:p w14:paraId="503276BC" w14:textId="2046F05D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14:paraId="3B01FC43" w14:textId="23934B28" w:rsidR="00CA35F1" w:rsidRPr="005647B4" w:rsidRDefault="005647B4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647B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18141100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56377ABE" w14:textId="5DC35BD7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>աշխատանքային ձեռնոցներ</w:t>
            </w:r>
          </w:p>
        </w:tc>
        <w:tc>
          <w:tcPr>
            <w:tcW w:w="1417" w:type="dxa"/>
            <w:vAlign w:val="center"/>
          </w:tcPr>
          <w:p w14:paraId="296CB426" w14:textId="1285621D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4A47E993" w14:textId="266F1F3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>Տեխնիկական ձեռնոցներ զույգով՝ ռետինե, ձգելիս ամրության պայմանները` 16(160) ՄՊա (կգուժ/սմ2)-ից ոչ պակաս, պատռվելիս հարաբերական երկարացումը` 800 %-ից ոչ պակաս, պատռվելուց հետո  հարաբերական մնացորդային երկարությունը` 12 %-ից ոչ ավել, պատռվելու նկատմամբ դիմադրությունը` 20 կգուժ/սմ2-ից ոչ պակաս, թթվահիմնաթափանցելիությունը (pH)` 1-ից ոչ ավել, 1.5-2մմ հաստությամբ, ձեռնոցների մակերեսին արատներ չպետք է լինեն, մեծ չափսի: Carpo կամ համարժեք</w:t>
            </w:r>
          </w:p>
        </w:tc>
        <w:tc>
          <w:tcPr>
            <w:tcW w:w="925" w:type="dxa"/>
            <w:vAlign w:val="center"/>
          </w:tcPr>
          <w:p w14:paraId="43D88917" w14:textId="4232734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>զույգ</w:t>
            </w:r>
          </w:p>
        </w:tc>
        <w:tc>
          <w:tcPr>
            <w:tcW w:w="886" w:type="dxa"/>
            <w:vAlign w:val="center"/>
          </w:tcPr>
          <w:p w14:paraId="65100547" w14:textId="2D2C694A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240</w:t>
            </w:r>
          </w:p>
        </w:tc>
        <w:tc>
          <w:tcPr>
            <w:tcW w:w="1078" w:type="dxa"/>
            <w:vAlign w:val="center"/>
          </w:tcPr>
          <w:p w14:paraId="32A77166" w14:textId="702AABD0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4800</w:t>
            </w:r>
          </w:p>
        </w:tc>
        <w:tc>
          <w:tcPr>
            <w:tcW w:w="1078" w:type="dxa"/>
            <w:vAlign w:val="center"/>
          </w:tcPr>
          <w:p w14:paraId="5CB63284" w14:textId="691D4CBF" w:rsidR="00CA35F1" w:rsidRPr="00DB07D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1417" w:type="dxa"/>
          </w:tcPr>
          <w:p w14:paraId="4D198AE5" w14:textId="77777777" w:rsidR="00FD1FAD" w:rsidRDefault="00FD1FAD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76AA797" w14:textId="77777777" w:rsidR="00FD1FAD" w:rsidRDefault="00FD1FAD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85C3F3A" w14:textId="77777777" w:rsidR="00FD1FAD" w:rsidRDefault="00FD1FAD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0979383" w14:textId="77777777" w:rsidR="00FD1FAD" w:rsidRDefault="00FD1FAD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AFECBFE" w14:textId="77777777" w:rsidR="00FD1FAD" w:rsidRDefault="00FD1FAD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C30469D" w14:textId="77777777" w:rsidR="00FD1FAD" w:rsidRDefault="00FD1FAD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4BCD156" w14:textId="2BE49B8D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6AB7B2D8" w14:textId="5F1ACA06" w:rsidR="00CA35F1" w:rsidRPr="00DB07D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1246" w:type="dxa"/>
          </w:tcPr>
          <w:p w14:paraId="03747D9C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7038C23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E23D29C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F5397D7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54F505E5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56F00685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4550A2C" w14:textId="5136FE79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18D06A10" w14:textId="77777777" w:rsidTr="00E2109A">
        <w:tc>
          <w:tcPr>
            <w:tcW w:w="1035" w:type="dxa"/>
          </w:tcPr>
          <w:p w14:paraId="15D39DBD" w14:textId="43F100C8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2570B16" w14:textId="3705F802" w:rsidR="00CA35F1" w:rsidRPr="005647B4" w:rsidRDefault="005647B4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647B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18141100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1134" w:type="dxa"/>
            <w:vAlign w:val="center"/>
          </w:tcPr>
          <w:p w14:paraId="10514A60" w14:textId="695FAD4F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>աշխատանքային ձեռնոցներ</w:t>
            </w:r>
          </w:p>
        </w:tc>
        <w:tc>
          <w:tcPr>
            <w:tcW w:w="1417" w:type="dxa"/>
            <w:vAlign w:val="center"/>
          </w:tcPr>
          <w:p w14:paraId="199EF043" w14:textId="7197433B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0173F457" w14:textId="4BC08845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Տեխնիկական ձեռնոցներ զույգով՝ բանվորական, մատներով, ձգելիս ամրության պայմանները` 16(160) ՄՊա </w:t>
            </w:r>
            <w:r>
              <w:rPr>
                <w:rFonts w:ascii="GHEA Grapalat" w:hAnsi="GHEA Grapalat" w:cs="GHEA Grapalat"/>
                <w:sz w:val="18"/>
                <w:szCs w:val="18"/>
              </w:rPr>
              <w:lastRenderedPageBreak/>
              <w:t>(կգուժ/սմ2)-ից ոչ պակաս, պատռվելիս հարաբերական երկարացումը` 800 %-ից ոչ պակաս, պատռվելուց հետո  հարաբերական մնացորդային երկարությունը` 12 %-ից ոչ ավել, պատռվելու նկատմամբ դիմադրությունը` 20 կգուժ/սմ2-ից ոչ պակաս, թթվահիմնաթափանցելիությունը (pH)` 1-ից ոչ ավել, 1.5-2մմ հաստությամբ, ձեռնոցների մակերեսին արատներ չպետք է լինեն, մեծ չափսի: Carpo կամ համարժեք</w:t>
            </w:r>
          </w:p>
        </w:tc>
        <w:tc>
          <w:tcPr>
            <w:tcW w:w="925" w:type="dxa"/>
            <w:vAlign w:val="center"/>
          </w:tcPr>
          <w:p w14:paraId="58715158" w14:textId="5830F566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lastRenderedPageBreak/>
              <w:t>զույգ</w:t>
            </w:r>
          </w:p>
        </w:tc>
        <w:tc>
          <w:tcPr>
            <w:tcW w:w="886" w:type="dxa"/>
            <w:vAlign w:val="center"/>
          </w:tcPr>
          <w:p w14:paraId="0E4A8F77" w14:textId="17265FAB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200</w:t>
            </w:r>
          </w:p>
        </w:tc>
        <w:tc>
          <w:tcPr>
            <w:tcW w:w="1078" w:type="dxa"/>
            <w:vAlign w:val="center"/>
          </w:tcPr>
          <w:p w14:paraId="5D6E75C9" w14:textId="106E136F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078" w:type="dxa"/>
            <w:vAlign w:val="center"/>
          </w:tcPr>
          <w:p w14:paraId="6B4AF3CF" w14:textId="7EBA7DEB" w:rsidR="00CA35F1" w:rsidRPr="00DB07D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1417" w:type="dxa"/>
          </w:tcPr>
          <w:p w14:paraId="71A98AA4" w14:textId="59582DF2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ՀՀ Գեղարքունիքի մարզ, ք.Գավառ 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Կենտրոնական հրապարակ 7</w:t>
            </w:r>
          </w:p>
        </w:tc>
        <w:tc>
          <w:tcPr>
            <w:tcW w:w="953" w:type="dxa"/>
            <w:vAlign w:val="center"/>
          </w:tcPr>
          <w:p w14:paraId="1038A1A1" w14:textId="233565CD" w:rsidR="00CA35F1" w:rsidRPr="00DB07D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lastRenderedPageBreak/>
              <w:t>20</w:t>
            </w:r>
          </w:p>
        </w:tc>
        <w:tc>
          <w:tcPr>
            <w:tcW w:w="1246" w:type="dxa"/>
          </w:tcPr>
          <w:p w14:paraId="6E174424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0D9E10E4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3FABF64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58D1A85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79D4E44" w14:textId="513F4D30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47CA0926" w14:textId="77777777" w:rsidTr="00E2109A">
        <w:tc>
          <w:tcPr>
            <w:tcW w:w="1035" w:type="dxa"/>
          </w:tcPr>
          <w:p w14:paraId="24A49503" w14:textId="0FB7CE4D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14:paraId="58F55773" w14:textId="30F4401F" w:rsidR="00CA35F1" w:rsidRPr="00FD1FAD" w:rsidRDefault="00FD1FAD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D1FAD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31531300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5728BBEE" w14:textId="0FB7FD4F" w:rsidR="00CA35F1" w:rsidRPr="00DB1EBE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լամպ` էկոնոմ,  80 մմ, E27, 220Վ</w:t>
            </w:r>
          </w:p>
        </w:tc>
        <w:tc>
          <w:tcPr>
            <w:tcW w:w="1417" w:type="dxa"/>
            <w:vAlign w:val="center"/>
          </w:tcPr>
          <w:p w14:paraId="50BE7B8B" w14:textId="6A02CFE5" w:rsidR="00CA35F1" w:rsidRPr="00DB1EBE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1EBE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 </w:t>
            </w:r>
          </w:p>
        </w:tc>
        <w:tc>
          <w:tcPr>
            <w:tcW w:w="2894" w:type="dxa"/>
            <w:vAlign w:val="center"/>
          </w:tcPr>
          <w:p w14:paraId="3696546B" w14:textId="7DBB8681" w:rsidR="00CA35F1" w:rsidRPr="00DB1EBE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լեդ  լամպ 9,11վատ , 2300լյումեն   ճառագայթի անկյունը  200  -10C - +40C  Rа » 80, 6500 K</w:t>
            </w:r>
          </w:p>
        </w:tc>
        <w:tc>
          <w:tcPr>
            <w:tcW w:w="925" w:type="dxa"/>
            <w:vAlign w:val="center"/>
          </w:tcPr>
          <w:p w14:paraId="40316D4E" w14:textId="50B36F21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86" w:type="dxa"/>
            <w:vAlign w:val="center"/>
          </w:tcPr>
          <w:p w14:paraId="433B1A69" w14:textId="0D15413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500</w:t>
            </w:r>
          </w:p>
        </w:tc>
        <w:tc>
          <w:tcPr>
            <w:tcW w:w="1078" w:type="dxa"/>
            <w:vAlign w:val="center"/>
          </w:tcPr>
          <w:p w14:paraId="4D70F626" w14:textId="3536AB67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25000</w:t>
            </w:r>
          </w:p>
        </w:tc>
        <w:tc>
          <w:tcPr>
            <w:tcW w:w="1078" w:type="dxa"/>
            <w:vAlign w:val="center"/>
          </w:tcPr>
          <w:p w14:paraId="7C02C97D" w14:textId="16690F03" w:rsidR="00CA35F1" w:rsidRPr="00DB07D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50</w:t>
            </w:r>
          </w:p>
        </w:tc>
        <w:tc>
          <w:tcPr>
            <w:tcW w:w="1417" w:type="dxa"/>
          </w:tcPr>
          <w:p w14:paraId="019FFF01" w14:textId="26E782AB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72066BC1" w14:textId="58D7969E" w:rsidR="00CA35F1" w:rsidRPr="00DB07DA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50</w:t>
            </w:r>
          </w:p>
        </w:tc>
        <w:tc>
          <w:tcPr>
            <w:tcW w:w="1246" w:type="dxa"/>
          </w:tcPr>
          <w:p w14:paraId="641DCE82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668831E2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1EE9115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B60B343" w14:textId="08408E47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268969BF" w14:textId="77777777" w:rsidTr="00E2109A">
        <w:tc>
          <w:tcPr>
            <w:tcW w:w="1035" w:type="dxa"/>
          </w:tcPr>
          <w:p w14:paraId="01183C56" w14:textId="7B3304B9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19CF6FAF" w14:textId="32A39B12" w:rsidR="00CA35F1" w:rsidRPr="00FD1FAD" w:rsidRDefault="00FD1FAD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FD1FAD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31531300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1134" w:type="dxa"/>
            <w:vAlign w:val="center"/>
          </w:tcPr>
          <w:p w14:paraId="45FC4825" w14:textId="0653E70F" w:rsidR="00CA35F1" w:rsidRPr="00DB1EBE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լամպ` էկոնոմ,  112 մմ, E27, 220Վ</w:t>
            </w:r>
          </w:p>
        </w:tc>
        <w:tc>
          <w:tcPr>
            <w:tcW w:w="1417" w:type="dxa"/>
            <w:vAlign w:val="center"/>
          </w:tcPr>
          <w:p w14:paraId="7A6881ED" w14:textId="283C5D9B" w:rsidR="00CA35F1" w:rsidRPr="00DB1EBE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1EBE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 </w:t>
            </w:r>
          </w:p>
        </w:tc>
        <w:tc>
          <w:tcPr>
            <w:tcW w:w="2894" w:type="dxa"/>
            <w:vAlign w:val="center"/>
          </w:tcPr>
          <w:p w14:paraId="164D5863" w14:textId="67E1061F" w:rsidR="00CA35F1" w:rsidRPr="00DB1EBE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լեդ  լամպ 15-25վատ , 2300լյումեն   ճառագայթի անկյունը  200  -10C - +40C  Rа » 80, 4500 K</w:t>
            </w:r>
          </w:p>
        </w:tc>
        <w:tc>
          <w:tcPr>
            <w:tcW w:w="925" w:type="dxa"/>
            <w:vAlign w:val="center"/>
          </w:tcPr>
          <w:p w14:paraId="30448809" w14:textId="3C04D7E7" w:rsidR="00CA35F1" w:rsidRPr="00485C20" w:rsidRDefault="00CA35F1" w:rsidP="00CA35F1">
            <w:pPr>
              <w:jc w:val="center"/>
              <w:rPr>
                <w:rFonts w:ascii="Arial Armenian" w:hAnsi="Arial Armenian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86" w:type="dxa"/>
            <w:vAlign w:val="center"/>
          </w:tcPr>
          <w:p w14:paraId="50239257" w14:textId="6493F096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700</w:t>
            </w:r>
          </w:p>
        </w:tc>
        <w:tc>
          <w:tcPr>
            <w:tcW w:w="1078" w:type="dxa"/>
            <w:vAlign w:val="center"/>
          </w:tcPr>
          <w:p w14:paraId="7FB201F9" w14:textId="1075EA6A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49000</w:t>
            </w:r>
          </w:p>
        </w:tc>
        <w:tc>
          <w:tcPr>
            <w:tcW w:w="1078" w:type="dxa"/>
            <w:vAlign w:val="center"/>
          </w:tcPr>
          <w:p w14:paraId="4FBE3DA8" w14:textId="3B56CA46" w:rsidR="00CA35F1" w:rsidRPr="00DB07D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70</w:t>
            </w:r>
          </w:p>
        </w:tc>
        <w:tc>
          <w:tcPr>
            <w:tcW w:w="1417" w:type="dxa"/>
          </w:tcPr>
          <w:p w14:paraId="6B029CA6" w14:textId="1A8CA73A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0009FB09" w14:textId="3BD19F84" w:rsidR="00CA35F1" w:rsidRPr="00DB07D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70</w:t>
            </w:r>
          </w:p>
        </w:tc>
        <w:tc>
          <w:tcPr>
            <w:tcW w:w="1246" w:type="dxa"/>
          </w:tcPr>
          <w:p w14:paraId="7C9FDD27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1BF4183B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E525B08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ACBC675" w14:textId="387B4CAD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32D0FD9B" w14:textId="77777777" w:rsidTr="00E2109A">
        <w:tc>
          <w:tcPr>
            <w:tcW w:w="1035" w:type="dxa"/>
          </w:tcPr>
          <w:p w14:paraId="37B932A8" w14:textId="6F4924B7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56D92F5F" w14:textId="2CACDC3A" w:rsidR="00CA35F1" w:rsidRPr="00FD1FAD" w:rsidRDefault="00FD1FAD" w:rsidP="00CA35F1">
            <w:pPr>
              <w:spacing w:after="300"/>
              <w:jc w:val="center"/>
              <w:rPr>
                <w:rFonts w:ascii="Helvetica" w:hAnsi="Helvetica"/>
                <w:color w:val="333333"/>
                <w:sz w:val="21"/>
                <w:szCs w:val="21"/>
                <w:lang w:val="hy-AM"/>
              </w:rPr>
            </w:pPr>
            <w:r w:rsidRPr="00FD1FAD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31651400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64FB2F45" w14:textId="6BBBCA55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մեկուսիչ ժապավեններ</w:t>
            </w:r>
          </w:p>
        </w:tc>
        <w:tc>
          <w:tcPr>
            <w:tcW w:w="1417" w:type="dxa"/>
            <w:vAlign w:val="center"/>
          </w:tcPr>
          <w:p w14:paraId="13514927" w14:textId="73C7478C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307023E7" w14:textId="3A1E6E08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Հոսանքի մեկուսացման համար տարբեր  երկարության և լայնության  գլանափաթեթներով պոլիմերային ժապավեն, կապույտ կամ սև գույնի</w:t>
            </w:r>
          </w:p>
        </w:tc>
        <w:tc>
          <w:tcPr>
            <w:tcW w:w="925" w:type="dxa"/>
            <w:vAlign w:val="center"/>
          </w:tcPr>
          <w:p w14:paraId="591E1A60" w14:textId="22AE0D3F" w:rsidR="00CA35F1" w:rsidRPr="00485C20" w:rsidRDefault="00CA35F1" w:rsidP="00CA35F1">
            <w:pPr>
              <w:jc w:val="center"/>
              <w:rPr>
                <w:rFonts w:ascii="Arial Armenian" w:hAnsi="Arial Armenian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86" w:type="dxa"/>
            <w:vAlign w:val="center"/>
          </w:tcPr>
          <w:p w14:paraId="72E6BD52" w14:textId="79D7B358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150</w:t>
            </w:r>
          </w:p>
        </w:tc>
        <w:tc>
          <w:tcPr>
            <w:tcW w:w="1078" w:type="dxa"/>
            <w:vAlign w:val="center"/>
          </w:tcPr>
          <w:p w14:paraId="18F9FAF0" w14:textId="4FE072AD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1500</w:t>
            </w:r>
          </w:p>
        </w:tc>
        <w:tc>
          <w:tcPr>
            <w:tcW w:w="1078" w:type="dxa"/>
            <w:vAlign w:val="center"/>
          </w:tcPr>
          <w:p w14:paraId="491C7E50" w14:textId="464FE571" w:rsidR="00CA35F1" w:rsidRPr="00DB07D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417" w:type="dxa"/>
          </w:tcPr>
          <w:p w14:paraId="65269495" w14:textId="20F80C07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141F09F3" w14:textId="2ACD3B6F" w:rsidR="00CA35F1" w:rsidRPr="00DB07D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246" w:type="dxa"/>
          </w:tcPr>
          <w:p w14:paraId="4A167371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5A5792E3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CAAEA53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5CD5F63" w14:textId="73EC6683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3BFEA7D4" w14:textId="77777777" w:rsidTr="00D64214">
        <w:tc>
          <w:tcPr>
            <w:tcW w:w="1035" w:type="dxa"/>
          </w:tcPr>
          <w:p w14:paraId="17696520" w14:textId="641275E4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41594AA0" w14:textId="476A3288" w:rsidR="00CA35F1" w:rsidRPr="00280903" w:rsidRDefault="00280903" w:rsidP="00CA35F1">
            <w:pPr>
              <w:spacing w:after="300"/>
              <w:jc w:val="center"/>
              <w:rPr>
                <w:rFonts w:ascii="Helvetica" w:hAnsi="Helvetica"/>
                <w:color w:val="333333"/>
                <w:sz w:val="21"/>
                <w:szCs w:val="21"/>
                <w:lang w:val="hy-AM"/>
              </w:rPr>
            </w:pPr>
            <w:r w:rsidRPr="00280903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30192220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1990B957" w14:textId="36223958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գրասենյակային կպչուն 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lastRenderedPageBreak/>
              <w:t>ժապավեններ</w:t>
            </w:r>
          </w:p>
        </w:tc>
        <w:tc>
          <w:tcPr>
            <w:tcW w:w="1417" w:type="dxa"/>
            <w:vAlign w:val="center"/>
          </w:tcPr>
          <w:p w14:paraId="6022F095" w14:textId="5DCF20E1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894" w:type="dxa"/>
            <w:vAlign w:val="center"/>
          </w:tcPr>
          <w:p w14:paraId="377463E3" w14:textId="30B304B9" w:rsidR="00CA35F1" w:rsidRPr="005C0096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տարբեր  երկարության և լայնության  գլանափաթեթներով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lastRenderedPageBreak/>
              <w:t>պոլիմերային ժապավեն, թափանցիկ,  փոքր</w:t>
            </w:r>
          </w:p>
        </w:tc>
        <w:tc>
          <w:tcPr>
            <w:tcW w:w="925" w:type="dxa"/>
            <w:vAlign w:val="center"/>
          </w:tcPr>
          <w:p w14:paraId="0728DA8D" w14:textId="2A1ADACF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886" w:type="dxa"/>
            <w:vAlign w:val="center"/>
          </w:tcPr>
          <w:p w14:paraId="455519F4" w14:textId="4BF4936B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60</w:t>
            </w:r>
          </w:p>
        </w:tc>
        <w:tc>
          <w:tcPr>
            <w:tcW w:w="1078" w:type="dxa"/>
            <w:vAlign w:val="center"/>
          </w:tcPr>
          <w:p w14:paraId="6CD19176" w14:textId="711D0FA6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078" w:type="dxa"/>
            <w:vAlign w:val="center"/>
          </w:tcPr>
          <w:p w14:paraId="3EC64451" w14:textId="6C4B93B2" w:rsidR="00CA35F1" w:rsidRPr="00DB07D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417" w:type="dxa"/>
          </w:tcPr>
          <w:p w14:paraId="5737B95B" w14:textId="66F2259C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ՀՀ Գեղարքունիքի մարզ, ք.Գավառ 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Կենտրոնական հրապարակ 7</w:t>
            </w:r>
          </w:p>
        </w:tc>
        <w:tc>
          <w:tcPr>
            <w:tcW w:w="953" w:type="dxa"/>
            <w:vAlign w:val="center"/>
          </w:tcPr>
          <w:p w14:paraId="0FCEC169" w14:textId="78510E08" w:rsidR="00CA35F1" w:rsidRPr="00DB07D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lastRenderedPageBreak/>
              <w:t>10</w:t>
            </w:r>
          </w:p>
        </w:tc>
        <w:tc>
          <w:tcPr>
            <w:tcW w:w="1246" w:type="dxa"/>
          </w:tcPr>
          <w:p w14:paraId="745A0A8A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3D53591A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18E15C8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9DE9B76" w14:textId="02E6839C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4516891A" w14:textId="77777777" w:rsidTr="00E2109A">
        <w:tc>
          <w:tcPr>
            <w:tcW w:w="1035" w:type="dxa"/>
          </w:tcPr>
          <w:p w14:paraId="5E8003E9" w14:textId="33419DF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</w:rPr>
              <w:lastRenderedPageBreak/>
              <w:t>7</w:t>
            </w:r>
          </w:p>
        </w:tc>
        <w:tc>
          <w:tcPr>
            <w:tcW w:w="1134" w:type="dxa"/>
            <w:vAlign w:val="center"/>
          </w:tcPr>
          <w:p w14:paraId="7022E0A7" w14:textId="199F6FCD" w:rsidR="00CA35F1" w:rsidRPr="00280903" w:rsidRDefault="00280903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80903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31684100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05114CCD" w14:textId="18F42A87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վարդակ երկբևեռանի</w:t>
            </w:r>
          </w:p>
        </w:tc>
        <w:tc>
          <w:tcPr>
            <w:tcW w:w="1417" w:type="dxa"/>
            <w:vAlign w:val="center"/>
          </w:tcPr>
          <w:p w14:paraId="03BBF7C5" w14:textId="129E665C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5D1CE2E2" w14:textId="5F8ADB44" w:rsidR="00CA35F1" w:rsidRPr="00F968FB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Վարդակ Legrand կամ համարժեք, 2 տեղանոց պլաստմասե UL-94V, 1 port RJ 11 բնիկով,  մեկուսիչի էլեկտրական դիմադրությունը` R 1000 МОм, աշխատանքային ջերմաստիճանը` մինուս 30 0C-ից մինչև +80 0C, սպիտակ կամ կաթնագույն: Անվտանգությունը` ըստ ՀՀ կառավարության 2005թ. Փետրվարի 3-ի N 150-Ն որոշմամբ հաստատված  «Ցածր լարման էլեկտրասարքավորումնորին ներկայացվող պահանջների տեխնիկակակն կանոնակարգի»:</w:t>
            </w:r>
          </w:p>
        </w:tc>
        <w:tc>
          <w:tcPr>
            <w:tcW w:w="925" w:type="dxa"/>
            <w:vAlign w:val="center"/>
          </w:tcPr>
          <w:p w14:paraId="3838D949" w14:textId="05111EF5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86" w:type="dxa"/>
            <w:vAlign w:val="center"/>
          </w:tcPr>
          <w:p w14:paraId="77F48F8C" w14:textId="21921C55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700</w:t>
            </w:r>
          </w:p>
        </w:tc>
        <w:tc>
          <w:tcPr>
            <w:tcW w:w="1078" w:type="dxa"/>
            <w:vAlign w:val="center"/>
          </w:tcPr>
          <w:p w14:paraId="7C33D961" w14:textId="23A6949C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4900</w:t>
            </w:r>
          </w:p>
        </w:tc>
        <w:tc>
          <w:tcPr>
            <w:tcW w:w="1078" w:type="dxa"/>
            <w:vAlign w:val="center"/>
          </w:tcPr>
          <w:p w14:paraId="6C275140" w14:textId="5AEC00AF" w:rsidR="00CA35F1" w:rsidRPr="00BC4C81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417" w:type="dxa"/>
          </w:tcPr>
          <w:p w14:paraId="10A6BA31" w14:textId="77777777" w:rsidR="00280903" w:rsidRDefault="00280903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E5A9A83" w14:textId="77777777" w:rsidR="00280903" w:rsidRDefault="00280903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7B8DE5C" w14:textId="77777777" w:rsidR="00280903" w:rsidRDefault="00280903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0E95BBA" w14:textId="77777777" w:rsidR="00280903" w:rsidRDefault="00280903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0FA7CFF" w14:textId="77777777" w:rsidR="00280903" w:rsidRDefault="00280903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B64FD8F" w14:textId="57931787" w:rsidR="00CA35F1" w:rsidRPr="00280903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2C6033C9" w14:textId="4BEDC71C" w:rsidR="00CA35F1" w:rsidRPr="00BC4C81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246" w:type="dxa"/>
          </w:tcPr>
          <w:p w14:paraId="03EDED16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59AD27AD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2D80B03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760C5DB" w14:textId="77777777" w:rsidR="00280903" w:rsidRDefault="00280903" w:rsidP="00CA35F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5875483" w14:textId="77777777" w:rsidR="00280903" w:rsidRDefault="00280903" w:rsidP="00CA35F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EC831D0" w14:textId="77777777" w:rsidR="00280903" w:rsidRDefault="00280903" w:rsidP="00CA35F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9F1428F" w14:textId="77777777" w:rsidR="00280903" w:rsidRDefault="00280903" w:rsidP="00CA35F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1AF81E3" w14:textId="512BD759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23040F6E" w14:textId="77777777" w:rsidTr="00E2109A">
        <w:tc>
          <w:tcPr>
            <w:tcW w:w="1035" w:type="dxa"/>
          </w:tcPr>
          <w:p w14:paraId="12B80674" w14:textId="775518E3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38DC548D" w14:textId="148CB582" w:rsidR="00CA35F1" w:rsidRPr="006D5EFF" w:rsidRDefault="006D5EFF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D5EFF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31685000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77A478D7" w14:textId="099B1612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էլեկտրական երկարացման լար</w:t>
            </w:r>
          </w:p>
        </w:tc>
        <w:tc>
          <w:tcPr>
            <w:tcW w:w="1417" w:type="dxa"/>
            <w:vAlign w:val="center"/>
          </w:tcPr>
          <w:p w14:paraId="7BBCC537" w14:textId="1040276D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13E6CB97" w14:textId="4B77923E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Չափսը:  5տ 3մ:լարի հաստությունը 2*2,5մմ,  110 Ա, 250 Վ միացման մանրակներով , ԳՕՍՏ Ռ 51324.1-99 կամ համարժեք։ Անվտանգությունն` ըստ ԳՕՍՏ 12.2.007.0-75 և ՀՀ կառավարության 2005թ. փետրվարի 3-ի N 150-Ն որոշմամբ հաստատված “Ցածր լարման էլեկտրասարքավորումներին ներկայացվող պահանջների տեխնիկական կանոնակարգի”</w:t>
            </w:r>
          </w:p>
        </w:tc>
        <w:tc>
          <w:tcPr>
            <w:tcW w:w="925" w:type="dxa"/>
            <w:vAlign w:val="center"/>
          </w:tcPr>
          <w:p w14:paraId="181D1608" w14:textId="4EAACFC8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86" w:type="dxa"/>
            <w:vAlign w:val="center"/>
          </w:tcPr>
          <w:p w14:paraId="2EE2F0E5" w14:textId="58818A8D" w:rsidR="00CA35F1" w:rsidRPr="00BC4C81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200</w:t>
            </w:r>
            <w:r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078" w:type="dxa"/>
            <w:vAlign w:val="center"/>
          </w:tcPr>
          <w:p w14:paraId="53405FAD" w14:textId="38EC0008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10000</w:t>
            </w:r>
          </w:p>
        </w:tc>
        <w:tc>
          <w:tcPr>
            <w:tcW w:w="1078" w:type="dxa"/>
            <w:vAlign w:val="center"/>
          </w:tcPr>
          <w:p w14:paraId="67A34B8F" w14:textId="6538B1FF" w:rsidR="00CA35F1" w:rsidRPr="00BC4C81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417" w:type="dxa"/>
          </w:tcPr>
          <w:p w14:paraId="7E96935F" w14:textId="0C8C2FCF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71A0AF53" w14:textId="18B755E1" w:rsidR="00CA35F1" w:rsidRPr="00BC4C81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246" w:type="dxa"/>
          </w:tcPr>
          <w:p w14:paraId="48085893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033ACA1C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C730142" w14:textId="01684B53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603CD88A" w14:textId="77777777" w:rsidTr="00E2109A">
        <w:tc>
          <w:tcPr>
            <w:tcW w:w="1035" w:type="dxa"/>
          </w:tcPr>
          <w:p w14:paraId="27C810C2" w14:textId="16A8C3B7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14:paraId="4137B114" w14:textId="07548B1D" w:rsidR="00CA35F1" w:rsidRPr="00461983" w:rsidRDefault="00461983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61983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31686000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10911480" w14:textId="2D025CAB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էլ. խրոց եվրո ստանդարտի</w:t>
            </w:r>
          </w:p>
        </w:tc>
        <w:tc>
          <w:tcPr>
            <w:tcW w:w="1417" w:type="dxa"/>
            <w:vAlign w:val="center"/>
          </w:tcPr>
          <w:p w14:paraId="28CC29E0" w14:textId="79F99146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3B6F32C5" w14:textId="347C512D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Էլեկտրական խրոց   20 Ա, 250 Վ, ԳՕՍՏ Ռ 51322.1-99 և ԳՕՍՏ 7396.1-89, անվտանգությունը` ըստ ՀՀ կառավարության 2005թ. փետրվարի 3-ի N 150-Ն որոշմամբ հաստատված "Ցածր լարման էլեկտրասարքավորումներին ներկայացվող պահանջների տեխնիկական կանոնակարգի" և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lastRenderedPageBreak/>
              <w:t>ԳՕՍՏ 12.2.007.0-75 Universal կամ համարժեք</w:t>
            </w:r>
          </w:p>
        </w:tc>
        <w:tc>
          <w:tcPr>
            <w:tcW w:w="925" w:type="dxa"/>
            <w:vAlign w:val="center"/>
          </w:tcPr>
          <w:p w14:paraId="33FB727A" w14:textId="2553A49A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86" w:type="dxa"/>
            <w:vAlign w:val="center"/>
          </w:tcPr>
          <w:p w14:paraId="50639407" w14:textId="181E420A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25</w:t>
            </w:r>
            <w:r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078" w:type="dxa"/>
            <w:vAlign w:val="center"/>
          </w:tcPr>
          <w:p w14:paraId="1732A4FD" w14:textId="5340D9A9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2500</w:t>
            </w:r>
          </w:p>
        </w:tc>
        <w:tc>
          <w:tcPr>
            <w:tcW w:w="1078" w:type="dxa"/>
            <w:vAlign w:val="center"/>
          </w:tcPr>
          <w:p w14:paraId="0CF04C97" w14:textId="764FAB10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417" w:type="dxa"/>
          </w:tcPr>
          <w:p w14:paraId="79B6E5B0" w14:textId="7912C9B9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789690E9" w14:textId="0D9793DC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246" w:type="dxa"/>
          </w:tcPr>
          <w:p w14:paraId="3BEEB7DA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500FEA96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3424423" w14:textId="0DA757FC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084F2EA8" w14:textId="77777777" w:rsidTr="00E2109A">
        <w:tc>
          <w:tcPr>
            <w:tcW w:w="1035" w:type="dxa"/>
          </w:tcPr>
          <w:p w14:paraId="4094ACBD" w14:textId="4C0DAFBA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</w:rPr>
              <w:lastRenderedPageBreak/>
              <w:t>10</w:t>
            </w:r>
          </w:p>
        </w:tc>
        <w:tc>
          <w:tcPr>
            <w:tcW w:w="1134" w:type="dxa"/>
            <w:vAlign w:val="center"/>
          </w:tcPr>
          <w:p w14:paraId="22B39E89" w14:textId="17F0D583" w:rsidR="00CA35F1" w:rsidRPr="009A0327" w:rsidRDefault="009A0327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9A0327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33761000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5FD5B95F" w14:textId="669A4387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զուգարանի թուղթ, ռուլոնով</w:t>
            </w:r>
          </w:p>
        </w:tc>
        <w:tc>
          <w:tcPr>
            <w:tcW w:w="1417" w:type="dxa"/>
            <w:vAlign w:val="center"/>
          </w:tcPr>
          <w:p w14:paraId="253555EB" w14:textId="1D84FA3D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0A2DDB23" w14:textId="4744876F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Երկշերտ կամ եռաշերտ, լայնությունը 90-110մմ,, երկ. 65մ, պատրաստված գրելու թղթից, լրագրաթղթից և այլ թղթերի թափոններից, թույլատրված սանիտարահիգիենիկ նշանակության ապրանքներ պատրաստելու համար։ Անվտանգությունը, փաթեթավորումը և մակնշումը` ըստ ՀՀ կառավարության 2006 թ. հոկտեմբերի 19-ի N 1546-Ն որոշմամբ հաստատված “Կենցաղային և սանիտարահիգիենիկ նշանակության թղթե և քիմիական թելքերից ապրանքներին ներկայացվող պահանջների տեխնիկական կանոնակարգի:</w:t>
            </w:r>
          </w:p>
        </w:tc>
        <w:tc>
          <w:tcPr>
            <w:tcW w:w="925" w:type="dxa"/>
            <w:vAlign w:val="center"/>
          </w:tcPr>
          <w:p w14:paraId="1C3C7B20" w14:textId="362E98D0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86" w:type="dxa"/>
            <w:vAlign w:val="center"/>
          </w:tcPr>
          <w:p w14:paraId="574C30F2" w14:textId="10E54A39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100</w:t>
            </w:r>
          </w:p>
        </w:tc>
        <w:tc>
          <w:tcPr>
            <w:tcW w:w="1078" w:type="dxa"/>
            <w:vAlign w:val="center"/>
          </w:tcPr>
          <w:p w14:paraId="20FEA834" w14:textId="61FC300D" w:rsidR="00CA35F1" w:rsidRPr="00BC4C81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50000</w:t>
            </w:r>
          </w:p>
        </w:tc>
        <w:tc>
          <w:tcPr>
            <w:tcW w:w="1078" w:type="dxa"/>
            <w:vAlign w:val="center"/>
          </w:tcPr>
          <w:p w14:paraId="6487A922" w14:textId="043F54A6" w:rsidR="00CA35F1" w:rsidRPr="00BC4C81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500</w:t>
            </w:r>
          </w:p>
        </w:tc>
        <w:tc>
          <w:tcPr>
            <w:tcW w:w="1417" w:type="dxa"/>
          </w:tcPr>
          <w:p w14:paraId="437059D0" w14:textId="60D1C0E1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48325FF2" w14:textId="03E655FD" w:rsidR="00CA35F1" w:rsidRPr="00BC4C81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500</w:t>
            </w:r>
          </w:p>
        </w:tc>
        <w:tc>
          <w:tcPr>
            <w:tcW w:w="1246" w:type="dxa"/>
          </w:tcPr>
          <w:p w14:paraId="256C3035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428237B9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8A07F37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03D0DA3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14109F2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F97A985" w14:textId="572759B0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649F158F" w14:textId="77777777" w:rsidTr="00D64214">
        <w:tc>
          <w:tcPr>
            <w:tcW w:w="1035" w:type="dxa"/>
          </w:tcPr>
          <w:p w14:paraId="42F7A134" w14:textId="16CF8690" w:rsidR="00CA35F1" w:rsidRPr="000C696D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30F0107F" w14:textId="2FF517A5" w:rsidR="00CA35F1" w:rsidRPr="00F57DC4" w:rsidRDefault="00F57DC4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57DC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39811300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04B5B25B" w14:textId="53DC73EE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հոտազերծիչ, օդի</w:t>
            </w:r>
          </w:p>
        </w:tc>
        <w:tc>
          <w:tcPr>
            <w:tcW w:w="1417" w:type="dxa"/>
            <w:vAlign w:val="center"/>
          </w:tcPr>
          <w:p w14:paraId="4987F4D8" w14:textId="68799157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7FC8ED9D" w14:textId="1D508969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Օդի հոտավետ հոտազերծիչ (աէրոզոլ)   300 մլ,  պատրաստված բնական նյութերից, որոնք արագ հեռացնում են տհաճ հոտերը</w:t>
            </w:r>
          </w:p>
        </w:tc>
        <w:tc>
          <w:tcPr>
            <w:tcW w:w="925" w:type="dxa"/>
            <w:vAlign w:val="center"/>
          </w:tcPr>
          <w:p w14:paraId="5A50967F" w14:textId="5CF2DB16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86" w:type="dxa"/>
            <w:vAlign w:val="center"/>
          </w:tcPr>
          <w:p w14:paraId="60AA66B8" w14:textId="5DA51A58" w:rsidR="00CA35F1" w:rsidRPr="001164D8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45</w:t>
            </w:r>
            <w:r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078" w:type="dxa"/>
            <w:vAlign w:val="center"/>
          </w:tcPr>
          <w:p w14:paraId="04337FDB" w14:textId="38435355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4500</w:t>
            </w:r>
          </w:p>
        </w:tc>
        <w:tc>
          <w:tcPr>
            <w:tcW w:w="1078" w:type="dxa"/>
            <w:vAlign w:val="center"/>
          </w:tcPr>
          <w:p w14:paraId="46BCB453" w14:textId="4E74446C" w:rsidR="00CA35F1" w:rsidRPr="001164D8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417" w:type="dxa"/>
            <w:vAlign w:val="center"/>
          </w:tcPr>
          <w:p w14:paraId="505E9DBB" w14:textId="3D5FD04D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58D5F702" w14:textId="05EAFEB6" w:rsidR="00CA35F1" w:rsidRPr="001164D8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246" w:type="dxa"/>
          </w:tcPr>
          <w:p w14:paraId="2B6086A4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311A08D6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371ED08" w14:textId="4ED1C99D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4C650C65" w14:textId="77777777" w:rsidTr="00E2109A">
        <w:tc>
          <w:tcPr>
            <w:tcW w:w="1035" w:type="dxa"/>
          </w:tcPr>
          <w:p w14:paraId="59BD15A8" w14:textId="12063445" w:rsidR="00CA35F1" w:rsidRPr="000C696D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5C20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45F4BD4D" w14:textId="352211B2" w:rsidR="00CA35F1" w:rsidRPr="004B4514" w:rsidRDefault="004B4514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B451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39812410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590F02B2" w14:textId="15F17347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կահույքի փայլեցման միջոց</w:t>
            </w:r>
          </w:p>
        </w:tc>
        <w:tc>
          <w:tcPr>
            <w:tcW w:w="1417" w:type="dxa"/>
            <w:vAlign w:val="center"/>
          </w:tcPr>
          <w:p w14:paraId="2FE74AB2" w14:textId="67376CFD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572954F2" w14:textId="60FC9F46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Փայլեցնող միջոց փայտյա կահույքի համար, Աերոզոլային փաթեթվածքով կամ հեղուկի տարաներով Star կամ համարժեք</w:t>
            </w:r>
          </w:p>
        </w:tc>
        <w:tc>
          <w:tcPr>
            <w:tcW w:w="925" w:type="dxa"/>
            <w:vAlign w:val="center"/>
          </w:tcPr>
          <w:p w14:paraId="67ACB049" w14:textId="03ED3E23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86" w:type="dxa"/>
            <w:vAlign w:val="center"/>
          </w:tcPr>
          <w:p w14:paraId="66F3E1B2" w14:textId="242BEA75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600</w:t>
            </w:r>
          </w:p>
        </w:tc>
        <w:tc>
          <w:tcPr>
            <w:tcW w:w="1078" w:type="dxa"/>
            <w:vAlign w:val="center"/>
          </w:tcPr>
          <w:p w14:paraId="35264933" w14:textId="427BF81E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6000</w:t>
            </w:r>
          </w:p>
        </w:tc>
        <w:tc>
          <w:tcPr>
            <w:tcW w:w="1078" w:type="dxa"/>
            <w:vAlign w:val="center"/>
          </w:tcPr>
          <w:p w14:paraId="18D2F3B6" w14:textId="70CB23EC" w:rsidR="00CA35F1" w:rsidRPr="00364C61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417" w:type="dxa"/>
          </w:tcPr>
          <w:p w14:paraId="6FDC39D9" w14:textId="013DB59A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6EA42487" w14:textId="0D9DB0C6" w:rsidR="00CA35F1" w:rsidRPr="00364C61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246" w:type="dxa"/>
          </w:tcPr>
          <w:p w14:paraId="1C5EAA68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76BC1A8A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A1A420F" w14:textId="29531A45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4EE49C73" w14:textId="77777777" w:rsidTr="00E2109A">
        <w:tc>
          <w:tcPr>
            <w:tcW w:w="1035" w:type="dxa"/>
          </w:tcPr>
          <w:p w14:paraId="3398097D" w14:textId="2FD124C7" w:rsidR="00CA35F1" w:rsidRPr="000C696D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6AB0C531" w14:textId="69EBE533" w:rsidR="00CA35F1" w:rsidRPr="004B4514" w:rsidRDefault="004B4514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B4514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39831245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1A89DF44" w14:textId="322FB7AA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օճառ, հեղուկ</w:t>
            </w:r>
          </w:p>
        </w:tc>
        <w:tc>
          <w:tcPr>
            <w:tcW w:w="1417" w:type="dxa"/>
            <w:vAlign w:val="center"/>
          </w:tcPr>
          <w:p w14:paraId="3646EDD9" w14:textId="48F637D1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5A1F75DF" w14:textId="32099CCF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Մակերևութաակտիվ նյութերից և տարբեր կենսաբանական ակտիվ նյո  ւթերի լուսամզվածքներից պատրաստված օճառ, հոտավետ, ջրածնային իոնների խտությունը` 7-10 pH, ջրում չլուծվող խառնուկների պարունակությոնը ոչ ավել` 15%-ից, չօճառացվող օրգանական նյութերի և ճարպերի պարունակությունը` ոչ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lastRenderedPageBreak/>
              <w:t>ավել 0,5%-ից, փրփրագոյացնող հատկությունըª ոչ պակաս 300 սմ3-ից, եվրոպական արտադրոթյան, Bulvinws կամ համարժեք, անվտանգությունը ըստ ՀՀ կառավարության 2004 թվականի դեկտեմμերի 16-ի N 1795-Ն որոշմամμ հաստատված ՙՄակերևութաակտիվ միջոցների և մակերևութաակտիվ նյութեր պարունակող լվացող ու մաքրող միջոցների տեխնիկական կանոնակարգի՚ erebauni կամ համարժեք</w:t>
            </w:r>
          </w:p>
        </w:tc>
        <w:tc>
          <w:tcPr>
            <w:tcW w:w="925" w:type="dxa"/>
            <w:vAlign w:val="center"/>
          </w:tcPr>
          <w:p w14:paraId="03F9D644" w14:textId="1879C283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886" w:type="dxa"/>
            <w:vAlign w:val="center"/>
          </w:tcPr>
          <w:p w14:paraId="229D918C" w14:textId="5B68C9A1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300</w:t>
            </w:r>
          </w:p>
        </w:tc>
        <w:tc>
          <w:tcPr>
            <w:tcW w:w="1078" w:type="dxa"/>
            <w:vAlign w:val="center"/>
          </w:tcPr>
          <w:p w14:paraId="11E56D19" w14:textId="3109EC9B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21000</w:t>
            </w:r>
          </w:p>
        </w:tc>
        <w:tc>
          <w:tcPr>
            <w:tcW w:w="1078" w:type="dxa"/>
            <w:vAlign w:val="center"/>
          </w:tcPr>
          <w:p w14:paraId="29970544" w14:textId="4ED7ADA8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70</w:t>
            </w:r>
          </w:p>
        </w:tc>
        <w:tc>
          <w:tcPr>
            <w:tcW w:w="1417" w:type="dxa"/>
          </w:tcPr>
          <w:p w14:paraId="21B1C97D" w14:textId="4E9A9DF5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3C8B7456" w14:textId="2DEA2B0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70</w:t>
            </w:r>
          </w:p>
        </w:tc>
        <w:tc>
          <w:tcPr>
            <w:tcW w:w="1246" w:type="dxa"/>
          </w:tcPr>
          <w:p w14:paraId="10E0AD00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165980CA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2AE8A2C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CF763B7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9B96A5B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931EDD1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CFADC5C" w14:textId="2B7D2CB7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Դեկտեմբերի 25-ը</w:t>
            </w:r>
          </w:p>
        </w:tc>
      </w:tr>
      <w:tr w:rsidR="00CA35F1" w:rsidRPr="0027235A" w14:paraId="71C32CFA" w14:textId="77777777" w:rsidTr="00E2109A">
        <w:tc>
          <w:tcPr>
            <w:tcW w:w="1035" w:type="dxa"/>
          </w:tcPr>
          <w:p w14:paraId="3DB465CC" w14:textId="498A8C31" w:rsidR="00CA35F1" w:rsidRPr="000C696D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14:paraId="4CB227F6" w14:textId="476177E4" w:rsidR="00CA35F1" w:rsidRPr="00151D81" w:rsidRDefault="00151D8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151D81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39831247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69B3F4F0" w14:textId="4F83FCD4" w:rsidR="00CA35F1" w:rsidRPr="00DB1EBE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ախտահանող հեղուկ` սանհանգույցի համար (խտանյութ)</w:t>
            </w:r>
          </w:p>
        </w:tc>
        <w:tc>
          <w:tcPr>
            <w:tcW w:w="1417" w:type="dxa"/>
            <w:vAlign w:val="center"/>
          </w:tcPr>
          <w:p w14:paraId="37C87C98" w14:textId="43D2B315" w:rsidR="00CA35F1" w:rsidRPr="00DB1EBE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1EBE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 </w:t>
            </w:r>
          </w:p>
        </w:tc>
        <w:tc>
          <w:tcPr>
            <w:tcW w:w="2894" w:type="dxa"/>
            <w:vAlign w:val="center"/>
          </w:tcPr>
          <w:p w14:paraId="2160B228" w14:textId="4120A3B4" w:rsidR="00CA35F1" w:rsidRPr="00DB1EBE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Զուգարանակոնքի մաքրման միջոց, հեռացնում է ժանգը և նստվածքը, հանդիսանում է մանրեասպան Krot կամ համարժեք</w:t>
            </w:r>
          </w:p>
        </w:tc>
        <w:tc>
          <w:tcPr>
            <w:tcW w:w="925" w:type="dxa"/>
            <w:vAlign w:val="center"/>
          </w:tcPr>
          <w:p w14:paraId="159F6154" w14:textId="1B5F5AF0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լիտր</w:t>
            </w:r>
          </w:p>
        </w:tc>
        <w:tc>
          <w:tcPr>
            <w:tcW w:w="886" w:type="dxa"/>
            <w:vAlign w:val="center"/>
          </w:tcPr>
          <w:p w14:paraId="1E65A138" w14:textId="0E4BFFCF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700</w:t>
            </w:r>
          </w:p>
        </w:tc>
        <w:tc>
          <w:tcPr>
            <w:tcW w:w="1078" w:type="dxa"/>
            <w:vAlign w:val="center"/>
          </w:tcPr>
          <w:p w14:paraId="3BE6A2AF" w14:textId="6F43A45A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21000</w:t>
            </w:r>
          </w:p>
        </w:tc>
        <w:tc>
          <w:tcPr>
            <w:tcW w:w="1078" w:type="dxa"/>
            <w:vAlign w:val="center"/>
          </w:tcPr>
          <w:p w14:paraId="19FBD60A" w14:textId="514E670E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1417" w:type="dxa"/>
          </w:tcPr>
          <w:p w14:paraId="6D4EF587" w14:textId="56D4510A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092E2938" w14:textId="64ACAE6B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1246" w:type="dxa"/>
          </w:tcPr>
          <w:p w14:paraId="52E577DC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48342257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3164145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AEFEF7B" w14:textId="57D2A97D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63B37CBF" w14:textId="77777777" w:rsidTr="00E2109A">
        <w:tc>
          <w:tcPr>
            <w:tcW w:w="1035" w:type="dxa"/>
          </w:tcPr>
          <w:p w14:paraId="13969A32" w14:textId="4DC40571" w:rsidR="00CA35F1" w:rsidRPr="000C696D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15</w:t>
            </w:r>
          </w:p>
        </w:tc>
        <w:tc>
          <w:tcPr>
            <w:tcW w:w="1134" w:type="dxa"/>
            <w:vAlign w:val="center"/>
          </w:tcPr>
          <w:p w14:paraId="13A61DA6" w14:textId="0550E623" w:rsidR="00CA35F1" w:rsidRPr="00151D81" w:rsidRDefault="00151D8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151D81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39831273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66CC2698" w14:textId="7CB4EE8A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հատակի մաքրման նյութեր</w:t>
            </w:r>
          </w:p>
        </w:tc>
        <w:tc>
          <w:tcPr>
            <w:tcW w:w="1417" w:type="dxa"/>
            <w:vAlign w:val="center"/>
          </w:tcPr>
          <w:p w14:paraId="40F18563" w14:textId="559669D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0C96FD96" w14:textId="3A6BC46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1 լ տարողությամբ խտանյութ, նախատեսված է քարե կամ կերամիկական հատակների մաքրման համար , հոտավետ, չափածրարված պոլիմերային  տարայով:</w:t>
            </w:r>
          </w:p>
        </w:tc>
        <w:tc>
          <w:tcPr>
            <w:tcW w:w="925" w:type="dxa"/>
            <w:vAlign w:val="center"/>
          </w:tcPr>
          <w:p w14:paraId="178B1612" w14:textId="407C1F1E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լիտր</w:t>
            </w:r>
          </w:p>
        </w:tc>
        <w:tc>
          <w:tcPr>
            <w:tcW w:w="886" w:type="dxa"/>
            <w:vAlign w:val="center"/>
          </w:tcPr>
          <w:p w14:paraId="4DDA7B51" w14:textId="105A6A16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800</w:t>
            </w:r>
          </w:p>
        </w:tc>
        <w:tc>
          <w:tcPr>
            <w:tcW w:w="1078" w:type="dxa"/>
            <w:vAlign w:val="center"/>
          </w:tcPr>
          <w:p w14:paraId="51B9B6E7" w14:textId="0D48E548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24000</w:t>
            </w:r>
          </w:p>
        </w:tc>
        <w:tc>
          <w:tcPr>
            <w:tcW w:w="1078" w:type="dxa"/>
            <w:vAlign w:val="center"/>
          </w:tcPr>
          <w:p w14:paraId="5CAAAC02" w14:textId="39C7F766" w:rsidR="00CA35F1" w:rsidRPr="005F23E2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1417" w:type="dxa"/>
          </w:tcPr>
          <w:p w14:paraId="1A95BEBE" w14:textId="520CB917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7DC335B8" w14:textId="193404AB" w:rsidR="00CA35F1" w:rsidRPr="005F23E2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1246" w:type="dxa"/>
          </w:tcPr>
          <w:p w14:paraId="3AC7792B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11803E97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FEDE3C5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4F0C49C" w14:textId="6447F041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74D6FE07" w14:textId="77777777" w:rsidTr="00E2109A">
        <w:tc>
          <w:tcPr>
            <w:tcW w:w="1035" w:type="dxa"/>
          </w:tcPr>
          <w:p w14:paraId="17F957A9" w14:textId="61CB1419" w:rsidR="00CA35F1" w:rsidRPr="000C696D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</w:p>
        </w:tc>
        <w:tc>
          <w:tcPr>
            <w:tcW w:w="1134" w:type="dxa"/>
            <w:vAlign w:val="center"/>
          </w:tcPr>
          <w:p w14:paraId="54DAA23E" w14:textId="2C34C5EF" w:rsidR="00CA35F1" w:rsidRPr="00015E32" w:rsidRDefault="00CA35F1" w:rsidP="00CA35F1">
            <w:pPr>
              <w:spacing w:after="300"/>
              <w:jc w:val="center"/>
              <w:rPr>
                <w:rFonts w:ascii="Helvetica" w:hAnsi="Helvetica" w:cs="Helvetica"/>
                <w:color w:val="403931"/>
                <w:sz w:val="21"/>
                <w:szCs w:val="21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</w:rPr>
              <w:br/>
            </w:r>
            <w:r w:rsidR="00015E32" w:rsidRPr="00015E32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</w:rPr>
              <w:t>39831280</w:t>
            </w:r>
            <w:r w:rsidR="00015E32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lang w:val="hy-AM"/>
              </w:rPr>
              <w:t>/1</w:t>
            </w:r>
          </w:p>
          <w:p w14:paraId="53A49E7F" w14:textId="36FF9D22" w:rsidR="00CA35F1" w:rsidRPr="00316E7B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615F80" w14:textId="04569B5B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ապակի մաքրելու միջոց</w:t>
            </w:r>
          </w:p>
        </w:tc>
        <w:tc>
          <w:tcPr>
            <w:tcW w:w="1417" w:type="dxa"/>
            <w:vAlign w:val="center"/>
          </w:tcPr>
          <w:p w14:paraId="4B99AAE2" w14:textId="2F2D5AB3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613D83D4" w14:textId="3155D14C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Չափածրարված 0.5կգ զանգվածով: Անվտանգությունը, մակնշումը և փաթեթավորումը` ՀՀ կառավարության 2004թ. դեկտեմբերի 16-ի N 1795-Ն որոշմամբ հաստատված «Մակերևույթաակտիվ միջոցների և Մակերևույթաակտիվ նյութեր պարունակող լվացող և մաքրող միջոցների տեխնիկական կանոնակարգի» «Միստր Մուսկուլ», Cyplon կամ համարժեք:</w:t>
            </w:r>
          </w:p>
        </w:tc>
        <w:tc>
          <w:tcPr>
            <w:tcW w:w="925" w:type="dxa"/>
            <w:vAlign w:val="center"/>
          </w:tcPr>
          <w:p w14:paraId="0FF75328" w14:textId="5527FC3F" w:rsidR="00CA35F1" w:rsidRPr="00117B67" w:rsidRDefault="00117B67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լիտր</w:t>
            </w:r>
          </w:p>
        </w:tc>
        <w:tc>
          <w:tcPr>
            <w:tcW w:w="886" w:type="dxa"/>
            <w:vAlign w:val="center"/>
          </w:tcPr>
          <w:p w14:paraId="1E3DD1AB" w14:textId="57721E4D" w:rsidR="00CA35F1" w:rsidRPr="00485C20" w:rsidRDefault="002B22CF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900</w:t>
            </w:r>
          </w:p>
        </w:tc>
        <w:tc>
          <w:tcPr>
            <w:tcW w:w="1078" w:type="dxa"/>
            <w:vAlign w:val="center"/>
          </w:tcPr>
          <w:p w14:paraId="44A14013" w14:textId="2380D6DD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9000</w:t>
            </w:r>
          </w:p>
        </w:tc>
        <w:tc>
          <w:tcPr>
            <w:tcW w:w="1078" w:type="dxa"/>
            <w:vAlign w:val="center"/>
          </w:tcPr>
          <w:p w14:paraId="7923E028" w14:textId="3061A322" w:rsidR="00CA35F1" w:rsidRPr="005F23E2" w:rsidRDefault="00117B67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417" w:type="dxa"/>
          </w:tcPr>
          <w:p w14:paraId="705B54C4" w14:textId="32AF0EC7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7ACFD551" w14:textId="7D26D162" w:rsidR="00CA35F1" w:rsidRPr="005F23E2" w:rsidRDefault="00117B67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246" w:type="dxa"/>
          </w:tcPr>
          <w:p w14:paraId="380360CF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74A5C195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23776D8" w14:textId="16006FE9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00E71653" w14:textId="77777777" w:rsidTr="00E2109A">
        <w:tc>
          <w:tcPr>
            <w:tcW w:w="1035" w:type="dxa"/>
          </w:tcPr>
          <w:p w14:paraId="000C7BE2" w14:textId="27FEAFAA" w:rsidR="00CA35F1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17</w:t>
            </w:r>
          </w:p>
        </w:tc>
        <w:tc>
          <w:tcPr>
            <w:tcW w:w="1134" w:type="dxa"/>
            <w:vAlign w:val="center"/>
          </w:tcPr>
          <w:p w14:paraId="79F9455F" w14:textId="14CC6013" w:rsidR="00CA35F1" w:rsidRPr="006F7D0B" w:rsidRDefault="006F7D0B" w:rsidP="00CA35F1">
            <w:pPr>
              <w:spacing w:after="300"/>
              <w:jc w:val="center"/>
              <w:rPr>
                <w:rFonts w:ascii="Helvetica" w:hAnsi="Helvetica" w:cs="Helvetica"/>
                <w:color w:val="403931"/>
                <w:sz w:val="21"/>
                <w:szCs w:val="21"/>
                <w:lang w:val="hy-AM"/>
              </w:rPr>
            </w:pPr>
            <w:r w:rsidRPr="006F7D0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39831281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6AE73729" w14:textId="5C550E60" w:rsidR="00CA35F1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ապակի մաքրման լաթ</w:t>
            </w:r>
          </w:p>
        </w:tc>
        <w:tc>
          <w:tcPr>
            <w:tcW w:w="1417" w:type="dxa"/>
            <w:vAlign w:val="center"/>
          </w:tcPr>
          <w:p w14:paraId="433C0BDE" w14:textId="7CCB345B" w:rsidR="00CA35F1" w:rsidRPr="00485C20" w:rsidRDefault="00CA35F1" w:rsidP="00CA35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71A013BE" w14:textId="11D958C4" w:rsidR="00CA35F1" w:rsidRPr="005F23E2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ապակի մաքրելու գործվածք խավոտ 30x30սմ չափի:</w:t>
            </w:r>
          </w:p>
        </w:tc>
        <w:tc>
          <w:tcPr>
            <w:tcW w:w="925" w:type="dxa"/>
            <w:vAlign w:val="center"/>
          </w:tcPr>
          <w:p w14:paraId="252266E5" w14:textId="02D3B8CD" w:rsidR="00CA35F1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86" w:type="dxa"/>
            <w:vAlign w:val="center"/>
          </w:tcPr>
          <w:p w14:paraId="33D2373C" w14:textId="30203C46" w:rsidR="00CA35F1" w:rsidRDefault="00CA35F1" w:rsidP="00CA35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300</w:t>
            </w:r>
          </w:p>
        </w:tc>
        <w:tc>
          <w:tcPr>
            <w:tcW w:w="1078" w:type="dxa"/>
            <w:vAlign w:val="center"/>
          </w:tcPr>
          <w:p w14:paraId="229DBCAF" w14:textId="2FECAF6C" w:rsidR="00CA35F1" w:rsidRPr="00F8494B" w:rsidRDefault="00F8494B" w:rsidP="00CA35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15000</w:t>
            </w:r>
          </w:p>
        </w:tc>
        <w:tc>
          <w:tcPr>
            <w:tcW w:w="1078" w:type="dxa"/>
            <w:vAlign w:val="center"/>
          </w:tcPr>
          <w:p w14:paraId="185C4EC8" w14:textId="74CBDB14" w:rsidR="00CA35F1" w:rsidRPr="005F23E2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50</w:t>
            </w:r>
          </w:p>
        </w:tc>
        <w:tc>
          <w:tcPr>
            <w:tcW w:w="1417" w:type="dxa"/>
          </w:tcPr>
          <w:p w14:paraId="284713E4" w14:textId="5B79A86D" w:rsidR="00CA35F1" w:rsidRPr="00F8658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 xml:space="preserve">ՀՀ Գեղարքունիքի մարզ, </w:t>
            </w: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ք.Գավառ Կենտրոնական հրապարակ 7</w:t>
            </w:r>
          </w:p>
        </w:tc>
        <w:tc>
          <w:tcPr>
            <w:tcW w:w="953" w:type="dxa"/>
            <w:vAlign w:val="center"/>
          </w:tcPr>
          <w:p w14:paraId="49D2E55F" w14:textId="55E8B731" w:rsidR="00CA35F1" w:rsidRPr="005F23E2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lastRenderedPageBreak/>
              <w:t>50</w:t>
            </w:r>
          </w:p>
        </w:tc>
        <w:tc>
          <w:tcPr>
            <w:tcW w:w="1246" w:type="dxa"/>
          </w:tcPr>
          <w:p w14:paraId="780A6DB0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431EE668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AB65BA8" w14:textId="137A0C29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67C851E5" w14:textId="77777777" w:rsidTr="00E2109A">
        <w:tc>
          <w:tcPr>
            <w:tcW w:w="1035" w:type="dxa"/>
          </w:tcPr>
          <w:p w14:paraId="6EC5ABCE" w14:textId="628A1715" w:rsidR="00CA35F1" w:rsidRPr="000C696D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18</w:t>
            </w:r>
          </w:p>
        </w:tc>
        <w:tc>
          <w:tcPr>
            <w:tcW w:w="1134" w:type="dxa"/>
            <w:vAlign w:val="center"/>
          </w:tcPr>
          <w:p w14:paraId="305D01F0" w14:textId="02424EF8" w:rsidR="00CA35F1" w:rsidRPr="00DC472B" w:rsidRDefault="00DC472B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39831282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7B2010A7" w14:textId="3EF87B47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կահույք մաքրելու լաթ</w:t>
            </w:r>
          </w:p>
        </w:tc>
        <w:tc>
          <w:tcPr>
            <w:tcW w:w="1417" w:type="dxa"/>
            <w:vAlign w:val="center"/>
          </w:tcPr>
          <w:p w14:paraId="182BC6EA" w14:textId="2A1CE906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627AB661" w14:textId="5821593F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Միկրոֆիբեր որակի:, չաթսը 35սմx35սմ</w:t>
            </w:r>
          </w:p>
        </w:tc>
        <w:tc>
          <w:tcPr>
            <w:tcW w:w="925" w:type="dxa"/>
            <w:vAlign w:val="center"/>
          </w:tcPr>
          <w:p w14:paraId="18B389FF" w14:textId="3D033AE6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86" w:type="dxa"/>
            <w:vAlign w:val="center"/>
          </w:tcPr>
          <w:p w14:paraId="3AC1BE8C" w14:textId="417E395B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350</w:t>
            </w:r>
          </w:p>
        </w:tc>
        <w:tc>
          <w:tcPr>
            <w:tcW w:w="1078" w:type="dxa"/>
            <w:vAlign w:val="center"/>
          </w:tcPr>
          <w:p w14:paraId="35B7E291" w14:textId="2E1AC1B0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17150</w:t>
            </w:r>
          </w:p>
        </w:tc>
        <w:tc>
          <w:tcPr>
            <w:tcW w:w="1078" w:type="dxa"/>
            <w:vAlign w:val="center"/>
          </w:tcPr>
          <w:p w14:paraId="6A7BA91E" w14:textId="6955859D" w:rsidR="00CA35F1" w:rsidRPr="005F23E2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49</w:t>
            </w:r>
          </w:p>
        </w:tc>
        <w:tc>
          <w:tcPr>
            <w:tcW w:w="1417" w:type="dxa"/>
          </w:tcPr>
          <w:p w14:paraId="2513D8F0" w14:textId="47951E89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05763E64" w14:textId="3D8B1621" w:rsidR="00CA35F1" w:rsidRPr="005F23E2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49</w:t>
            </w:r>
          </w:p>
        </w:tc>
        <w:tc>
          <w:tcPr>
            <w:tcW w:w="1246" w:type="dxa"/>
          </w:tcPr>
          <w:p w14:paraId="16D85081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03952F0C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4443595" w14:textId="0D3A8C18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6995848E" w14:textId="77777777" w:rsidTr="00E2109A">
        <w:tc>
          <w:tcPr>
            <w:tcW w:w="1035" w:type="dxa"/>
          </w:tcPr>
          <w:p w14:paraId="346E9615" w14:textId="27198045" w:rsidR="00CA35F1" w:rsidRPr="000C696D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19</w:t>
            </w:r>
          </w:p>
        </w:tc>
        <w:tc>
          <w:tcPr>
            <w:tcW w:w="1134" w:type="dxa"/>
            <w:vAlign w:val="center"/>
          </w:tcPr>
          <w:p w14:paraId="11807DD9" w14:textId="05543CEA" w:rsidR="00CA35F1" w:rsidRPr="00DC472B" w:rsidRDefault="00DC472B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39831283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0968959F" w14:textId="167C878A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հատակի լվացման լաթ</w:t>
            </w:r>
          </w:p>
        </w:tc>
        <w:tc>
          <w:tcPr>
            <w:tcW w:w="1417" w:type="dxa"/>
            <w:vAlign w:val="center"/>
          </w:tcPr>
          <w:p w14:paraId="0C40B98D" w14:textId="11DDDDAD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7A85E434" w14:textId="77777777" w:rsidR="00CA35F1" w:rsidRDefault="00CA35F1" w:rsidP="00CA35F1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Հատակի լաթ  25X60սմ չափսի՝ բազմակի  օգտագործման համար:  Օգտակար ծառայում է չոր և խոնավ վիճակում: Գերազանց մաքրում է կեղտը: Չորացնում է և չի թողնում հետքեր և թելիկներ: Շատ հարմարավետ է մեծ տարածքների մաքրման համար: Բաղադրությունը 100% բամբակ խիտ գործվածքով:Գույնը սպիտակ: Լաթի վրա մի անկյունում կարված պիտակ կտորի անվանումով: Պահպանման ժամկետը անսահմանափակ: Փաթեթավորված յուրաքանչյուրն առանձին պոլիէթիլենային  թափանցիկ տոպրակով: Քաշը չոր վիճակում 180 գրամ: Յուրաքանչյուրը գունավոր պիտակավորված, վրան նշումներ քաշի, անվան, բաղադրության,  արտադրողի և ներմուծողի վերաբերյալ:</w:t>
            </w:r>
          </w:p>
          <w:p w14:paraId="7D90925A" w14:textId="77777777" w:rsidR="00CA35F1" w:rsidRDefault="00CA35F1" w:rsidP="00CA35F1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</w:p>
          <w:p w14:paraId="2E4B8374" w14:textId="77777777" w:rsidR="00CA35F1" w:rsidRDefault="00CA35F1" w:rsidP="00CA35F1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</w:p>
          <w:p w14:paraId="2A1AFFF6" w14:textId="1269A905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25" w:type="dxa"/>
            <w:vAlign w:val="center"/>
          </w:tcPr>
          <w:p w14:paraId="68DA3A82" w14:textId="0E6B255C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86" w:type="dxa"/>
            <w:vAlign w:val="center"/>
          </w:tcPr>
          <w:p w14:paraId="17038BA2" w14:textId="0591344A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2000</w:t>
            </w:r>
          </w:p>
        </w:tc>
        <w:tc>
          <w:tcPr>
            <w:tcW w:w="1078" w:type="dxa"/>
            <w:vAlign w:val="center"/>
          </w:tcPr>
          <w:p w14:paraId="7E1089BC" w14:textId="625AC725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40000</w:t>
            </w:r>
          </w:p>
        </w:tc>
        <w:tc>
          <w:tcPr>
            <w:tcW w:w="1078" w:type="dxa"/>
            <w:vAlign w:val="center"/>
          </w:tcPr>
          <w:p w14:paraId="5B80E0DD" w14:textId="71014447" w:rsidR="00CA35F1" w:rsidRPr="005F23E2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417" w:type="dxa"/>
          </w:tcPr>
          <w:p w14:paraId="7A3F69F4" w14:textId="0F0F9629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6DD0B684" w14:textId="7EC7AC3D" w:rsidR="00CA35F1" w:rsidRPr="005F23E2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246" w:type="dxa"/>
          </w:tcPr>
          <w:p w14:paraId="6E229ABC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40971788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F6E9258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FF14748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648852C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5729D807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AF6CFF9" w14:textId="7B5165DF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0883B1AD" w14:textId="77777777" w:rsidTr="00E2109A">
        <w:tc>
          <w:tcPr>
            <w:tcW w:w="1035" w:type="dxa"/>
          </w:tcPr>
          <w:p w14:paraId="37BC4BA6" w14:textId="4952098A" w:rsidR="00CA35F1" w:rsidRPr="000C696D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14:paraId="4DAEEAC2" w14:textId="47E71C75" w:rsidR="00CA35F1" w:rsidRPr="00DC472B" w:rsidRDefault="00DC472B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39831283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1134" w:type="dxa"/>
            <w:vAlign w:val="center"/>
          </w:tcPr>
          <w:p w14:paraId="4A70EAF2" w14:textId="39D69CF5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հատակի լվացման լաթ</w:t>
            </w:r>
          </w:p>
        </w:tc>
        <w:tc>
          <w:tcPr>
            <w:tcW w:w="1417" w:type="dxa"/>
            <w:vAlign w:val="center"/>
          </w:tcPr>
          <w:p w14:paraId="68F210EA" w14:textId="2CFF7A90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297FDA65" w14:textId="44AF1E5C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Հատակի լաթ  100X100սմ չափսի՝ բազմակի  օգտագործման համար:  Օգտակար ծառայում է չոր և խոնավ վիճակում: Գերազանց մաքրում է կեղտը: Չորացնում է և չի թողնում հետքեր և թելիկներ: Շատ հարմարավետ է մեծ տարածքների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lastRenderedPageBreak/>
              <w:t>մաքրման համար: Բաղադրությունը 100% բամբակ խիտ գործվածքով:Գույնը սպիտակ: Լաթի վրա մի անկյունում կարված պիտակ կտորի անվանումով: Պահպանման ժամկետը անսահմանափակ: Փաթեթավորված յուրաքանչյուրն առանձին պոլիէթիլենային  թափանցիկ տոպրակով: Քաշը չոր վիճակում 180 գրամ: Յուրաքանչյուրը գունավոր պիտակավորված, վրան նշումներ քաշի, անվան, բաղադրության,  արտադրողի և ներմուծողի վերաբերյալ:</w:t>
            </w:r>
          </w:p>
        </w:tc>
        <w:tc>
          <w:tcPr>
            <w:tcW w:w="925" w:type="dxa"/>
            <w:vAlign w:val="center"/>
          </w:tcPr>
          <w:p w14:paraId="28EA120F" w14:textId="6CFD1BD0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86" w:type="dxa"/>
            <w:vAlign w:val="center"/>
          </w:tcPr>
          <w:p w14:paraId="36C39A39" w14:textId="5B4B982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700</w:t>
            </w:r>
          </w:p>
        </w:tc>
        <w:tc>
          <w:tcPr>
            <w:tcW w:w="1078" w:type="dxa"/>
            <w:vAlign w:val="center"/>
          </w:tcPr>
          <w:p w14:paraId="09004F35" w14:textId="37115359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24500</w:t>
            </w:r>
          </w:p>
        </w:tc>
        <w:tc>
          <w:tcPr>
            <w:tcW w:w="1078" w:type="dxa"/>
            <w:vAlign w:val="center"/>
          </w:tcPr>
          <w:p w14:paraId="6BEB5734" w14:textId="55A7376D" w:rsidR="00CA35F1" w:rsidRPr="005F23E2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35</w:t>
            </w:r>
          </w:p>
        </w:tc>
        <w:tc>
          <w:tcPr>
            <w:tcW w:w="1417" w:type="dxa"/>
          </w:tcPr>
          <w:p w14:paraId="3E7D5383" w14:textId="7C3209DA" w:rsidR="00CA35F1" w:rsidRPr="00477CCA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</w:t>
            </w: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 հրապարակ 7</w:t>
            </w:r>
          </w:p>
        </w:tc>
        <w:tc>
          <w:tcPr>
            <w:tcW w:w="953" w:type="dxa"/>
            <w:vAlign w:val="center"/>
          </w:tcPr>
          <w:p w14:paraId="68F99889" w14:textId="02BEB2DE" w:rsidR="00CA35F1" w:rsidRPr="005F23E2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lastRenderedPageBreak/>
              <w:t>35</w:t>
            </w:r>
          </w:p>
        </w:tc>
        <w:tc>
          <w:tcPr>
            <w:tcW w:w="1246" w:type="dxa"/>
          </w:tcPr>
          <w:p w14:paraId="24055F0A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7D1BB79B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B5F9F42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E6D7AD3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90DADF2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CD6E6B8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A5DB8B4" w14:textId="1B5DF777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5B9A3AB2" w14:textId="77777777" w:rsidTr="00E2109A">
        <w:tc>
          <w:tcPr>
            <w:tcW w:w="1035" w:type="dxa"/>
          </w:tcPr>
          <w:p w14:paraId="68CC2691" w14:textId="48810940" w:rsidR="00CA35F1" w:rsidRPr="000C696D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7AF06FEC" w14:textId="22118C18" w:rsidR="00CA35F1" w:rsidRPr="00DC472B" w:rsidRDefault="00DC472B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39835000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7502BC79" w14:textId="16F5D3BD" w:rsidR="00CA35F1" w:rsidRPr="00DB1EBE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հատակ մաքրելու ձող, պլաստմասե, փայտյա</w:t>
            </w:r>
          </w:p>
        </w:tc>
        <w:tc>
          <w:tcPr>
            <w:tcW w:w="1417" w:type="dxa"/>
            <w:vAlign w:val="center"/>
          </w:tcPr>
          <w:p w14:paraId="05056506" w14:textId="1B75058F" w:rsidR="00CA35F1" w:rsidRPr="00DB1EBE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1EBE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 </w:t>
            </w:r>
          </w:p>
        </w:tc>
        <w:tc>
          <w:tcPr>
            <w:tcW w:w="2894" w:type="dxa"/>
            <w:vAlign w:val="center"/>
          </w:tcPr>
          <w:p w14:paraId="3B013C6B" w14:textId="016997B4" w:rsidR="00CA35F1" w:rsidRPr="00DB1EBE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Մաքրող հատվածը 25X60սմ չափսի, 1,5-2 մ ձողի երկարության, մետաղական</w:t>
            </w:r>
          </w:p>
        </w:tc>
        <w:tc>
          <w:tcPr>
            <w:tcW w:w="925" w:type="dxa"/>
            <w:vAlign w:val="center"/>
          </w:tcPr>
          <w:p w14:paraId="3977B947" w14:textId="1DBC9D77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86" w:type="dxa"/>
            <w:vAlign w:val="center"/>
          </w:tcPr>
          <w:p w14:paraId="410B9B8E" w14:textId="018FFA89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3000</w:t>
            </w:r>
          </w:p>
        </w:tc>
        <w:tc>
          <w:tcPr>
            <w:tcW w:w="1078" w:type="dxa"/>
            <w:vAlign w:val="center"/>
          </w:tcPr>
          <w:p w14:paraId="755B6A5A" w14:textId="7ECEEE0B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18000</w:t>
            </w:r>
          </w:p>
        </w:tc>
        <w:tc>
          <w:tcPr>
            <w:tcW w:w="1078" w:type="dxa"/>
            <w:vAlign w:val="center"/>
          </w:tcPr>
          <w:p w14:paraId="4F0C01BF" w14:textId="0831E9DF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417" w:type="dxa"/>
          </w:tcPr>
          <w:p w14:paraId="1AABCA64" w14:textId="6D53C72E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4B80152D" w14:textId="0A377424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246" w:type="dxa"/>
          </w:tcPr>
          <w:p w14:paraId="226EC9FB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0F476074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04BF372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BB937B1" w14:textId="3CC723D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DF2093" w:rsidRPr="0027235A" w14:paraId="30D51FC9" w14:textId="77777777" w:rsidTr="00D64214">
        <w:tc>
          <w:tcPr>
            <w:tcW w:w="1035" w:type="dxa"/>
          </w:tcPr>
          <w:p w14:paraId="2B05F1B8" w14:textId="1DBA5100" w:rsidR="00DF2093" w:rsidRPr="000C696D" w:rsidRDefault="00DF2093" w:rsidP="00DF209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1E16E980" w14:textId="3E31C4F2" w:rsidR="00DF2093" w:rsidRPr="00DC472B" w:rsidRDefault="00DF2093" w:rsidP="00DF209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44521120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70089C2E" w14:textId="00B268E0" w:rsidR="00DF2093" w:rsidRPr="00485C20" w:rsidRDefault="00DF2093" w:rsidP="00DF209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դռան փականներ</w:t>
            </w:r>
          </w:p>
        </w:tc>
        <w:tc>
          <w:tcPr>
            <w:tcW w:w="1417" w:type="dxa"/>
            <w:vAlign w:val="center"/>
          </w:tcPr>
          <w:p w14:paraId="155C71E5" w14:textId="4A641150" w:rsidR="00DF2093" w:rsidRPr="00485C20" w:rsidRDefault="00DF2093" w:rsidP="00DF20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168A284C" w14:textId="6BCC63F0" w:rsidR="00DF2093" w:rsidRPr="00485C20" w:rsidRDefault="00DF2093" w:rsidP="00DF20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Դռանների դրովի փական բռնակով 7x17սմ Kale  կամ համարժեք</w:t>
            </w:r>
          </w:p>
        </w:tc>
        <w:tc>
          <w:tcPr>
            <w:tcW w:w="925" w:type="dxa"/>
            <w:vAlign w:val="center"/>
          </w:tcPr>
          <w:p w14:paraId="4D38B7BC" w14:textId="3DA58DEE" w:rsidR="00DF2093" w:rsidRPr="00485C20" w:rsidRDefault="00DF2093" w:rsidP="00DF2093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86" w:type="dxa"/>
            <w:vAlign w:val="center"/>
          </w:tcPr>
          <w:p w14:paraId="13ED961E" w14:textId="700F40FD" w:rsidR="00DF2093" w:rsidRPr="00485C20" w:rsidRDefault="00DF2093" w:rsidP="00DF20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2500</w:t>
            </w:r>
          </w:p>
        </w:tc>
        <w:tc>
          <w:tcPr>
            <w:tcW w:w="1078" w:type="dxa"/>
            <w:vAlign w:val="bottom"/>
          </w:tcPr>
          <w:p w14:paraId="1CA4C92E" w14:textId="7F39C362" w:rsidR="00DF2093" w:rsidRPr="00485C20" w:rsidRDefault="00DF2093" w:rsidP="00DF20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12500</w:t>
            </w:r>
          </w:p>
        </w:tc>
        <w:tc>
          <w:tcPr>
            <w:tcW w:w="1078" w:type="dxa"/>
            <w:vAlign w:val="center"/>
          </w:tcPr>
          <w:p w14:paraId="78C699BD" w14:textId="70645CC8" w:rsidR="00DF2093" w:rsidRPr="00485C20" w:rsidRDefault="00DF2093" w:rsidP="00DF20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417" w:type="dxa"/>
          </w:tcPr>
          <w:p w14:paraId="7604D20E" w14:textId="396667F7" w:rsidR="00DF2093" w:rsidRPr="00485C20" w:rsidRDefault="00DF2093" w:rsidP="00DF20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7A2D281E" w14:textId="2592014F" w:rsidR="00DF2093" w:rsidRPr="00485C20" w:rsidRDefault="00DF2093" w:rsidP="00DF20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246" w:type="dxa"/>
          </w:tcPr>
          <w:p w14:paraId="692161CE" w14:textId="77777777" w:rsidR="00DF2093" w:rsidRDefault="00DF2093" w:rsidP="00DF2093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40B200FD" w14:textId="77777777" w:rsidR="00DF2093" w:rsidRDefault="00DF2093" w:rsidP="00DF209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7DCCBFF" w14:textId="77777777" w:rsidR="00DF2093" w:rsidRDefault="00DF2093" w:rsidP="00DF209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3B5644A" w14:textId="3C8AA032" w:rsidR="00DF2093" w:rsidRPr="00485C20" w:rsidRDefault="00DF2093" w:rsidP="00DF20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054B41AF" w14:textId="77777777" w:rsidTr="00E2109A">
        <w:tc>
          <w:tcPr>
            <w:tcW w:w="1035" w:type="dxa"/>
          </w:tcPr>
          <w:p w14:paraId="01077D04" w14:textId="7A26C7F9" w:rsidR="00CA35F1" w:rsidRPr="000C696D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1753AB4B" w14:textId="78960A41" w:rsidR="00CA35F1" w:rsidRPr="00DC472B" w:rsidRDefault="00DC472B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44521180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7FDF0F7F" w14:textId="316BF5D7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սողնակներ</w:t>
            </w:r>
          </w:p>
        </w:tc>
        <w:tc>
          <w:tcPr>
            <w:tcW w:w="1417" w:type="dxa"/>
            <w:vAlign w:val="center"/>
          </w:tcPr>
          <w:p w14:paraId="2B6269C5" w14:textId="5B2CA3D8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798078B7" w14:textId="7168D98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9 սմ երկարությամբ սողնակ նախատեսված դռան փականի համար առնվազն 3 օրինակ բանալիներով Ruitai   կամ համարժեք</w:t>
            </w:r>
          </w:p>
        </w:tc>
        <w:tc>
          <w:tcPr>
            <w:tcW w:w="925" w:type="dxa"/>
            <w:vAlign w:val="center"/>
          </w:tcPr>
          <w:p w14:paraId="50A3EFA1" w14:textId="00B2F82D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86" w:type="dxa"/>
            <w:vAlign w:val="center"/>
          </w:tcPr>
          <w:p w14:paraId="3C2CC3BD" w14:textId="085EC994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1500</w:t>
            </w:r>
          </w:p>
        </w:tc>
        <w:tc>
          <w:tcPr>
            <w:tcW w:w="1078" w:type="dxa"/>
            <w:vAlign w:val="center"/>
          </w:tcPr>
          <w:p w14:paraId="1C5DF1BE" w14:textId="66097053" w:rsidR="00CA35F1" w:rsidRPr="00F8494B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  <w:r w:rsidR="00F8494B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0</w:t>
            </w:r>
          </w:p>
        </w:tc>
        <w:tc>
          <w:tcPr>
            <w:tcW w:w="1078" w:type="dxa"/>
            <w:vAlign w:val="center"/>
          </w:tcPr>
          <w:p w14:paraId="5B0FD5D2" w14:textId="527DBE4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417" w:type="dxa"/>
          </w:tcPr>
          <w:p w14:paraId="098AC44A" w14:textId="67B3986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2B990D0C" w14:textId="219172BF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246" w:type="dxa"/>
          </w:tcPr>
          <w:p w14:paraId="387584A8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0F6EE90A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CEEED77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99647BF" w14:textId="6518B6FC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53108D58" w14:textId="77777777" w:rsidTr="00E2109A">
        <w:tc>
          <w:tcPr>
            <w:tcW w:w="1035" w:type="dxa"/>
          </w:tcPr>
          <w:p w14:paraId="02F74F42" w14:textId="241DE796" w:rsidR="00CA35F1" w:rsidRPr="000C696D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24</w:t>
            </w:r>
          </w:p>
        </w:tc>
        <w:tc>
          <w:tcPr>
            <w:tcW w:w="1134" w:type="dxa"/>
            <w:vAlign w:val="center"/>
          </w:tcPr>
          <w:p w14:paraId="64A84BA6" w14:textId="66101DC4" w:rsidR="00CA35F1" w:rsidRPr="00DC472B" w:rsidRDefault="00DC472B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31211221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276B13BF" w14:textId="73FD6AA6" w:rsidR="00CA35F1" w:rsidRPr="00485C20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անջատիչներ</w:t>
            </w:r>
          </w:p>
        </w:tc>
        <w:tc>
          <w:tcPr>
            <w:tcW w:w="1417" w:type="dxa"/>
            <w:vAlign w:val="center"/>
          </w:tcPr>
          <w:p w14:paraId="51E15B34" w14:textId="0D590F3F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4" w:type="dxa"/>
            <w:vAlign w:val="center"/>
          </w:tcPr>
          <w:p w14:paraId="4D74CB68" w14:textId="1E77AE8A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էլեկտրական անջատիչ փոփոխական հոսանքի համար 6Ա, 10Ա 250Վ: Անվտանգությունը ՀՀ կառավարության 2005թ. փետրվարի 9-ի N 150-Ն որոշմամբ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lastRenderedPageBreak/>
              <w:t>հաստատված ցածր լարման էլեկտրասարքավորումների մասին</w:t>
            </w:r>
          </w:p>
        </w:tc>
        <w:tc>
          <w:tcPr>
            <w:tcW w:w="925" w:type="dxa"/>
            <w:vAlign w:val="center"/>
          </w:tcPr>
          <w:p w14:paraId="14AC35BE" w14:textId="0AD2C77E" w:rsidR="00CA35F1" w:rsidRPr="00485C20" w:rsidRDefault="00CA35F1" w:rsidP="00CA35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86" w:type="dxa"/>
            <w:vAlign w:val="center"/>
          </w:tcPr>
          <w:p w14:paraId="2D966F26" w14:textId="29883838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750</w:t>
            </w:r>
          </w:p>
        </w:tc>
        <w:tc>
          <w:tcPr>
            <w:tcW w:w="1078" w:type="dxa"/>
            <w:vAlign w:val="center"/>
          </w:tcPr>
          <w:p w14:paraId="7F32D653" w14:textId="6FFB7926" w:rsidR="00CA35F1" w:rsidRPr="00F8494B" w:rsidRDefault="00F8494B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3750</w:t>
            </w:r>
          </w:p>
        </w:tc>
        <w:tc>
          <w:tcPr>
            <w:tcW w:w="1078" w:type="dxa"/>
            <w:vAlign w:val="center"/>
          </w:tcPr>
          <w:p w14:paraId="5C551FF8" w14:textId="2FDE8AB1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417" w:type="dxa"/>
          </w:tcPr>
          <w:p w14:paraId="48B843A3" w14:textId="75FF5A19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</w:t>
            </w: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 հրապարակ 7</w:t>
            </w:r>
          </w:p>
        </w:tc>
        <w:tc>
          <w:tcPr>
            <w:tcW w:w="953" w:type="dxa"/>
            <w:vAlign w:val="center"/>
          </w:tcPr>
          <w:p w14:paraId="6007962F" w14:textId="6665B432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lastRenderedPageBreak/>
              <w:t>5</w:t>
            </w:r>
          </w:p>
        </w:tc>
        <w:tc>
          <w:tcPr>
            <w:tcW w:w="1246" w:type="dxa"/>
          </w:tcPr>
          <w:p w14:paraId="6AB69DEF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7AD5C5B8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60F21A5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E197E57" w14:textId="3D8AB63F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Դեկտեմբերի 25-ը</w:t>
            </w:r>
          </w:p>
        </w:tc>
      </w:tr>
      <w:tr w:rsidR="00CA35F1" w:rsidRPr="0027235A" w14:paraId="7787C620" w14:textId="77777777" w:rsidTr="00E2109A">
        <w:tc>
          <w:tcPr>
            <w:tcW w:w="1035" w:type="dxa"/>
          </w:tcPr>
          <w:p w14:paraId="61EDF5CB" w14:textId="65994B3E" w:rsidR="00CA35F1" w:rsidRPr="00F968FB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25</w:t>
            </w:r>
          </w:p>
        </w:tc>
        <w:tc>
          <w:tcPr>
            <w:tcW w:w="1134" w:type="dxa"/>
            <w:vAlign w:val="center"/>
          </w:tcPr>
          <w:p w14:paraId="00FB63A9" w14:textId="619488A3" w:rsidR="00CA35F1" w:rsidRPr="00DC472B" w:rsidRDefault="00DC472B" w:rsidP="00CA35F1">
            <w:pPr>
              <w:jc w:val="center"/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24311270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1134" w:type="dxa"/>
            <w:vAlign w:val="center"/>
          </w:tcPr>
          <w:p w14:paraId="472B07FC" w14:textId="5BF1594A" w:rsidR="00CA35F1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կաուստիկ սոդա</w:t>
            </w:r>
          </w:p>
        </w:tc>
        <w:tc>
          <w:tcPr>
            <w:tcW w:w="1417" w:type="dxa"/>
            <w:vAlign w:val="center"/>
          </w:tcPr>
          <w:p w14:paraId="58DE3439" w14:textId="77777777" w:rsidR="00CA35F1" w:rsidRPr="00485C20" w:rsidRDefault="00CA35F1" w:rsidP="00CA35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94" w:type="dxa"/>
            <w:vAlign w:val="center"/>
          </w:tcPr>
          <w:p w14:paraId="5F8666AA" w14:textId="706FB833" w:rsidR="00CA35F1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Արտաքին տեսքը սպիտակ բյուրեղ, Ջրում լուծելիությունը 111 գ/100 մլ (20 °C-ում), Մաքրությունը min 99%, Եռման ջերմաստիճանը 1388 °C, Հալման ջերմաստիճանը 318 °C, Տեսակարար կշիռը 2.13գ/սմ3</w:t>
            </w:r>
          </w:p>
        </w:tc>
        <w:tc>
          <w:tcPr>
            <w:tcW w:w="925" w:type="dxa"/>
            <w:vAlign w:val="center"/>
          </w:tcPr>
          <w:p w14:paraId="421D808B" w14:textId="533BD875" w:rsidR="00CA35F1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86" w:type="dxa"/>
            <w:vAlign w:val="center"/>
          </w:tcPr>
          <w:p w14:paraId="00D926D9" w14:textId="69E1985A" w:rsidR="00CA35F1" w:rsidRDefault="00CA35F1" w:rsidP="00CA35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3000</w:t>
            </w:r>
          </w:p>
        </w:tc>
        <w:tc>
          <w:tcPr>
            <w:tcW w:w="1078" w:type="dxa"/>
            <w:vAlign w:val="center"/>
          </w:tcPr>
          <w:p w14:paraId="25B3F7D9" w14:textId="48193E5E" w:rsidR="00CA35F1" w:rsidRPr="00F8494B" w:rsidRDefault="00F8494B" w:rsidP="00CA35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12000</w:t>
            </w:r>
          </w:p>
        </w:tc>
        <w:tc>
          <w:tcPr>
            <w:tcW w:w="1078" w:type="dxa"/>
            <w:vAlign w:val="center"/>
          </w:tcPr>
          <w:p w14:paraId="04380F56" w14:textId="077B7987" w:rsidR="00CA35F1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417" w:type="dxa"/>
          </w:tcPr>
          <w:p w14:paraId="75B10A80" w14:textId="70E23242" w:rsidR="00CA35F1" w:rsidRPr="00F8658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23ECD829" w14:textId="66BED0D5" w:rsidR="00CA35F1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246" w:type="dxa"/>
          </w:tcPr>
          <w:p w14:paraId="0D7E59BE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4345931C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5F295EC7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502D5E4E" w14:textId="5125EEAE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A35F1" w:rsidRPr="0027235A" w14:paraId="2C535854" w14:textId="77777777" w:rsidTr="00E2109A">
        <w:tc>
          <w:tcPr>
            <w:tcW w:w="1035" w:type="dxa"/>
          </w:tcPr>
          <w:p w14:paraId="3EE865A0" w14:textId="356EF31B" w:rsidR="00CA35F1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26</w:t>
            </w:r>
          </w:p>
        </w:tc>
        <w:tc>
          <w:tcPr>
            <w:tcW w:w="1134" w:type="dxa"/>
            <w:vAlign w:val="center"/>
          </w:tcPr>
          <w:p w14:paraId="748F77C6" w14:textId="264D23D3" w:rsidR="00CA35F1" w:rsidRPr="00151D81" w:rsidRDefault="00151D81" w:rsidP="00CA35F1">
            <w:pPr>
              <w:jc w:val="center"/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</w:pPr>
            <w:r w:rsidRPr="00151D81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39831247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/2</w:t>
            </w:r>
          </w:p>
        </w:tc>
        <w:tc>
          <w:tcPr>
            <w:tcW w:w="1134" w:type="dxa"/>
            <w:vAlign w:val="center"/>
          </w:tcPr>
          <w:p w14:paraId="3EF2E02A" w14:textId="54FB56CE" w:rsidR="00CA35F1" w:rsidRPr="00DB1EBE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ախտահանող հեղուկ` սանհանգույցի համար (խտանյութ)</w:t>
            </w:r>
          </w:p>
        </w:tc>
        <w:tc>
          <w:tcPr>
            <w:tcW w:w="1417" w:type="dxa"/>
            <w:vAlign w:val="center"/>
          </w:tcPr>
          <w:p w14:paraId="068E8134" w14:textId="77777777" w:rsidR="00CA35F1" w:rsidRPr="00DB1EBE" w:rsidRDefault="00CA35F1" w:rsidP="00CA35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894" w:type="dxa"/>
            <w:vAlign w:val="center"/>
          </w:tcPr>
          <w:p w14:paraId="23FF687B" w14:textId="08FA7517" w:rsidR="00CA35F1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ժավել</w:t>
            </w:r>
          </w:p>
        </w:tc>
        <w:tc>
          <w:tcPr>
            <w:tcW w:w="925" w:type="dxa"/>
            <w:vAlign w:val="center"/>
          </w:tcPr>
          <w:p w14:paraId="18580031" w14:textId="39EBD65F" w:rsidR="00CA35F1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լիտր</w:t>
            </w:r>
          </w:p>
        </w:tc>
        <w:tc>
          <w:tcPr>
            <w:tcW w:w="886" w:type="dxa"/>
            <w:vAlign w:val="center"/>
          </w:tcPr>
          <w:p w14:paraId="030C128C" w14:textId="0E9EB700" w:rsidR="00CA35F1" w:rsidRDefault="00CA35F1" w:rsidP="00CA35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100</w:t>
            </w:r>
          </w:p>
        </w:tc>
        <w:tc>
          <w:tcPr>
            <w:tcW w:w="1078" w:type="dxa"/>
            <w:vAlign w:val="center"/>
          </w:tcPr>
          <w:p w14:paraId="013047ED" w14:textId="4A14F0CE" w:rsidR="00CA35F1" w:rsidRPr="00F8494B" w:rsidRDefault="00F8494B" w:rsidP="00CA35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5000</w:t>
            </w:r>
          </w:p>
        </w:tc>
        <w:tc>
          <w:tcPr>
            <w:tcW w:w="1078" w:type="dxa"/>
            <w:vAlign w:val="center"/>
          </w:tcPr>
          <w:p w14:paraId="3443F205" w14:textId="26F1DFA0" w:rsidR="00CA35F1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50</w:t>
            </w:r>
          </w:p>
        </w:tc>
        <w:tc>
          <w:tcPr>
            <w:tcW w:w="1417" w:type="dxa"/>
          </w:tcPr>
          <w:p w14:paraId="2DA866A7" w14:textId="30AF1200" w:rsidR="00CA35F1" w:rsidRPr="00F8658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953" w:type="dxa"/>
            <w:vAlign w:val="center"/>
          </w:tcPr>
          <w:p w14:paraId="3076EE3F" w14:textId="415E6015" w:rsidR="00CA35F1" w:rsidRDefault="00CA35F1" w:rsidP="00CA35F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50</w:t>
            </w:r>
          </w:p>
        </w:tc>
        <w:tc>
          <w:tcPr>
            <w:tcW w:w="1246" w:type="dxa"/>
          </w:tcPr>
          <w:p w14:paraId="374262C0" w14:textId="77777777" w:rsidR="00CA35F1" w:rsidRDefault="00CA35F1" w:rsidP="00CA35F1">
            <w:pP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/>
              </w:rPr>
            </w:pPr>
          </w:p>
          <w:p w14:paraId="08D33BEA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AAE4385" w14:textId="77777777" w:rsidR="00CA35F1" w:rsidRDefault="00CA35F1" w:rsidP="00CA35F1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5D9EB359" w14:textId="7A61120A" w:rsidR="00CA35F1" w:rsidRPr="00485C20" w:rsidRDefault="00CA35F1" w:rsidP="00CA35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Մինչև 2026թ.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</w:tbl>
    <w:p w14:paraId="0E8195BF" w14:textId="77777777" w:rsidR="00D10B0C" w:rsidRPr="0027235A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14:paraId="1C5A8121" w14:textId="77777777" w:rsidR="00D10B0C" w:rsidRPr="0027235A" w:rsidRDefault="00D10B0C" w:rsidP="00EF3662">
      <w:pPr>
        <w:jc w:val="both"/>
        <w:rPr>
          <w:rFonts w:ascii="GHEA Grapalat" w:hAnsi="GHEA Grapalat"/>
          <w:sz w:val="20"/>
        </w:rPr>
      </w:pPr>
    </w:p>
    <w:p w14:paraId="57188011" w14:textId="65D9812F" w:rsidR="00071D1C" w:rsidRPr="0027235A" w:rsidRDefault="00071D1C" w:rsidP="00EF3662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27235A">
        <w:rPr>
          <w:rFonts w:ascii="GHEA Grapalat" w:hAnsi="GHEA Grapalat"/>
          <w:sz w:val="20"/>
        </w:rPr>
        <w:t xml:space="preserve"> * </w:t>
      </w:r>
      <w:r w:rsidR="0022770A" w:rsidRPr="0027235A">
        <w:rPr>
          <w:rFonts w:ascii="GHEA Grapalat" w:hAnsi="GHEA Grapalat" w:cs="Sylfaen"/>
          <w:i/>
          <w:sz w:val="18"/>
          <w:szCs w:val="18"/>
          <w:lang w:val="pt-BR"/>
        </w:rPr>
        <w:t>Ա</w:t>
      </w:r>
      <w:r w:rsidR="00EE5A09" w:rsidRPr="0027235A">
        <w:rPr>
          <w:rFonts w:ascii="GHEA Grapalat" w:hAnsi="GHEA Grapalat" w:cs="Sylfaen"/>
          <w:i/>
          <w:sz w:val="18"/>
          <w:szCs w:val="18"/>
          <w:lang w:val="pt-BR"/>
        </w:rPr>
        <w:t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27235A">
        <w:rPr>
          <w:rFonts w:ascii="GHEA Grapalat" w:hAnsi="GHEA Grapalat" w:cs="Sylfaen"/>
          <w:i/>
          <w:sz w:val="18"/>
          <w:szCs w:val="18"/>
          <w:lang w:val="pt-BR"/>
        </w:rPr>
        <w:t>ն</w:t>
      </w:r>
      <w:r w:rsidR="00EE5A09"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</w:t>
      </w:r>
      <w:r w:rsidR="00EE5A09" w:rsidRPr="00D92B13">
        <w:rPr>
          <w:rFonts w:ascii="GHEA Grapalat" w:hAnsi="GHEA Grapalat" w:cs="Sylfaen"/>
          <w:i/>
          <w:sz w:val="18"/>
          <w:szCs w:val="18"/>
          <w:lang w:val="pt-BR"/>
        </w:rPr>
        <w:t>ժամկետում</w:t>
      </w:r>
      <w:r w:rsidRPr="00D92B13">
        <w:rPr>
          <w:rFonts w:ascii="GHEA Grapalat" w:hAnsi="GHEA Grapalat" w:cs="Sylfaen"/>
          <w:i/>
          <w:sz w:val="18"/>
          <w:szCs w:val="18"/>
          <w:lang w:val="pt-BR"/>
        </w:rPr>
        <w:t>:</w:t>
      </w:r>
    </w:p>
    <w:p w14:paraId="61F5E50A" w14:textId="77777777" w:rsidR="00E74BF6" w:rsidRPr="0027235A" w:rsidRDefault="00E74BF6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31609ACF" w14:textId="1C2C60EB" w:rsidR="00F954E8" w:rsidRPr="0027235A" w:rsidRDefault="00700C81" w:rsidP="00081E7C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27235A">
        <w:rPr>
          <w:rFonts w:ascii="GHEA Grapalat" w:hAnsi="GHEA Grapalat"/>
        </w:rPr>
        <w:t xml:space="preserve">** </w:t>
      </w:r>
      <w:r w:rsidR="00AB14FE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="00D0489D"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="00AB14FE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="00BC12C0"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="00AB14FE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</w:t>
      </w:r>
      <w:r w:rsidR="0022770A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Ե</w:t>
      </w:r>
      <w:r w:rsidR="00F954E8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թե հրավերով չի նախատեսվում մասնակցի կողմից առաջարկվող ապրանքի՝ ապրանքային նշանի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, ֆիրմային անվանման, </w:t>
      </w:r>
      <w:r w:rsidR="00D0489D"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="00F954E8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և արտադրողի վերաբերյալ տեղեկատվության ներկայացում, ապա 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հանվում են </w:t>
      </w:r>
      <w:r w:rsidR="009F06BA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«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ապրանքային նշանը,</w:t>
      </w:r>
      <w:r w:rsidR="0099667B"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="00D0489D"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 w:rsidR="00D0489D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և արտադրողի անվանումը</w:t>
      </w:r>
      <w:r w:rsidR="00EB35E7" w:rsidRPr="0027235A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="009F06BA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ը</w:t>
      </w:r>
      <w:r w:rsidR="00CD7C41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:</w:t>
      </w:r>
      <w:r w:rsidR="00081E7C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621FB96F" w14:textId="44764ABE" w:rsidR="00700C81" w:rsidRPr="0027235A" w:rsidRDefault="009F06BA" w:rsidP="00EF3662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  <w:r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*** </w:t>
      </w:r>
      <w:r w:rsidR="00700C81" w:rsidRPr="0027235A">
        <w:rPr>
          <w:rFonts w:ascii="GHEA Grapalat" w:hAnsi="GHEA Grapalat" w:cs="Sylfaen"/>
          <w:i/>
          <w:sz w:val="18"/>
          <w:szCs w:val="18"/>
          <w:lang w:val="pt-BR"/>
        </w:rPr>
        <w:t>Եթե պայմանագիրը կնքվում է "Գնումների մասին" ՀՀ օրենքի 15-րդ հոդվածի 6-րդ մասի հիման վրա, ապա</w:t>
      </w:r>
      <w:r w:rsidR="0078625F" w:rsidRPr="0027235A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="0078625F" w:rsidRPr="0027235A"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</w:t>
      </w:r>
      <w:r w:rsidR="00700C81"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 ֆինանսական միջոցներ նախատեսվելու դեպքում կողմերի միջև կնքվող համաձայնագրի ուժի մեջ մտնելու օրվանից :</w:t>
      </w:r>
    </w:p>
    <w:p w14:paraId="7619C70A" w14:textId="77777777" w:rsidR="00071D1C" w:rsidRPr="0027235A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27235A" w14:paraId="19459806" w14:textId="77777777" w:rsidTr="00E22E51">
        <w:trPr>
          <w:jc w:val="center"/>
        </w:trPr>
        <w:tc>
          <w:tcPr>
            <w:tcW w:w="4536" w:type="dxa"/>
          </w:tcPr>
          <w:p w14:paraId="55F5C42A" w14:textId="77777777" w:rsidR="00071D1C" w:rsidRPr="0027235A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27235A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50737113" w14:textId="77777777" w:rsidR="00071D1C" w:rsidRPr="0027235A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7C5BC5E" w14:textId="77777777" w:rsidR="00071D1C" w:rsidRPr="0027235A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7D85383" w14:textId="77777777" w:rsidR="00071D1C" w:rsidRPr="0027235A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4108C20D" w14:textId="77777777" w:rsidR="00071D1C" w:rsidRPr="0027235A" w:rsidRDefault="00071D1C" w:rsidP="00EF3662">
            <w:pPr>
              <w:rPr>
                <w:rFonts w:ascii="GHEA Grapalat" w:hAnsi="GHEA Grapalat"/>
                <w:lang w:val="ru-RU"/>
              </w:rPr>
            </w:pPr>
          </w:p>
          <w:p w14:paraId="08093123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27235A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63AEB8F8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40FAF735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27235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76EA826B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D9A3EBB" w14:textId="77777777" w:rsidR="00071D1C" w:rsidRPr="0027235A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41654926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65B42001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4A3CA11A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12FD3B03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17CDB065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27235A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48F4BF0C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70521D94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27235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0F97B6E6" w14:textId="6F014F96" w:rsidR="00071D1C" w:rsidRPr="005E1F72" w:rsidRDefault="00071D1C" w:rsidP="005647B4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sz w:val="20"/>
        </w:rPr>
        <w:br w:type="page"/>
      </w:r>
      <w:r w:rsidRPr="005E1F72">
        <w:rPr>
          <w:rFonts w:ascii="GHEA Grapalat" w:hAnsi="GHEA Grapalat"/>
          <w:i/>
          <w:sz w:val="18"/>
          <w:lang w:val="hy-AM"/>
        </w:rPr>
        <w:lastRenderedPageBreak/>
        <w:t>Հավելված N 2</w:t>
      </w:r>
    </w:p>
    <w:p w14:paraId="4A5040DD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03D537AE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25C5B613" w14:textId="77777777" w:rsidR="00071D1C" w:rsidRPr="005E1F72" w:rsidRDefault="00071D1C" w:rsidP="00EF3662">
      <w:pPr>
        <w:tabs>
          <w:tab w:val="left" w:pos="9540"/>
        </w:tabs>
        <w:rPr>
          <w:rFonts w:ascii="GHEA Grapalat" w:hAnsi="GHEA Grapalat"/>
          <w:sz w:val="20"/>
        </w:rPr>
      </w:pPr>
    </w:p>
    <w:p w14:paraId="2CE6C2A8" w14:textId="77777777" w:rsidR="00071D1C" w:rsidRPr="005E1F72" w:rsidRDefault="00071D1C" w:rsidP="00EF3662">
      <w:pPr>
        <w:tabs>
          <w:tab w:val="left" w:pos="9540"/>
        </w:tabs>
        <w:rPr>
          <w:rFonts w:ascii="GHEA Grapalat" w:hAnsi="GHEA Grapalat"/>
          <w:sz w:val="20"/>
        </w:rPr>
      </w:pPr>
    </w:p>
    <w:p w14:paraId="2BC67303" w14:textId="77777777" w:rsidR="00071D1C" w:rsidRPr="005E1F72" w:rsidRDefault="00071D1C" w:rsidP="00EF3662">
      <w:pPr>
        <w:jc w:val="center"/>
        <w:rPr>
          <w:rFonts w:ascii="GHEA Grapalat" w:hAnsi="GHEA Grapalat"/>
          <w:sz w:val="20"/>
        </w:rPr>
      </w:pP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/>
          <w:sz w:val="20"/>
        </w:rPr>
        <w:t>ՎՃԱՐՄԱՆ ԺԱՄԱՆԱԿԱՑՈՒՅՑ*</w:t>
      </w:r>
    </w:p>
    <w:p w14:paraId="7736F49B" w14:textId="77777777" w:rsidR="00071D1C" w:rsidRPr="005E1F72" w:rsidRDefault="00071D1C" w:rsidP="00EF3662">
      <w:pPr>
        <w:jc w:val="center"/>
        <w:rPr>
          <w:rFonts w:ascii="GHEA Grapalat" w:hAnsi="GHEA Grapalat"/>
          <w:sz w:val="20"/>
        </w:rPr>
      </w:pPr>
      <w:r w:rsidRPr="005E1F72">
        <w:rPr>
          <w:rFonts w:ascii="GHEA Grapalat" w:hAnsi="GHEA Grapalat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5E1F72">
        <w:rPr>
          <w:rFonts w:ascii="GHEA Grapalat" w:hAnsi="GHEA Grapalat" w:cs="Sylfaen"/>
          <w:sz w:val="18"/>
        </w:rPr>
        <w:t>ՀՀ</w:t>
      </w:r>
      <w:r w:rsidRPr="005E1F72">
        <w:rPr>
          <w:rFonts w:ascii="GHEA Grapalat" w:hAnsi="GHEA Grapalat" w:cs="Sylfaen"/>
          <w:sz w:val="18"/>
          <w:lang w:val="es-ES"/>
        </w:rPr>
        <w:t xml:space="preserve"> </w:t>
      </w:r>
      <w:r w:rsidRPr="005E1F72">
        <w:rPr>
          <w:rFonts w:ascii="GHEA Grapalat" w:hAnsi="GHEA Grapalat" w:cs="Sylfaen"/>
          <w:sz w:val="18"/>
        </w:rPr>
        <w:t>դրամ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700"/>
        <w:gridCol w:w="252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544"/>
        <w:gridCol w:w="544"/>
        <w:gridCol w:w="604"/>
        <w:gridCol w:w="1963"/>
      </w:tblGrid>
      <w:tr w:rsidR="00071D1C" w:rsidRPr="005E1F72" w14:paraId="0F630272" w14:textId="77777777" w:rsidTr="00583F4C">
        <w:tc>
          <w:tcPr>
            <w:tcW w:w="15121" w:type="dxa"/>
            <w:gridSpan w:val="16"/>
          </w:tcPr>
          <w:p w14:paraId="1252D932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5E1F72">
              <w:rPr>
                <w:rFonts w:ascii="GHEA Grapalat" w:hAnsi="GHEA Grapalat"/>
                <w:sz w:val="18"/>
                <w:lang w:val="es-ES"/>
              </w:rPr>
              <w:t>Ապրանքի</w:t>
            </w:r>
          </w:p>
        </w:tc>
      </w:tr>
      <w:tr w:rsidR="00071D1C" w:rsidRPr="00117B67" w14:paraId="2602E826" w14:textId="77777777" w:rsidTr="00583F4C">
        <w:tc>
          <w:tcPr>
            <w:tcW w:w="1980" w:type="dxa"/>
            <w:vAlign w:val="center"/>
          </w:tcPr>
          <w:p w14:paraId="64619A7E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5E1F72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2700" w:type="dxa"/>
            <w:vAlign w:val="center"/>
          </w:tcPr>
          <w:p w14:paraId="0F70ADC4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5E1F72">
              <w:rPr>
                <w:rFonts w:ascii="GHEA Grapalat" w:hAnsi="GHEA Grapalat"/>
                <w:sz w:val="18"/>
              </w:rPr>
              <w:t>գնումների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պլանով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նախատեսված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միջանցիկ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ծածկագիրը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` </w:t>
            </w:r>
            <w:r w:rsidRPr="005E1F72">
              <w:rPr>
                <w:rFonts w:ascii="GHEA Grapalat" w:hAnsi="GHEA Grapalat"/>
                <w:sz w:val="18"/>
              </w:rPr>
              <w:t>ըստ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ԳՄԱ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դասակարգման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(CPV)</w:t>
            </w:r>
          </w:p>
        </w:tc>
        <w:tc>
          <w:tcPr>
            <w:tcW w:w="2520" w:type="dxa"/>
            <w:vAlign w:val="center"/>
          </w:tcPr>
          <w:p w14:paraId="70C6F172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5E1F72">
              <w:rPr>
                <w:rFonts w:ascii="GHEA Grapalat" w:hAnsi="GHEA Grapalat"/>
                <w:sz w:val="18"/>
              </w:rPr>
              <w:t>անվանումը</w:t>
            </w:r>
          </w:p>
        </w:tc>
        <w:tc>
          <w:tcPr>
            <w:tcW w:w="7921" w:type="dxa"/>
            <w:gridSpan w:val="13"/>
            <w:vAlign w:val="center"/>
          </w:tcPr>
          <w:p w14:paraId="1B2999ED" w14:textId="28CEB56F" w:rsidR="00071D1C" w:rsidRPr="005E1F72" w:rsidRDefault="00071D1C" w:rsidP="005647B4">
            <w:pPr>
              <w:jc w:val="both"/>
              <w:rPr>
                <w:rFonts w:ascii="GHEA Grapalat" w:hAnsi="GHEA Grapalat"/>
                <w:sz w:val="18"/>
                <w:lang w:val="es-ES"/>
              </w:rPr>
            </w:pPr>
            <w:r w:rsidRPr="005E1F72">
              <w:rPr>
                <w:rFonts w:ascii="GHEA Grapalat" w:hAnsi="GHEA Grapalat"/>
                <w:sz w:val="18"/>
                <w:lang w:val="es-ES"/>
              </w:rPr>
              <w:t>դիմաց վճարումնե</w:t>
            </w:r>
            <w:r w:rsidR="00E55058">
              <w:rPr>
                <w:rFonts w:ascii="GHEA Grapalat" w:hAnsi="GHEA Grapalat"/>
                <w:sz w:val="18"/>
                <w:lang w:val="es-ES"/>
              </w:rPr>
              <w:t>րը նախատեսվում է իրականացնել 202</w:t>
            </w:r>
            <w:r w:rsidR="005647B4">
              <w:rPr>
                <w:rFonts w:ascii="GHEA Grapalat" w:hAnsi="GHEA Grapalat"/>
                <w:sz w:val="18"/>
                <w:lang w:val="hy-AM"/>
              </w:rPr>
              <w:t>6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թ-ին` ըստ ամիսների, այդ թվում**</w:t>
            </w:r>
          </w:p>
        </w:tc>
      </w:tr>
      <w:tr w:rsidR="00071D1C" w:rsidRPr="0027235A" w14:paraId="25D3DE0F" w14:textId="77777777" w:rsidTr="00583F4C">
        <w:trPr>
          <w:trHeight w:val="1538"/>
        </w:trPr>
        <w:tc>
          <w:tcPr>
            <w:tcW w:w="1980" w:type="dxa"/>
          </w:tcPr>
          <w:p w14:paraId="5890C57B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700" w:type="dxa"/>
          </w:tcPr>
          <w:p w14:paraId="44F4EB0E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520" w:type="dxa"/>
          </w:tcPr>
          <w:p w14:paraId="02EA5D18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474" w:type="dxa"/>
            <w:textDirection w:val="btLr"/>
            <w:vAlign w:val="center"/>
          </w:tcPr>
          <w:p w14:paraId="74020F7F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474" w:type="dxa"/>
            <w:textDirection w:val="btLr"/>
            <w:vAlign w:val="center"/>
          </w:tcPr>
          <w:p w14:paraId="0E197AAC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 w:cs="Sylfaen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474" w:type="dxa"/>
            <w:textDirection w:val="btLr"/>
            <w:vAlign w:val="center"/>
          </w:tcPr>
          <w:p w14:paraId="0283C286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474" w:type="dxa"/>
            <w:textDirection w:val="btLr"/>
            <w:vAlign w:val="center"/>
          </w:tcPr>
          <w:p w14:paraId="13CA3E56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 w:cs="Sylfaen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474" w:type="dxa"/>
            <w:textDirection w:val="btLr"/>
            <w:vAlign w:val="center"/>
          </w:tcPr>
          <w:p w14:paraId="50C630CD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474" w:type="dxa"/>
            <w:textDirection w:val="btLr"/>
            <w:vAlign w:val="center"/>
          </w:tcPr>
          <w:p w14:paraId="5E4B04DC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474" w:type="dxa"/>
            <w:textDirection w:val="btLr"/>
            <w:vAlign w:val="center"/>
          </w:tcPr>
          <w:p w14:paraId="7F064455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հուլիս</w:t>
            </w:r>
            <w:r w:rsidRPr="0027235A">
              <w:rPr>
                <w:rFonts w:ascii="GHEA Grapalat" w:hAnsi="GHEA Grapalat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474" w:type="dxa"/>
            <w:textDirection w:val="btLr"/>
            <w:vAlign w:val="center"/>
          </w:tcPr>
          <w:p w14:paraId="2E787DF8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474" w:type="dxa"/>
            <w:textDirection w:val="btLr"/>
            <w:vAlign w:val="center"/>
          </w:tcPr>
          <w:p w14:paraId="5F856E21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սեպտեմբեր</w:t>
            </w:r>
            <w:r w:rsidRPr="0027235A">
              <w:rPr>
                <w:rFonts w:ascii="GHEA Grapalat" w:hAnsi="GHEA Grapalat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544" w:type="dxa"/>
            <w:textDirection w:val="btLr"/>
            <w:vAlign w:val="center"/>
          </w:tcPr>
          <w:p w14:paraId="1CDEDC6E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544" w:type="dxa"/>
            <w:textDirection w:val="btLr"/>
            <w:vAlign w:val="center"/>
          </w:tcPr>
          <w:p w14:paraId="2CBB25C7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/>
                <w:sz w:val="18"/>
              </w:rPr>
              <w:t xml:space="preserve"> </w:t>
            </w: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604" w:type="dxa"/>
            <w:textDirection w:val="btLr"/>
            <w:vAlign w:val="center"/>
          </w:tcPr>
          <w:p w14:paraId="22A51784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1963" w:type="dxa"/>
            <w:vAlign w:val="center"/>
          </w:tcPr>
          <w:p w14:paraId="3283DCB9" w14:textId="77777777" w:rsidR="00071D1C" w:rsidRPr="0027235A" w:rsidRDefault="00071D1C" w:rsidP="00EF3662">
            <w:pPr>
              <w:ind w:right="-1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Ընդամենը</w:t>
            </w:r>
          </w:p>
          <w:p w14:paraId="07B780C6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</w:p>
        </w:tc>
      </w:tr>
      <w:tr w:rsidR="00C40950" w:rsidRPr="0027235A" w14:paraId="03032651" w14:textId="77777777" w:rsidTr="00583F4C">
        <w:trPr>
          <w:trHeight w:val="777"/>
        </w:trPr>
        <w:tc>
          <w:tcPr>
            <w:tcW w:w="1980" w:type="dxa"/>
          </w:tcPr>
          <w:p w14:paraId="4BFAACC8" w14:textId="6A2F6ED5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2700" w:type="dxa"/>
            <w:vAlign w:val="center"/>
          </w:tcPr>
          <w:p w14:paraId="6AC34B7F" w14:textId="3CAE770A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5647B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18141100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613434FB" w14:textId="4D16CF7B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>աշխատանքային ձեռնոցներ</w:t>
            </w:r>
          </w:p>
        </w:tc>
        <w:tc>
          <w:tcPr>
            <w:tcW w:w="474" w:type="dxa"/>
          </w:tcPr>
          <w:p w14:paraId="2AE165F7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1173F9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9AD69F" w14:textId="4D7C8C0A" w:rsidR="00C40950" w:rsidRPr="0027235A" w:rsidRDefault="00583F4C" w:rsidP="00583F4C">
            <w:pPr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="00C40950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B287052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69DC79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3BC9FA" w14:textId="0E8369B3" w:rsidR="00C40950" w:rsidRPr="0027235A" w:rsidRDefault="00583F4C" w:rsidP="00583F4C">
            <w:pPr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="00C40950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9C04241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BA8790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EF71E2" w14:textId="7724830C" w:rsidR="00C40950" w:rsidRPr="0027235A" w:rsidRDefault="00583F4C" w:rsidP="00583F4C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="00C40950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9F0CB62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B75819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BBADB1" w14:textId="16EAFBBA" w:rsidR="00C40950" w:rsidRPr="0027235A" w:rsidRDefault="00583F4C" w:rsidP="00583F4C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="00C40950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C034DBF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CA6855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117DD1" w14:textId="0D416A09" w:rsidR="00C40950" w:rsidRPr="0027235A" w:rsidRDefault="00583F4C" w:rsidP="00583F4C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="00C40950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71474D9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D36BF8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E1D958" w14:textId="707EDA03" w:rsidR="00C40950" w:rsidRPr="0027235A" w:rsidRDefault="00583F4C" w:rsidP="00583F4C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="00C40950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E5BCD0D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D63B86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B64850" w14:textId="3FA28209" w:rsidR="00C40950" w:rsidRPr="0027235A" w:rsidRDefault="00583F4C" w:rsidP="00583F4C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="00C40950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F010D96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731C3F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0F4DF7" w14:textId="6518F1FD" w:rsidR="00C40950" w:rsidRPr="0027235A" w:rsidRDefault="00583F4C" w:rsidP="00583F4C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="00C40950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B2ED599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C51265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5F6EEE" w14:textId="77560F7E" w:rsidR="00C40950" w:rsidRPr="0027235A" w:rsidRDefault="00583F4C" w:rsidP="00583F4C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="00C40950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D2F69D1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FB4A19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566C62" w14:textId="0FF51E5B" w:rsidR="00C40950" w:rsidRPr="0027235A" w:rsidRDefault="00583F4C" w:rsidP="00583F4C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="00C40950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388DA80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330D63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953AE0" w14:textId="683670A5" w:rsidR="00C40950" w:rsidRPr="0027235A" w:rsidRDefault="00583F4C" w:rsidP="00583F4C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="00C40950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390067C9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9A5DA3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072B54" w14:textId="7A9F90AA" w:rsidR="00C40950" w:rsidRPr="0027235A" w:rsidRDefault="00583F4C" w:rsidP="00583F4C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="00C40950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6E160BAE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CB0E11" w14:textId="77777777" w:rsidR="00C40950" w:rsidRPr="0027235A" w:rsidRDefault="00C40950" w:rsidP="00C4095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E785C2" w14:textId="7E494BB7" w:rsidR="00C40950" w:rsidRPr="0027235A" w:rsidRDefault="00C40950" w:rsidP="00C40950">
            <w:pPr>
              <w:jc w:val="center"/>
              <w:rPr>
                <w:rFonts w:ascii="GHEA Grapalat" w:hAnsi="GHEA Grapalat"/>
                <w:b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0F729F70" w14:textId="77777777" w:rsidTr="00583F4C">
        <w:trPr>
          <w:trHeight w:val="1538"/>
        </w:trPr>
        <w:tc>
          <w:tcPr>
            <w:tcW w:w="1980" w:type="dxa"/>
          </w:tcPr>
          <w:p w14:paraId="6A7BDE76" w14:textId="38BBDEE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2700" w:type="dxa"/>
            <w:vAlign w:val="center"/>
          </w:tcPr>
          <w:p w14:paraId="2D124BEE" w14:textId="7F2283F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5647B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18141100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2520" w:type="dxa"/>
            <w:vAlign w:val="center"/>
          </w:tcPr>
          <w:p w14:paraId="31F7B4FD" w14:textId="112834C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>աշխատանքային ձեռնոցներ</w:t>
            </w:r>
          </w:p>
        </w:tc>
        <w:tc>
          <w:tcPr>
            <w:tcW w:w="474" w:type="dxa"/>
          </w:tcPr>
          <w:p w14:paraId="1EE7CD6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BF03D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E72B59" w14:textId="6404184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29D83A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D0BFF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76BC36" w14:textId="06612AD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008F51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AF1D8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1F5D5F" w14:textId="030D1B1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E878C9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2A7AD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4E0C28" w14:textId="55B7641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FB68F2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9DABF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35441B" w14:textId="00DA3D4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CF4A2A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10704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82971A" w14:textId="61AF3F0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4F1F73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A52A2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EB8B5F" w14:textId="084F171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62F314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822E8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4EADED" w14:textId="7C400B0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0C6A4A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A8395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7344F3" w14:textId="53ACBD2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070E30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C2127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28EED4" w14:textId="014ACB9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B5361E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DFD3D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5EF89B" w14:textId="4DCDC29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9DC646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03CDA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7437FC" w14:textId="567DBC2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322AE1D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28067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94AB0C" w14:textId="448E11D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35538F50" w14:textId="77777777" w:rsidTr="00583F4C">
        <w:trPr>
          <w:trHeight w:val="1538"/>
        </w:trPr>
        <w:tc>
          <w:tcPr>
            <w:tcW w:w="1980" w:type="dxa"/>
          </w:tcPr>
          <w:p w14:paraId="47AA303D" w14:textId="1A62677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2700" w:type="dxa"/>
            <w:vAlign w:val="center"/>
          </w:tcPr>
          <w:p w14:paraId="67096F32" w14:textId="4E7E9C0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FD1FAD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31531300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6FFBC59A" w14:textId="568290B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լամպ` էկոնոմ,  80 մմ, E27, 220Վ</w:t>
            </w:r>
          </w:p>
        </w:tc>
        <w:tc>
          <w:tcPr>
            <w:tcW w:w="474" w:type="dxa"/>
          </w:tcPr>
          <w:p w14:paraId="62E82E2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3F8AB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D88920" w14:textId="20B8CA8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956EFE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3E716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1164EC" w14:textId="0192036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083EA0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B58AF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597279" w14:textId="52A04A8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40A74E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32A8D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896365" w14:textId="3284166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D55336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A1FAF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B718EC" w14:textId="6925BBE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25A707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996AE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43D98B" w14:textId="52A732C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261BDF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C28F1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FD9219" w14:textId="04F7584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7FD421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DDF6A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DA9271" w14:textId="734C2D4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092781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15F58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30A5DC" w14:textId="3B7825F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DF41F6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660FC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57B439" w14:textId="5B774EA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94F3C9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D53D0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A9DD9A" w14:textId="4294431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3569C7C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21C94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A73030" w14:textId="4933742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22005B7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C170E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F09A12" w14:textId="5214CF6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3A8111DA" w14:textId="77777777" w:rsidTr="00583F4C">
        <w:trPr>
          <w:trHeight w:val="1538"/>
        </w:trPr>
        <w:tc>
          <w:tcPr>
            <w:tcW w:w="1980" w:type="dxa"/>
          </w:tcPr>
          <w:p w14:paraId="1AF735D7" w14:textId="4C27C7C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4</w:t>
            </w:r>
          </w:p>
        </w:tc>
        <w:tc>
          <w:tcPr>
            <w:tcW w:w="2700" w:type="dxa"/>
            <w:vAlign w:val="center"/>
          </w:tcPr>
          <w:p w14:paraId="18D937AC" w14:textId="0F34409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FD1FAD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31531300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2520" w:type="dxa"/>
            <w:vAlign w:val="center"/>
          </w:tcPr>
          <w:p w14:paraId="60398EA9" w14:textId="23A323C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լամպ` էկոնոմ,  112 մմ, E27, 220Վ</w:t>
            </w:r>
          </w:p>
        </w:tc>
        <w:tc>
          <w:tcPr>
            <w:tcW w:w="474" w:type="dxa"/>
          </w:tcPr>
          <w:p w14:paraId="2432956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9AFB0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22C6AF" w14:textId="2B9CBDC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B8826A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3EF97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2CE086" w14:textId="37F5BB5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9B24A4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D7895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AE29F3" w14:textId="72BC8D6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A13A5E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D15C7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8C5519" w14:textId="40D6677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AB6DAD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F7007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A989CF" w14:textId="45D9A74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FD2476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0921D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1888FC" w14:textId="2664FC0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83FB0F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73D7E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4C33FE" w14:textId="2D2DB3C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7EE069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7F4DF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736846" w14:textId="1BDE82F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22D318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D1DA2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740677" w14:textId="6FAB5A1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650F04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1EBEF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28F68C" w14:textId="688FF3A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ECF8E9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9E944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87213D" w14:textId="4DAAEB3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377AC32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9CD9F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130CD5" w14:textId="4B63118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5522100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CD69B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E021E5" w14:textId="615E039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23E65370" w14:textId="77777777" w:rsidTr="00583F4C">
        <w:trPr>
          <w:trHeight w:val="1538"/>
        </w:trPr>
        <w:tc>
          <w:tcPr>
            <w:tcW w:w="1980" w:type="dxa"/>
          </w:tcPr>
          <w:p w14:paraId="1FBB3B7A" w14:textId="2D28C43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5</w:t>
            </w:r>
          </w:p>
        </w:tc>
        <w:tc>
          <w:tcPr>
            <w:tcW w:w="2700" w:type="dxa"/>
            <w:vAlign w:val="center"/>
          </w:tcPr>
          <w:p w14:paraId="6CE5786E" w14:textId="449F564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FD1FAD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31651400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3A4A0E3F" w14:textId="2E6C5CD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մեկուսիչ ժապավեններ</w:t>
            </w:r>
          </w:p>
        </w:tc>
        <w:tc>
          <w:tcPr>
            <w:tcW w:w="474" w:type="dxa"/>
          </w:tcPr>
          <w:p w14:paraId="3F9A5EB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308D2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114B25" w14:textId="01A35ED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FE6A20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E242C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7CB67E" w14:textId="0C299A0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31079A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18CE4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71B066" w14:textId="34AE008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F48185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D9FCE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8934D7" w14:textId="04C7C7B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F1267C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23EBF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BCD247" w14:textId="4D208F8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645CA7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754AE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DBD426" w14:textId="44C7CD5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FC47D7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0EF54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666DEE" w14:textId="38E3BE8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E5B046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C4FCD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93F8D0" w14:textId="7425D0D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75C7A3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C85F9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BD03A0" w14:textId="7F085A7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3B9535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BF735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40F693" w14:textId="06B8D40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A63DB7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E6544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40635B" w14:textId="063C9DB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30F4095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166A2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3080F0" w14:textId="7FF2379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4C50320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9CED9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CF39BA" w14:textId="0E52D38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320125F2" w14:textId="77777777" w:rsidTr="00583F4C">
        <w:trPr>
          <w:trHeight w:val="1538"/>
        </w:trPr>
        <w:tc>
          <w:tcPr>
            <w:tcW w:w="1980" w:type="dxa"/>
          </w:tcPr>
          <w:p w14:paraId="156E642F" w14:textId="0FFC231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6</w:t>
            </w:r>
          </w:p>
        </w:tc>
        <w:tc>
          <w:tcPr>
            <w:tcW w:w="2700" w:type="dxa"/>
            <w:vAlign w:val="center"/>
          </w:tcPr>
          <w:p w14:paraId="47061625" w14:textId="0E33A3B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280903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30192220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4F8C76B0" w14:textId="787EF72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գրասենյակային կպչուն  ժապավեններ</w:t>
            </w:r>
          </w:p>
        </w:tc>
        <w:tc>
          <w:tcPr>
            <w:tcW w:w="474" w:type="dxa"/>
          </w:tcPr>
          <w:p w14:paraId="740452D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EC346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B21155" w14:textId="54A2B21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46ACB7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0BA08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4FCA15" w14:textId="491AC87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5C893F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E06B6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089087" w14:textId="5E861D7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097B6D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4DFC8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9D3921" w14:textId="75DE414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620504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B5920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A54F4D" w14:textId="20AF301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1C5406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43954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E00C2B" w14:textId="16C31FB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C8965A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0EB22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3FCD99" w14:textId="74D487B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C8B704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5EE91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BF49B6" w14:textId="202047D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A73063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C2F75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7BB0DF" w14:textId="0797089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6CCD90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AFCE4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3D281D" w14:textId="4289F5C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17AEC7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CE648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38B6DB" w14:textId="2FF44E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35C2215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84C54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CBAC9F" w14:textId="47918FC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470153C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F8EB1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AA5163" w14:textId="205EADD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1DCFEEC0" w14:textId="77777777" w:rsidTr="00583F4C">
        <w:trPr>
          <w:trHeight w:val="1538"/>
        </w:trPr>
        <w:tc>
          <w:tcPr>
            <w:tcW w:w="1980" w:type="dxa"/>
          </w:tcPr>
          <w:p w14:paraId="7B4FE517" w14:textId="56D9CF5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7</w:t>
            </w:r>
          </w:p>
        </w:tc>
        <w:tc>
          <w:tcPr>
            <w:tcW w:w="2700" w:type="dxa"/>
            <w:vAlign w:val="center"/>
          </w:tcPr>
          <w:p w14:paraId="43148A4F" w14:textId="39DD2C8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280903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31684100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060AC25C" w14:textId="65EABDD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վարդակ երկբևեռանի</w:t>
            </w:r>
          </w:p>
        </w:tc>
        <w:tc>
          <w:tcPr>
            <w:tcW w:w="474" w:type="dxa"/>
          </w:tcPr>
          <w:p w14:paraId="5F2F634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FFA64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CEE5BD" w14:textId="659AE0A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7DD445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93CEB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5064D7" w14:textId="176F39A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AFC91B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6EEB9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397C80" w14:textId="38514FC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551C75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584BA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69FFA8" w14:textId="2F5A848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5D1DE0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4085D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81C2F8" w14:textId="495A8EB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83C7C8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81FC1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21965D" w14:textId="7CB0EF4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0509C9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94C2C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922169" w14:textId="3900DEF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4F6834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18538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1898C1" w14:textId="1049361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CFA91B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B5D76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A8F542" w14:textId="021558C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2CDB56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B5E8D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D5DA51" w14:textId="55B31B8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78FAB5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AD994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251A23" w14:textId="27DDFCC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F7FFFF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8CAD8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6879D9" w14:textId="4BEB0B3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412790A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5E5CDE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173819" w14:textId="7C1A0D2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1A5BE00A" w14:textId="77777777" w:rsidTr="00583F4C">
        <w:trPr>
          <w:trHeight w:val="1538"/>
        </w:trPr>
        <w:tc>
          <w:tcPr>
            <w:tcW w:w="1980" w:type="dxa"/>
          </w:tcPr>
          <w:p w14:paraId="5861D19F" w14:textId="7CF31A3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8</w:t>
            </w:r>
          </w:p>
        </w:tc>
        <w:tc>
          <w:tcPr>
            <w:tcW w:w="2700" w:type="dxa"/>
            <w:vAlign w:val="center"/>
          </w:tcPr>
          <w:p w14:paraId="3BB3AE3C" w14:textId="79821CF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6D5EFF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31685000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772FF5BB" w14:textId="2808080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էլեկտրական երկարացման լար</w:t>
            </w:r>
          </w:p>
        </w:tc>
        <w:tc>
          <w:tcPr>
            <w:tcW w:w="474" w:type="dxa"/>
          </w:tcPr>
          <w:p w14:paraId="62254CF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06752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F30125" w14:textId="2EC90F5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A072F7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B5AA3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7FA5CE" w14:textId="044F2D9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7ABAA1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AA4AB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08C6F8" w14:textId="130043A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C3954F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7CEA5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C610F4" w14:textId="79379D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6E9C10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9DF89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853A07" w14:textId="375584C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52B3A7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6EAEB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101321" w14:textId="3F3160E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EFA4F4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C00EF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BACB1B" w14:textId="0A0BE29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39A13B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F3744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0E96DD" w14:textId="3EC099F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437DE3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54FF2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BE5DC6" w14:textId="6DCD823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A28319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033EC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204553" w14:textId="3E8C465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28CB20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975D0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107D89" w14:textId="1BD8101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23CF172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B7935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ACB854" w14:textId="4F9BA96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1580EAD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BCF38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2833E6" w14:textId="24D80E5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26BA1DDE" w14:textId="77777777" w:rsidTr="00583F4C">
        <w:trPr>
          <w:trHeight w:val="1538"/>
        </w:trPr>
        <w:tc>
          <w:tcPr>
            <w:tcW w:w="1980" w:type="dxa"/>
          </w:tcPr>
          <w:p w14:paraId="27C311FA" w14:textId="1542586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9</w:t>
            </w:r>
          </w:p>
        </w:tc>
        <w:tc>
          <w:tcPr>
            <w:tcW w:w="2700" w:type="dxa"/>
            <w:vAlign w:val="center"/>
          </w:tcPr>
          <w:p w14:paraId="01957725" w14:textId="470E86B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461983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31686000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5E087951" w14:textId="546462A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էլ. խրոց եվրո ստանդարտի</w:t>
            </w:r>
          </w:p>
        </w:tc>
        <w:tc>
          <w:tcPr>
            <w:tcW w:w="474" w:type="dxa"/>
          </w:tcPr>
          <w:p w14:paraId="4A78435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BC7C1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22FF15" w14:textId="13F107C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E9BF87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97534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A081BA" w14:textId="4863B70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0F0312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9A158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9D7FC8" w14:textId="3737F79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A9E930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7B961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3BF2E0" w14:textId="2038BCD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BF83EB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8A31B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E13F55" w14:textId="49A3224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51EF6E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F2896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647966A" w14:textId="568E28E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30DB9C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9C9B1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6247FC" w14:textId="42F5FFF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470238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10997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70628A" w14:textId="10DD0BE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C06736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862CB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8139B9" w14:textId="4C6ED48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F2C29F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51D2C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905623" w14:textId="0A10CA8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8388F9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E9C91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452DB8" w14:textId="2FD4F98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1DD9673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58ACF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F7BDBD" w14:textId="3CF0B50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211A3A8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4500C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36E9F5" w14:textId="203B85B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5C61064F" w14:textId="77777777" w:rsidTr="00583F4C">
        <w:trPr>
          <w:trHeight w:val="1538"/>
        </w:trPr>
        <w:tc>
          <w:tcPr>
            <w:tcW w:w="1980" w:type="dxa"/>
          </w:tcPr>
          <w:p w14:paraId="5017061F" w14:textId="730A315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10</w:t>
            </w:r>
          </w:p>
        </w:tc>
        <w:tc>
          <w:tcPr>
            <w:tcW w:w="2700" w:type="dxa"/>
            <w:vAlign w:val="center"/>
          </w:tcPr>
          <w:p w14:paraId="1E52A9CE" w14:textId="2A293E7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9A0327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33761000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644915CE" w14:textId="7684648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զուգարանի թուղթ, ռուլոնով</w:t>
            </w:r>
          </w:p>
        </w:tc>
        <w:tc>
          <w:tcPr>
            <w:tcW w:w="474" w:type="dxa"/>
          </w:tcPr>
          <w:p w14:paraId="597D848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51063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D67519" w14:textId="2268D63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AF47C1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485F6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57242F" w14:textId="6381F53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808E36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085C7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1412B1" w14:textId="23CFA1E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9E13EC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333B1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1DCE30" w14:textId="556E4AB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B7252F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E6870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7C08FD" w14:textId="45D6331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B48CA8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8EBF7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71AE00" w14:textId="6954F07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FFA925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CDE9C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2CF28A" w14:textId="488F4C9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4ED638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0F33A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618F57" w14:textId="6C3CE40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EBBDDE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3CDD3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C4FC6E" w14:textId="11FFF31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168065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C7BB8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150385" w14:textId="4F71086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FC42A2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90E06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34CD06" w14:textId="17FE5E1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71E645D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13132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AA3280" w14:textId="38D3110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229DE8F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FE63E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6031BD" w14:textId="204A920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6CBC80CB" w14:textId="77777777" w:rsidTr="00583F4C">
        <w:trPr>
          <w:trHeight w:val="1538"/>
        </w:trPr>
        <w:tc>
          <w:tcPr>
            <w:tcW w:w="1980" w:type="dxa"/>
          </w:tcPr>
          <w:p w14:paraId="069F494D" w14:textId="0EB8BD8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11</w:t>
            </w:r>
          </w:p>
        </w:tc>
        <w:tc>
          <w:tcPr>
            <w:tcW w:w="2700" w:type="dxa"/>
            <w:vAlign w:val="center"/>
          </w:tcPr>
          <w:p w14:paraId="27CBCBE4" w14:textId="50113DB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F57DC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39811300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5059B727" w14:textId="1A215F2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հոտազերծիչ, օդի</w:t>
            </w:r>
          </w:p>
        </w:tc>
        <w:tc>
          <w:tcPr>
            <w:tcW w:w="474" w:type="dxa"/>
          </w:tcPr>
          <w:p w14:paraId="3545CE4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07AD7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D43E65" w14:textId="0B96C4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29A10E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86776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6A5966" w14:textId="409EB6C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8C3EE7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A154E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F45414" w14:textId="6B4308C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4E74B1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39837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4A5BAE" w14:textId="2174026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CD6F35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423E1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AC08F0" w14:textId="4154474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BF79ED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958EA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DFBA27" w14:textId="258E498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023648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D5227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F53146" w14:textId="5398976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A15C57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44253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7032BC" w14:textId="11548C6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618DE8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1D018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5703C8" w14:textId="3ACFC1B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0895C6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A9785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38CCF2" w14:textId="007959B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58F27B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F259E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1B5015" w14:textId="1F702AB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A703E1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0AA9A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DC0C3E" w14:textId="671B7FC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7D2AE28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40973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CEA5D4" w14:textId="55F66B9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27F60ED4" w14:textId="77777777" w:rsidTr="00583F4C">
        <w:trPr>
          <w:trHeight w:val="1538"/>
        </w:trPr>
        <w:tc>
          <w:tcPr>
            <w:tcW w:w="1980" w:type="dxa"/>
          </w:tcPr>
          <w:p w14:paraId="53DCB151" w14:textId="660DF17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12</w:t>
            </w:r>
          </w:p>
        </w:tc>
        <w:tc>
          <w:tcPr>
            <w:tcW w:w="2700" w:type="dxa"/>
            <w:vAlign w:val="center"/>
          </w:tcPr>
          <w:p w14:paraId="548B4791" w14:textId="0D4CCD1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4B451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39812410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7E456907" w14:textId="12A6537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կահույքի փայլեցման միջոց</w:t>
            </w:r>
          </w:p>
        </w:tc>
        <w:tc>
          <w:tcPr>
            <w:tcW w:w="474" w:type="dxa"/>
          </w:tcPr>
          <w:p w14:paraId="748AE8E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14E4E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DB2C33" w14:textId="0C9DE11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41D3DE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DC25A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3B87B4" w14:textId="489D38A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536121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61C9B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D1E2CE" w14:textId="4084298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F70AD9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BF78C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F6A737" w14:textId="1C885F3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9FC7D9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6B04D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79D388" w14:textId="52A47C2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D9F37B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28AA1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B4C745" w14:textId="4312FD7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109590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A8EA0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4D8B1F" w14:textId="61263CB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1E9B84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5094F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DECAB2" w14:textId="3470125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DA5B7F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8EF49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1315D6" w14:textId="7C4B173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BD8180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1EF58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39804B" w14:textId="1ABDF0D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CF93F5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FF74D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FB9702" w14:textId="033281E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2E89FF0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091DE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DD18CB" w14:textId="1BCE3FB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2096F88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C9B16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0D0141" w14:textId="06A8A70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3CA6B519" w14:textId="77777777" w:rsidTr="00583F4C">
        <w:trPr>
          <w:trHeight w:val="1538"/>
        </w:trPr>
        <w:tc>
          <w:tcPr>
            <w:tcW w:w="1980" w:type="dxa"/>
          </w:tcPr>
          <w:p w14:paraId="2E06746E" w14:textId="57A5497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13</w:t>
            </w:r>
          </w:p>
        </w:tc>
        <w:tc>
          <w:tcPr>
            <w:tcW w:w="2700" w:type="dxa"/>
            <w:vAlign w:val="center"/>
          </w:tcPr>
          <w:p w14:paraId="48AD5922" w14:textId="058B326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4B4514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39831245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3D413788" w14:textId="03EB8EF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օճառ, հեղուկ</w:t>
            </w:r>
          </w:p>
        </w:tc>
        <w:tc>
          <w:tcPr>
            <w:tcW w:w="474" w:type="dxa"/>
          </w:tcPr>
          <w:p w14:paraId="244F0CB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A7A0F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FC2F81" w14:textId="44D737C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97BD38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6FACF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B72C33" w14:textId="1D4CBE9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9ADA38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66E1A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276D2E" w14:textId="66EAE62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30C077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883EF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945096" w14:textId="38E493E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A004FF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09503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E439EC" w14:textId="1557F7E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929852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E515E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8EEBC0" w14:textId="17874EA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2C202F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F90E0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F6F680" w14:textId="089C214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813920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D5DD4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5B467E" w14:textId="1496B24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2E999D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BE75B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AC403D" w14:textId="63B5B27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ACCAC8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048F6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2956A7" w14:textId="1EFEA87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259E0D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125DA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EE0D1F" w14:textId="74A0DF6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AF549A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182B8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7A50E8" w14:textId="3D4B483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4DF36B2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62FDF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7E8450" w14:textId="06B54F5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5A6CEDFE" w14:textId="77777777" w:rsidTr="00583F4C">
        <w:trPr>
          <w:trHeight w:val="1538"/>
        </w:trPr>
        <w:tc>
          <w:tcPr>
            <w:tcW w:w="1980" w:type="dxa"/>
          </w:tcPr>
          <w:p w14:paraId="2A481C03" w14:textId="6419760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14</w:t>
            </w:r>
          </w:p>
        </w:tc>
        <w:tc>
          <w:tcPr>
            <w:tcW w:w="2700" w:type="dxa"/>
            <w:vAlign w:val="center"/>
          </w:tcPr>
          <w:p w14:paraId="2B677542" w14:textId="7ED95E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151D81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39831247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3B0A3A78" w14:textId="3F52D3D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ախտահանող հեղուկ` սանհանգույցի համար (խտանյութ)</w:t>
            </w:r>
          </w:p>
        </w:tc>
        <w:tc>
          <w:tcPr>
            <w:tcW w:w="474" w:type="dxa"/>
          </w:tcPr>
          <w:p w14:paraId="2482A2D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ADA07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71F11A" w14:textId="19F2D6D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B2E6B2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D120B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3B2E50" w14:textId="57DFED4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65B00B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36693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6C91EC" w14:textId="6E6EE71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B1724F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F2D37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26E2ED" w14:textId="7BA7D9C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FBB96C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94BE7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DC6FEB" w14:textId="675CABF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03EEFB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80211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BE71B3" w14:textId="1381693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37D1F2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20454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1CA603" w14:textId="3B0F6EA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2D6E92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BB530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198D97" w14:textId="726D604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61B004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E589E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59C527" w14:textId="04E7C63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CA31C2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7C5A9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ED4735" w14:textId="45AD0D5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66D22D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DE6AF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D16E29" w14:textId="06BA964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37054B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6DDD7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7BCD52" w14:textId="6CD6364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313A445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5BD7C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80A5FE" w14:textId="1571CCE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6C4047C9" w14:textId="77777777" w:rsidTr="00583F4C">
        <w:trPr>
          <w:trHeight w:val="1538"/>
        </w:trPr>
        <w:tc>
          <w:tcPr>
            <w:tcW w:w="1980" w:type="dxa"/>
          </w:tcPr>
          <w:p w14:paraId="02483814" w14:textId="181E495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15</w:t>
            </w:r>
          </w:p>
        </w:tc>
        <w:tc>
          <w:tcPr>
            <w:tcW w:w="2700" w:type="dxa"/>
            <w:vAlign w:val="center"/>
          </w:tcPr>
          <w:p w14:paraId="279BFCBB" w14:textId="6794991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151D81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39831273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263B64E2" w14:textId="6DBA3CF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հատակի մաքրման նյութեր</w:t>
            </w:r>
          </w:p>
        </w:tc>
        <w:tc>
          <w:tcPr>
            <w:tcW w:w="474" w:type="dxa"/>
          </w:tcPr>
          <w:p w14:paraId="39B2EE4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6B2C5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99FF80" w14:textId="4A90378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034326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7E926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EBC3B0" w14:textId="1BC446E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55FCA2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DA3F4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BF303F" w14:textId="4DBAB18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26EBFF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C809C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AABDA6" w14:textId="1E2AF77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D3EBEE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2D9DB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3A5E32" w14:textId="10088FD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9EA821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8E96C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3C9CA7" w14:textId="1D3B675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F79AC3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D193E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526925" w14:textId="7824B6F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0024D9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67985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9865F1" w14:textId="384BE61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A10C13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D1C47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8B9C8E" w14:textId="1D6A960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A11E86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0DAA8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01AA6E" w14:textId="2353171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4C8363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D4F6E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F43CAB" w14:textId="6811FA9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298318E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55F50C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C830FA" w14:textId="54AB9E1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78F6E56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CBB04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0BE441" w14:textId="4B368A6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3F2054D9" w14:textId="77777777" w:rsidTr="00583F4C">
        <w:trPr>
          <w:trHeight w:val="850"/>
        </w:trPr>
        <w:tc>
          <w:tcPr>
            <w:tcW w:w="1980" w:type="dxa"/>
          </w:tcPr>
          <w:p w14:paraId="21A2AE64" w14:textId="6D7064D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16</w:t>
            </w:r>
          </w:p>
        </w:tc>
        <w:tc>
          <w:tcPr>
            <w:tcW w:w="2700" w:type="dxa"/>
            <w:vAlign w:val="center"/>
          </w:tcPr>
          <w:p w14:paraId="1CC13D4D" w14:textId="77777777" w:rsidR="00583F4C" w:rsidRPr="00015E32" w:rsidRDefault="00583F4C" w:rsidP="00583F4C">
            <w:pPr>
              <w:spacing w:after="300"/>
              <w:jc w:val="center"/>
              <w:rPr>
                <w:rFonts w:ascii="Helvetica" w:hAnsi="Helvetica" w:cs="Helvetica"/>
                <w:color w:val="403931"/>
                <w:sz w:val="21"/>
                <w:szCs w:val="21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</w:rPr>
              <w:br/>
            </w:r>
            <w:r w:rsidRPr="00015E32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</w:rPr>
              <w:t>39831280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lang w:val="hy-AM"/>
              </w:rPr>
              <w:t>/1</w:t>
            </w:r>
          </w:p>
          <w:p w14:paraId="7908E4D4" w14:textId="2ADF7F4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520" w:type="dxa"/>
            <w:vAlign w:val="center"/>
          </w:tcPr>
          <w:p w14:paraId="653F8330" w14:textId="4E93863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ապակի մաքրելու միջոց</w:t>
            </w:r>
          </w:p>
        </w:tc>
        <w:tc>
          <w:tcPr>
            <w:tcW w:w="474" w:type="dxa"/>
          </w:tcPr>
          <w:p w14:paraId="0B7CD96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AD5A4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98B11D" w14:textId="486D140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E5F554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586F2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CF75DD" w14:textId="1DACC82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E86163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0F7FF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E947F9" w14:textId="42AE13B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202A80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F4B70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7AE722" w14:textId="491DB6D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4AFCD8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6D0EE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01EEBA" w14:textId="2DE1CA1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2BE0E2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32C39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301435" w14:textId="7687541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011BC9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7D4F4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842FC4" w14:textId="6957A09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BFD4EB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C1CDB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292502" w14:textId="78FD126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0AD828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763DF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7D770C" w14:textId="7234891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D9A0D0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F32DA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4CDF79" w14:textId="312BEEA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14BD99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E6758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26162D" w14:textId="6536A9E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1D9A8BA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EB2A8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2D816E" w14:textId="74CA653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0AFF81F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289BB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CB44F0" w14:textId="3BEBB3C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66F13D58" w14:textId="77777777" w:rsidTr="00583F4C">
        <w:trPr>
          <w:trHeight w:val="432"/>
        </w:trPr>
        <w:tc>
          <w:tcPr>
            <w:tcW w:w="1980" w:type="dxa"/>
          </w:tcPr>
          <w:p w14:paraId="14DF9758" w14:textId="2AECEBE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17</w:t>
            </w:r>
          </w:p>
        </w:tc>
        <w:tc>
          <w:tcPr>
            <w:tcW w:w="2700" w:type="dxa"/>
            <w:vAlign w:val="center"/>
          </w:tcPr>
          <w:p w14:paraId="60BDB766" w14:textId="0C91BA3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6F7D0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39831281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6931B93E" w14:textId="6C73301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ապակի մաքրման լաթ</w:t>
            </w:r>
          </w:p>
        </w:tc>
        <w:tc>
          <w:tcPr>
            <w:tcW w:w="474" w:type="dxa"/>
          </w:tcPr>
          <w:p w14:paraId="3032A50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F0FFF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9C5CA9" w14:textId="3598701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3E8499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5AE1D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9B90C5" w14:textId="1696EEB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E33200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60687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0D9315" w14:textId="5F9542D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9E44A7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0A308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D06B57" w14:textId="6FF41E0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1E3D08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C31D7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B2B2DC" w14:textId="074F247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EE2A1C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65A77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847BFC" w14:textId="01D64BF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958CB9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863ED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95591F" w14:textId="7F25645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797450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401B4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88EDA7" w14:textId="53631E5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F41B1A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48AD7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11EF04" w14:textId="3D3322E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6DB449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E4024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0B5400" w14:textId="1A38C71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1A2F1B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1ED60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A28541" w14:textId="3106F79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1D9F4B1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0F90C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DECED3" w14:textId="07323F0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5B79B73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77BDD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B1680B" w14:textId="77BB7E3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1A4E4929" w14:textId="77777777" w:rsidTr="00583F4C">
        <w:trPr>
          <w:trHeight w:val="866"/>
        </w:trPr>
        <w:tc>
          <w:tcPr>
            <w:tcW w:w="1980" w:type="dxa"/>
          </w:tcPr>
          <w:p w14:paraId="726CD7A0" w14:textId="7FF378D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18</w:t>
            </w:r>
          </w:p>
        </w:tc>
        <w:tc>
          <w:tcPr>
            <w:tcW w:w="2700" w:type="dxa"/>
            <w:vAlign w:val="center"/>
          </w:tcPr>
          <w:p w14:paraId="5498F7CE" w14:textId="1A091E2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39831282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0B677C38" w14:textId="1E7398F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կահույք մաքրելու լաթ</w:t>
            </w:r>
          </w:p>
        </w:tc>
        <w:tc>
          <w:tcPr>
            <w:tcW w:w="474" w:type="dxa"/>
          </w:tcPr>
          <w:p w14:paraId="563614E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CD99A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1536C7" w14:textId="318CA43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33D3B9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23196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E3403D" w14:textId="60920AD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8E560A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BAEDA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245D18" w14:textId="183BA52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C68AD0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C3E6D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144228" w14:textId="047B065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FACD80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E82BB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3AA33E" w14:textId="19E27EB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5B5DA7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8A154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954987" w14:textId="285EA0F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3BB896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9400B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32AF3D" w14:textId="44ECA92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13BE30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81E6A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797FEA" w14:textId="3F7A5D5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88C91F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C935B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2D1C28" w14:textId="091E2D5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0914F5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9C807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9E16F5" w14:textId="0BF904E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7CDEB9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D2D4F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E36230" w14:textId="3040156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71B74A7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AFFAE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3A9339" w14:textId="3D39B47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5E44975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6E524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2EB123" w14:textId="0B5627D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233768E6" w14:textId="77777777" w:rsidTr="00583F4C">
        <w:trPr>
          <w:trHeight w:val="202"/>
        </w:trPr>
        <w:tc>
          <w:tcPr>
            <w:tcW w:w="1980" w:type="dxa"/>
          </w:tcPr>
          <w:p w14:paraId="64658068" w14:textId="4C8EA05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19</w:t>
            </w:r>
          </w:p>
        </w:tc>
        <w:tc>
          <w:tcPr>
            <w:tcW w:w="2700" w:type="dxa"/>
            <w:vAlign w:val="center"/>
          </w:tcPr>
          <w:p w14:paraId="24FBF039" w14:textId="123800F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39831283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703B7765" w14:textId="67E6393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հատակի լվացման լաթ</w:t>
            </w:r>
          </w:p>
        </w:tc>
        <w:tc>
          <w:tcPr>
            <w:tcW w:w="474" w:type="dxa"/>
          </w:tcPr>
          <w:p w14:paraId="3F8FB82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97FAD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6062D7" w14:textId="6C7E178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0F4CA4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01D5E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BCA366" w14:textId="2378926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A47F44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725DD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D58355" w14:textId="1F87077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A4AD1F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64AAC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1C1059" w14:textId="07F8257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FC2E59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F00D9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ABF037" w14:textId="7E45DAA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C2B077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CA66F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2B2534" w14:textId="24DC68B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0E4176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62E36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3F10B5" w14:textId="51BB7CA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C201BD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D82AA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70E145" w14:textId="6DE8D03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F56730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86798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7EF507" w14:textId="7BF00DA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22AF46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EFCAA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8AC2AB" w14:textId="2E3EF0A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C0AE8B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8E994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5AEBA6" w14:textId="5E9A5E9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0C41D0C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F4518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0EE465" w14:textId="5EE8174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64A782C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5062D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5CCD29" w14:textId="6BED5A9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69AA4FBB" w14:textId="77777777" w:rsidTr="00583F4C">
        <w:trPr>
          <w:trHeight w:val="598"/>
        </w:trPr>
        <w:tc>
          <w:tcPr>
            <w:tcW w:w="1980" w:type="dxa"/>
          </w:tcPr>
          <w:p w14:paraId="2BD2F825" w14:textId="2DAD6E8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20</w:t>
            </w:r>
          </w:p>
        </w:tc>
        <w:tc>
          <w:tcPr>
            <w:tcW w:w="2700" w:type="dxa"/>
            <w:vAlign w:val="center"/>
          </w:tcPr>
          <w:p w14:paraId="57867A5B" w14:textId="062E150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39831283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2520" w:type="dxa"/>
            <w:vAlign w:val="center"/>
          </w:tcPr>
          <w:p w14:paraId="5D10E9DF" w14:textId="2BD6265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հատակի լվացման լաթ</w:t>
            </w:r>
          </w:p>
        </w:tc>
        <w:tc>
          <w:tcPr>
            <w:tcW w:w="474" w:type="dxa"/>
          </w:tcPr>
          <w:p w14:paraId="5A7DC6E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44847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E8F0AB" w14:textId="2D9B202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4213B8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F55D5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65B619" w14:textId="650BC93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30E56C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247C8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07BF2A" w14:textId="4ACAAF5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C4D8A7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C6017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3D7F2F" w14:textId="78335DA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AC8C40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1494A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44E825" w14:textId="2796FA1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9DE159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EE950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8AA483" w14:textId="16D8D5B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085B99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52D28D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D623F6" w14:textId="5083FA1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A30094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E0FAF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2E5D32" w14:textId="5509314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151314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DB087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BA3648" w14:textId="47DFA6A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635550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0CD26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C15062" w14:textId="21F17F5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55F432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A0DAC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358C7A" w14:textId="6FF6F94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01AA476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8188E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5B0C1A" w14:textId="106D6A3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124C28A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BF4EA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EBE482" w14:textId="5C383B6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30B18772" w14:textId="77777777" w:rsidTr="00583F4C">
        <w:trPr>
          <w:trHeight w:val="1538"/>
        </w:trPr>
        <w:tc>
          <w:tcPr>
            <w:tcW w:w="1980" w:type="dxa"/>
          </w:tcPr>
          <w:p w14:paraId="78D4970C" w14:textId="05C9A8B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21</w:t>
            </w:r>
          </w:p>
        </w:tc>
        <w:tc>
          <w:tcPr>
            <w:tcW w:w="2700" w:type="dxa"/>
            <w:vAlign w:val="center"/>
          </w:tcPr>
          <w:p w14:paraId="0EB3A59E" w14:textId="518A4F2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39835000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1CE5546D" w14:textId="61FCBD3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հատակ մաքրելու ձող, պլաստմասե, փայտյա</w:t>
            </w:r>
          </w:p>
        </w:tc>
        <w:tc>
          <w:tcPr>
            <w:tcW w:w="474" w:type="dxa"/>
          </w:tcPr>
          <w:p w14:paraId="3A3523D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AC4F6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E48BA7" w14:textId="246F4F5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77C0F7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6929C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CE4607" w14:textId="1673CAC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ECDB5F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CB58B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617BDE" w14:textId="38165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4DA5BD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03164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D9E146" w14:textId="2979CE4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3ADF1F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27AA7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A3E404" w14:textId="53C3006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D85625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19BA0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6F4007" w14:textId="1302A15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137AE0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1B846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F80677" w14:textId="3AB4339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767769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3CFFC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1CC65D" w14:textId="7A2C6FD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F8C065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DC04C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F2D466" w14:textId="08B049F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0B2906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5BA74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CB1537" w14:textId="502DF88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86CE4A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8CF97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F98F62" w14:textId="2F4A39F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019EF69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66468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FE897B" w14:textId="50ABD2A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7D060E8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67336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ECF64C" w14:textId="4E2B7CF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04685E3E" w14:textId="77777777" w:rsidTr="00583F4C">
        <w:trPr>
          <w:trHeight w:val="708"/>
        </w:trPr>
        <w:tc>
          <w:tcPr>
            <w:tcW w:w="1980" w:type="dxa"/>
          </w:tcPr>
          <w:p w14:paraId="5C9349C7" w14:textId="3E4F22D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22</w:t>
            </w:r>
          </w:p>
        </w:tc>
        <w:tc>
          <w:tcPr>
            <w:tcW w:w="2700" w:type="dxa"/>
            <w:vAlign w:val="center"/>
          </w:tcPr>
          <w:p w14:paraId="19824B36" w14:textId="2FEDF28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44521120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368C0A05" w14:textId="184C018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դռան փականներ</w:t>
            </w:r>
          </w:p>
        </w:tc>
        <w:tc>
          <w:tcPr>
            <w:tcW w:w="474" w:type="dxa"/>
          </w:tcPr>
          <w:p w14:paraId="332C6B9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2914A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692C85" w14:textId="2509B0A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981B5F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2F28B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DDC7D4" w14:textId="6C3AAA3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F001A6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02B63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47DDDE" w14:textId="4D14538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F3CAAF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77345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175CED" w14:textId="39200EC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3EF174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5D71D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54AA51" w14:textId="09E5E80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D5EB56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62C68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16C470" w14:textId="6967F2A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5A32C5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E7CCC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7ABC74" w14:textId="7AA7043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C6C219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5051F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9C77B9" w14:textId="4365B44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371873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5DCE8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A9B5EC" w14:textId="3AC9FB8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6870A7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A873E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B4DDAD" w14:textId="2A726EF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BAB0A6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BA431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A8FF81" w14:textId="43ADCDD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2D87595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7A43E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5EC08C" w14:textId="398AE53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14B3FFC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683D0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0D75AE" w14:textId="31F8FC5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368321F3" w14:textId="77777777" w:rsidTr="00583F4C">
        <w:trPr>
          <w:trHeight w:val="432"/>
        </w:trPr>
        <w:tc>
          <w:tcPr>
            <w:tcW w:w="1980" w:type="dxa"/>
          </w:tcPr>
          <w:p w14:paraId="076B89D1" w14:textId="53F54E7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23</w:t>
            </w:r>
          </w:p>
        </w:tc>
        <w:tc>
          <w:tcPr>
            <w:tcW w:w="2700" w:type="dxa"/>
            <w:vAlign w:val="center"/>
          </w:tcPr>
          <w:p w14:paraId="4392C109" w14:textId="36E2CCE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44521180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70045341" w14:textId="316FFE1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սողնակներ</w:t>
            </w:r>
          </w:p>
        </w:tc>
        <w:tc>
          <w:tcPr>
            <w:tcW w:w="474" w:type="dxa"/>
          </w:tcPr>
          <w:p w14:paraId="19A5D00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294D5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FACE69" w14:textId="1089DFE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99A37B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59880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CD7E44" w14:textId="51C3849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13A864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3DA17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71D4BD" w14:textId="5068260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74EEFD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54C78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FB2EEE" w14:textId="5177628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597297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1FA21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4412E4" w14:textId="2F9AF63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8E9B49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C2BD7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9571AC" w14:textId="71EB03D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9E7100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5F9FC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3699D8" w14:textId="4F81AC6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2DD432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653D2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B8BC74" w14:textId="6FE6E34B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6BA80E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F0544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225E79" w14:textId="3DDE9F6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1798CC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1B9EC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8F0181" w14:textId="31A7911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1B3965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9BDDC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397885" w14:textId="4396ED8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3AD8F33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F76BE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D16B2B" w14:textId="41F4795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3C4E95D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D6AD0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093D58" w14:textId="1FB986B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7ABEFA71" w14:textId="77777777" w:rsidTr="00583F4C">
        <w:trPr>
          <w:trHeight w:val="724"/>
        </w:trPr>
        <w:tc>
          <w:tcPr>
            <w:tcW w:w="1980" w:type="dxa"/>
          </w:tcPr>
          <w:p w14:paraId="6AD7ACF0" w14:textId="5715960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24</w:t>
            </w:r>
          </w:p>
        </w:tc>
        <w:tc>
          <w:tcPr>
            <w:tcW w:w="2700" w:type="dxa"/>
            <w:vAlign w:val="center"/>
          </w:tcPr>
          <w:p w14:paraId="6F12514B" w14:textId="4C99B3A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31211221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2CC5AFD8" w14:textId="667DF33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անջատիչներ</w:t>
            </w:r>
          </w:p>
        </w:tc>
        <w:tc>
          <w:tcPr>
            <w:tcW w:w="474" w:type="dxa"/>
          </w:tcPr>
          <w:p w14:paraId="4856F93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A26FB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F7C637" w14:textId="31A4B20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A34F82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21AD1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7BF02A" w14:textId="6FFB188F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65F282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9457E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B96056" w14:textId="14FD1CC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8FAEE8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9E248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B19E5A" w14:textId="76ED688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B6E11E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B1190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14DE1A" w14:textId="6D19895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74EB93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24DFE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996B81" w14:textId="0BAE881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02AA99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B95F5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BE0875" w14:textId="658CA4F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F38839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1D19C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574D1E" w14:textId="65731D5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C7979F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493AD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363EDB" w14:textId="636448B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86582B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54078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1631EB" w14:textId="77B1EBE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020C66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68C8C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8606D2" w14:textId="22EAF58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FB049A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06C02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C08946" w14:textId="6307216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05250EF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BBAC2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5EF3E1" w14:textId="2FC894F6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lastRenderedPageBreak/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75266261" w14:textId="77777777" w:rsidTr="00583F4C">
        <w:trPr>
          <w:trHeight w:val="724"/>
        </w:trPr>
        <w:tc>
          <w:tcPr>
            <w:tcW w:w="1980" w:type="dxa"/>
          </w:tcPr>
          <w:p w14:paraId="4D16E60E" w14:textId="7ACBEDF7" w:rsidR="00583F4C" w:rsidRPr="00C40950" w:rsidRDefault="00583F4C" w:rsidP="00583F4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25</w:t>
            </w:r>
          </w:p>
        </w:tc>
        <w:tc>
          <w:tcPr>
            <w:tcW w:w="2700" w:type="dxa"/>
            <w:vAlign w:val="center"/>
          </w:tcPr>
          <w:p w14:paraId="02849875" w14:textId="08E7DA46" w:rsidR="00583F4C" w:rsidRDefault="00583F4C" w:rsidP="00583F4C">
            <w:pPr>
              <w:jc w:val="center"/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24311270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33D96D2A" w14:textId="41AD74BD" w:rsidR="00583F4C" w:rsidRDefault="00583F4C" w:rsidP="00583F4C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կաուստիկ սոդա</w:t>
            </w:r>
          </w:p>
        </w:tc>
        <w:tc>
          <w:tcPr>
            <w:tcW w:w="474" w:type="dxa"/>
          </w:tcPr>
          <w:p w14:paraId="11CF97C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FD839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3DA1A1" w14:textId="0FADB503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605EB5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2130E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6E5EE6" w14:textId="205D194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E9EB3A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5EA36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3B8D58" w14:textId="5EAF4D7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63B4D5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1288D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AA6978" w14:textId="5E17E36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57C2E6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0CF78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9D0E36" w14:textId="448145F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E6616F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8B830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3723DA" w14:textId="0C2D9A94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C8FD1B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6E45C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675428" w14:textId="5577E8B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42887C1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ECE2E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148D4D" w14:textId="07CAD35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B1AE61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F98AE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7D85BC" w14:textId="7D534AA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F6427C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58182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805111" w14:textId="0EA25B1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58C740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4C8DCE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B2D5DD" w14:textId="2BE9007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24C2920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69832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C34D36" w14:textId="05D9D3EE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4CCBB5F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10A69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75E6DB" w14:textId="1FD3AAE0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583F4C" w:rsidRPr="0027235A" w14:paraId="208892C1" w14:textId="77777777" w:rsidTr="00583F4C">
        <w:trPr>
          <w:trHeight w:val="724"/>
        </w:trPr>
        <w:tc>
          <w:tcPr>
            <w:tcW w:w="1980" w:type="dxa"/>
          </w:tcPr>
          <w:p w14:paraId="27C5A30A" w14:textId="77A6AC12" w:rsidR="00583F4C" w:rsidRDefault="00583F4C" w:rsidP="00583F4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26</w:t>
            </w:r>
          </w:p>
        </w:tc>
        <w:tc>
          <w:tcPr>
            <w:tcW w:w="2700" w:type="dxa"/>
            <w:vAlign w:val="center"/>
          </w:tcPr>
          <w:p w14:paraId="640C81EF" w14:textId="3664512D" w:rsidR="00583F4C" w:rsidRDefault="00583F4C" w:rsidP="00583F4C">
            <w:pPr>
              <w:jc w:val="center"/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</w:pPr>
            <w:r w:rsidRPr="00151D81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39831247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/2</w:t>
            </w:r>
          </w:p>
        </w:tc>
        <w:tc>
          <w:tcPr>
            <w:tcW w:w="2520" w:type="dxa"/>
            <w:vAlign w:val="center"/>
          </w:tcPr>
          <w:p w14:paraId="4EE19CB8" w14:textId="418AEF02" w:rsidR="00583F4C" w:rsidRDefault="00583F4C" w:rsidP="00583F4C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ախտահանող հեղուկ` սանհանգույցի համար (խտանյութ)</w:t>
            </w:r>
          </w:p>
        </w:tc>
        <w:tc>
          <w:tcPr>
            <w:tcW w:w="474" w:type="dxa"/>
          </w:tcPr>
          <w:p w14:paraId="10A3F3A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C63AB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461217" w14:textId="5BC8109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530759A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1C502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30CEA0" w14:textId="0C3B3B9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769C06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074A9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73BAE5" w14:textId="25C589E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6473C5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E32AB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D5DD2D" w14:textId="46EA0558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ADBE58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011662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92D619" w14:textId="21C452C5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3A806A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1393F6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2C5340" w14:textId="6A202669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E6E6ACD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042074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8293BE" w14:textId="425DBDD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14971D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A14BE7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6AC387" w14:textId="5BE9ADFD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EC4B14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D1DFFC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DBF446" w14:textId="708AB5AA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46822E9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100AB3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370049" w14:textId="54776ED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4E4D54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D5BE3B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12EF14" w14:textId="77EFD04C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616DEE8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6724850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6A7DBA" w14:textId="194D23B2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164F19CF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9DEA25" w14:textId="77777777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660988" w14:textId="0C2C8661" w:rsidR="00583F4C" w:rsidRPr="0027235A" w:rsidRDefault="00583F4C" w:rsidP="00583F4C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</w:tbl>
    <w:p w14:paraId="2AE1A5CD" w14:textId="77777777" w:rsidR="00071D1C" w:rsidRPr="0027235A" w:rsidRDefault="00071D1C" w:rsidP="00EF3662">
      <w:pPr>
        <w:rPr>
          <w:rFonts w:ascii="GHEA Grapalat" w:hAnsi="GHEA Grapalat"/>
          <w:i/>
          <w:sz w:val="18"/>
          <w:szCs w:val="18"/>
        </w:rPr>
      </w:pPr>
    </w:p>
    <w:p w14:paraId="2DA2820B" w14:textId="77777777" w:rsidR="00071D1C" w:rsidRPr="0027235A" w:rsidRDefault="00071D1C" w:rsidP="00EF3662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27235A">
        <w:rPr>
          <w:rFonts w:ascii="GHEA Grapalat" w:hAnsi="GHEA Grapalat"/>
          <w:i/>
          <w:sz w:val="18"/>
          <w:szCs w:val="18"/>
        </w:rPr>
        <w:t xml:space="preserve">*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Վճարման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ենթակա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գումարները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ներկայացվում են աճողական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կարգով</w:t>
      </w:r>
      <w:r w:rsidR="00700C81" w:rsidRPr="0027235A">
        <w:rPr>
          <w:rFonts w:ascii="GHEA Grapalat" w:hAnsi="GHEA Grapalat" w:cs="Sylfaen"/>
          <w:i/>
          <w:sz w:val="18"/>
          <w:szCs w:val="18"/>
          <w:lang w:val="pt-BR"/>
        </w:rPr>
        <w:t>: Եթե պայմանագիրը կնքվում է "Գնումների մասին" ՀՀ օրենքի 15-րդ հոդվածի 6-րդ մասի հիման վրա, ապա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</w:r>
    </w:p>
    <w:p w14:paraId="4E639EEF" w14:textId="77777777" w:rsidR="00071D1C" w:rsidRPr="0027235A" w:rsidRDefault="00071D1C" w:rsidP="00EF3662">
      <w:pPr>
        <w:rPr>
          <w:rFonts w:ascii="GHEA Grapalat" w:hAnsi="GHEA Grapalat"/>
          <w:i/>
          <w:sz w:val="18"/>
          <w:szCs w:val="18"/>
          <w:lang w:val="pt-BR"/>
        </w:rPr>
      </w:pPr>
      <w:r w:rsidRPr="0027235A">
        <w:rPr>
          <w:rFonts w:ascii="GHEA Grapalat" w:hAnsi="GHEA Grapalat" w:cs="Sylfaen"/>
          <w:i/>
          <w:sz w:val="18"/>
          <w:szCs w:val="18"/>
          <w:lang w:val="pt-BR"/>
        </w:rPr>
        <w:t>** հրավերում գումարները նշվում են տոկոսով, իսկ պայմանագիրը կնքելիս տոկոսի փոխարեն նշվում է կոնկրետ գումարի չափ</w:t>
      </w:r>
    </w:p>
    <w:p w14:paraId="5ED526D7" w14:textId="77777777" w:rsidR="00071D1C" w:rsidRPr="0027235A" w:rsidRDefault="00071D1C" w:rsidP="00EF3662">
      <w:pPr>
        <w:jc w:val="center"/>
        <w:rPr>
          <w:rFonts w:ascii="GHEA Grapalat" w:hAnsi="GHEA Grapalat"/>
          <w:sz w:val="20"/>
          <w:lang w:val="es-ES"/>
        </w:rPr>
      </w:pPr>
    </w:p>
    <w:p w14:paraId="323FF526" w14:textId="77777777" w:rsidR="00071D1C" w:rsidRPr="0027235A" w:rsidRDefault="00071D1C" w:rsidP="00EF3662">
      <w:pPr>
        <w:jc w:val="right"/>
        <w:rPr>
          <w:rFonts w:ascii="GHEA Grapalat" w:hAnsi="GHEA Grapalat"/>
          <w:sz w:val="20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27235A" w14:paraId="56F18F3D" w14:textId="77777777" w:rsidTr="00E22E51">
        <w:trPr>
          <w:jc w:val="center"/>
        </w:trPr>
        <w:tc>
          <w:tcPr>
            <w:tcW w:w="4536" w:type="dxa"/>
          </w:tcPr>
          <w:p w14:paraId="5AAC93FC" w14:textId="77777777" w:rsidR="00071D1C" w:rsidRPr="0027235A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27235A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29B61AF1" w14:textId="77777777" w:rsidR="00071D1C" w:rsidRPr="0027235A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4A3454B6" w14:textId="77777777" w:rsidR="00071D1C" w:rsidRPr="0027235A" w:rsidRDefault="00071D1C" w:rsidP="00EF3662">
            <w:pPr>
              <w:rPr>
                <w:rFonts w:ascii="GHEA Grapalat" w:hAnsi="GHEA Grapalat"/>
                <w:lang w:val="ru-RU"/>
              </w:rPr>
            </w:pPr>
          </w:p>
          <w:p w14:paraId="54A296B1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27235A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7C7BF690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3AAEF297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27235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649D637E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04FED469" w14:textId="77777777" w:rsidR="00071D1C" w:rsidRPr="0027235A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3F276862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65DC3FD5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4D89AC1D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27235A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359CB74B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58307B28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27235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0C10EB9C" w14:textId="77777777" w:rsidR="00071D1C" w:rsidRPr="005E1F72" w:rsidRDefault="00071D1C" w:rsidP="00EF3662">
      <w:pPr>
        <w:rPr>
          <w:rFonts w:ascii="GHEA Grapalat" w:hAnsi="GHEA Grapalat"/>
          <w:sz w:val="20"/>
          <w:lang w:val="ru-RU"/>
        </w:rPr>
        <w:sectPr w:rsidR="00071D1C" w:rsidRPr="005E1F72" w:rsidSect="00E22E51">
          <w:footnotePr>
            <w:pos w:val="beneathText"/>
          </w:footnotePr>
          <w:pgSz w:w="16838" w:h="11906" w:orient="landscape" w:code="9"/>
          <w:pgMar w:top="662" w:right="533" w:bottom="1138" w:left="720" w:header="562" w:footer="562" w:gutter="0"/>
          <w:cols w:space="720"/>
        </w:sectPr>
      </w:pPr>
    </w:p>
    <w:p w14:paraId="721FCBA1" w14:textId="77777777" w:rsidR="006C1DE9" w:rsidRPr="005E1F72" w:rsidRDefault="006C1DE9" w:rsidP="006C1DE9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lastRenderedPageBreak/>
        <w:t>Приложение № 1</w:t>
      </w:r>
    </w:p>
    <w:p w14:paraId="48D3C4DE" w14:textId="77777777" w:rsidR="006C1DE9" w:rsidRPr="005E1F72" w:rsidRDefault="006C1DE9" w:rsidP="006C1DE9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" " 20 лет запечатанный</w:t>
      </w:r>
    </w:p>
    <w:p w14:paraId="7F344958" w14:textId="77777777" w:rsidR="006C1DE9" w:rsidRPr="005E1F72" w:rsidRDefault="006C1DE9" w:rsidP="006C1DE9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код контракта</w:t>
      </w:r>
    </w:p>
    <w:p w14:paraId="13EEA6DD" w14:textId="77777777" w:rsidR="006C1DE9" w:rsidRPr="005E1F72" w:rsidRDefault="006C1DE9" w:rsidP="006C1DE9">
      <w:pPr>
        <w:jc w:val="center"/>
        <w:rPr>
          <w:rFonts w:ascii="GHEA Grapalat" w:hAnsi="GHEA Grapalat"/>
          <w:sz w:val="18"/>
          <w:lang w:val="hy-AM"/>
        </w:rPr>
      </w:pPr>
    </w:p>
    <w:p w14:paraId="4584235C" w14:textId="77777777" w:rsidR="006C1DE9" w:rsidRPr="005E1F72" w:rsidRDefault="006C1DE9" w:rsidP="006C1DE9">
      <w:pPr>
        <w:jc w:val="center"/>
        <w:rPr>
          <w:rFonts w:ascii="GHEA Grapalat" w:hAnsi="GHEA Grapalat"/>
          <w:sz w:val="20"/>
          <w:lang w:val="hy-AM"/>
        </w:rPr>
      </w:pPr>
    </w:p>
    <w:p w14:paraId="794D474D" w14:textId="59728270" w:rsidR="006C1DE9" w:rsidRDefault="006C1DE9" w:rsidP="006C1DE9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ТЕХНИЧЕСКИЕ ХАРАКТЕРИСТИКИ - ГРАФИК ЗАКУПОК*</w:t>
      </w:r>
    </w:p>
    <w:p w14:paraId="1902ED63" w14:textId="77777777" w:rsidR="00340467" w:rsidRPr="005E1F72" w:rsidRDefault="00340467" w:rsidP="006C1DE9">
      <w:pPr>
        <w:jc w:val="center"/>
        <w:rPr>
          <w:rFonts w:ascii="GHEA Grapalat" w:hAnsi="GHEA Grapalat"/>
          <w:sz w:val="20"/>
          <w:lang w:val="hy-AM"/>
        </w:rPr>
      </w:pPr>
    </w:p>
    <w:p w14:paraId="24B54EBC" w14:textId="2059BB9E" w:rsidR="006C1DE9" w:rsidRDefault="006C1DE9" w:rsidP="006C1DE9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>АМД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2"/>
        <w:gridCol w:w="1560"/>
        <w:gridCol w:w="1472"/>
        <w:gridCol w:w="1435"/>
        <w:gridCol w:w="1736"/>
        <w:gridCol w:w="1076"/>
        <w:gridCol w:w="1102"/>
        <w:gridCol w:w="1102"/>
        <w:gridCol w:w="834"/>
        <w:gridCol w:w="1493"/>
        <w:gridCol w:w="858"/>
        <w:gridCol w:w="868"/>
      </w:tblGrid>
      <w:tr w:rsidR="006C1DE9" w:rsidRPr="005E1F72" w14:paraId="6A04F37A" w14:textId="77777777" w:rsidTr="00B57232">
        <w:tc>
          <w:tcPr>
            <w:tcW w:w="14872" w:type="dxa"/>
            <w:gridSpan w:val="12"/>
          </w:tcPr>
          <w:p w14:paraId="5A9A3C37" w14:textId="77777777" w:rsidR="006C1DE9" w:rsidRPr="005E1F72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Продукт:</w:t>
            </w:r>
          </w:p>
        </w:tc>
      </w:tr>
      <w:tr w:rsidR="006C1DE9" w:rsidRPr="0027235A" w14:paraId="45C2DA03" w14:textId="77777777" w:rsidTr="00B57232">
        <w:trPr>
          <w:trHeight w:val="219"/>
        </w:trPr>
        <w:tc>
          <w:tcPr>
            <w:tcW w:w="1432" w:type="dxa"/>
            <w:vMerge w:val="restart"/>
            <w:vAlign w:val="center"/>
          </w:tcPr>
          <w:p w14:paraId="5AFD85EE" w14:textId="77777777" w:rsidR="006C1DE9" w:rsidRPr="006C1DE9" w:rsidRDefault="006C1DE9" w:rsidP="006C1DE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6C1DE9">
              <w:rPr>
                <w:rFonts w:ascii="GHEA Grapalat" w:hAnsi="GHEA Grapalat"/>
                <w:sz w:val="18"/>
                <w:lang w:val="ru-RU"/>
              </w:rPr>
              <w:t>по приглашению запланировано доза номер</w:t>
            </w:r>
          </w:p>
        </w:tc>
        <w:tc>
          <w:tcPr>
            <w:tcW w:w="1560" w:type="dxa"/>
            <w:vMerge w:val="restart"/>
            <w:vAlign w:val="center"/>
          </w:tcPr>
          <w:p w14:paraId="4B07E9E8" w14:textId="77777777" w:rsidR="006C1DE9" w:rsidRPr="006C1DE9" w:rsidRDefault="006C1DE9" w:rsidP="006C1DE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6C1DE9">
              <w:rPr>
                <w:rFonts w:ascii="GHEA Grapalat" w:hAnsi="GHEA Grapalat"/>
                <w:sz w:val="18"/>
                <w:lang w:val="ru-RU"/>
              </w:rPr>
              <w:t xml:space="preserve">Покупка с планом запланировано через код по классификации </w:t>
            </w:r>
            <w:r w:rsidRPr="0027235A">
              <w:rPr>
                <w:rFonts w:ascii="GHEA Grapalat" w:hAnsi="GHEA Grapalat"/>
                <w:sz w:val="18"/>
              </w:rPr>
              <w:t>GMA</w:t>
            </w:r>
            <w:r w:rsidRPr="006C1DE9">
              <w:rPr>
                <w:rFonts w:ascii="GHEA Grapalat" w:hAnsi="GHEA Grapalat"/>
                <w:sz w:val="18"/>
                <w:lang w:val="ru-RU"/>
              </w:rPr>
              <w:t xml:space="preserve"> ( </w:t>
            </w:r>
            <w:r w:rsidRPr="0027235A">
              <w:rPr>
                <w:rFonts w:ascii="GHEA Grapalat" w:hAnsi="GHEA Grapalat"/>
                <w:sz w:val="18"/>
              </w:rPr>
              <w:t>CPV</w:t>
            </w:r>
            <w:r w:rsidRPr="006C1DE9">
              <w:rPr>
                <w:rFonts w:ascii="GHEA Grapalat" w:hAnsi="GHEA Grapalat"/>
                <w:sz w:val="18"/>
                <w:lang w:val="ru-RU"/>
              </w:rPr>
              <w:t>)</w:t>
            </w:r>
          </w:p>
        </w:tc>
        <w:tc>
          <w:tcPr>
            <w:tcW w:w="1441" w:type="dxa"/>
            <w:vMerge w:val="restart"/>
            <w:vAlign w:val="center"/>
          </w:tcPr>
          <w:p w14:paraId="09A53915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 xml:space="preserve">имя </w:t>
            </w:r>
          </w:p>
        </w:tc>
        <w:tc>
          <w:tcPr>
            <w:tcW w:w="1435" w:type="dxa"/>
            <w:vMerge w:val="restart"/>
            <w:vAlign w:val="center"/>
          </w:tcPr>
          <w:p w14:paraId="228B9F44" w14:textId="77777777" w:rsidR="006C1DE9" w:rsidRPr="006C1DE9" w:rsidRDefault="006C1DE9" w:rsidP="006C1DE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6C1DE9">
              <w:rPr>
                <w:rFonts w:ascii="GHEA Grapalat" w:hAnsi="GHEA Grapalat"/>
                <w:sz w:val="18"/>
                <w:lang w:val="ru-RU"/>
              </w:rPr>
              <w:t>товар знак , бренд название , модель и производитель имя **</w:t>
            </w:r>
          </w:p>
        </w:tc>
        <w:tc>
          <w:tcPr>
            <w:tcW w:w="1671" w:type="dxa"/>
            <w:vMerge w:val="restart"/>
            <w:vAlign w:val="center"/>
          </w:tcPr>
          <w:p w14:paraId="6169B5DD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технический характеристика</w:t>
            </w:r>
          </w:p>
        </w:tc>
        <w:tc>
          <w:tcPr>
            <w:tcW w:w="1076" w:type="dxa"/>
            <w:vMerge w:val="restart"/>
            <w:vAlign w:val="center"/>
          </w:tcPr>
          <w:p w14:paraId="2F72C809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измерение Единица</w:t>
            </w:r>
          </w:p>
        </w:tc>
        <w:tc>
          <w:tcPr>
            <w:tcW w:w="1102" w:type="dxa"/>
            <w:vMerge w:val="restart"/>
            <w:vAlign w:val="center"/>
          </w:tcPr>
          <w:p w14:paraId="6170D88F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единица цена / Армянский драм</w:t>
            </w:r>
          </w:p>
        </w:tc>
        <w:tc>
          <w:tcPr>
            <w:tcW w:w="1102" w:type="dxa"/>
            <w:vMerge w:val="restart"/>
            <w:vAlign w:val="center"/>
          </w:tcPr>
          <w:p w14:paraId="4130D73E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общий цена / Армянский драм</w:t>
            </w:r>
          </w:p>
        </w:tc>
        <w:tc>
          <w:tcPr>
            <w:tcW w:w="834" w:type="dxa"/>
            <w:vMerge w:val="restart"/>
            <w:vAlign w:val="center"/>
          </w:tcPr>
          <w:p w14:paraId="09BE3194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общий считать</w:t>
            </w:r>
          </w:p>
        </w:tc>
        <w:tc>
          <w:tcPr>
            <w:tcW w:w="3219" w:type="dxa"/>
            <w:gridSpan w:val="3"/>
            <w:vAlign w:val="center"/>
          </w:tcPr>
          <w:p w14:paraId="6080BC40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предложения</w:t>
            </w:r>
          </w:p>
        </w:tc>
      </w:tr>
      <w:tr w:rsidR="00BC21FE" w:rsidRPr="0027235A" w14:paraId="6AA95A46" w14:textId="77777777" w:rsidTr="00B57232">
        <w:trPr>
          <w:trHeight w:val="445"/>
        </w:trPr>
        <w:tc>
          <w:tcPr>
            <w:tcW w:w="1432" w:type="dxa"/>
            <w:vMerge/>
            <w:vAlign w:val="center"/>
          </w:tcPr>
          <w:p w14:paraId="5F327B1B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2EA9A8BB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41" w:type="dxa"/>
            <w:vMerge/>
            <w:vAlign w:val="center"/>
          </w:tcPr>
          <w:p w14:paraId="3DBAD351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35" w:type="dxa"/>
            <w:vMerge/>
            <w:vAlign w:val="center"/>
          </w:tcPr>
          <w:p w14:paraId="4349ABE8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71" w:type="dxa"/>
            <w:vMerge/>
            <w:vAlign w:val="center"/>
          </w:tcPr>
          <w:p w14:paraId="7C54C92E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76" w:type="dxa"/>
            <w:vMerge/>
            <w:vAlign w:val="center"/>
          </w:tcPr>
          <w:p w14:paraId="5BB6EB1C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02" w:type="dxa"/>
            <w:vMerge/>
            <w:vAlign w:val="center"/>
          </w:tcPr>
          <w:p w14:paraId="136685B0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02" w:type="dxa"/>
            <w:vMerge/>
            <w:vAlign w:val="center"/>
          </w:tcPr>
          <w:p w14:paraId="5F2375B8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34" w:type="dxa"/>
            <w:vMerge/>
            <w:vAlign w:val="center"/>
          </w:tcPr>
          <w:p w14:paraId="6E680A4E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93" w:type="dxa"/>
            <w:vAlign w:val="center"/>
          </w:tcPr>
          <w:p w14:paraId="286032D8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адрес</w:t>
            </w:r>
          </w:p>
        </w:tc>
        <w:tc>
          <w:tcPr>
            <w:tcW w:w="858" w:type="dxa"/>
            <w:vAlign w:val="center"/>
          </w:tcPr>
          <w:p w14:paraId="0D8B6083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при условии считать</w:t>
            </w:r>
          </w:p>
        </w:tc>
        <w:tc>
          <w:tcPr>
            <w:tcW w:w="868" w:type="dxa"/>
            <w:vAlign w:val="center"/>
          </w:tcPr>
          <w:p w14:paraId="3702457A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Дата ***</w:t>
            </w:r>
          </w:p>
          <w:p w14:paraId="6D302286" w14:textId="77777777" w:rsidR="006C1DE9" w:rsidRPr="0027235A" w:rsidRDefault="006C1DE9" w:rsidP="006C1DE9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177371" w:rsidRPr="0027235A" w14:paraId="50594084" w14:textId="77777777" w:rsidTr="00B57232">
        <w:trPr>
          <w:trHeight w:val="246"/>
        </w:trPr>
        <w:tc>
          <w:tcPr>
            <w:tcW w:w="1432" w:type="dxa"/>
          </w:tcPr>
          <w:p w14:paraId="5AB3B663" w14:textId="68ADE5AF" w:rsidR="00177371" w:rsidRPr="000E074A" w:rsidRDefault="00177371" w:rsidP="0017737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1560" w:type="dxa"/>
            <w:vAlign w:val="center"/>
          </w:tcPr>
          <w:p w14:paraId="3EC32879" w14:textId="45890492" w:rsidR="00177371" w:rsidRPr="00362FD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47B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18141100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5FF488BD" w14:textId="4BD211C1" w:rsidR="00177371" w:rsidRPr="00F92465" w:rsidRDefault="001D5C87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5C87">
              <w:rPr>
                <w:rFonts w:ascii="GHEA Grapalat" w:hAnsi="GHEA Grapalat" w:cs="Calibri"/>
                <w:color w:val="000000"/>
                <w:sz w:val="14"/>
                <w:szCs w:val="14"/>
              </w:rPr>
              <w:t>рабочие перчатки</w:t>
            </w:r>
          </w:p>
        </w:tc>
        <w:tc>
          <w:tcPr>
            <w:tcW w:w="1435" w:type="dxa"/>
            <w:vAlign w:val="center"/>
          </w:tcPr>
          <w:p w14:paraId="432EB23F" w14:textId="3CF35990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7178F0D4" w14:textId="41AD0751" w:rsidR="00177371" w:rsidRPr="006C1DE9" w:rsidRDefault="00596169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96169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Пара технических перчаток из резины, условия прочности на разрыв: не менее 16 (160) МПа (кгс/см²), относительное удлинение при разрыве: не менее 800%, относительная остаточная длина после разрыва: не более 12%, сопротивление разрыву: не менее 20 кгс/см², кислотно-щелочная проницаемость (pH): не более 1, толщина 1,5-2 мм, на поверхности перчаток не должно быть дефектов, большой размер. Carpo или аналогичный</w:t>
            </w:r>
          </w:p>
        </w:tc>
        <w:tc>
          <w:tcPr>
            <w:tcW w:w="1076" w:type="dxa"/>
            <w:vAlign w:val="center"/>
          </w:tcPr>
          <w:p w14:paraId="0CF282C0" w14:textId="73F005A7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пара</w:t>
            </w:r>
          </w:p>
        </w:tc>
        <w:tc>
          <w:tcPr>
            <w:tcW w:w="1102" w:type="dxa"/>
            <w:vAlign w:val="center"/>
          </w:tcPr>
          <w:p w14:paraId="7126B51D" w14:textId="7C6F3971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240</w:t>
            </w:r>
          </w:p>
        </w:tc>
        <w:tc>
          <w:tcPr>
            <w:tcW w:w="1102" w:type="dxa"/>
            <w:vAlign w:val="center"/>
          </w:tcPr>
          <w:p w14:paraId="12D7A422" w14:textId="3C8312AD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4800</w:t>
            </w:r>
          </w:p>
        </w:tc>
        <w:tc>
          <w:tcPr>
            <w:tcW w:w="834" w:type="dxa"/>
            <w:vAlign w:val="center"/>
          </w:tcPr>
          <w:p w14:paraId="2EAB880D" w14:textId="6D83F0BD" w:rsidR="00177371" w:rsidRPr="00477CCA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1493" w:type="dxa"/>
          </w:tcPr>
          <w:p w14:paraId="058F30BF" w14:textId="29488FF8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7C7C0982" w14:textId="6BEDFF8A" w:rsidR="00177371" w:rsidRPr="00477CCA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868" w:type="dxa"/>
          </w:tcPr>
          <w:p w14:paraId="3D85C812" w14:textId="0132487A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/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  <w:bookmarkEnd w:id="0"/>
          </w:p>
        </w:tc>
      </w:tr>
      <w:tr w:rsidR="00177371" w:rsidRPr="0027235A" w14:paraId="3680DC8E" w14:textId="77777777" w:rsidTr="00B57232">
        <w:tc>
          <w:tcPr>
            <w:tcW w:w="1432" w:type="dxa"/>
          </w:tcPr>
          <w:p w14:paraId="0B0CE9F6" w14:textId="382109FA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1560" w:type="dxa"/>
            <w:vAlign w:val="center"/>
          </w:tcPr>
          <w:p w14:paraId="6714CA57" w14:textId="3481419C" w:rsidR="00177371" w:rsidRPr="00362FD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47B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18141100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1441" w:type="dxa"/>
            <w:vAlign w:val="center"/>
          </w:tcPr>
          <w:p w14:paraId="4E0D05A6" w14:textId="608A753E" w:rsidR="00177371" w:rsidRPr="00F92465" w:rsidRDefault="001D5C87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5C87">
              <w:rPr>
                <w:rFonts w:ascii="GHEA Grapalat" w:hAnsi="GHEA Grapalat" w:cs="Calibri"/>
                <w:color w:val="000000"/>
                <w:sz w:val="14"/>
                <w:szCs w:val="14"/>
              </w:rPr>
              <w:t>рабочие перчатки</w:t>
            </w:r>
          </w:p>
        </w:tc>
        <w:tc>
          <w:tcPr>
            <w:tcW w:w="1435" w:type="dxa"/>
            <w:vAlign w:val="center"/>
          </w:tcPr>
          <w:p w14:paraId="649E8EBD" w14:textId="41B0434A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19D8F8AE" w14:textId="39C34734" w:rsidR="00177371" w:rsidRPr="006C1DE9" w:rsidRDefault="005B3144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B3144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Пара технических перчаток, рабочих, с пальцами, с условиями прочности на разрыв: не менее 16 (160) МПа (кгс/см²), относительное удлинение при разрыве: не менее 800%, относительная </w:t>
            </w:r>
            <w:r w:rsidRPr="005B3144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lastRenderedPageBreak/>
              <w:t>остаточная длина после разрыва: не более 12%, сопротивление разрыву: не менее 20 кгс/см², кислотно-щелочная проницаемость (pH): не более 1, толщина 1,5-2 мм, на поверхности перчаток не должно быть дефектов, большой размер. Carpo или аналогичный</w:t>
            </w:r>
          </w:p>
        </w:tc>
        <w:tc>
          <w:tcPr>
            <w:tcW w:w="1076" w:type="dxa"/>
            <w:vAlign w:val="center"/>
          </w:tcPr>
          <w:p w14:paraId="3D082C9E" w14:textId="105E167D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пара</w:t>
            </w:r>
          </w:p>
        </w:tc>
        <w:tc>
          <w:tcPr>
            <w:tcW w:w="1102" w:type="dxa"/>
            <w:vAlign w:val="center"/>
          </w:tcPr>
          <w:p w14:paraId="7DA47DC4" w14:textId="0D97A751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02" w:type="dxa"/>
            <w:vAlign w:val="center"/>
          </w:tcPr>
          <w:p w14:paraId="2A79B646" w14:textId="607E33C2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834" w:type="dxa"/>
            <w:vAlign w:val="center"/>
          </w:tcPr>
          <w:p w14:paraId="1A526ED4" w14:textId="302F640B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1493" w:type="dxa"/>
          </w:tcPr>
          <w:p w14:paraId="677274DC" w14:textId="5E0224DD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7FA08A34" w14:textId="29B4A8B7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868" w:type="dxa"/>
          </w:tcPr>
          <w:p w14:paraId="4CE2DE8E" w14:textId="0B612765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353EC510" w14:textId="77777777" w:rsidTr="00B57232">
        <w:tc>
          <w:tcPr>
            <w:tcW w:w="1432" w:type="dxa"/>
          </w:tcPr>
          <w:p w14:paraId="089A0DCE" w14:textId="1CF9F313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3</w:t>
            </w:r>
          </w:p>
        </w:tc>
        <w:tc>
          <w:tcPr>
            <w:tcW w:w="1560" w:type="dxa"/>
            <w:vAlign w:val="center"/>
          </w:tcPr>
          <w:p w14:paraId="1F65A1E9" w14:textId="5DBEDF14" w:rsidR="00177371" w:rsidRPr="00362FD9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D1FAD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31531300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190137BF" w14:textId="6E9772B1" w:rsidR="00177371" w:rsidRPr="005D12F7" w:rsidRDefault="001D5C87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D5C87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лампа: экономичная, 80 мм, E27, 220 В</w:t>
            </w:r>
          </w:p>
        </w:tc>
        <w:tc>
          <w:tcPr>
            <w:tcW w:w="1435" w:type="dxa"/>
            <w:vAlign w:val="center"/>
          </w:tcPr>
          <w:p w14:paraId="5EC45488" w14:textId="517486E4" w:rsidR="00177371" w:rsidRPr="005D12F7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2CEBBD73" w14:textId="28892391" w:rsidR="00177371" w:rsidRPr="006C1DE9" w:rsidRDefault="005B3144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B3144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Светодиодная лампа 9,11 Вт, 2300 люмен, угол луча 200°C - 10°C - +40°C, Ra » 80, 6500 K</w:t>
            </w:r>
          </w:p>
        </w:tc>
        <w:tc>
          <w:tcPr>
            <w:tcW w:w="1076" w:type="dxa"/>
            <w:vAlign w:val="center"/>
          </w:tcPr>
          <w:p w14:paraId="3B864AF7" w14:textId="58F43EAE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29F6AB0A" w14:textId="046009E7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500</w:t>
            </w:r>
          </w:p>
        </w:tc>
        <w:tc>
          <w:tcPr>
            <w:tcW w:w="1102" w:type="dxa"/>
            <w:vAlign w:val="center"/>
          </w:tcPr>
          <w:p w14:paraId="770C7925" w14:textId="0BD4CF98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25000</w:t>
            </w:r>
          </w:p>
        </w:tc>
        <w:tc>
          <w:tcPr>
            <w:tcW w:w="834" w:type="dxa"/>
            <w:vAlign w:val="center"/>
          </w:tcPr>
          <w:p w14:paraId="34906A77" w14:textId="149745C0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50</w:t>
            </w:r>
          </w:p>
        </w:tc>
        <w:tc>
          <w:tcPr>
            <w:tcW w:w="1493" w:type="dxa"/>
          </w:tcPr>
          <w:p w14:paraId="235131F9" w14:textId="6F24482E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4B2894B1" w14:textId="689721A0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50</w:t>
            </w:r>
          </w:p>
        </w:tc>
        <w:tc>
          <w:tcPr>
            <w:tcW w:w="868" w:type="dxa"/>
          </w:tcPr>
          <w:p w14:paraId="6EDD276F" w14:textId="4BACBEC5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1A296708" w14:textId="77777777" w:rsidTr="00B57232">
        <w:tc>
          <w:tcPr>
            <w:tcW w:w="1432" w:type="dxa"/>
          </w:tcPr>
          <w:p w14:paraId="441AB47B" w14:textId="56522956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4</w:t>
            </w:r>
          </w:p>
        </w:tc>
        <w:tc>
          <w:tcPr>
            <w:tcW w:w="1560" w:type="dxa"/>
            <w:vAlign w:val="center"/>
          </w:tcPr>
          <w:p w14:paraId="131B241C" w14:textId="314C40B0" w:rsidR="00177371" w:rsidRPr="00362FD9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D1FAD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31531300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1441" w:type="dxa"/>
            <w:vAlign w:val="center"/>
          </w:tcPr>
          <w:p w14:paraId="1344FAA0" w14:textId="72AB673C" w:rsidR="00177371" w:rsidRPr="005D12F7" w:rsidRDefault="001D5C87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D5C87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лампа: экономичная, 112 мм, E27, 220 В</w:t>
            </w:r>
          </w:p>
        </w:tc>
        <w:tc>
          <w:tcPr>
            <w:tcW w:w="1435" w:type="dxa"/>
            <w:vAlign w:val="center"/>
          </w:tcPr>
          <w:p w14:paraId="584F854B" w14:textId="5C58B5D5" w:rsidR="00177371" w:rsidRPr="005D12F7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7DB97EC9" w14:textId="5ACBB23F" w:rsidR="00177371" w:rsidRPr="006C1DE9" w:rsidRDefault="005B3144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B3144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Светодиодная лампа 15-25 Вт, 2300 люмен, угол луча 200°C - 10°C - +40°C, Ra » 80, 4500 K</w:t>
            </w:r>
          </w:p>
        </w:tc>
        <w:tc>
          <w:tcPr>
            <w:tcW w:w="1076" w:type="dxa"/>
            <w:vAlign w:val="center"/>
          </w:tcPr>
          <w:p w14:paraId="5041DE7A" w14:textId="2D44505E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0A00D919" w14:textId="77060B64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700</w:t>
            </w:r>
          </w:p>
        </w:tc>
        <w:tc>
          <w:tcPr>
            <w:tcW w:w="1102" w:type="dxa"/>
            <w:vAlign w:val="center"/>
          </w:tcPr>
          <w:p w14:paraId="5D954156" w14:textId="3A2FA68D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49000</w:t>
            </w:r>
          </w:p>
        </w:tc>
        <w:tc>
          <w:tcPr>
            <w:tcW w:w="834" w:type="dxa"/>
            <w:vAlign w:val="center"/>
          </w:tcPr>
          <w:p w14:paraId="41F8755B" w14:textId="379B2841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70</w:t>
            </w:r>
          </w:p>
        </w:tc>
        <w:tc>
          <w:tcPr>
            <w:tcW w:w="1493" w:type="dxa"/>
          </w:tcPr>
          <w:p w14:paraId="73BAFA39" w14:textId="01E73C3B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671E5890" w14:textId="424EA9DB" w:rsidR="00177371" w:rsidRPr="00F92465" w:rsidRDefault="00177371" w:rsidP="0017737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70</w:t>
            </w:r>
          </w:p>
        </w:tc>
        <w:tc>
          <w:tcPr>
            <w:tcW w:w="868" w:type="dxa"/>
          </w:tcPr>
          <w:p w14:paraId="12386FE5" w14:textId="7A6AC277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41F003A4" w14:textId="77777777" w:rsidTr="00B57232">
        <w:tc>
          <w:tcPr>
            <w:tcW w:w="1432" w:type="dxa"/>
          </w:tcPr>
          <w:p w14:paraId="41625248" w14:textId="4E91AB05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5</w:t>
            </w:r>
          </w:p>
        </w:tc>
        <w:tc>
          <w:tcPr>
            <w:tcW w:w="1560" w:type="dxa"/>
            <w:vAlign w:val="center"/>
          </w:tcPr>
          <w:p w14:paraId="73FB6CB8" w14:textId="555A6DC9" w:rsidR="00177371" w:rsidRPr="00362FD9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D1FAD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31651400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0F86C383" w14:textId="6796BA2D" w:rsidR="00177371" w:rsidRPr="00F92465" w:rsidRDefault="002203DF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203DF">
              <w:rPr>
                <w:rFonts w:ascii="GHEA Grapalat" w:hAnsi="GHEA Grapalat" w:cs="Calibri"/>
                <w:color w:val="000000"/>
                <w:sz w:val="14"/>
                <w:szCs w:val="14"/>
              </w:rPr>
              <w:t>изоляционные ленты</w:t>
            </w:r>
          </w:p>
        </w:tc>
        <w:tc>
          <w:tcPr>
            <w:tcW w:w="1435" w:type="dxa"/>
            <w:vAlign w:val="center"/>
          </w:tcPr>
          <w:p w14:paraId="40072506" w14:textId="436454A4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6D242600" w14:textId="2D4B909A" w:rsidR="00177371" w:rsidRPr="006C1DE9" w:rsidRDefault="00C177F0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177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Полимерная лента для изоляции тока в рулонах различной длины и ширины, синяя или черная</w:t>
            </w:r>
          </w:p>
        </w:tc>
        <w:tc>
          <w:tcPr>
            <w:tcW w:w="1076" w:type="dxa"/>
            <w:vAlign w:val="center"/>
          </w:tcPr>
          <w:p w14:paraId="1ED2D180" w14:textId="1A7F1D3C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18BBECF3" w14:textId="58BBA67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150</w:t>
            </w:r>
          </w:p>
        </w:tc>
        <w:tc>
          <w:tcPr>
            <w:tcW w:w="1102" w:type="dxa"/>
            <w:vAlign w:val="center"/>
          </w:tcPr>
          <w:p w14:paraId="7C7DEAC2" w14:textId="0C3E905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1500</w:t>
            </w:r>
          </w:p>
        </w:tc>
        <w:tc>
          <w:tcPr>
            <w:tcW w:w="834" w:type="dxa"/>
            <w:vAlign w:val="center"/>
          </w:tcPr>
          <w:p w14:paraId="05A4156F" w14:textId="7BA8A3B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493" w:type="dxa"/>
          </w:tcPr>
          <w:p w14:paraId="02D6E7AB" w14:textId="27E1E792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09824246" w14:textId="7C3B039C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868" w:type="dxa"/>
          </w:tcPr>
          <w:p w14:paraId="65351EEB" w14:textId="4C249370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212BAFD6" w14:textId="77777777" w:rsidTr="00B57232">
        <w:tc>
          <w:tcPr>
            <w:tcW w:w="1432" w:type="dxa"/>
          </w:tcPr>
          <w:p w14:paraId="2FC872CF" w14:textId="45848A07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6</w:t>
            </w:r>
          </w:p>
        </w:tc>
        <w:tc>
          <w:tcPr>
            <w:tcW w:w="1560" w:type="dxa"/>
            <w:vAlign w:val="center"/>
          </w:tcPr>
          <w:p w14:paraId="37E94CEF" w14:textId="0932ADA9" w:rsidR="00177371" w:rsidRPr="00362FD9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903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30192220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0C394F95" w14:textId="27DD433D" w:rsidR="00177371" w:rsidRPr="00F92465" w:rsidRDefault="002203DF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203DF">
              <w:rPr>
                <w:rFonts w:ascii="GHEA Grapalat" w:hAnsi="GHEA Grapalat" w:cs="Calibri"/>
                <w:color w:val="000000"/>
                <w:sz w:val="14"/>
                <w:szCs w:val="14"/>
              </w:rPr>
              <w:t>офисные клейкие ленты</w:t>
            </w:r>
          </w:p>
        </w:tc>
        <w:tc>
          <w:tcPr>
            <w:tcW w:w="1435" w:type="dxa"/>
            <w:vAlign w:val="center"/>
          </w:tcPr>
          <w:p w14:paraId="0DAECA0B" w14:textId="13E4AC00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bottom"/>
          </w:tcPr>
          <w:p w14:paraId="0589C358" w14:textId="0D30BE2B" w:rsidR="00177371" w:rsidRPr="00BC21FE" w:rsidRDefault="00C177F0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177F0">
              <w:rPr>
                <w:rFonts w:ascii="GHEA Grapalat" w:hAnsi="GHEA Grapalat" w:cs="Calibri"/>
                <w:sz w:val="14"/>
                <w:szCs w:val="14"/>
                <w:lang w:val="hy-AM"/>
              </w:rPr>
              <w:t>Полимерная лента в рулонах различной длины и ширины, прозрачная, маленькая</w:t>
            </w:r>
          </w:p>
        </w:tc>
        <w:tc>
          <w:tcPr>
            <w:tcW w:w="1076" w:type="dxa"/>
            <w:vAlign w:val="center"/>
          </w:tcPr>
          <w:p w14:paraId="1117B50E" w14:textId="7607A37C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55898265" w14:textId="2972D23A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60</w:t>
            </w:r>
          </w:p>
        </w:tc>
        <w:tc>
          <w:tcPr>
            <w:tcW w:w="1102" w:type="dxa"/>
            <w:vAlign w:val="center"/>
          </w:tcPr>
          <w:p w14:paraId="175C5242" w14:textId="21C6EACB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834" w:type="dxa"/>
            <w:vAlign w:val="center"/>
          </w:tcPr>
          <w:p w14:paraId="4BCC613A" w14:textId="5A400BBA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493" w:type="dxa"/>
          </w:tcPr>
          <w:p w14:paraId="7ABAD132" w14:textId="275E16D9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55584854" w14:textId="36A778BF" w:rsidR="00177371" w:rsidRPr="00F92465" w:rsidRDefault="00177371" w:rsidP="0017737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868" w:type="dxa"/>
          </w:tcPr>
          <w:p w14:paraId="36DB968F" w14:textId="4F91645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7AE359D2" w14:textId="77777777" w:rsidTr="00B57232">
        <w:tc>
          <w:tcPr>
            <w:tcW w:w="1432" w:type="dxa"/>
          </w:tcPr>
          <w:p w14:paraId="24056DF3" w14:textId="66E4CAC0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7</w:t>
            </w:r>
          </w:p>
        </w:tc>
        <w:tc>
          <w:tcPr>
            <w:tcW w:w="1560" w:type="dxa"/>
            <w:vAlign w:val="center"/>
          </w:tcPr>
          <w:p w14:paraId="65B41D22" w14:textId="783CE69C" w:rsidR="00177371" w:rsidRPr="00362FD9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903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31684100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49CE8F92" w14:textId="7555964B" w:rsidR="00177371" w:rsidRPr="00F92465" w:rsidRDefault="002203DF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203DF">
              <w:rPr>
                <w:rFonts w:ascii="GHEA Grapalat" w:hAnsi="GHEA Grapalat" w:cs="Calibri"/>
                <w:color w:val="000000"/>
                <w:sz w:val="14"/>
                <w:szCs w:val="14"/>
              </w:rPr>
              <w:t>двухполюсная розетка</w:t>
            </w:r>
          </w:p>
        </w:tc>
        <w:tc>
          <w:tcPr>
            <w:tcW w:w="1435" w:type="dxa"/>
            <w:vAlign w:val="center"/>
          </w:tcPr>
          <w:p w14:paraId="1466B54D" w14:textId="234B9A0B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4345F59B" w14:textId="1E5E861E" w:rsidR="00177371" w:rsidRPr="006C1DE9" w:rsidRDefault="00C177F0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177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Розетка Legrand или аналогичная, 2-местная, пластиковая, UL-94V, 1 порт с разъемом RJ 11, электрическое сопротивление изолятора: R 1000 </w:t>
            </w:r>
            <w:r w:rsidRPr="00C177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lastRenderedPageBreak/>
              <w:t>МОм, рабочая температура: от -30°C до +80°C, белая или молочная. Безопасность: в соответствии с «Техническим регламентом по требованиям к низковольтному электрооборудованию», утвержденным Постановлением Правительства Республики Армения № 150-Н от 3 февраля 2005 г.</w:t>
            </w:r>
          </w:p>
        </w:tc>
        <w:tc>
          <w:tcPr>
            <w:tcW w:w="1076" w:type="dxa"/>
            <w:vAlign w:val="center"/>
          </w:tcPr>
          <w:p w14:paraId="6DEC22B5" w14:textId="0E7FCD8E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шт.</w:t>
            </w:r>
          </w:p>
        </w:tc>
        <w:tc>
          <w:tcPr>
            <w:tcW w:w="1102" w:type="dxa"/>
            <w:vAlign w:val="center"/>
          </w:tcPr>
          <w:p w14:paraId="16FC6D12" w14:textId="5E2A014A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700</w:t>
            </w:r>
          </w:p>
        </w:tc>
        <w:tc>
          <w:tcPr>
            <w:tcW w:w="1102" w:type="dxa"/>
            <w:vAlign w:val="center"/>
          </w:tcPr>
          <w:p w14:paraId="6CF113FE" w14:textId="3282D4C0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4900</w:t>
            </w:r>
          </w:p>
        </w:tc>
        <w:tc>
          <w:tcPr>
            <w:tcW w:w="834" w:type="dxa"/>
            <w:vAlign w:val="center"/>
          </w:tcPr>
          <w:p w14:paraId="7798E9E9" w14:textId="0EC2EFF1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493" w:type="dxa"/>
          </w:tcPr>
          <w:p w14:paraId="40528C8D" w14:textId="43D63C68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66AA5FEF" w14:textId="33D04B29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868" w:type="dxa"/>
          </w:tcPr>
          <w:p w14:paraId="312F33CF" w14:textId="3C43194C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4855427C" w14:textId="77777777" w:rsidTr="00B57232">
        <w:tc>
          <w:tcPr>
            <w:tcW w:w="1432" w:type="dxa"/>
          </w:tcPr>
          <w:p w14:paraId="7EF9D462" w14:textId="1349E55F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8</w:t>
            </w:r>
          </w:p>
        </w:tc>
        <w:tc>
          <w:tcPr>
            <w:tcW w:w="1560" w:type="dxa"/>
            <w:vAlign w:val="center"/>
          </w:tcPr>
          <w:p w14:paraId="5155A09F" w14:textId="5367F40B" w:rsidR="00177371" w:rsidRPr="00362FD9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D5EFF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31685000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5CFFD8B0" w14:textId="008AB930" w:rsidR="00177371" w:rsidRPr="00F92465" w:rsidRDefault="003848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84871">
              <w:rPr>
                <w:rFonts w:ascii="GHEA Grapalat" w:hAnsi="GHEA Grapalat" w:cs="Calibri"/>
                <w:color w:val="000000"/>
                <w:sz w:val="14"/>
                <w:szCs w:val="14"/>
              </w:rPr>
              <w:t>электрический удлинитель</w:t>
            </w:r>
          </w:p>
        </w:tc>
        <w:tc>
          <w:tcPr>
            <w:tcW w:w="1435" w:type="dxa"/>
            <w:vAlign w:val="center"/>
          </w:tcPr>
          <w:p w14:paraId="5E28CB7A" w14:textId="43BA52A0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5E12E49B" w14:textId="6347B145" w:rsidR="00177371" w:rsidRPr="006C1DE9" w:rsidRDefault="00C177F0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177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Размер: 5т 3м: толщина провода 2*2,5 мм, 110 А, 250 В с клеммами, ГОСТ Р 51324.1-99 или эквивалент. Безопасность: согласно ГОСТ 12.2.007.0-75 и Постановлению Правительства Республики Армения № 150-Н от 3 февраля 2005 г. «Технический регламент требований к низковольтному электрооборудованию», утвержденный Постановлением Правительства Республики Армения № 150-Н от 3 февраля 2005 г.</w:t>
            </w:r>
          </w:p>
        </w:tc>
        <w:tc>
          <w:tcPr>
            <w:tcW w:w="1076" w:type="dxa"/>
            <w:vAlign w:val="center"/>
          </w:tcPr>
          <w:p w14:paraId="15D8ED9F" w14:textId="3134FD2B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3E20A209" w14:textId="0CB25955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200</w:t>
            </w:r>
            <w:r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102" w:type="dxa"/>
            <w:vAlign w:val="center"/>
          </w:tcPr>
          <w:p w14:paraId="04F512BB" w14:textId="441CAC9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10000</w:t>
            </w:r>
          </w:p>
        </w:tc>
        <w:tc>
          <w:tcPr>
            <w:tcW w:w="834" w:type="dxa"/>
            <w:vAlign w:val="center"/>
          </w:tcPr>
          <w:p w14:paraId="48DC5325" w14:textId="2D1193A2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493" w:type="dxa"/>
          </w:tcPr>
          <w:p w14:paraId="476E89A8" w14:textId="6B8A09CB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6BC39659" w14:textId="2C4E76BF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868" w:type="dxa"/>
          </w:tcPr>
          <w:p w14:paraId="496BD19D" w14:textId="09A2BF8B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381A5E54" w14:textId="77777777" w:rsidTr="00B57232">
        <w:tc>
          <w:tcPr>
            <w:tcW w:w="1432" w:type="dxa"/>
          </w:tcPr>
          <w:p w14:paraId="09E46FB5" w14:textId="015D5DA8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9</w:t>
            </w:r>
          </w:p>
        </w:tc>
        <w:tc>
          <w:tcPr>
            <w:tcW w:w="1560" w:type="dxa"/>
            <w:vAlign w:val="center"/>
          </w:tcPr>
          <w:p w14:paraId="1EFF2228" w14:textId="5FE50534" w:rsidR="00177371" w:rsidRPr="00362FD9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61983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31686000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3CCE227C" w14:textId="4F3D381C" w:rsidR="00177371" w:rsidRPr="005D12F7" w:rsidRDefault="003848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384871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европейская вилка</w:t>
            </w:r>
          </w:p>
        </w:tc>
        <w:tc>
          <w:tcPr>
            <w:tcW w:w="1435" w:type="dxa"/>
            <w:vAlign w:val="center"/>
          </w:tcPr>
          <w:p w14:paraId="4B0DD39A" w14:textId="69D44970" w:rsidR="00177371" w:rsidRPr="005D12F7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6C7B8BA4" w14:textId="44ADD74C" w:rsidR="00177371" w:rsidRPr="005D12F7" w:rsidRDefault="00C177F0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177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Электрическая вилка 20 А, 250 В, ГОСТ Р 51322.1-99 и ГОСТ 7396.1-89, безопасность - согласно «Техническому регламенту требований к низковольтному электрооборудованию», утвержденному Постановлением Правительства </w:t>
            </w:r>
            <w:r w:rsidRPr="00C177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lastRenderedPageBreak/>
              <w:t>Республики Армения № 150-Н от 3 февраля 2005 г., и ГОСТ 12.2.007.0-75 Универсальный или эквивалентный</w:t>
            </w:r>
          </w:p>
        </w:tc>
        <w:tc>
          <w:tcPr>
            <w:tcW w:w="1076" w:type="dxa"/>
            <w:vAlign w:val="center"/>
          </w:tcPr>
          <w:p w14:paraId="5AA90478" w14:textId="4F1CED47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шт.</w:t>
            </w:r>
          </w:p>
        </w:tc>
        <w:tc>
          <w:tcPr>
            <w:tcW w:w="1102" w:type="dxa"/>
            <w:vAlign w:val="center"/>
          </w:tcPr>
          <w:p w14:paraId="211D4D08" w14:textId="00D4A437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25</w:t>
            </w:r>
            <w:r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102" w:type="dxa"/>
            <w:vAlign w:val="center"/>
          </w:tcPr>
          <w:p w14:paraId="7C20F2C9" w14:textId="0B35A5F3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2500</w:t>
            </w:r>
          </w:p>
        </w:tc>
        <w:tc>
          <w:tcPr>
            <w:tcW w:w="834" w:type="dxa"/>
            <w:vAlign w:val="center"/>
          </w:tcPr>
          <w:p w14:paraId="170F02C8" w14:textId="4C46F0DE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493" w:type="dxa"/>
          </w:tcPr>
          <w:p w14:paraId="35EA6C94" w14:textId="42992409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6534BBC6" w14:textId="625F1788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868" w:type="dxa"/>
          </w:tcPr>
          <w:p w14:paraId="33149810" w14:textId="01B307C2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726D9327" w14:textId="77777777" w:rsidTr="00B57232">
        <w:tc>
          <w:tcPr>
            <w:tcW w:w="1432" w:type="dxa"/>
          </w:tcPr>
          <w:p w14:paraId="66A17F0D" w14:textId="786A854C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10</w:t>
            </w:r>
          </w:p>
        </w:tc>
        <w:tc>
          <w:tcPr>
            <w:tcW w:w="1560" w:type="dxa"/>
            <w:vAlign w:val="center"/>
          </w:tcPr>
          <w:p w14:paraId="5C93FAF3" w14:textId="700583F7" w:rsidR="00177371" w:rsidRPr="00362FD9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A0327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33761000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340F2554" w14:textId="5EC95BF9" w:rsidR="00177371" w:rsidRPr="005D12F7" w:rsidRDefault="003848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384871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туалетная бумага, рулон</w:t>
            </w:r>
          </w:p>
        </w:tc>
        <w:tc>
          <w:tcPr>
            <w:tcW w:w="1435" w:type="dxa"/>
            <w:vAlign w:val="center"/>
          </w:tcPr>
          <w:p w14:paraId="4417D451" w14:textId="6E0ED42D" w:rsidR="00177371" w:rsidRPr="005D12F7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6139083B" w14:textId="3B1B7F3C" w:rsidR="00177371" w:rsidRPr="006C1DE9" w:rsidRDefault="000608F0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Двухслойная или трехслойная, ширина 90-110 мм, длина 65 м, изготовлена </w:t>
            </w:r>
            <w:r w:rsidRPr="000608F0">
              <w:rPr>
                <w:rFonts w:ascii="Cambria Math" w:hAnsi="Cambria Math" w:cs="Cambria Math"/>
                <w:color w:val="000000"/>
                <w:sz w:val="14"/>
                <w:szCs w:val="14"/>
                <w:lang w:val="ru-RU"/>
              </w:rPr>
              <w:t>​​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из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писчей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бумаги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газетной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бумаги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и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другой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бумаги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.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отходы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разрешенные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для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производства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санитарно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-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гигиенических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изделий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.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Безопасность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упаковка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и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маркировка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—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в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соответствии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с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Постановлением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Правительства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Республики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0608F0">
              <w:rPr>
                <w:rFonts w:ascii="GHEA Grapalat" w:hAnsi="GHEA Grapalat" w:cs="GHEA Grapalat"/>
                <w:color w:val="000000"/>
                <w:sz w:val="14"/>
                <w:szCs w:val="14"/>
                <w:lang w:val="ru-RU"/>
              </w:rPr>
              <w:t>Армения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№ 2006 «Технический регламент требований к бумажным и химическим волоконным изделиям бытового и санитарно-гигиенического назначения», утвержденным Постановлением № 1546-Н от 19 октября 2011 г.</w:t>
            </w:r>
          </w:p>
        </w:tc>
        <w:tc>
          <w:tcPr>
            <w:tcW w:w="1076" w:type="dxa"/>
            <w:vAlign w:val="center"/>
          </w:tcPr>
          <w:p w14:paraId="63FDB359" w14:textId="39EAC209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16D63719" w14:textId="261FE41E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100</w:t>
            </w:r>
          </w:p>
        </w:tc>
        <w:tc>
          <w:tcPr>
            <w:tcW w:w="1102" w:type="dxa"/>
            <w:vAlign w:val="center"/>
          </w:tcPr>
          <w:p w14:paraId="330C84C9" w14:textId="1903EA6C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50000</w:t>
            </w:r>
          </w:p>
        </w:tc>
        <w:tc>
          <w:tcPr>
            <w:tcW w:w="834" w:type="dxa"/>
            <w:vAlign w:val="center"/>
          </w:tcPr>
          <w:p w14:paraId="024EF089" w14:textId="5E235379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500</w:t>
            </w:r>
          </w:p>
        </w:tc>
        <w:tc>
          <w:tcPr>
            <w:tcW w:w="1493" w:type="dxa"/>
          </w:tcPr>
          <w:p w14:paraId="296E5F42" w14:textId="2EDBAFFE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67C3DF8C" w14:textId="03574978" w:rsidR="00177371" w:rsidRPr="00F92465" w:rsidRDefault="00177371" w:rsidP="0017737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500</w:t>
            </w:r>
          </w:p>
        </w:tc>
        <w:tc>
          <w:tcPr>
            <w:tcW w:w="868" w:type="dxa"/>
          </w:tcPr>
          <w:p w14:paraId="6063DEF7" w14:textId="64FEAD58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6EF864C6" w14:textId="77777777" w:rsidTr="00B57232">
        <w:tc>
          <w:tcPr>
            <w:tcW w:w="1432" w:type="dxa"/>
          </w:tcPr>
          <w:p w14:paraId="25410233" w14:textId="6F744C97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560" w:type="dxa"/>
            <w:vAlign w:val="center"/>
          </w:tcPr>
          <w:p w14:paraId="49FE3418" w14:textId="1EA48009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57DC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39811300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38216731" w14:textId="31E364B9" w:rsidR="00177371" w:rsidRPr="00F92465" w:rsidRDefault="00FB4E70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4E70">
              <w:rPr>
                <w:rFonts w:ascii="GHEA Grapalat" w:hAnsi="GHEA Grapalat" w:cs="Calibri"/>
                <w:color w:val="000000"/>
                <w:sz w:val="14"/>
                <w:szCs w:val="14"/>
              </w:rPr>
              <w:t>дезодорант, воздухоочиститель</w:t>
            </w:r>
          </w:p>
        </w:tc>
        <w:tc>
          <w:tcPr>
            <w:tcW w:w="1435" w:type="dxa"/>
            <w:vAlign w:val="center"/>
          </w:tcPr>
          <w:p w14:paraId="7480A0E8" w14:textId="1AE2F514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05A9E9E2" w14:textId="404C84EE" w:rsidR="00177371" w:rsidRPr="006C1DE9" w:rsidRDefault="000608F0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Ароматный освежитель воздуха (аэрозоль) 300 мл, изготовленный из натуральных ингредиентов, быстро устраняющих неприятные запахи.</w:t>
            </w:r>
          </w:p>
        </w:tc>
        <w:tc>
          <w:tcPr>
            <w:tcW w:w="1076" w:type="dxa"/>
            <w:vAlign w:val="center"/>
          </w:tcPr>
          <w:p w14:paraId="627E317B" w14:textId="6852FE2D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1E3D263C" w14:textId="7E40C945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45</w:t>
            </w:r>
            <w:r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102" w:type="dxa"/>
            <w:vAlign w:val="center"/>
          </w:tcPr>
          <w:p w14:paraId="2AF08A83" w14:textId="57E67BFB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4500</w:t>
            </w:r>
          </w:p>
        </w:tc>
        <w:tc>
          <w:tcPr>
            <w:tcW w:w="834" w:type="dxa"/>
            <w:vAlign w:val="center"/>
          </w:tcPr>
          <w:p w14:paraId="68FE9EB3" w14:textId="6EF481C4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493" w:type="dxa"/>
          </w:tcPr>
          <w:p w14:paraId="0B1B3470" w14:textId="288D75B4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2DB76662" w14:textId="0BE9D93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868" w:type="dxa"/>
          </w:tcPr>
          <w:p w14:paraId="6FDF9231" w14:textId="1FC92CC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5021299B" w14:textId="77777777" w:rsidTr="00B57232">
        <w:tc>
          <w:tcPr>
            <w:tcW w:w="1432" w:type="dxa"/>
          </w:tcPr>
          <w:p w14:paraId="48D441C1" w14:textId="52A5C1F4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560" w:type="dxa"/>
            <w:vAlign w:val="center"/>
          </w:tcPr>
          <w:p w14:paraId="11EB63DB" w14:textId="27D0A2ED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B451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39812410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0E627AC4" w14:textId="43DD8AD1" w:rsidR="00177371" w:rsidRPr="00F92465" w:rsidRDefault="00FB4E70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4E70">
              <w:rPr>
                <w:rFonts w:ascii="GHEA Grapalat" w:hAnsi="GHEA Grapalat" w:cs="Calibri"/>
                <w:color w:val="000000"/>
                <w:sz w:val="14"/>
                <w:szCs w:val="14"/>
              </w:rPr>
              <w:t>полироль для мебели</w:t>
            </w:r>
          </w:p>
        </w:tc>
        <w:tc>
          <w:tcPr>
            <w:tcW w:w="1435" w:type="dxa"/>
            <w:vAlign w:val="center"/>
          </w:tcPr>
          <w:p w14:paraId="730C5923" w14:textId="7E30B17C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3BC48CCD" w14:textId="345B8471" w:rsidR="00177371" w:rsidRPr="005D12F7" w:rsidRDefault="000608F0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Полировка для деревянной мебели в аэрозольной упаковке или жидких контейнерах Star или аналогичная.</w:t>
            </w:r>
          </w:p>
        </w:tc>
        <w:tc>
          <w:tcPr>
            <w:tcW w:w="1076" w:type="dxa"/>
            <w:vAlign w:val="center"/>
          </w:tcPr>
          <w:p w14:paraId="7E5A5C53" w14:textId="121635F5" w:rsidR="00177371" w:rsidRPr="00F92465" w:rsidRDefault="007866A8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6B94E3C5" w14:textId="23EB124B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600</w:t>
            </w:r>
          </w:p>
        </w:tc>
        <w:tc>
          <w:tcPr>
            <w:tcW w:w="1102" w:type="dxa"/>
            <w:vAlign w:val="center"/>
          </w:tcPr>
          <w:p w14:paraId="49F2F414" w14:textId="2E757B75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6000</w:t>
            </w:r>
          </w:p>
        </w:tc>
        <w:tc>
          <w:tcPr>
            <w:tcW w:w="834" w:type="dxa"/>
            <w:vAlign w:val="center"/>
          </w:tcPr>
          <w:p w14:paraId="088A7252" w14:textId="719F9B71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493" w:type="dxa"/>
          </w:tcPr>
          <w:p w14:paraId="4250591B" w14:textId="297079E4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1F7725D2" w14:textId="7198A778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868" w:type="dxa"/>
          </w:tcPr>
          <w:p w14:paraId="38F2A7EE" w14:textId="12F62BDA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50724E51" w14:textId="77777777" w:rsidTr="00B57232">
        <w:tc>
          <w:tcPr>
            <w:tcW w:w="1432" w:type="dxa"/>
          </w:tcPr>
          <w:p w14:paraId="2345F87A" w14:textId="17F9C29F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3</w:t>
            </w:r>
          </w:p>
        </w:tc>
        <w:tc>
          <w:tcPr>
            <w:tcW w:w="1560" w:type="dxa"/>
            <w:vAlign w:val="center"/>
          </w:tcPr>
          <w:p w14:paraId="4E5A19A4" w14:textId="4F678179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B4514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39831245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719680B1" w14:textId="6E9688E8" w:rsidR="00177371" w:rsidRPr="00340467" w:rsidRDefault="00FB4E70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FB4E7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жидкое мыло</w:t>
            </w:r>
          </w:p>
        </w:tc>
        <w:tc>
          <w:tcPr>
            <w:tcW w:w="1435" w:type="dxa"/>
            <w:vAlign w:val="center"/>
          </w:tcPr>
          <w:p w14:paraId="35D3F785" w14:textId="3A19AD97" w:rsidR="00177371" w:rsidRPr="00340467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1FCB6E7A" w14:textId="5EB07E3E" w:rsidR="00177371" w:rsidRPr="005D12F7" w:rsidRDefault="000608F0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Мыло, изготовленное из поверхностно-активных веществ и фотоэкстрактов различных биологически активных веществ, ароматное, с концентрацией ионов водорода 7-10 pH, содержанием водонерастворимых примесей не более 15%, содержанием неомыляемых органических веществ и жиров не более 0,5%, пенообразующими свойствами не менее 300 см3, европейского производства, Bulvinws или аналогичный, безопасность в соответствии с Постановлением Правительства РА от 16 декабря 2004 г. № 1795-N «Технический регламент по поверхностно-активным веществам, моющим средствам и чистящим средствам, содержащим поверхностно-активные вещества» erebauni или аналогичный</w:t>
            </w:r>
          </w:p>
        </w:tc>
        <w:tc>
          <w:tcPr>
            <w:tcW w:w="1076" w:type="dxa"/>
            <w:vAlign w:val="center"/>
          </w:tcPr>
          <w:p w14:paraId="5A5A0AE5" w14:textId="6E314279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литр</w:t>
            </w:r>
          </w:p>
        </w:tc>
        <w:tc>
          <w:tcPr>
            <w:tcW w:w="1102" w:type="dxa"/>
            <w:vAlign w:val="center"/>
          </w:tcPr>
          <w:p w14:paraId="4B60E575" w14:textId="15082E32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300</w:t>
            </w:r>
          </w:p>
        </w:tc>
        <w:tc>
          <w:tcPr>
            <w:tcW w:w="1102" w:type="dxa"/>
            <w:vAlign w:val="center"/>
          </w:tcPr>
          <w:p w14:paraId="5F4F936B" w14:textId="4EF57DD4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21000</w:t>
            </w:r>
          </w:p>
        </w:tc>
        <w:tc>
          <w:tcPr>
            <w:tcW w:w="834" w:type="dxa"/>
            <w:vAlign w:val="center"/>
          </w:tcPr>
          <w:p w14:paraId="0AD74884" w14:textId="1A6BDC63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70</w:t>
            </w:r>
          </w:p>
        </w:tc>
        <w:tc>
          <w:tcPr>
            <w:tcW w:w="1493" w:type="dxa"/>
          </w:tcPr>
          <w:p w14:paraId="00059EDD" w14:textId="6F00126F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72AC2C85" w14:textId="0BBDB2E5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70</w:t>
            </w:r>
          </w:p>
        </w:tc>
        <w:tc>
          <w:tcPr>
            <w:tcW w:w="868" w:type="dxa"/>
          </w:tcPr>
          <w:p w14:paraId="5234D8E9" w14:textId="03CE7279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11DCA42E" w14:textId="77777777" w:rsidTr="00B57232">
        <w:tc>
          <w:tcPr>
            <w:tcW w:w="1432" w:type="dxa"/>
          </w:tcPr>
          <w:p w14:paraId="4C3353F0" w14:textId="6F8AFB56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4</w:t>
            </w:r>
          </w:p>
        </w:tc>
        <w:tc>
          <w:tcPr>
            <w:tcW w:w="1560" w:type="dxa"/>
            <w:vAlign w:val="center"/>
          </w:tcPr>
          <w:p w14:paraId="68280835" w14:textId="50DEEF59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51D81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39831247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62CFDA47" w14:textId="4F030FCD" w:rsidR="00177371" w:rsidRPr="00FB4E70" w:rsidRDefault="00FB4E70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B4E7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концентрированное дезинфицирующее средство для ванной</w:t>
            </w:r>
            <w: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 </w:t>
            </w:r>
            <w:r w:rsidRPr="00FB4E70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комнаты</w:t>
            </w:r>
          </w:p>
        </w:tc>
        <w:tc>
          <w:tcPr>
            <w:tcW w:w="1435" w:type="dxa"/>
            <w:vAlign w:val="center"/>
          </w:tcPr>
          <w:p w14:paraId="5AF5CDC0" w14:textId="22C52114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1ECD661C" w14:textId="77777777" w:rsidR="000608F0" w:rsidRPr="000608F0" w:rsidRDefault="000608F0" w:rsidP="000608F0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Средство для чистки унитазов, удаляет ржавчину и отложения, обладает бактерицидными свойствами Krot или аналогичный</w:t>
            </w:r>
          </w:p>
          <w:p w14:paraId="22E33789" w14:textId="48D30F98" w:rsidR="00177371" w:rsidRPr="006C1DE9" w:rsidRDefault="000608F0" w:rsidP="000608F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1 л концентрата, предназначенного для чистки каменных или керамических полов, ароматизированного, в легкой полимерной упаковке.</w:t>
            </w:r>
          </w:p>
        </w:tc>
        <w:tc>
          <w:tcPr>
            <w:tcW w:w="1076" w:type="dxa"/>
            <w:vAlign w:val="center"/>
          </w:tcPr>
          <w:p w14:paraId="01D6551F" w14:textId="31FDE370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литр</w:t>
            </w:r>
          </w:p>
        </w:tc>
        <w:tc>
          <w:tcPr>
            <w:tcW w:w="1102" w:type="dxa"/>
            <w:vAlign w:val="center"/>
          </w:tcPr>
          <w:p w14:paraId="168C2B47" w14:textId="0F81B6DD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700</w:t>
            </w:r>
          </w:p>
        </w:tc>
        <w:tc>
          <w:tcPr>
            <w:tcW w:w="1102" w:type="dxa"/>
            <w:vAlign w:val="center"/>
          </w:tcPr>
          <w:p w14:paraId="1A65124C" w14:textId="01D71FD8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21000</w:t>
            </w:r>
          </w:p>
        </w:tc>
        <w:tc>
          <w:tcPr>
            <w:tcW w:w="834" w:type="dxa"/>
            <w:vAlign w:val="center"/>
          </w:tcPr>
          <w:p w14:paraId="327BAD60" w14:textId="0F6D9EC4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1493" w:type="dxa"/>
          </w:tcPr>
          <w:p w14:paraId="4DB70574" w14:textId="61C7A55A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01591B38" w14:textId="0858C5DB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868" w:type="dxa"/>
          </w:tcPr>
          <w:p w14:paraId="5275F248" w14:textId="7CCEC6E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4930F13F" w14:textId="77777777" w:rsidTr="00B57232">
        <w:tc>
          <w:tcPr>
            <w:tcW w:w="1432" w:type="dxa"/>
          </w:tcPr>
          <w:p w14:paraId="1E8A2D21" w14:textId="49322386" w:rsidR="00177371" w:rsidRPr="004A2733" w:rsidRDefault="00177371" w:rsidP="0017737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15</w:t>
            </w:r>
          </w:p>
        </w:tc>
        <w:tc>
          <w:tcPr>
            <w:tcW w:w="1560" w:type="dxa"/>
            <w:vAlign w:val="center"/>
          </w:tcPr>
          <w:p w14:paraId="35F21C96" w14:textId="139114DB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51D81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39831273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243F78EA" w14:textId="6F00D64F" w:rsidR="00177371" w:rsidRPr="00F92465" w:rsidRDefault="00FB4E70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4E70">
              <w:rPr>
                <w:rFonts w:ascii="GHEA Grapalat" w:hAnsi="GHEA Grapalat" w:cs="Calibri"/>
                <w:color w:val="000000"/>
                <w:sz w:val="14"/>
                <w:szCs w:val="14"/>
              </w:rPr>
              <w:t>средства для мытья пола</w:t>
            </w:r>
          </w:p>
        </w:tc>
        <w:tc>
          <w:tcPr>
            <w:tcW w:w="1435" w:type="dxa"/>
            <w:vAlign w:val="center"/>
          </w:tcPr>
          <w:p w14:paraId="320E7B5B" w14:textId="2379D71B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709F1D6F" w14:textId="1066A34A" w:rsidR="00177371" w:rsidRPr="000608F0" w:rsidRDefault="00BA0DCA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1 л концентрата, предназначенного для чистки каменных или керамических полов, ароматизированный, в легкой полимерной упаковке.</w:t>
            </w:r>
          </w:p>
        </w:tc>
        <w:tc>
          <w:tcPr>
            <w:tcW w:w="1076" w:type="dxa"/>
            <w:vAlign w:val="center"/>
          </w:tcPr>
          <w:p w14:paraId="23392130" w14:textId="5CD10DBD" w:rsidR="00177371" w:rsidRPr="00F92465" w:rsidRDefault="007866A8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литр</w:t>
            </w:r>
          </w:p>
        </w:tc>
        <w:tc>
          <w:tcPr>
            <w:tcW w:w="1102" w:type="dxa"/>
            <w:vAlign w:val="center"/>
          </w:tcPr>
          <w:p w14:paraId="61BAFDA3" w14:textId="2428E484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800</w:t>
            </w:r>
          </w:p>
        </w:tc>
        <w:tc>
          <w:tcPr>
            <w:tcW w:w="1102" w:type="dxa"/>
            <w:vAlign w:val="center"/>
          </w:tcPr>
          <w:p w14:paraId="5DA12FD4" w14:textId="7A7DEAE7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24000</w:t>
            </w:r>
          </w:p>
        </w:tc>
        <w:tc>
          <w:tcPr>
            <w:tcW w:w="834" w:type="dxa"/>
            <w:vAlign w:val="center"/>
          </w:tcPr>
          <w:p w14:paraId="0BB4BB26" w14:textId="451A5AE3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1493" w:type="dxa"/>
          </w:tcPr>
          <w:p w14:paraId="2F7C6032" w14:textId="792D3D77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51832B44" w14:textId="50A3EFFB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868" w:type="dxa"/>
          </w:tcPr>
          <w:p w14:paraId="301FA606" w14:textId="49943BB5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2B8227B2" w14:textId="77777777" w:rsidTr="00B57232">
        <w:tc>
          <w:tcPr>
            <w:tcW w:w="1432" w:type="dxa"/>
          </w:tcPr>
          <w:p w14:paraId="75A3D925" w14:textId="06F62D7A" w:rsidR="00177371" w:rsidRPr="004A2733" w:rsidRDefault="00177371" w:rsidP="0017737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16</w:t>
            </w:r>
          </w:p>
        </w:tc>
        <w:tc>
          <w:tcPr>
            <w:tcW w:w="1560" w:type="dxa"/>
            <w:vAlign w:val="center"/>
          </w:tcPr>
          <w:p w14:paraId="3FD9E223" w14:textId="77777777" w:rsidR="00177371" w:rsidRPr="00015E32" w:rsidRDefault="00177371" w:rsidP="00177371">
            <w:pPr>
              <w:spacing w:after="300"/>
              <w:jc w:val="center"/>
              <w:rPr>
                <w:rFonts w:ascii="Helvetica" w:hAnsi="Helvetica" w:cs="Helvetica"/>
                <w:color w:val="403931"/>
                <w:sz w:val="21"/>
                <w:szCs w:val="21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</w:rPr>
              <w:br/>
            </w:r>
            <w:r w:rsidRPr="00015E32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</w:rPr>
              <w:t>39831280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lang w:val="hy-AM"/>
              </w:rPr>
              <w:t>/1</w:t>
            </w:r>
          </w:p>
          <w:p w14:paraId="29CE69C9" w14:textId="431228BC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vAlign w:val="center"/>
          </w:tcPr>
          <w:p w14:paraId="6EBD1BE8" w14:textId="0F683571" w:rsidR="00177371" w:rsidRPr="00F92465" w:rsidRDefault="00D918E6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918E6">
              <w:rPr>
                <w:rFonts w:ascii="GHEA Grapalat" w:hAnsi="GHEA Grapalat" w:cs="Calibri"/>
                <w:color w:val="000000"/>
                <w:sz w:val="14"/>
                <w:szCs w:val="14"/>
              </w:rPr>
              <w:t>средство для мытья стекла</w:t>
            </w:r>
          </w:p>
        </w:tc>
        <w:tc>
          <w:tcPr>
            <w:tcW w:w="1435" w:type="dxa"/>
            <w:vAlign w:val="center"/>
          </w:tcPr>
          <w:p w14:paraId="67E495F4" w14:textId="45312944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4759A973" w14:textId="7069D514" w:rsidR="00177371" w:rsidRPr="006C1DE9" w:rsidRDefault="00DB1EBE" w:rsidP="000608F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B1EBE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Крупногабаритный, массой 0,5 кг. Безопасность, маркировка и упаковка: «Технический регламент по поверхностно-активным веществам, моющим средствам и чистящим средствам, содержащим поверхностно-активные вещества», утвержденный Постановлением Правительства Республики Армения № 1795-Н от 16 декабря 2004 г. «Мистер Масл», Циплон или эквивалент</w:t>
            </w:r>
          </w:p>
        </w:tc>
        <w:tc>
          <w:tcPr>
            <w:tcW w:w="1076" w:type="dxa"/>
            <w:vAlign w:val="center"/>
          </w:tcPr>
          <w:p w14:paraId="55C68BA0" w14:textId="1DB80A52" w:rsidR="00177371" w:rsidRPr="00F92465" w:rsidRDefault="00C150F5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литр</w:t>
            </w:r>
          </w:p>
        </w:tc>
        <w:tc>
          <w:tcPr>
            <w:tcW w:w="1102" w:type="dxa"/>
            <w:vAlign w:val="center"/>
          </w:tcPr>
          <w:p w14:paraId="3CE753B7" w14:textId="005140CF" w:rsidR="00177371" w:rsidRPr="00F92465" w:rsidRDefault="00C150F5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900</w:t>
            </w:r>
          </w:p>
        </w:tc>
        <w:tc>
          <w:tcPr>
            <w:tcW w:w="1102" w:type="dxa"/>
            <w:vAlign w:val="center"/>
          </w:tcPr>
          <w:p w14:paraId="11835E1D" w14:textId="39B2F5E1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9000</w:t>
            </w:r>
          </w:p>
        </w:tc>
        <w:tc>
          <w:tcPr>
            <w:tcW w:w="834" w:type="dxa"/>
            <w:vAlign w:val="center"/>
          </w:tcPr>
          <w:p w14:paraId="77BE2EB6" w14:textId="7695E188" w:rsidR="00177371" w:rsidRPr="00F92465" w:rsidRDefault="00C150F5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493" w:type="dxa"/>
          </w:tcPr>
          <w:p w14:paraId="5612F473" w14:textId="0DF24F97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3038D531" w14:textId="41984188" w:rsidR="00177371" w:rsidRPr="00F92465" w:rsidRDefault="00C150F5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868" w:type="dxa"/>
          </w:tcPr>
          <w:p w14:paraId="0F57847B" w14:textId="225C77B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31D2E96A" w14:textId="77777777" w:rsidTr="00B57232">
        <w:tc>
          <w:tcPr>
            <w:tcW w:w="1432" w:type="dxa"/>
          </w:tcPr>
          <w:p w14:paraId="19A5D069" w14:textId="62B1B4C8" w:rsidR="00177371" w:rsidRDefault="00177371" w:rsidP="0017737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17</w:t>
            </w:r>
          </w:p>
        </w:tc>
        <w:tc>
          <w:tcPr>
            <w:tcW w:w="1560" w:type="dxa"/>
            <w:vAlign w:val="center"/>
          </w:tcPr>
          <w:p w14:paraId="093911E8" w14:textId="24C5249F" w:rsidR="00177371" w:rsidRDefault="00177371" w:rsidP="00177371">
            <w:pPr>
              <w:spacing w:after="300"/>
              <w:jc w:val="center"/>
              <w:rPr>
                <w:rFonts w:ascii="Helvetica" w:hAnsi="Helvetica" w:cs="Helvetica"/>
                <w:color w:val="403931"/>
                <w:sz w:val="21"/>
                <w:szCs w:val="21"/>
              </w:rPr>
            </w:pPr>
            <w:r w:rsidRPr="006F7D0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39831281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6D70A8E0" w14:textId="049BAF03" w:rsidR="00177371" w:rsidRPr="000A7963" w:rsidRDefault="00D918E6" w:rsidP="0017737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D918E6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тряпка для мытья стекла</w:t>
            </w:r>
          </w:p>
        </w:tc>
        <w:tc>
          <w:tcPr>
            <w:tcW w:w="1435" w:type="dxa"/>
            <w:vAlign w:val="center"/>
          </w:tcPr>
          <w:p w14:paraId="160B910A" w14:textId="06F8FBB9" w:rsidR="00177371" w:rsidRPr="000A7963" w:rsidRDefault="00177371" w:rsidP="0017737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54C7E341" w14:textId="5B9E5BAC" w:rsidR="00177371" w:rsidRPr="00340467" w:rsidRDefault="00DB1EBE" w:rsidP="00BA0DCA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DB1EBE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Салфетка для чистки стекол, 30х30 см</w:t>
            </w:r>
          </w:p>
        </w:tc>
        <w:tc>
          <w:tcPr>
            <w:tcW w:w="1076" w:type="dxa"/>
            <w:vAlign w:val="center"/>
          </w:tcPr>
          <w:p w14:paraId="13661E6A" w14:textId="09DB0C8B" w:rsidR="00177371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4FA98E44" w14:textId="1B33DB5A" w:rsidR="00177371" w:rsidRPr="000A7963" w:rsidRDefault="00177371" w:rsidP="00177371">
            <w:pPr>
              <w:jc w:val="center"/>
              <w:rPr>
                <w:color w:val="000000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300</w:t>
            </w:r>
          </w:p>
        </w:tc>
        <w:tc>
          <w:tcPr>
            <w:tcW w:w="1102" w:type="dxa"/>
            <w:vAlign w:val="center"/>
          </w:tcPr>
          <w:p w14:paraId="36C3A4AA" w14:textId="60AC8630" w:rsidR="00177371" w:rsidRPr="000A7963" w:rsidRDefault="00177371" w:rsidP="0017737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15000</w:t>
            </w:r>
          </w:p>
        </w:tc>
        <w:tc>
          <w:tcPr>
            <w:tcW w:w="834" w:type="dxa"/>
            <w:vAlign w:val="center"/>
          </w:tcPr>
          <w:p w14:paraId="0A90DF0F" w14:textId="2EF10199" w:rsidR="00177371" w:rsidRPr="000A7963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50</w:t>
            </w:r>
          </w:p>
        </w:tc>
        <w:tc>
          <w:tcPr>
            <w:tcW w:w="1493" w:type="dxa"/>
          </w:tcPr>
          <w:p w14:paraId="72C9F8FF" w14:textId="5B234E19" w:rsidR="00177371" w:rsidRPr="00F86580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49623178" w14:textId="08246849" w:rsidR="00177371" w:rsidRPr="000A7963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50</w:t>
            </w:r>
          </w:p>
        </w:tc>
        <w:tc>
          <w:tcPr>
            <w:tcW w:w="868" w:type="dxa"/>
          </w:tcPr>
          <w:p w14:paraId="5710928C" w14:textId="17247359" w:rsidR="00177371" w:rsidRPr="00485C20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2485248F" w14:textId="77777777" w:rsidTr="00B57232">
        <w:tc>
          <w:tcPr>
            <w:tcW w:w="1432" w:type="dxa"/>
          </w:tcPr>
          <w:p w14:paraId="3B39964E" w14:textId="776DA297" w:rsidR="00177371" w:rsidRPr="000A7963" w:rsidRDefault="00177371" w:rsidP="0017737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18</w:t>
            </w:r>
          </w:p>
        </w:tc>
        <w:tc>
          <w:tcPr>
            <w:tcW w:w="1560" w:type="dxa"/>
            <w:vAlign w:val="center"/>
          </w:tcPr>
          <w:p w14:paraId="2B48027B" w14:textId="3A1A9B50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39831282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049401DA" w14:textId="6FDC6FF9" w:rsidR="00177371" w:rsidRPr="006C1DE9" w:rsidRDefault="003B639F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</w:rPr>
              <w:t>тряпка для мытья мебели</w:t>
            </w:r>
          </w:p>
        </w:tc>
        <w:tc>
          <w:tcPr>
            <w:tcW w:w="1435" w:type="dxa"/>
            <w:vAlign w:val="center"/>
          </w:tcPr>
          <w:p w14:paraId="3D17C184" w14:textId="487AE0D4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5367BD11" w14:textId="5AA498B3" w:rsidR="00177371" w:rsidRPr="006C1DE9" w:rsidRDefault="00DB1EBE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B1EBE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Качество микрофибры, размер ткани 35 см x 35 см.</w:t>
            </w:r>
          </w:p>
        </w:tc>
        <w:tc>
          <w:tcPr>
            <w:tcW w:w="1076" w:type="dxa"/>
            <w:vAlign w:val="center"/>
          </w:tcPr>
          <w:p w14:paraId="4DCD2664" w14:textId="449B2128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5246B5C6" w14:textId="4EDC520F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350</w:t>
            </w:r>
          </w:p>
        </w:tc>
        <w:tc>
          <w:tcPr>
            <w:tcW w:w="1102" w:type="dxa"/>
            <w:vAlign w:val="center"/>
          </w:tcPr>
          <w:p w14:paraId="7DB858E6" w14:textId="7268362B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17150</w:t>
            </w:r>
          </w:p>
        </w:tc>
        <w:tc>
          <w:tcPr>
            <w:tcW w:w="834" w:type="dxa"/>
            <w:vAlign w:val="center"/>
          </w:tcPr>
          <w:p w14:paraId="243765F2" w14:textId="5F7F7CBF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49</w:t>
            </w:r>
          </w:p>
        </w:tc>
        <w:tc>
          <w:tcPr>
            <w:tcW w:w="1493" w:type="dxa"/>
          </w:tcPr>
          <w:p w14:paraId="7C4EA816" w14:textId="0DF51FC0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70935684" w14:textId="501A012C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49</w:t>
            </w:r>
          </w:p>
        </w:tc>
        <w:tc>
          <w:tcPr>
            <w:tcW w:w="868" w:type="dxa"/>
          </w:tcPr>
          <w:p w14:paraId="5F6AEFFA" w14:textId="35EEDF2B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36D29785" w14:textId="77777777" w:rsidTr="00B57232">
        <w:tc>
          <w:tcPr>
            <w:tcW w:w="1432" w:type="dxa"/>
          </w:tcPr>
          <w:p w14:paraId="79664070" w14:textId="1F397AA0" w:rsidR="00177371" w:rsidRPr="00842866" w:rsidRDefault="00177371" w:rsidP="0017737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19</w:t>
            </w:r>
          </w:p>
        </w:tc>
        <w:tc>
          <w:tcPr>
            <w:tcW w:w="1560" w:type="dxa"/>
            <w:vAlign w:val="center"/>
          </w:tcPr>
          <w:p w14:paraId="62C2FF13" w14:textId="0B1DE2AA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39831283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6DC05570" w14:textId="738D95C0" w:rsidR="00177371" w:rsidRPr="00F92465" w:rsidRDefault="003B639F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</w:rPr>
              <w:t>тряпка для мытья пола</w:t>
            </w:r>
          </w:p>
        </w:tc>
        <w:tc>
          <w:tcPr>
            <w:tcW w:w="1435" w:type="dxa"/>
            <w:vAlign w:val="center"/>
          </w:tcPr>
          <w:p w14:paraId="069AAC37" w14:textId="0B507FF7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76CD7DA3" w14:textId="3BAF7CB5" w:rsidR="00177371" w:rsidRPr="005D12F7" w:rsidRDefault="000608F0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Ткань для пола размером 25x60 см, многоцелевого использования. Подходит для сухого и влажного использования. Отлично очищает грязь. Сухая, не </w:t>
            </w:r>
            <w:r w:rsidRPr="000608F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lastRenderedPageBreak/>
              <w:t>оставляет следов и волокон. Очень удобна для уборки больших площадей. Состав: 100% хлопок с плотным плетением. Цвет: белый. На одном углу ткани пришита этикетка с названием ткани. Срок годности неограничен. Каждая ткань упакована в отдельный прозрачный полиэтиленовый пакет. Вес в сухом состоянии: 180 грамм. Каждая ткань имеет цветную этикетку с указанием веса, названия, состава, производителя и импортера.</w:t>
            </w:r>
          </w:p>
        </w:tc>
        <w:tc>
          <w:tcPr>
            <w:tcW w:w="1076" w:type="dxa"/>
            <w:vAlign w:val="center"/>
          </w:tcPr>
          <w:p w14:paraId="4459D73E" w14:textId="235EEB59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шт.</w:t>
            </w:r>
          </w:p>
        </w:tc>
        <w:tc>
          <w:tcPr>
            <w:tcW w:w="1102" w:type="dxa"/>
            <w:vAlign w:val="center"/>
          </w:tcPr>
          <w:p w14:paraId="45A33745" w14:textId="400B64DF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2000</w:t>
            </w:r>
          </w:p>
        </w:tc>
        <w:tc>
          <w:tcPr>
            <w:tcW w:w="1102" w:type="dxa"/>
            <w:vAlign w:val="center"/>
          </w:tcPr>
          <w:p w14:paraId="218C326D" w14:textId="24C02D0E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40000</w:t>
            </w:r>
          </w:p>
        </w:tc>
        <w:tc>
          <w:tcPr>
            <w:tcW w:w="834" w:type="dxa"/>
            <w:vAlign w:val="center"/>
          </w:tcPr>
          <w:p w14:paraId="1A7749B4" w14:textId="7156F1F0" w:rsidR="00177371" w:rsidRPr="00842866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493" w:type="dxa"/>
          </w:tcPr>
          <w:p w14:paraId="6D534A84" w14:textId="20094FC1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2F5E98C6" w14:textId="2CE7A6C5" w:rsidR="00177371" w:rsidRPr="00842866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868" w:type="dxa"/>
          </w:tcPr>
          <w:p w14:paraId="5B17B048" w14:textId="40C0E012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1F8EF353" w14:textId="77777777" w:rsidTr="00B57232">
        <w:tc>
          <w:tcPr>
            <w:tcW w:w="1432" w:type="dxa"/>
          </w:tcPr>
          <w:p w14:paraId="480B893B" w14:textId="39FDDAE1" w:rsidR="00177371" w:rsidRPr="00842866" w:rsidRDefault="00177371" w:rsidP="0017737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20</w:t>
            </w:r>
          </w:p>
        </w:tc>
        <w:tc>
          <w:tcPr>
            <w:tcW w:w="1560" w:type="dxa"/>
            <w:vAlign w:val="center"/>
          </w:tcPr>
          <w:p w14:paraId="7D9C73F2" w14:textId="148D3BFF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39831283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1441" w:type="dxa"/>
            <w:vAlign w:val="center"/>
          </w:tcPr>
          <w:p w14:paraId="7619111C" w14:textId="7C951123" w:rsidR="00177371" w:rsidRPr="006C1DE9" w:rsidRDefault="003B639F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</w:rPr>
              <w:t>тряпка для мытья пола</w:t>
            </w:r>
          </w:p>
        </w:tc>
        <w:tc>
          <w:tcPr>
            <w:tcW w:w="1435" w:type="dxa"/>
            <w:vAlign w:val="center"/>
          </w:tcPr>
          <w:p w14:paraId="3AB2454D" w14:textId="57AEB003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641964A0" w14:textId="0E93CE4D" w:rsidR="00177371" w:rsidRPr="006C1DE9" w:rsidRDefault="00DB1EBE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B1EBE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Полотенцесушитель размером 100х100 см, многоцелевого использования. Подходит для сухих и влажных условий. Отлично удаляет грязь. Высыхает, не оставляя следов и волокон. Очень удобен для уборки больших площадей. Состав: 100% хлопок, плотная ткань. Цвет: белый. На одном углу пришита этикетка с названием изделия. Срок годности неограничен. Каждое помещено в отдельный прозрачный полиэтиленовый пакет. Вес в сухом состоянии: 180 грамм. Каждое помечено цветной этикеткой с указанием веса, названия, состава, производителя и импортера.</w:t>
            </w:r>
            <w:r w:rsidR="00BA0DCA"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.</w:t>
            </w:r>
          </w:p>
        </w:tc>
        <w:tc>
          <w:tcPr>
            <w:tcW w:w="1076" w:type="dxa"/>
            <w:vAlign w:val="center"/>
          </w:tcPr>
          <w:p w14:paraId="3D363D2B" w14:textId="7EDA206B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64D57BCD" w14:textId="3B9A8F44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700</w:t>
            </w:r>
          </w:p>
        </w:tc>
        <w:tc>
          <w:tcPr>
            <w:tcW w:w="1102" w:type="dxa"/>
            <w:vAlign w:val="center"/>
          </w:tcPr>
          <w:p w14:paraId="6CFB57DD" w14:textId="77A466C2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24500</w:t>
            </w:r>
          </w:p>
        </w:tc>
        <w:tc>
          <w:tcPr>
            <w:tcW w:w="834" w:type="dxa"/>
            <w:vAlign w:val="center"/>
          </w:tcPr>
          <w:p w14:paraId="0166A4D0" w14:textId="218624A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35</w:t>
            </w:r>
          </w:p>
        </w:tc>
        <w:tc>
          <w:tcPr>
            <w:tcW w:w="1493" w:type="dxa"/>
          </w:tcPr>
          <w:p w14:paraId="59CD65DA" w14:textId="20261751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37C92F11" w14:textId="63C28F32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35</w:t>
            </w:r>
          </w:p>
        </w:tc>
        <w:tc>
          <w:tcPr>
            <w:tcW w:w="868" w:type="dxa"/>
          </w:tcPr>
          <w:p w14:paraId="3C1F806F" w14:textId="1D5E7FA2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7BFC778E" w14:textId="77777777" w:rsidTr="00B57232">
        <w:tc>
          <w:tcPr>
            <w:tcW w:w="1432" w:type="dxa"/>
          </w:tcPr>
          <w:p w14:paraId="4A197831" w14:textId="7B2989B4" w:rsidR="00177371" w:rsidRPr="0027235A" w:rsidRDefault="00177371" w:rsidP="0017737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</w:t>
            </w: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560" w:type="dxa"/>
            <w:vAlign w:val="center"/>
          </w:tcPr>
          <w:p w14:paraId="4E24BCC0" w14:textId="09436DDF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39835000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726A007E" w14:textId="05430A7C" w:rsidR="00177371" w:rsidRPr="003B639F" w:rsidRDefault="00BA0DCA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Очистка размером 25х60 см, длина </w:t>
            </w: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lastRenderedPageBreak/>
              <w:t>стержня 1,5-2 м, металлический.</w:t>
            </w:r>
          </w:p>
        </w:tc>
        <w:tc>
          <w:tcPr>
            <w:tcW w:w="1435" w:type="dxa"/>
            <w:vAlign w:val="center"/>
          </w:tcPr>
          <w:p w14:paraId="67A1CD71" w14:textId="64D25BA8" w:rsidR="00177371" w:rsidRPr="003B639F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671" w:type="dxa"/>
            <w:vAlign w:val="center"/>
          </w:tcPr>
          <w:p w14:paraId="45536901" w14:textId="618200AC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40467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электрический выключатель переменная текущего </w:t>
            </w:r>
            <w:r w:rsidRPr="00340467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lastRenderedPageBreak/>
              <w:t xml:space="preserve">на 6А, 10А 250В. Безопасность правительства РА в 2005 году. решением </w:t>
            </w: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N</w:t>
            </w:r>
            <w:r w:rsidRPr="00340467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150 от 9 февраля одобренный низкий Напряжение электрическое оборудование о</w:t>
            </w:r>
          </w:p>
        </w:tc>
        <w:tc>
          <w:tcPr>
            <w:tcW w:w="1076" w:type="dxa"/>
            <w:vAlign w:val="center"/>
          </w:tcPr>
          <w:p w14:paraId="2BF015FE" w14:textId="486D3D49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шт.</w:t>
            </w:r>
          </w:p>
        </w:tc>
        <w:tc>
          <w:tcPr>
            <w:tcW w:w="1102" w:type="dxa"/>
            <w:vAlign w:val="center"/>
          </w:tcPr>
          <w:p w14:paraId="348887D1" w14:textId="42B77342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3000</w:t>
            </w:r>
          </w:p>
        </w:tc>
        <w:tc>
          <w:tcPr>
            <w:tcW w:w="1102" w:type="dxa"/>
            <w:vAlign w:val="center"/>
          </w:tcPr>
          <w:p w14:paraId="74CF2EE5" w14:textId="72F9C5BF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18000</w:t>
            </w:r>
          </w:p>
        </w:tc>
        <w:tc>
          <w:tcPr>
            <w:tcW w:w="834" w:type="dxa"/>
            <w:vAlign w:val="center"/>
          </w:tcPr>
          <w:p w14:paraId="4B46FC74" w14:textId="4F5A57BD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493" w:type="dxa"/>
          </w:tcPr>
          <w:p w14:paraId="7D4FD251" w14:textId="42899D66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 xml:space="preserve">РА, Гегаркуникский </w:t>
            </w: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7A446801" w14:textId="202F2785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lastRenderedPageBreak/>
              <w:t>6</w:t>
            </w:r>
          </w:p>
        </w:tc>
        <w:tc>
          <w:tcPr>
            <w:tcW w:w="868" w:type="dxa"/>
          </w:tcPr>
          <w:p w14:paraId="2D56F4DC" w14:textId="355B168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2F706AB3" w14:textId="77777777" w:rsidTr="00DF2093">
        <w:tc>
          <w:tcPr>
            <w:tcW w:w="1432" w:type="dxa"/>
          </w:tcPr>
          <w:p w14:paraId="1F838869" w14:textId="56E92C8B" w:rsidR="00177371" w:rsidRPr="00842866" w:rsidRDefault="00177371" w:rsidP="0017737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22</w:t>
            </w:r>
          </w:p>
        </w:tc>
        <w:tc>
          <w:tcPr>
            <w:tcW w:w="1560" w:type="dxa"/>
            <w:vAlign w:val="center"/>
          </w:tcPr>
          <w:p w14:paraId="1414E782" w14:textId="3453815C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44521120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01022505" w14:textId="345F76BF" w:rsidR="00177371" w:rsidRPr="00F92465" w:rsidRDefault="003B639F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</w:rPr>
              <w:t>дверные замки</w:t>
            </w:r>
          </w:p>
        </w:tc>
        <w:tc>
          <w:tcPr>
            <w:tcW w:w="1435" w:type="dxa"/>
            <w:vAlign w:val="center"/>
          </w:tcPr>
          <w:p w14:paraId="4A52EC89" w14:textId="38050514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bottom"/>
          </w:tcPr>
          <w:p w14:paraId="6A4914B1" w14:textId="17DBEBAF" w:rsidR="00177371" w:rsidRPr="00BA0DCA" w:rsidRDefault="00BA0DCA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A0DCA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Дверной замок с ручкой 7х17 см </w:t>
            </w:r>
            <w:r w:rsidRPr="00BA0DCA">
              <w:rPr>
                <w:rFonts w:ascii="Calibri" w:hAnsi="Calibri" w:cs="Calibri"/>
                <w:color w:val="000000"/>
                <w:sz w:val="22"/>
                <w:szCs w:val="22"/>
              </w:rPr>
              <w:t>Kale</w:t>
            </w:r>
            <w:r w:rsidRPr="00BA0DCA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или аналогичный.</w:t>
            </w:r>
          </w:p>
        </w:tc>
        <w:tc>
          <w:tcPr>
            <w:tcW w:w="1076" w:type="dxa"/>
            <w:vAlign w:val="bottom"/>
          </w:tcPr>
          <w:p w14:paraId="10ABB633" w14:textId="010D47A9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02" w:type="dxa"/>
            <w:vAlign w:val="center"/>
          </w:tcPr>
          <w:p w14:paraId="26798B96" w14:textId="7FA0C157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2500</w:t>
            </w:r>
          </w:p>
        </w:tc>
        <w:tc>
          <w:tcPr>
            <w:tcW w:w="1102" w:type="dxa"/>
            <w:vAlign w:val="bottom"/>
          </w:tcPr>
          <w:p w14:paraId="1FECB0CB" w14:textId="32A8F09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12500</w:t>
            </w:r>
          </w:p>
        </w:tc>
        <w:tc>
          <w:tcPr>
            <w:tcW w:w="834" w:type="dxa"/>
            <w:vAlign w:val="center"/>
          </w:tcPr>
          <w:p w14:paraId="5647112B" w14:textId="444CED49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493" w:type="dxa"/>
          </w:tcPr>
          <w:p w14:paraId="7F6A8C03" w14:textId="16E17043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358A56C9" w14:textId="7C4C12F3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868" w:type="dxa"/>
          </w:tcPr>
          <w:p w14:paraId="17303510" w14:textId="64421D9C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05A021AB" w14:textId="77777777" w:rsidTr="00B57232">
        <w:tc>
          <w:tcPr>
            <w:tcW w:w="1432" w:type="dxa"/>
          </w:tcPr>
          <w:p w14:paraId="06BA1E3C" w14:textId="10B212CA" w:rsidR="00177371" w:rsidRPr="00842866" w:rsidRDefault="00177371" w:rsidP="0017737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23</w:t>
            </w:r>
          </w:p>
        </w:tc>
        <w:tc>
          <w:tcPr>
            <w:tcW w:w="1560" w:type="dxa"/>
            <w:vAlign w:val="center"/>
          </w:tcPr>
          <w:p w14:paraId="2D26A908" w14:textId="0296697D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44521180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3F2F6B74" w14:textId="024CBBA0" w:rsidR="00177371" w:rsidRPr="00F92465" w:rsidRDefault="003B639F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</w:rPr>
              <w:t>защелки</w:t>
            </w:r>
          </w:p>
        </w:tc>
        <w:tc>
          <w:tcPr>
            <w:tcW w:w="1435" w:type="dxa"/>
            <w:vAlign w:val="center"/>
          </w:tcPr>
          <w:p w14:paraId="193A08ED" w14:textId="4E5019FF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62752005" w14:textId="0C28BDE7" w:rsidR="00177371" w:rsidRPr="00BA0DCA" w:rsidRDefault="00BA0DCA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Защелка для дверного замка длиной 9 см, не менее 3 экземпляров с ключами </w:t>
            </w: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</w:rPr>
              <w:t>Ruitai</w:t>
            </w: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 или аналогичный.</w:t>
            </w:r>
          </w:p>
        </w:tc>
        <w:tc>
          <w:tcPr>
            <w:tcW w:w="1076" w:type="dxa"/>
            <w:vAlign w:val="center"/>
          </w:tcPr>
          <w:p w14:paraId="425A5B4C" w14:textId="347863AE" w:rsidR="00177371" w:rsidRPr="00F92465" w:rsidRDefault="00177371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1F6D59A3" w14:textId="388D386E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1500</w:t>
            </w:r>
          </w:p>
        </w:tc>
        <w:tc>
          <w:tcPr>
            <w:tcW w:w="1102" w:type="dxa"/>
            <w:vAlign w:val="center"/>
          </w:tcPr>
          <w:p w14:paraId="411492B0" w14:textId="421D3276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0</w:t>
            </w:r>
          </w:p>
        </w:tc>
        <w:tc>
          <w:tcPr>
            <w:tcW w:w="834" w:type="dxa"/>
            <w:vAlign w:val="center"/>
          </w:tcPr>
          <w:p w14:paraId="4D4C46EC" w14:textId="430632C3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493" w:type="dxa"/>
          </w:tcPr>
          <w:p w14:paraId="0249B58A" w14:textId="250B8527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60C60E87" w14:textId="7E9F7DC6" w:rsidR="00177371" w:rsidRPr="00F92465" w:rsidRDefault="00177371" w:rsidP="0017737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868" w:type="dxa"/>
          </w:tcPr>
          <w:p w14:paraId="29282F02" w14:textId="128E4598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1B9E3855" w14:textId="77777777" w:rsidTr="00B57232">
        <w:tc>
          <w:tcPr>
            <w:tcW w:w="1432" w:type="dxa"/>
          </w:tcPr>
          <w:p w14:paraId="6B384A9A" w14:textId="21F4B671" w:rsidR="00177371" w:rsidRPr="00842866" w:rsidRDefault="00177371" w:rsidP="0017737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24</w:t>
            </w:r>
          </w:p>
        </w:tc>
        <w:tc>
          <w:tcPr>
            <w:tcW w:w="1560" w:type="dxa"/>
            <w:vAlign w:val="center"/>
          </w:tcPr>
          <w:p w14:paraId="6992D999" w14:textId="080FF9B9" w:rsidR="00177371" w:rsidRPr="00F92465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31211221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41B2B2E6" w14:textId="720F1A38" w:rsidR="00177371" w:rsidRPr="00340467" w:rsidRDefault="003B639F" w:rsidP="001773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выключатели</w:t>
            </w:r>
          </w:p>
        </w:tc>
        <w:tc>
          <w:tcPr>
            <w:tcW w:w="1435" w:type="dxa"/>
            <w:vAlign w:val="center"/>
          </w:tcPr>
          <w:p w14:paraId="7F86061B" w14:textId="0E4B8145" w:rsidR="00177371" w:rsidRPr="00340467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85C2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1" w:type="dxa"/>
            <w:vAlign w:val="center"/>
          </w:tcPr>
          <w:p w14:paraId="53A530DE" w14:textId="2E1C1FF1" w:rsidR="00177371" w:rsidRPr="00BA0DCA" w:rsidRDefault="00BA0DCA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Электрический выключатель для переменного тока 6А, 10А 250В. Соответствует требованиям безопасности Постановления Правительства Республики Армения № 150-Н от 9 февраля 2005 г. о низковольтном электрооборудовании.</w:t>
            </w:r>
          </w:p>
        </w:tc>
        <w:tc>
          <w:tcPr>
            <w:tcW w:w="1076" w:type="dxa"/>
            <w:vAlign w:val="center"/>
          </w:tcPr>
          <w:p w14:paraId="0350A69E" w14:textId="71A9DCFA" w:rsidR="00177371" w:rsidRPr="00F92465" w:rsidRDefault="007866A8" w:rsidP="001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1102" w:type="dxa"/>
            <w:vAlign w:val="center"/>
          </w:tcPr>
          <w:p w14:paraId="4814B970" w14:textId="37B1FE98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750</w:t>
            </w:r>
          </w:p>
        </w:tc>
        <w:tc>
          <w:tcPr>
            <w:tcW w:w="1102" w:type="dxa"/>
            <w:vAlign w:val="center"/>
          </w:tcPr>
          <w:p w14:paraId="5E1AE6D0" w14:textId="62952581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3750</w:t>
            </w:r>
          </w:p>
        </w:tc>
        <w:tc>
          <w:tcPr>
            <w:tcW w:w="834" w:type="dxa"/>
            <w:vAlign w:val="center"/>
          </w:tcPr>
          <w:p w14:paraId="4915A456" w14:textId="5D2E3602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493" w:type="dxa"/>
          </w:tcPr>
          <w:p w14:paraId="5E4E4ADC" w14:textId="1532F1C1" w:rsidR="00177371" w:rsidRPr="006C1DE9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Гавар, площадь Кентронака, 7</w:t>
            </w:r>
          </w:p>
        </w:tc>
        <w:tc>
          <w:tcPr>
            <w:tcW w:w="858" w:type="dxa"/>
            <w:vAlign w:val="center"/>
          </w:tcPr>
          <w:p w14:paraId="7C9ACF08" w14:textId="3DE71C4D" w:rsidR="00177371" w:rsidRPr="00F92465" w:rsidRDefault="00177371" w:rsidP="0017737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868" w:type="dxa"/>
          </w:tcPr>
          <w:p w14:paraId="5A056270" w14:textId="522D8D6E" w:rsidR="00177371" w:rsidRPr="00F92465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3C89F8E8" w14:textId="77777777" w:rsidTr="00B57232">
        <w:tc>
          <w:tcPr>
            <w:tcW w:w="1432" w:type="dxa"/>
          </w:tcPr>
          <w:p w14:paraId="21536B0B" w14:textId="79D30E35" w:rsidR="00177371" w:rsidRDefault="00177371" w:rsidP="0017737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25</w:t>
            </w:r>
          </w:p>
        </w:tc>
        <w:tc>
          <w:tcPr>
            <w:tcW w:w="1560" w:type="dxa"/>
            <w:vAlign w:val="center"/>
          </w:tcPr>
          <w:p w14:paraId="183E37CD" w14:textId="67EBEE45" w:rsidR="00177371" w:rsidRDefault="00177371" w:rsidP="00177371">
            <w:pPr>
              <w:jc w:val="center"/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24311270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1441" w:type="dxa"/>
            <w:vAlign w:val="center"/>
          </w:tcPr>
          <w:p w14:paraId="25EF6CCB" w14:textId="23AEEB34" w:rsidR="00177371" w:rsidRPr="00340467" w:rsidRDefault="003B639F" w:rsidP="0017737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каустическая сода</w:t>
            </w:r>
          </w:p>
        </w:tc>
        <w:tc>
          <w:tcPr>
            <w:tcW w:w="1435" w:type="dxa"/>
            <w:vAlign w:val="center"/>
          </w:tcPr>
          <w:p w14:paraId="6D2D7FDC" w14:textId="77777777" w:rsidR="00177371" w:rsidRPr="00485C20" w:rsidRDefault="00177371" w:rsidP="0017737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71" w:type="dxa"/>
            <w:vAlign w:val="center"/>
          </w:tcPr>
          <w:p w14:paraId="058F0C24" w14:textId="4540370C" w:rsidR="00177371" w:rsidRPr="00BA0DCA" w:rsidRDefault="00BA0DCA" w:rsidP="0017737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Внешний вид: белый кристалл, растворимость в воде 111 г/100 мл (при 20 °</w:t>
            </w: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</w:rPr>
              <w:t>C</w:t>
            </w: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), чистота не менее 99%, температура кипения 1388 °</w:t>
            </w: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</w:rPr>
              <w:t>C</w:t>
            </w: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, температура плавления 318 °</w:t>
            </w: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</w:rPr>
              <w:t>C</w:t>
            </w: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, удельная плотность 2,13 г/см³.</w:t>
            </w:r>
          </w:p>
        </w:tc>
        <w:tc>
          <w:tcPr>
            <w:tcW w:w="1076" w:type="dxa"/>
            <w:vAlign w:val="center"/>
          </w:tcPr>
          <w:p w14:paraId="5BD1863C" w14:textId="429D5D19" w:rsidR="00177371" w:rsidRPr="007866A8" w:rsidRDefault="007866A8" w:rsidP="0017737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кг</w:t>
            </w:r>
          </w:p>
        </w:tc>
        <w:tc>
          <w:tcPr>
            <w:tcW w:w="1102" w:type="dxa"/>
            <w:vAlign w:val="center"/>
          </w:tcPr>
          <w:p w14:paraId="10179EBD" w14:textId="50DAC4DD" w:rsidR="00177371" w:rsidRDefault="00177371" w:rsidP="001773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3000</w:t>
            </w:r>
          </w:p>
        </w:tc>
        <w:tc>
          <w:tcPr>
            <w:tcW w:w="1102" w:type="dxa"/>
            <w:vAlign w:val="center"/>
          </w:tcPr>
          <w:p w14:paraId="7531848F" w14:textId="73BF3FD4" w:rsidR="00177371" w:rsidRDefault="00177371" w:rsidP="0017737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12000</w:t>
            </w:r>
          </w:p>
        </w:tc>
        <w:tc>
          <w:tcPr>
            <w:tcW w:w="834" w:type="dxa"/>
            <w:vAlign w:val="center"/>
          </w:tcPr>
          <w:p w14:paraId="07B7623B" w14:textId="0B00974A" w:rsidR="00177371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493" w:type="dxa"/>
          </w:tcPr>
          <w:p w14:paraId="214023B6" w14:textId="17FC9115" w:rsidR="00177371" w:rsidRPr="00F86580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34A6D263" w14:textId="66358FBC" w:rsidR="00177371" w:rsidRPr="00177371" w:rsidRDefault="00177371" w:rsidP="00177371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868" w:type="dxa"/>
          </w:tcPr>
          <w:p w14:paraId="7EE1EE90" w14:textId="530476FF" w:rsidR="00177371" w:rsidRPr="00485C20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177371" w:rsidRPr="0027235A" w14:paraId="761C6719" w14:textId="77777777" w:rsidTr="00B57232">
        <w:tc>
          <w:tcPr>
            <w:tcW w:w="1432" w:type="dxa"/>
          </w:tcPr>
          <w:p w14:paraId="0FC7FFE8" w14:textId="774FA1C0" w:rsidR="00177371" w:rsidRDefault="00177371" w:rsidP="0017737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26</w:t>
            </w:r>
          </w:p>
        </w:tc>
        <w:tc>
          <w:tcPr>
            <w:tcW w:w="1560" w:type="dxa"/>
            <w:vAlign w:val="center"/>
          </w:tcPr>
          <w:p w14:paraId="06B1154B" w14:textId="6120B285" w:rsidR="00177371" w:rsidRDefault="00177371" w:rsidP="00177371">
            <w:pPr>
              <w:jc w:val="center"/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</w:pPr>
            <w:r w:rsidRPr="00151D81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39831247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/2</w:t>
            </w:r>
          </w:p>
        </w:tc>
        <w:tc>
          <w:tcPr>
            <w:tcW w:w="1441" w:type="dxa"/>
            <w:vAlign w:val="center"/>
          </w:tcPr>
          <w:p w14:paraId="528A7F97" w14:textId="1E5C4D4F" w:rsidR="00177371" w:rsidRPr="00340467" w:rsidRDefault="003B639F" w:rsidP="0017737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концентрированное дезинфицирующее </w:t>
            </w: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lastRenderedPageBreak/>
              <w:t>средство для ванной комнаты</w:t>
            </w:r>
          </w:p>
        </w:tc>
        <w:tc>
          <w:tcPr>
            <w:tcW w:w="1435" w:type="dxa"/>
            <w:vAlign w:val="center"/>
          </w:tcPr>
          <w:p w14:paraId="264D972D" w14:textId="77777777" w:rsidR="00177371" w:rsidRPr="003B639F" w:rsidRDefault="00177371" w:rsidP="0017737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71" w:type="dxa"/>
            <w:vAlign w:val="center"/>
          </w:tcPr>
          <w:p w14:paraId="09AD7297" w14:textId="4685ED97" w:rsidR="00177371" w:rsidRPr="00BA0DCA" w:rsidRDefault="00BA0DCA" w:rsidP="0017737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жавель</w:t>
            </w:r>
          </w:p>
        </w:tc>
        <w:tc>
          <w:tcPr>
            <w:tcW w:w="1076" w:type="dxa"/>
            <w:vAlign w:val="center"/>
          </w:tcPr>
          <w:p w14:paraId="5E11CB24" w14:textId="2117933F" w:rsidR="00177371" w:rsidRPr="003B639F" w:rsidRDefault="007866A8" w:rsidP="0017737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литр</w:t>
            </w:r>
          </w:p>
        </w:tc>
        <w:tc>
          <w:tcPr>
            <w:tcW w:w="1102" w:type="dxa"/>
            <w:vAlign w:val="center"/>
          </w:tcPr>
          <w:p w14:paraId="6BAB1E6F" w14:textId="30B89B52" w:rsidR="00177371" w:rsidRDefault="00177371" w:rsidP="001773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lang w:val="hy-AM"/>
              </w:rPr>
              <w:t>100</w:t>
            </w:r>
          </w:p>
        </w:tc>
        <w:tc>
          <w:tcPr>
            <w:tcW w:w="1102" w:type="dxa"/>
            <w:vAlign w:val="center"/>
          </w:tcPr>
          <w:p w14:paraId="1EBB79EB" w14:textId="352B5D6D" w:rsidR="00177371" w:rsidRDefault="00177371" w:rsidP="0017737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5000</w:t>
            </w:r>
          </w:p>
        </w:tc>
        <w:tc>
          <w:tcPr>
            <w:tcW w:w="834" w:type="dxa"/>
            <w:vAlign w:val="center"/>
          </w:tcPr>
          <w:p w14:paraId="1940EDF0" w14:textId="5BABE0C2" w:rsidR="00177371" w:rsidRDefault="00177371" w:rsidP="00177371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50</w:t>
            </w:r>
          </w:p>
        </w:tc>
        <w:tc>
          <w:tcPr>
            <w:tcW w:w="1493" w:type="dxa"/>
          </w:tcPr>
          <w:p w14:paraId="6AF4C130" w14:textId="4F5690AB" w:rsidR="00177371" w:rsidRPr="00F86580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t xml:space="preserve">РА, Гегаркуникский </w:t>
            </w:r>
            <w:r w:rsidRPr="00F8658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марз, Гавар, площадь Кентронака, 7</w:t>
            </w:r>
          </w:p>
        </w:tc>
        <w:tc>
          <w:tcPr>
            <w:tcW w:w="858" w:type="dxa"/>
            <w:vAlign w:val="center"/>
          </w:tcPr>
          <w:p w14:paraId="4AA446B2" w14:textId="2FD8105D" w:rsidR="00177371" w:rsidRPr="00177371" w:rsidRDefault="00177371" w:rsidP="00177371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lastRenderedPageBreak/>
              <w:t>50</w:t>
            </w:r>
          </w:p>
        </w:tc>
        <w:tc>
          <w:tcPr>
            <w:tcW w:w="868" w:type="dxa"/>
          </w:tcPr>
          <w:p w14:paraId="1B390909" w14:textId="6D55E974" w:rsidR="00177371" w:rsidRPr="00485C20" w:rsidRDefault="00177371" w:rsidP="0017737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485C20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485C20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</w:tbl>
    <w:p w14:paraId="0943AAFD" w14:textId="77777777" w:rsidR="006C1DE9" w:rsidRDefault="006C1DE9" w:rsidP="006C1DE9"/>
    <w:p w14:paraId="002B67FD" w14:textId="505086C0" w:rsidR="00071D1C" w:rsidRDefault="00071D1C" w:rsidP="00EF3662">
      <w:pPr>
        <w:rPr>
          <w:rFonts w:ascii="GHEA Grapalat" w:hAnsi="GHEA Grapalat"/>
          <w:sz w:val="20"/>
          <w:lang w:val="ru-RU"/>
        </w:rPr>
      </w:pPr>
    </w:p>
    <w:p w14:paraId="3C4E6438" w14:textId="26678479" w:rsidR="00CF1C77" w:rsidRDefault="00CF1C77" w:rsidP="00EF3662">
      <w:pPr>
        <w:rPr>
          <w:rFonts w:ascii="GHEA Grapalat" w:hAnsi="GHEA Grapalat"/>
          <w:sz w:val="20"/>
          <w:lang w:val="ru-RU"/>
        </w:rPr>
      </w:pPr>
    </w:p>
    <w:p w14:paraId="6C51DE69" w14:textId="1BCE54CA" w:rsidR="00CF1C77" w:rsidRDefault="00CF1C77" w:rsidP="00EF3662">
      <w:pPr>
        <w:rPr>
          <w:rFonts w:ascii="GHEA Grapalat" w:hAnsi="GHEA Grapalat"/>
          <w:sz w:val="20"/>
          <w:lang w:val="ru-RU"/>
        </w:rPr>
      </w:pPr>
    </w:p>
    <w:p w14:paraId="55977990" w14:textId="2F1F5B49" w:rsidR="00CF1C77" w:rsidRDefault="00CF1C77" w:rsidP="00EF3662">
      <w:pPr>
        <w:rPr>
          <w:rFonts w:ascii="GHEA Grapalat" w:hAnsi="GHEA Grapalat"/>
          <w:sz w:val="20"/>
          <w:lang w:val="ru-RU"/>
        </w:rPr>
      </w:pPr>
    </w:p>
    <w:p w14:paraId="60FDCE6B" w14:textId="03E4C2FB" w:rsidR="00CF1C77" w:rsidRDefault="00CF1C77" w:rsidP="00EF3662">
      <w:pPr>
        <w:rPr>
          <w:rFonts w:ascii="GHEA Grapalat" w:hAnsi="GHEA Grapalat"/>
          <w:sz w:val="20"/>
          <w:lang w:val="ru-RU"/>
        </w:rPr>
      </w:pPr>
    </w:p>
    <w:p w14:paraId="2E1439C1" w14:textId="77777777" w:rsidR="00CF1C77" w:rsidRDefault="00CF1C77" w:rsidP="00CF1C77">
      <w:pPr>
        <w:pStyle w:val="af2"/>
        <w:widowControl w:val="0"/>
        <w:jc w:val="both"/>
        <w:rPr>
          <w:rFonts w:ascii="GHEA Grapalat" w:hAnsi="GHEA Grapalat"/>
          <w:i/>
        </w:rPr>
      </w:pPr>
    </w:p>
    <w:p w14:paraId="58F864D9" w14:textId="77777777" w:rsidR="00CF1C77" w:rsidRPr="00CC3898" w:rsidRDefault="00CF1C77" w:rsidP="00CF1C77">
      <w:pPr>
        <w:pStyle w:val="af2"/>
        <w:widowControl w:val="0"/>
        <w:jc w:val="both"/>
        <w:rPr>
          <w:rFonts w:ascii="GHEA Grapalat" w:hAnsi="GHEA Grapalat"/>
          <w:i/>
          <w:lang w:val="ru-RU"/>
        </w:rPr>
      </w:pPr>
      <w:r w:rsidRPr="00754FA1">
        <w:rPr>
          <w:rFonts w:ascii="GHEA Grapalat" w:hAnsi="GHEA Grapalat"/>
          <w:i/>
          <w:lang w:val="ru-RU"/>
        </w:rPr>
        <w:t>*</w:t>
      </w:r>
      <w:r w:rsidRPr="00CC3898">
        <w:rPr>
          <w:rFonts w:ascii="GHEA Grapalat" w:hAnsi="GHEA Grapalat"/>
          <w:i/>
          <w:lang w:val="ru-RU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4C41BA77" w14:textId="77777777" w:rsidR="00CF1C77" w:rsidRPr="00E81FFB" w:rsidRDefault="00CF1C77" w:rsidP="00CF1C77">
      <w:pPr>
        <w:widowControl w:val="0"/>
        <w:rPr>
          <w:rFonts w:ascii="GHEA Grapalat" w:hAnsi="GHEA Grapalat"/>
          <w:lang w:val="ru-RU"/>
        </w:rPr>
      </w:pPr>
      <w:r w:rsidRPr="00754FA1">
        <w:rPr>
          <w:rFonts w:ascii="GHEA Grapalat" w:hAnsi="GHEA Grapalat"/>
          <w:lang w:val="ru-RU"/>
        </w:rPr>
        <w:br w:type="page"/>
      </w:r>
    </w:p>
    <w:p w14:paraId="7A18BE11" w14:textId="22409CCC" w:rsidR="00CF1C77" w:rsidRDefault="00CF1C77" w:rsidP="00EF3662">
      <w:pPr>
        <w:rPr>
          <w:rFonts w:ascii="GHEA Grapalat" w:hAnsi="GHEA Grapalat"/>
          <w:sz w:val="20"/>
          <w:lang w:val="ru-RU"/>
        </w:rPr>
      </w:pPr>
    </w:p>
    <w:p w14:paraId="79C529E1" w14:textId="77777777" w:rsidR="00CF1C77" w:rsidRPr="00CF1C77" w:rsidRDefault="00CF1C77" w:rsidP="00CF1C77">
      <w:pPr>
        <w:widowControl w:val="0"/>
        <w:jc w:val="right"/>
        <w:rPr>
          <w:rFonts w:ascii="GHEA Grapalat" w:hAnsi="GHEA Grapalat"/>
          <w:i/>
          <w:lang w:val="ru-RU"/>
        </w:rPr>
      </w:pPr>
      <w:r w:rsidRPr="00754FA1">
        <w:rPr>
          <w:rFonts w:ascii="GHEA Grapalat" w:hAnsi="GHEA Grapalat"/>
          <w:i/>
          <w:lang w:val="ru-RU"/>
        </w:rPr>
        <w:t xml:space="preserve">Приложение № </w:t>
      </w:r>
      <w:r w:rsidRPr="00CF1C77">
        <w:rPr>
          <w:rFonts w:ascii="GHEA Grapalat" w:hAnsi="GHEA Grapalat"/>
          <w:i/>
          <w:lang w:val="ru-RU"/>
        </w:rPr>
        <w:t>3</w:t>
      </w:r>
    </w:p>
    <w:p w14:paraId="1BE49440" w14:textId="77777777" w:rsidR="00CF1C77" w:rsidRPr="00996C18" w:rsidRDefault="00CF1C77" w:rsidP="00CF1C77">
      <w:pPr>
        <w:widowControl w:val="0"/>
        <w:spacing w:after="160"/>
        <w:jc w:val="right"/>
        <w:rPr>
          <w:rFonts w:ascii="GHEA Grapalat" w:hAnsi="GHEA Grapalat"/>
          <w:i/>
          <w:lang w:val="ru-RU"/>
        </w:rPr>
      </w:pPr>
      <w:r w:rsidRPr="00996C18">
        <w:rPr>
          <w:rFonts w:ascii="GHEA Grapalat" w:hAnsi="GHEA Grapalat"/>
          <w:i/>
          <w:lang w:val="ru-RU"/>
        </w:rPr>
        <w:t xml:space="preserve">к Договору под кодом </w:t>
      </w:r>
      <w:r w:rsidRPr="00996C18">
        <w:rPr>
          <w:rFonts w:ascii="GHEA Grapalat" w:hAnsi="GHEA Grapalat"/>
          <w:i/>
          <w:lang w:val="ru-RU"/>
        </w:rPr>
        <w:br/>
        <w:t>заключенному "</w:t>
      </w:r>
      <w:r w:rsidRPr="00996C18">
        <w:rPr>
          <w:rFonts w:ascii="GHEA Grapalat" w:hAnsi="GHEA Grapalat"/>
          <w:i/>
          <w:lang w:val="ru-RU"/>
        </w:rPr>
        <w:tab/>
        <w:t>"</w:t>
      </w:r>
      <w:r w:rsidRPr="00996C18">
        <w:rPr>
          <w:rFonts w:ascii="GHEA Grapalat" w:hAnsi="GHEA Grapalat"/>
          <w:i/>
          <w:lang w:val="ru-RU"/>
        </w:rPr>
        <w:tab/>
        <w:t>20</w:t>
      </w:r>
      <w:r w:rsidRPr="00996C18">
        <w:rPr>
          <w:rFonts w:ascii="GHEA Grapalat" w:hAnsi="GHEA Grapalat"/>
          <w:i/>
          <w:lang w:val="ru-RU"/>
        </w:rPr>
        <w:tab/>
        <w:t>г.</w:t>
      </w:r>
    </w:p>
    <w:p w14:paraId="2B182A4D" w14:textId="77777777" w:rsidR="00CF1C77" w:rsidRPr="00996C18" w:rsidRDefault="00CF1C77" w:rsidP="00CF1C77">
      <w:pPr>
        <w:widowControl w:val="0"/>
        <w:jc w:val="center"/>
        <w:rPr>
          <w:rFonts w:ascii="GHEA Grapalat" w:hAnsi="GHEA Grapalat"/>
        </w:rPr>
      </w:pPr>
      <w:r w:rsidRPr="00996C18">
        <w:rPr>
          <w:rFonts w:ascii="GHEA Grapalat" w:hAnsi="GHEA Grapalat"/>
        </w:rPr>
        <w:t>ГРАФИК ОПЛАТЫ</w:t>
      </w:r>
      <w:r w:rsidRPr="00996C18">
        <w:rPr>
          <w:rStyle w:val="af6"/>
          <w:rFonts w:ascii="GHEA Grapalat" w:hAnsi="GHEA Grapalat"/>
        </w:rPr>
        <w:footnoteReference w:customMarkFollows="1" w:id="1"/>
        <w:t>*</w:t>
      </w:r>
    </w:p>
    <w:p w14:paraId="591B97A6" w14:textId="77777777" w:rsidR="00CF1C77" w:rsidRPr="00996C18" w:rsidRDefault="00CF1C77" w:rsidP="00CF1C77">
      <w:pPr>
        <w:widowControl w:val="0"/>
        <w:spacing w:after="160"/>
        <w:jc w:val="right"/>
        <w:rPr>
          <w:rFonts w:ascii="GHEA Grapalat" w:hAnsi="GHEA Grapalat"/>
        </w:rPr>
      </w:pPr>
      <w:r w:rsidRPr="00996C18">
        <w:rPr>
          <w:rFonts w:ascii="GHEA Grapalat" w:hAnsi="GHEA Grapalat"/>
        </w:rPr>
        <w:t>Драмов РА</w:t>
      </w:r>
    </w:p>
    <w:tbl>
      <w:tblPr>
        <w:tblW w:w="13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529"/>
        <w:gridCol w:w="1472"/>
        <w:gridCol w:w="719"/>
        <w:gridCol w:w="837"/>
        <w:gridCol w:w="555"/>
        <w:gridCol w:w="713"/>
        <w:gridCol w:w="484"/>
        <w:gridCol w:w="604"/>
        <w:gridCol w:w="594"/>
        <w:gridCol w:w="661"/>
        <w:gridCol w:w="864"/>
        <w:gridCol w:w="788"/>
        <w:gridCol w:w="727"/>
        <w:gridCol w:w="799"/>
        <w:gridCol w:w="622"/>
      </w:tblGrid>
      <w:tr w:rsidR="00CF1C77" w:rsidRPr="00996C18" w14:paraId="12281FDB" w14:textId="77777777" w:rsidTr="008158E4">
        <w:trPr>
          <w:trHeight w:val="305"/>
          <w:jc w:val="center"/>
        </w:trPr>
        <w:tc>
          <w:tcPr>
            <w:tcW w:w="13515" w:type="dxa"/>
            <w:gridSpan w:val="16"/>
          </w:tcPr>
          <w:p w14:paraId="1295A6AE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6C18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CF1C77" w:rsidRPr="00117B67" w14:paraId="7ECD4D00" w14:textId="77777777" w:rsidTr="008158E4">
        <w:trPr>
          <w:trHeight w:val="747"/>
          <w:jc w:val="center"/>
        </w:trPr>
        <w:tc>
          <w:tcPr>
            <w:tcW w:w="1547" w:type="dxa"/>
            <w:vAlign w:val="center"/>
          </w:tcPr>
          <w:p w14:paraId="285AC257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6C18">
              <w:rPr>
                <w:rFonts w:ascii="GHEA Grapalat" w:hAnsi="GHEA Grapalat"/>
                <w:sz w:val="16"/>
                <w:szCs w:val="16"/>
              </w:rPr>
              <w:t>номер предусмотренного приглашением лота</w:t>
            </w:r>
          </w:p>
        </w:tc>
        <w:tc>
          <w:tcPr>
            <w:tcW w:w="1529" w:type="dxa"/>
            <w:vAlign w:val="center"/>
          </w:tcPr>
          <w:p w14:paraId="3CDE5CC5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96C18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996C18">
              <w:rPr>
                <w:rFonts w:ascii="GHEA Grapalat" w:hAnsi="GHEA Grapalat"/>
                <w:sz w:val="16"/>
                <w:szCs w:val="16"/>
              </w:rPr>
              <w:t>CPV</w:t>
            </w:r>
            <w:r w:rsidRPr="00996C18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472" w:type="dxa"/>
            <w:vAlign w:val="center"/>
          </w:tcPr>
          <w:p w14:paraId="3999D140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6C18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8967" w:type="dxa"/>
            <w:gridSpan w:val="13"/>
            <w:vAlign w:val="center"/>
          </w:tcPr>
          <w:p w14:paraId="5CFD5C5D" w14:textId="77092A8E" w:rsidR="00CF1C77" w:rsidRPr="00996C18" w:rsidRDefault="00CF1C77" w:rsidP="00CF1C77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96C18">
              <w:rPr>
                <w:rFonts w:ascii="GHEA Grapalat" w:hAnsi="GHEA Grapalat"/>
                <w:sz w:val="16"/>
                <w:szCs w:val="16"/>
                <w:lang w:val="ru-RU"/>
              </w:rPr>
              <w:t>Оплату товара предусматривается произвести в 20</w:t>
            </w:r>
            <w:r w:rsidR="008158E4" w:rsidRPr="008158E4">
              <w:rPr>
                <w:rFonts w:ascii="GHEA Grapalat" w:hAnsi="GHEA Grapalat"/>
                <w:sz w:val="16"/>
                <w:szCs w:val="16"/>
                <w:lang w:val="ru-RU"/>
              </w:rPr>
              <w:t>26</w:t>
            </w:r>
            <w:r w:rsidRPr="00996C18">
              <w:rPr>
                <w:rFonts w:ascii="GHEA Grapalat" w:hAnsi="GHEA Grapalat"/>
                <w:sz w:val="16"/>
                <w:szCs w:val="16"/>
                <w:lang w:val="ru-RU"/>
              </w:rPr>
              <w:t>г., по месяцам, в том числе</w:t>
            </w:r>
            <w:r w:rsidRPr="00996C18">
              <w:rPr>
                <w:rStyle w:val="af6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</w:tr>
      <w:tr w:rsidR="00CF1C77" w:rsidRPr="008158E4" w14:paraId="5609403E" w14:textId="77777777" w:rsidTr="008158E4">
        <w:trPr>
          <w:trHeight w:val="594"/>
          <w:jc w:val="center"/>
        </w:trPr>
        <w:tc>
          <w:tcPr>
            <w:tcW w:w="1547" w:type="dxa"/>
          </w:tcPr>
          <w:p w14:paraId="250FE473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529" w:type="dxa"/>
          </w:tcPr>
          <w:p w14:paraId="6DBBD588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472" w:type="dxa"/>
          </w:tcPr>
          <w:p w14:paraId="59FBC6BA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19" w:type="dxa"/>
            <w:vAlign w:val="center"/>
          </w:tcPr>
          <w:p w14:paraId="2B03C562" w14:textId="77777777" w:rsidR="00CF1C77" w:rsidRPr="008158E4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январь</w:t>
            </w:r>
          </w:p>
        </w:tc>
        <w:tc>
          <w:tcPr>
            <w:tcW w:w="837" w:type="dxa"/>
            <w:vAlign w:val="center"/>
          </w:tcPr>
          <w:p w14:paraId="4AB80516" w14:textId="77777777" w:rsidR="00CF1C77" w:rsidRPr="008158E4" w:rsidRDefault="00CF1C77" w:rsidP="00CF1C77">
            <w:pPr>
              <w:widowControl w:val="0"/>
              <w:ind w:right="-7"/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февраль</w:t>
            </w:r>
          </w:p>
        </w:tc>
        <w:tc>
          <w:tcPr>
            <w:tcW w:w="555" w:type="dxa"/>
            <w:vAlign w:val="center"/>
          </w:tcPr>
          <w:p w14:paraId="10A7F795" w14:textId="77777777" w:rsidR="00CF1C77" w:rsidRPr="008158E4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713" w:type="dxa"/>
            <w:vAlign w:val="center"/>
          </w:tcPr>
          <w:p w14:paraId="16D1D9C3" w14:textId="77777777" w:rsidR="00CF1C77" w:rsidRPr="008158E4" w:rsidRDefault="00CF1C77" w:rsidP="00CF1C77">
            <w:pPr>
              <w:widowControl w:val="0"/>
              <w:ind w:right="-7"/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апрель</w:t>
            </w:r>
          </w:p>
        </w:tc>
        <w:tc>
          <w:tcPr>
            <w:tcW w:w="484" w:type="dxa"/>
            <w:vAlign w:val="center"/>
          </w:tcPr>
          <w:p w14:paraId="0B9BBE06" w14:textId="77777777" w:rsidR="00CF1C77" w:rsidRPr="008158E4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604" w:type="dxa"/>
            <w:vAlign w:val="center"/>
          </w:tcPr>
          <w:p w14:paraId="70D597C9" w14:textId="77777777" w:rsidR="00CF1C77" w:rsidRPr="008158E4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4" w:type="dxa"/>
            <w:vAlign w:val="center"/>
          </w:tcPr>
          <w:p w14:paraId="4D2CEF48" w14:textId="77777777" w:rsidR="00CF1C77" w:rsidRPr="008158E4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661" w:type="dxa"/>
            <w:vAlign w:val="center"/>
          </w:tcPr>
          <w:p w14:paraId="4FE48156" w14:textId="77777777" w:rsidR="00CF1C77" w:rsidRPr="008158E4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август</w:t>
            </w:r>
          </w:p>
        </w:tc>
        <w:tc>
          <w:tcPr>
            <w:tcW w:w="864" w:type="dxa"/>
            <w:vAlign w:val="center"/>
          </w:tcPr>
          <w:p w14:paraId="0C429477" w14:textId="77777777" w:rsidR="00CF1C77" w:rsidRPr="008158E4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сентябрь</w:t>
            </w:r>
          </w:p>
        </w:tc>
        <w:tc>
          <w:tcPr>
            <w:tcW w:w="788" w:type="dxa"/>
            <w:vAlign w:val="center"/>
          </w:tcPr>
          <w:p w14:paraId="714652FF" w14:textId="77777777" w:rsidR="00CF1C77" w:rsidRPr="008158E4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октябрь</w:t>
            </w:r>
          </w:p>
        </w:tc>
        <w:tc>
          <w:tcPr>
            <w:tcW w:w="727" w:type="dxa"/>
            <w:vAlign w:val="center"/>
          </w:tcPr>
          <w:p w14:paraId="31EB0290" w14:textId="77777777" w:rsidR="00CF1C77" w:rsidRPr="008158E4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ноябрь</w:t>
            </w:r>
          </w:p>
        </w:tc>
        <w:tc>
          <w:tcPr>
            <w:tcW w:w="799" w:type="dxa"/>
            <w:vAlign w:val="center"/>
          </w:tcPr>
          <w:p w14:paraId="1FCE26F4" w14:textId="77777777" w:rsidR="00CF1C77" w:rsidRPr="008158E4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декабрь</w:t>
            </w:r>
          </w:p>
        </w:tc>
        <w:tc>
          <w:tcPr>
            <w:tcW w:w="622" w:type="dxa"/>
            <w:vAlign w:val="center"/>
          </w:tcPr>
          <w:p w14:paraId="42B933E9" w14:textId="77777777" w:rsidR="00CF1C77" w:rsidRPr="008158E4" w:rsidRDefault="00CF1C77" w:rsidP="00CF1C77">
            <w:pPr>
              <w:widowControl w:val="0"/>
              <w:ind w:right="-1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58E4">
              <w:rPr>
                <w:rFonts w:ascii="GHEA Grapalat" w:hAnsi="GHEA Grapalat"/>
                <w:sz w:val="16"/>
                <w:szCs w:val="16"/>
                <w:lang w:val="ru-RU"/>
              </w:rPr>
              <w:t>Всего</w:t>
            </w:r>
          </w:p>
        </w:tc>
      </w:tr>
      <w:tr w:rsidR="008158E4" w:rsidRPr="00996C18" w14:paraId="13AC41C0" w14:textId="77777777" w:rsidTr="008158E4">
        <w:trPr>
          <w:trHeight w:val="404"/>
          <w:jc w:val="center"/>
        </w:trPr>
        <w:tc>
          <w:tcPr>
            <w:tcW w:w="1547" w:type="dxa"/>
          </w:tcPr>
          <w:p w14:paraId="1CACDEBD" w14:textId="77777777" w:rsidR="008158E4" w:rsidRDefault="008158E4" w:rsidP="008158E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  <w:p w14:paraId="3BF2791E" w14:textId="77777777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529" w:type="dxa"/>
            <w:vAlign w:val="center"/>
          </w:tcPr>
          <w:p w14:paraId="601D51A2" w14:textId="535AE237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647B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18141100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5FD1969B" w14:textId="3B3BC50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5C87">
              <w:rPr>
                <w:rFonts w:ascii="GHEA Grapalat" w:hAnsi="GHEA Grapalat" w:cs="Calibri"/>
                <w:color w:val="000000"/>
                <w:sz w:val="14"/>
                <w:szCs w:val="14"/>
              </w:rPr>
              <w:t>рабочие перчатки</w:t>
            </w:r>
          </w:p>
        </w:tc>
        <w:tc>
          <w:tcPr>
            <w:tcW w:w="719" w:type="dxa"/>
          </w:tcPr>
          <w:p w14:paraId="7F39E10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7AC4F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8BA196" w14:textId="02E27E6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2FCFC13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356C3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C2B2D6" w14:textId="2C85947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C725E6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9C4DB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539031" w14:textId="095D429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8009D0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95CC4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CF501C" w14:textId="1FCA570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36AC0E4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AC478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4137BC" w14:textId="494002E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18A76C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FABD5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0400EA" w14:textId="093F0D7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0E53441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6886F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6A3CDC6" w14:textId="640F872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1DD9E95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DA0E5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1A0AB0" w14:textId="076507F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17AFD02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D1F22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18A8D3" w14:textId="6744085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254FA25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13DCD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118AE7" w14:textId="440BF9E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0C7123A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71C04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0AC178" w14:textId="05E9E18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2818EF3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9CCA7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ACF4AF" w14:textId="1D113D9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61339A1D" w14:textId="4281841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5EA615B1" w14:textId="77777777" w:rsidTr="008158E4">
        <w:trPr>
          <w:trHeight w:val="404"/>
          <w:jc w:val="center"/>
        </w:trPr>
        <w:tc>
          <w:tcPr>
            <w:tcW w:w="1547" w:type="dxa"/>
          </w:tcPr>
          <w:p w14:paraId="759469F0" w14:textId="67BB95C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529" w:type="dxa"/>
            <w:vAlign w:val="center"/>
          </w:tcPr>
          <w:p w14:paraId="59B10828" w14:textId="7F039EA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647B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18141100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1472" w:type="dxa"/>
            <w:vAlign w:val="center"/>
          </w:tcPr>
          <w:p w14:paraId="7792DCFD" w14:textId="7F01C5F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5C87">
              <w:rPr>
                <w:rFonts w:ascii="GHEA Grapalat" w:hAnsi="GHEA Grapalat" w:cs="Calibri"/>
                <w:color w:val="000000"/>
                <w:sz w:val="14"/>
                <w:szCs w:val="14"/>
              </w:rPr>
              <w:t>рабочие перчатки</w:t>
            </w:r>
          </w:p>
        </w:tc>
        <w:tc>
          <w:tcPr>
            <w:tcW w:w="719" w:type="dxa"/>
          </w:tcPr>
          <w:p w14:paraId="63B7557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563E4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34DCC8" w14:textId="069EE17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34BBFE8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207C7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06BCB2" w14:textId="185327D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3AA1ECD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08548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81E2EA" w14:textId="679F265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5E17BD3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C395C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EAF45D" w14:textId="1D555A6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6DE76FF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BF26F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AD66F5" w14:textId="5A47335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A4F8E6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1654F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53904F" w14:textId="18C5676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1526D19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431E6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D3EF3A" w14:textId="62F2A7D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77ACEBC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DDCE2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8D7DAE" w14:textId="3B3A125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44DB681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35954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1B4E7B" w14:textId="12AD550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6ED37DF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93724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9EAF75" w14:textId="2D94AF3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5993F1C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AFEDF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BDEF33" w14:textId="4747C6F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0A91E28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ACA6D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8E4D3F" w14:textId="0F8976B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7F363BEE" w14:textId="39DBC6A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7B74258D" w14:textId="77777777" w:rsidTr="008158E4">
        <w:trPr>
          <w:trHeight w:val="404"/>
          <w:jc w:val="center"/>
        </w:trPr>
        <w:tc>
          <w:tcPr>
            <w:tcW w:w="1547" w:type="dxa"/>
          </w:tcPr>
          <w:p w14:paraId="52C95BB7" w14:textId="6864CDA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1529" w:type="dxa"/>
            <w:vAlign w:val="center"/>
          </w:tcPr>
          <w:p w14:paraId="11D04D01" w14:textId="0215AF7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D1FAD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31531300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7F26EAD0" w14:textId="5A8280F6" w:rsidR="008158E4" w:rsidRPr="00FB790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5C87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лампа: экономичная, 80 мм, E27, 220 В</w:t>
            </w:r>
          </w:p>
        </w:tc>
        <w:tc>
          <w:tcPr>
            <w:tcW w:w="719" w:type="dxa"/>
          </w:tcPr>
          <w:p w14:paraId="37B24AA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E668F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0B2A65" w14:textId="1B55C17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279035D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6E12E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662FD9" w14:textId="33D72E2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24B80CF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D617C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46526E" w14:textId="075B020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7235A">
              <w:rPr>
                <w:rFonts w:ascii="GHEA Grapalat" w:hAnsi="GHEA Grapalat"/>
                <w:sz w:val="20"/>
                <w:lang w:val="pt-BR"/>
              </w:rPr>
              <w:lastRenderedPageBreak/>
              <w:t>%</w:t>
            </w:r>
          </w:p>
        </w:tc>
        <w:tc>
          <w:tcPr>
            <w:tcW w:w="713" w:type="dxa"/>
          </w:tcPr>
          <w:p w14:paraId="023B200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47A17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D4FB16" w14:textId="240A9A5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781BC85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E24ED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B14C85" w14:textId="70F814E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7235A">
              <w:rPr>
                <w:rFonts w:ascii="GHEA Grapalat" w:hAnsi="GHEA Grapalat"/>
                <w:sz w:val="20"/>
                <w:lang w:val="pt-BR"/>
              </w:rPr>
              <w:lastRenderedPageBreak/>
              <w:t>%</w:t>
            </w:r>
          </w:p>
        </w:tc>
        <w:tc>
          <w:tcPr>
            <w:tcW w:w="604" w:type="dxa"/>
          </w:tcPr>
          <w:p w14:paraId="2A337FA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B6272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D12F67" w14:textId="2B07EC9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7235A">
              <w:rPr>
                <w:rFonts w:ascii="GHEA Grapalat" w:hAnsi="GHEA Grapalat"/>
                <w:sz w:val="20"/>
                <w:lang w:val="pt-BR"/>
              </w:rPr>
              <w:lastRenderedPageBreak/>
              <w:t>%</w:t>
            </w:r>
          </w:p>
        </w:tc>
        <w:tc>
          <w:tcPr>
            <w:tcW w:w="594" w:type="dxa"/>
          </w:tcPr>
          <w:p w14:paraId="48CD324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0FC1F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147F41" w14:textId="0E90DC3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7235A">
              <w:rPr>
                <w:rFonts w:ascii="GHEA Grapalat" w:hAnsi="GHEA Grapalat"/>
                <w:sz w:val="20"/>
                <w:lang w:val="pt-BR"/>
              </w:rPr>
              <w:lastRenderedPageBreak/>
              <w:t>%</w:t>
            </w:r>
          </w:p>
        </w:tc>
        <w:tc>
          <w:tcPr>
            <w:tcW w:w="661" w:type="dxa"/>
          </w:tcPr>
          <w:p w14:paraId="262FA4C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D1C6A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629C41" w14:textId="66BDE1E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247A683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FD73C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1159EF" w14:textId="44506D8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4BCE6B2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F210E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B3FB05" w14:textId="097F8EA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16AF6AC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9F924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B1B672" w14:textId="1EBBAD0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7235A">
              <w:rPr>
                <w:rFonts w:ascii="GHEA Grapalat" w:hAnsi="GHEA Grapalat"/>
                <w:sz w:val="20"/>
                <w:lang w:val="pt-BR"/>
              </w:rPr>
              <w:lastRenderedPageBreak/>
              <w:t>%</w:t>
            </w:r>
          </w:p>
        </w:tc>
        <w:tc>
          <w:tcPr>
            <w:tcW w:w="799" w:type="dxa"/>
          </w:tcPr>
          <w:p w14:paraId="39530C8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13C6F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B12620" w14:textId="0BC4051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3F109D6D" w14:textId="1A5F394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60BF4AC8" w14:textId="77777777" w:rsidTr="008158E4">
        <w:trPr>
          <w:trHeight w:val="404"/>
          <w:jc w:val="center"/>
        </w:trPr>
        <w:tc>
          <w:tcPr>
            <w:tcW w:w="1547" w:type="dxa"/>
          </w:tcPr>
          <w:p w14:paraId="4A0E9FB9" w14:textId="24A3A62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4</w:t>
            </w:r>
          </w:p>
        </w:tc>
        <w:tc>
          <w:tcPr>
            <w:tcW w:w="1529" w:type="dxa"/>
            <w:vAlign w:val="center"/>
          </w:tcPr>
          <w:p w14:paraId="2E126542" w14:textId="45BDA40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D1FAD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31531300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1472" w:type="dxa"/>
            <w:vAlign w:val="center"/>
          </w:tcPr>
          <w:p w14:paraId="12C361C8" w14:textId="7CFDFE1A" w:rsidR="008158E4" w:rsidRPr="00FB790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5C87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лампа: экономичная, 112 мм, E27, 220 В</w:t>
            </w:r>
          </w:p>
        </w:tc>
        <w:tc>
          <w:tcPr>
            <w:tcW w:w="719" w:type="dxa"/>
          </w:tcPr>
          <w:p w14:paraId="02F3742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BB5C5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8AF019" w14:textId="3ED1AE6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3C05A8A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23918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29E2FF" w14:textId="2F924B0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6A949AB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00B36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F62A7A" w14:textId="4FF03EF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5A8B225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B182E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C85BFD" w14:textId="02F7B83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7DF0EAC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6C4CD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7DF8A9" w14:textId="3BCC4E3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3FE299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8F4E3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B9600F" w14:textId="1CB785B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15475F7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26DC8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A6F22C" w14:textId="63E727F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400FE31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88C3C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A549D8" w14:textId="65CA6C0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6C39D1D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3457F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0E9E5C" w14:textId="501F420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313EEC9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065F0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DE26C8" w14:textId="4D79508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7FD4B58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445C0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82AE0F" w14:textId="3F8C232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1174F93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893C7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5C4266" w14:textId="5EE2B09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5B6C31CC" w14:textId="06F9AB5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4656F987" w14:textId="77777777" w:rsidTr="008158E4">
        <w:trPr>
          <w:trHeight w:val="404"/>
          <w:jc w:val="center"/>
        </w:trPr>
        <w:tc>
          <w:tcPr>
            <w:tcW w:w="1547" w:type="dxa"/>
          </w:tcPr>
          <w:p w14:paraId="1ADD5FF3" w14:textId="4C3465F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1529" w:type="dxa"/>
            <w:vAlign w:val="center"/>
          </w:tcPr>
          <w:p w14:paraId="39B6B1C3" w14:textId="370A29A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D1FAD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31651400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30CE606E" w14:textId="3C77352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203DF">
              <w:rPr>
                <w:rFonts w:ascii="GHEA Grapalat" w:hAnsi="GHEA Grapalat" w:cs="Calibri"/>
                <w:color w:val="000000"/>
                <w:sz w:val="14"/>
                <w:szCs w:val="14"/>
              </w:rPr>
              <w:t>изоляционные ленты</w:t>
            </w:r>
          </w:p>
        </w:tc>
        <w:tc>
          <w:tcPr>
            <w:tcW w:w="719" w:type="dxa"/>
          </w:tcPr>
          <w:p w14:paraId="7367325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02E89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562696" w14:textId="5FA15FC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7A4FD4F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A98D6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134566" w14:textId="7AA360F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4C4ADFE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7C314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5A2C1A" w14:textId="0A7A550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65FCBA5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85B1F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5AB750" w14:textId="4309FF9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15CBAA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71D0E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37580C" w14:textId="726893F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015293F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0426C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3991FC" w14:textId="3250804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5ED342D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B7282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A25148" w14:textId="328C9DB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36581EE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A6EB8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14FDBD" w14:textId="37A6387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32991FC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64722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57198D" w14:textId="237C14B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79C3E50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36F3F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7BDA30" w14:textId="363A5F9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6A29DF3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654C4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6E4479" w14:textId="402BE69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37EF978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94F1A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45920C" w14:textId="56087FA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7100CA1F" w14:textId="6F6AA3E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08ED71A5" w14:textId="77777777" w:rsidTr="008158E4">
        <w:trPr>
          <w:trHeight w:val="404"/>
          <w:jc w:val="center"/>
        </w:trPr>
        <w:tc>
          <w:tcPr>
            <w:tcW w:w="1547" w:type="dxa"/>
          </w:tcPr>
          <w:p w14:paraId="081B3B49" w14:textId="41A016B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6</w:t>
            </w:r>
          </w:p>
        </w:tc>
        <w:tc>
          <w:tcPr>
            <w:tcW w:w="1529" w:type="dxa"/>
            <w:vAlign w:val="center"/>
          </w:tcPr>
          <w:p w14:paraId="17BE0403" w14:textId="443F505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0903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30192220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6FACAC2C" w14:textId="77DF373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203DF">
              <w:rPr>
                <w:rFonts w:ascii="GHEA Grapalat" w:hAnsi="GHEA Grapalat" w:cs="Calibri"/>
                <w:color w:val="000000"/>
                <w:sz w:val="14"/>
                <w:szCs w:val="14"/>
              </w:rPr>
              <w:t>офисные клейкие ленты</w:t>
            </w:r>
          </w:p>
        </w:tc>
        <w:tc>
          <w:tcPr>
            <w:tcW w:w="719" w:type="dxa"/>
          </w:tcPr>
          <w:p w14:paraId="43F1BF9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5118D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55FFF5" w14:textId="3E32E76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5A7354E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8D5D0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492A1A" w14:textId="6B362B4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38725DA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7FC2E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E107F5" w14:textId="3E65260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F4D4FE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FE31E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FAF3AE" w14:textId="09CDF3A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107A300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905CA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634475" w14:textId="4F3F0E5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0B647B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E941D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462C39" w14:textId="4E8FCE9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216E20B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EAEBF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1B59E0" w14:textId="076B65D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393ACF4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2E1A2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53D80A" w14:textId="23AF0C3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4006279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2A640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93E69A" w14:textId="404BA6D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66524B1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18104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027C2A" w14:textId="7C34E92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250A2B8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33E38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61FF0B" w14:textId="6BABBE6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65000B1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B77B0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823425" w14:textId="12F7A26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1A173F8B" w14:textId="7041963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36880EB1" w14:textId="77777777" w:rsidTr="008158E4">
        <w:trPr>
          <w:trHeight w:val="404"/>
          <w:jc w:val="center"/>
        </w:trPr>
        <w:tc>
          <w:tcPr>
            <w:tcW w:w="1547" w:type="dxa"/>
          </w:tcPr>
          <w:p w14:paraId="74B650CA" w14:textId="7E7DB58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7</w:t>
            </w:r>
          </w:p>
        </w:tc>
        <w:tc>
          <w:tcPr>
            <w:tcW w:w="1529" w:type="dxa"/>
            <w:vAlign w:val="center"/>
          </w:tcPr>
          <w:p w14:paraId="11464E18" w14:textId="4955E74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0903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31684100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512EBA2C" w14:textId="5533CB0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203DF">
              <w:rPr>
                <w:rFonts w:ascii="GHEA Grapalat" w:hAnsi="GHEA Grapalat" w:cs="Calibri"/>
                <w:color w:val="000000"/>
                <w:sz w:val="14"/>
                <w:szCs w:val="14"/>
              </w:rPr>
              <w:t>двухполюсная розетка</w:t>
            </w:r>
          </w:p>
        </w:tc>
        <w:tc>
          <w:tcPr>
            <w:tcW w:w="719" w:type="dxa"/>
          </w:tcPr>
          <w:p w14:paraId="557C29C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5C39C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A90075" w14:textId="482213E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0B64D9B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00351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832D25" w14:textId="1E0097E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0C12151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C055B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67B777" w14:textId="69A5546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784AF86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29AA4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F60D9A" w14:textId="2C75DAE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3DDC0FE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5A632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74775B" w14:textId="2C9A103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9B2526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0F4B3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13BC0D" w14:textId="4AC4B5F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402AE8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ED5A8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22360B" w14:textId="6DB630A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0A4E379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B8675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803B35" w14:textId="3E6149C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7C06C40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9ADDF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6C39B9" w14:textId="12431B9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3A9935F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B8838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EF1D0A" w14:textId="1B998A8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4087E59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7F380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39D044" w14:textId="0394650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2640ED0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D1274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F78D0F" w14:textId="29DD194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01EB2F73" w14:textId="1EBDF8D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327707DE" w14:textId="77777777" w:rsidTr="008158E4">
        <w:trPr>
          <w:trHeight w:val="404"/>
          <w:jc w:val="center"/>
        </w:trPr>
        <w:tc>
          <w:tcPr>
            <w:tcW w:w="1547" w:type="dxa"/>
          </w:tcPr>
          <w:p w14:paraId="3BCD6566" w14:textId="0F9A32F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8</w:t>
            </w:r>
          </w:p>
        </w:tc>
        <w:tc>
          <w:tcPr>
            <w:tcW w:w="1529" w:type="dxa"/>
            <w:vAlign w:val="center"/>
          </w:tcPr>
          <w:p w14:paraId="51B7D085" w14:textId="3F0077D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D5EFF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31685000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13C76FB0" w14:textId="2E52434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84871">
              <w:rPr>
                <w:rFonts w:ascii="GHEA Grapalat" w:hAnsi="GHEA Grapalat" w:cs="Calibri"/>
                <w:color w:val="000000"/>
                <w:sz w:val="14"/>
                <w:szCs w:val="14"/>
              </w:rPr>
              <w:t>электрический удлинитель</w:t>
            </w:r>
          </w:p>
        </w:tc>
        <w:tc>
          <w:tcPr>
            <w:tcW w:w="719" w:type="dxa"/>
          </w:tcPr>
          <w:p w14:paraId="06DA3FB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CBF78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145F98" w14:textId="14E39C8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5E6707F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A9140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A42DF2" w14:textId="3E730C9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2842F1B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4073A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83940E" w14:textId="62A22DB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208DE2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3E2C4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D38937" w14:textId="713632B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18DD550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13009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4402A8" w14:textId="3A0AC36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0042667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60FFA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26D4A7" w14:textId="3A3C742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18312B9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61AC1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B8DA9F" w14:textId="0B13308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1DC2736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D31A4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A7B1F7" w14:textId="08A2FA8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14A14CB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08B2A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635760" w14:textId="67BB07B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2E28763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4D02F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1BE773" w14:textId="62777A6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4F90710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4D629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8AFE11" w14:textId="7ACB885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04FF393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439B0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41C377" w14:textId="129F020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3BF49EA6" w14:textId="0DA2132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5216AF0F" w14:textId="77777777" w:rsidTr="008158E4">
        <w:trPr>
          <w:trHeight w:val="404"/>
          <w:jc w:val="center"/>
        </w:trPr>
        <w:tc>
          <w:tcPr>
            <w:tcW w:w="1547" w:type="dxa"/>
          </w:tcPr>
          <w:p w14:paraId="582ECB7F" w14:textId="3F61377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9</w:t>
            </w:r>
          </w:p>
        </w:tc>
        <w:tc>
          <w:tcPr>
            <w:tcW w:w="1529" w:type="dxa"/>
            <w:vAlign w:val="center"/>
          </w:tcPr>
          <w:p w14:paraId="16419E48" w14:textId="21A6415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1983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31686000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6E61ED25" w14:textId="0BE470E9" w:rsidR="008158E4" w:rsidRPr="00FB790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84871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европейская вилка</w:t>
            </w:r>
          </w:p>
        </w:tc>
        <w:tc>
          <w:tcPr>
            <w:tcW w:w="719" w:type="dxa"/>
          </w:tcPr>
          <w:p w14:paraId="2AF379B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913B9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D39F19" w14:textId="33A909F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5622B50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87181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8B6941" w14:textId="35B5238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7B670CD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63DA3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51E763" w14:textId="00B6393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4846BE8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08068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2695B5" w14:textId="17EE44F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3B871AD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1E5AD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4A2B4D" w14:textId="2C8FB9A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E3E64D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B0338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6C0E0C" w14:textId="74B663B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1BB0F5C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D243A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63E3D5" w14:textId="137A9F3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7C72747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EBE3A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285DC9" w14:textId="6D8994C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6D41968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37C70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A2C814" w14:textId="5EDA39D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28BB061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E4A4A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E27BDD" w14:textId="438D526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46C0CCB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7985E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B68389" w14:textId="6A11F1E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10F582A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A2820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E0E5B9" w14:textId="36644C2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5BD9EAEF" w14:textId="04856D3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7FEEFADE" w14:textId="77777777" w:rsidTr="008158E4">
        <w:trPr>
          <w:trHeight w:val="404"/>
          <w:jc w:val="center"/>
        </w:trPr>
        <w:tc>
          <w:tcPr>
            <w:tcW w:w="1547" w:type="dxa"/>
          </w:tcPr>
          <w:p w14:paraId="77208B6E" w14:textId="0DE8443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10</w:t>
            </w:r>
          </w:p>
        </w:tc>
        <w:tc>
          <w:tcPr>
            <w:tcW w:w="1529" w:type="dxa"/>
            <w:vAlign w:val="center"/>
          </w:tcPr>
          <w:p w14:paraId="3691FDB6" w14:textId="55CC4B3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A0327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33761000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19BF079C" w14:textId="23C3C0C4" w:rsidR="008158E4" w:rsidRPr="00FB790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84871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туалетная бумага, рулон</w:t>
            </w:r>
          </w:p>
        </w:tc>
        <w:tc>
          <w:tcPr>
            <w:tcW w:w="719" w:type="dxa"/>
          </w:tcPr>
          <w:p w14:paraId="462C485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E0E8C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93B301" w14:textId="6E4F280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1009FBE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108CB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470434" w14:textId="17F398E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3EA7D22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36E82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792CBC" w14:textId="207612C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505E36C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67956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B60D14" w14:textId="25DB83F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5E23953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1F547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207782" w14:textId="4AF72C2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9AD7DA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BAF37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957565" w14:textId="721A2C9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748086D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C15C7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C55BE3" w14:textId="7204246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1BC77F0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60CF9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62F625" w14:textId="500989F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17576E2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2AC43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89CBBF" w14:textId="53B61BD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219564B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4644E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5A4436" w14:textId="51CF46F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7E778CC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604EB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F7C60D" w14:textId="48B9752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155EE2D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31040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75B311" w14:textId="1773998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376384EB" w14:textId="584CAC2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6BC537B2" w14:textId="77777777" w:rsidTr="008158E4">
        <w:trPr>
          <w:trHeight w:val="404"/>
          <w:jc w:val="center"/>
        </w:trPr>
        <w:tc>
          <w:tcPr>
            <w:tcW w:w="1547" w:type="dxa"/>
          </w:tcPr>
          <w:p w14:paraId="4E9AF52B" w14:textId="046CF36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11</w:t>
            </w:r>
          </w:p>
        </w:tc>
        <w:tc>
          <w:tcPr>
            <w:tcW w:w="1529" w:type="dxa"/>
            <w:vAlign w:val="center"/>
          </w:tcPr>
          <w:p w14:paraId="29BC500F" w14:textId="27C6DD8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57DC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39811300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38581655" w14:textId="662E67A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B4E70">
              <w:rPr>
                <w:rFonts w:ascii="GHEA Grapalat" w:hAnsi="GHEA Grapalat" w:cs="Calibri"/>
                <w:color w:val="000000"/>
                <w:sz w:val="14"/>
                <w:szCs w:val="14"/>
              </w:rPr>
              <w:t>дезодорант, воздухоочиститель</w:t>
            </w:r>
          </w:p>
        </w:tc>
        <w:tc>
          <w:tcPr>
            <w:tcW w:w="719" w:type="dxa"/>
          </w:tcPr>
          <w:p w14:paraId="380E0B2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CD8F7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5D8E47" w14:textId="22065F1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4A4BB12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D7E58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27F3A3" w14:textId="798D6D5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22EA41C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EA23B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BA96C0" w14:textId="246A0F8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028E41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C2E45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35F1D5" w14:textId="5EBE372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282B9A9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D585B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8B470F" w14:textId="3976A90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CF489F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5CFB6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31B34A" w14:textId="16258D3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034D63F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00478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B7D123" w14:textId="64C5EA1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44064D2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CA47E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DEE87C" w14:textId="2B34488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6EFFA66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9EB42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899C71" w14:textId="4371F8A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1E53294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646A2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4358C8" w14:textId="62494BA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031F71C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5C399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B1D505" w14:textId="351ABB2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15BAA87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DD3FD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461999" w14:textId="26E7ACF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0650FB4C" w14:textId="17E9D60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46721ECA" w14:textId="77777777" w:rsidTr="008158E4">
        <w:trPr>
          <w:trHeight w:val="404"/>
          <w:jc w:val="center"/>
        </w:trPr>
        <w:tc>
          <w:tcPr>
            <w:tcW w:w="1547" w:type="dxa"/>
          </w:tcPr>
          <w:p w14:paraId="161F84B3" w14:textId="4DCFADD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12</w:t>
            </w:r>
          </w:p>
        </w:tc>
        <w:tc>
          <w:tcPr>
            <w:tcW w:w="1529" w:type="dxa"/>
            <w:vAlign w:val="center"/>
          </w:tcPr>
          <w:p w14:paraId="52327436" w14:textId="1D4AB66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B4514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39812410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74A10EE6" w14:textId="1554AD8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B4E70">
              <w:rPr>
                <w:rFonts w:ascii="GHEA Grapalat" w:hAnsi="GHEA Grapalat" w:cs="Calibri"/>
                <w:color w:val="000000"/>
                <w:sz w:val="14"/>
                <w:szCs w:val="14"/>
              </w:rPr>
              <w:t>полироль для мебели</w:t>
            </w:r>
          </w:p>
        </w:tc>
        <w:tc>
          <w:tcPr>
            <w:tcW w:w="719" w:type="dxa"/>
          </w:tcPr>
          <w:p w14:paraId="52176C5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A4865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C57674" w14:textId="2DC1D88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08330F3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DBEE6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5E255E" w14:textId="7555AB9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2D65DD6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ECBAA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CC7034" w14:textId="0FC2400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13B8090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3F645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F9217C" w14:textId="18F8BDF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43A1BE9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1A882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863411" w14:textId="27E5B7A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50B580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3BF36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88357C" w14:textId="39F5BCD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5C0F676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FDD95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78C78F" w14:textId="0686D38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0654E06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31CA8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8CC059" w14:textId="6E33613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7A223F8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EC1F5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BBD281" w14:textId="137C46C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085D91A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A9981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874CDF" w14:textId="6D3BD3A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0338BBE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8C829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9CCEB8" w14:textId="537B1BF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5DDA4C4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AC86E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B33C2B" w14:textId="67C0EAB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1917F080" w14:textId="3C35418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73804B5E" w14:textId="77777777" w:rsidTr="008158E4">
        <w:trPr>
          <w:trHeight w:val="404"/>
          <w:jc w:val="center"/>
        </w:trPr>
        <w:tc>
          <w:tcPr>
            <w:tcW w:w="1547" w:type="dxa"/>
          </w:tcPr>
          <w:p w14:paraId="60A6C3AA" w14:textId="52AA78F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13</w:t>
            </w:r>
          </w:p>
        </w:tc>
        <w:tc>
          <w:tcPr>
            <w:tcW w:w="1529" w:type="dxa"/>
            <w:vAlign w:val="center"/>
          </w:tcPr>
          <w:p w14:paraId="78AD427F" w14:textId="3124198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B4514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39831245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29DCF800" w14:textId="44C63471" w:rsidR="008158E4" w:rsidRPr="00362FD9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B4E7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жидкое мыло</w:t>
            </w:r>
          </w:p>
        </w:tc>
        <w:tc>
          <w:tcPr>
            <w:tcW w:w="719" w:type="dxa"/>
          </w:tcPr>
          <w:p w14:paraId="166DDEC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072D9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22E734" w14:textId="7E6DACE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24C04EB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9989C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0C6924" w14:textId="1D470DA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68B374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D4302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2A6D34" w14:textId="68490D9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31D8129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4CDD0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AC7002" w14:textId="24C830A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18C822F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F20BF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51C9FB" w14:textId="70C1B8F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C2A0B8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08AA0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BE6013" w14:textId="5B6EED8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8F2808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38BBD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789416" w14:textId="0D8A0A6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514C189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58953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D6125E" w14:textId="34619E4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7C3A239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74042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8B7C15" w14:textId="46CF9A0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570332A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BC4ED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242CF5" w14:textId="432A9F0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70A83DE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5C1D3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DDB274" w14:textId="45D98D5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70995BA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5DC73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140B4C" w14:textId="16AFA58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33021F87" w14:textId="5BC8491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7C27071B" w14:textId="77777777" w:rsidTr="008158E4">
        <w:trPr>
          <w:trHeight w:val="404"/>
          <w:jc w:val="center"/>
        </w:trPr>
        <w:tc>
          <w:tcPr>
            <w:tcW w:w="1547" w:type="dxa"/>
          </w:tcPr>
          <w:p w14:paraId="05A32B10" w14:textId="775953B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14</w:t>
            </w:r>
          </w:p>
        </w:tc>
        <w:tc>
          <w:tcPr>
            <w:tcW w:w="1529" w:type="dxa"/>
            <w:vAlign w:val="center"/>
          </w:tcPr>
          <w:p w14:paraId="5FB7B870" w14:textId="02D6B1F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81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39831247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262B804C" w14:textId="4AD6C075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B4E70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концентрированное дезинфицирующее средство для ванной</w:t>
            </w:r>
            <w: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 xml:space="preserve"> </w:t>
            </w:r>
            <w:r w:rsidRPr="00FB4E70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комнаты</w:t>
            </w:r>
          </w:p>
        </w:tc>
        <w:tc>
          <w:tcPr>
            <w:tcW w:w="719" w:type="dxa"/>
          </w:tcPr>
          <w:p w14:paraId="192C55F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E9D99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E5B4C1" w14:textId="2A4D43E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6EFD98C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DBAA3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544574" w14:textId="331EE82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5027024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8EE84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F93800" w14:textId="1C71FC7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19461B0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87FC3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E62F12" w14:textId="48E2A80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1802662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14D56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A87B90" w14:textId="4D4BD35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2E8A0C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6CCE1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991BBC" w14:textId="762AC2A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3A8DED9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E163E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C9AC4C" w14:textId="6EC31DF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6416B18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A4B93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E3D7DE" w14:textId="2B626FE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7C217C9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B56AA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DD5968" w14:textId="69CA1CC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7B732B2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4A903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BBCB10" w14:textId="238B784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7E201AB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AD3F5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6A0E4F" w14:textId="0162A45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76B9EDB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E2262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B3E350" w14:textId="5FDF874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0F243C39" w14:textId="79ACB52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39358188" w14:textId="77777777" w:rsidTr="008158E4">
        <w:trPr>
          <w:trHeight w:val="404"/>
          <w:jc w:val="center"/>
        </w:trPr>
        <w:tc>
          <w:tcPr>
            <w:tcW w:w="1547" w:type="dxa"/>
          </w:tcPr>
          <w:p w14:paraId="587C3D64" w14:textId="7AFFF8A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15</w:t>
            </w:r>
          </w:p>
        </w:tc>
        <w:tc>
          <w:tcPr>
            <w:tcW w:w="1529" w:type="dxa"/>
            <w:vAlign w:val="center"/>
          </w:tcPr>
          <w:p w14:paraId="314C1426" w14:textId="2BA220D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D81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39831273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4EADC215" w14:textId="7D07795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B4E70">
              <w:rPr>
                <w:rFonts w:ascii="GHEA Grapalat" w:hAnsi="GHEA Grapalat" w:cs="Calibri"/>
                <w:color w:val="000000"/>
                <w:sz w:val="14"/>
                <w:szCs w:val="14"/>
              </w:rPr>
              <w:t>средства для мытья пола</w:t>
            </w:r>
          </w:p>
        </w:tc>
        <w:tc>
          <w:tcPr>
            <w:tcW w:w="719" w:type="dxa"/>
          </w:tcPr>
          <w:p w14:paraId="1E100C3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B2342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FB7605" w14:textId="1787E4F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646EC73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DCEF5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EB8838" w14:textId="1ED74B4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686B713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E40E8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D57D1F" w14:textId="540DEA9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1B3F0C0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BC3DE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2DF19E" w14:textId="3CA0BCD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85116B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E0A01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9B0EB2" w14:textId="2969EAF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0F1AE4B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C5FAC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8F8366" w14:textId="67338A0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62476EB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6E472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B0DDDD" w14:textId="46AC8E9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34AE61C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E8DC4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3C19CA" w14:textId="2057DF0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3E5341B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0DC98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B61E31" w14:textId="7AF8052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375E2B2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AB301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B12668" w14:textId="6C5FEA6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19E10C6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A6809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1B1DC6" w14:textId="339F4C1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5274076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4C38A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522565" w14:textId="2F2571B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5771862E" w14:textId="66D31FF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6E851762" w14:textId="77777777" w:rsidTr="008158E4">
        <w:trPr>
          <w:trHeight w:val="404"/>
          <w:jc w:val="center"/>
        </w:trPr>
        <w:tc>
          <w:tcPr>
            <w:tcW w:w="1547" w:type="dxa"/>
          </w:tcPr>
          <w:p w14:paraId="42F01983" w14:textId="4CB15D6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16</w:t>
            </w:r>
          </w:p>
        </w:tc>
        <w:tc>
          <w:tcPr>
            <w:tcW w:w="1529" w:type="dxa"/>
            <w:vAlign w:val="center"/>
          </w:tcPr>
          <w:p w14:paraId="22C72121" w14:textId="77777777" w:rsidR="008158E4" w:rsidRPr="00015E32" w:rsidRDefault="008158E4" w:rsidP="008158E4">
            <w:pPr>
              <w:spacing w:after="300"/>
              <w:jc w:val="center"/>
              <w:rPr>
                <w:rFonts w:ascii="Helvetica" w:hAnsi="Helvetica" w:cs="Helvetica"/>
                <w:color w:val="403931"/>
                <w:sz w:val="21"/>
                <w:szCs w:val="21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</w:rPr>
              <w:br/>
            </w:r>
            <w:r w:rsidRPr="00015E32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</w:rPr>
              <w:t>39831280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lang w:val="hy-AM"/>
              </w:rPr>
              <w:t>/1</w:t>
            </w:r>
          </w:p>
          <w:p w14:paraId="100F906F" w14:textId="55654E7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72" w:type="dxa"/>
            <w:vAlign w:val="center"/>
          </w:tcPr>
          <w:p w14:paraId="40249DA2" w14:textId="7F9EC231" w:rsidR="008158E4" w:rsidRPr="007513F6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918E6">
              <w:rPr>
                <w:rFonts w:ascii="GHEA Grapalat" w:hAnsi="GHEA Grapalat" w:cs="Calibri"/>
                <w:color w:val="000000"/>
                <w:sz w:val="14"/>
                <w:szCs w:val="14"/>
              </w:rPr>
              <w:t>средство для мытья стекла</w:t>
            </w:r>
          </w:p>
        </w:tc>
        <w:tc>
          <w:tcPr>
            <w:tcW w:w="719" w:type="dxa"/>
          </w:tcPr>
          <w:p w14:paraId="75D5850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5CBC3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C0293D" w14:textId="4FACD0F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303D3D0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5C314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FAFDC1" w14:textId="43DB5FE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3217390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F33A5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E57A81" w14:textId="711257B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62101E1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5EE09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9972D8" w14:textId="15DB26A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1D519C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4A3EA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D799FE" w14:textId="2653882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1E00988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E8F89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3B70BA" w14:textId="5F96A35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74B5CC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323AF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606609" w14:textId="6F0C1FC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2B106DC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50170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3758A3" w14:textId="0B912A9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2472789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88098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503850" w14:textId="3BE2320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4632EB7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80E13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8D1966" w14:textId="2D4CEDC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748C6D5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4BC75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142AB5" w14:textId="582C71D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7D356E7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DC5EF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B734A0" w14:textId="7234145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4E6AB3EB" w14:textId="76CA350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60A2FAC5" w14:textId="77777777" w:rsidTr="008158E4">
        <w:trPr>
          <w:trHeight w:val="404"/>
          <w:jc w:val="center"/>
        </w:trPr>
        <w:tc>
          <w:tcPr>
            <w:tcW w:w="1547" w:type="dxa"/>
          </w:tcPr>
          <w:p w14:paraId="1B963767" w14:textId="187B8A8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17</w:t>
            </w:r>
          </w:p>
        </w:tc>
        <w:tc>
          <w:tcPr>
            <w:tcW w:w="1529" w:type="dxa"/>
            <w:vAlign w:val="center"/>
          </w:tcPr>
          <w:p w14:paraId="6CD81F04" w14:textId="088CD46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7D0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39831281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3A2AC9ED" w14:textId="7FFF4907" w:rsidR="008158E4" w:rsidRPr="00CF1C77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918E6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тряпка для мытья стекла</w:t>
            </w:r>
          </w:p>
        </w:tc>
        <w:tc>
          <w:tcPr>
            <w:tcW w:w="719" w:type="dxa"/>
          </w:tcPr>
          <w:p w14:paraId="68D8CC2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1D4A9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914B1D" w14:textId="5EC43D5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0811D2D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D25AF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FB4BFC" w14:textId="56F8C64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0DB404B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24CD7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9EE214" w14:textId="74EB664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06C59E4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551C3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5409D0" w14:textId="6A2987A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5DF9923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6AAB0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091D4C" w14:textId="793133F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94A635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D0F95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B5B0F2" w14:textId="7CFB1D9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56686EC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6F2B2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520091" w14:textId="66D8377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0C42D90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8B7A3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EC8D8C" w14:textId="30DD5A9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0470AF7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07F83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FF09A6" w14:textId="36C93DB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1CDDAE0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69FB8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2224AE" w14:textId="1FE4A5E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11A120B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706D1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E61F52" w14:textId="0D15BAB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0294E32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DA229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4C6D27" w14:textId="5F6E884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3D0414E9" w14:textId="734AA68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51AB0D86" w14:textId="77777777" w:rsidTr="008158E4">
        <w:trPr>
          <w:trHeight w:val="404"/>
          <w:jc w:val="center"/>
        </w:trPr>
        <w:tc>
          <w:tcPr>
            <w:tcW w:w="1547" w:type="dxa"/>
          </w:tcPr>
          <w:p w14:paraId="379D3DE0" w14:textId="05BF1F1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18</w:t>
            </w:r>
          </w:p>
        </w:tc>
        <w:tc>
          <w:tcPr>
            <w:tcW w:w="1529" w:type="dxa"/>
            <w:vAlign w:val="center"/>
          </w:tcPr>
          <w:p w14:paraId="265B8754" w14:textId="7FA18DF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39831282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206369E6" w14:textId="430D304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</w:rPr>
              <w:t>тряпка для мытья мебели</w:t>
            </w:r>
          </w:p>
        </w:tc>
        <w:tc>
          <w:tcPr>
            <w:tcW w:w="719" w:type="dxa"/>
          </w:tcPr>
          <w:p w14:paraId="10A5EAD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2F658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E261DE" w14:textId="5D574FC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56C4DC2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3E1E2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D135CD" w14:textId="3F18A10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58EF67B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6AE0D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09BD23" w14:textId="663FD67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1B5F62C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5C709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A99C04" w14:textId="3658089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6E3B486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5494D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D3170C" w14:textId="0EDDFF3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001971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0EFE1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282025" w14:textId="223687E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063B951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D43AC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65FDCA" w14:textId="06E085F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47CF19F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240F0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C5F9C2" w14:textId="5561EB9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4305D53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D299E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0B7D58" w14:textId="1766AF0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36CF55F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221DB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D441CE" w14:textId="76DB547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71A3E60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BCF06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ED5573" w14:textId="665EEF6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5B7564D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ABB4C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F40B6A" w14:textId="7343E4A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2D668939" w14:textId="03E7843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6AFF900B" w14:textId="77777777" w:rsidTr="008158E4">
        <w:trPr>
          <w:trHeight w:val="404"/>
          <w:jc w:val="center"/>
        </w:trPr>
        <w:tc>
          <w:tcPr>
            <w:tcW w:w="1547" w:type="dxa"/>
          </w:tcPr>
          <w:p w14:paraId="40CD898B" w14:textId="0629F72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19</w:t>
            </w:r>
          </w:p>
        </w:tc>
        <w:tc>
          <w:tcPr>
            <w:tcW w:w="1529" w:type="dxa"/>
            <w:vAlign w:val="center"/>
          </w:tcPr>
          <w:p w14:paraId="282279A2" w14:textId="7A6BAE2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39831283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4DA0F10D" w14:textId="1D8656B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</w:rPr>
              <w:t>тряпка для мытья пола</w:t>
            </w:r>
          </w:p>
        </w:tc>
        <w:tc>
          <w:tcPr>
            <w:tcW w:w="719" w:type="dxa"/>
          </w:tcPr>
          <w:p w14:paraId="2FD063A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8B5B0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4C5837" w14:textId="4530DEB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7347A05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DF2E0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E0FD50" w14:textId="15F4B4B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4C7B9E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33268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62BCE8" w14:textId="3E5B27C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028103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03A93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F5D7C3" w14:textId="737F472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71D26E3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DA2A5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63389E" w14:textId="3C970BA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7A95D2F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CC411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7FEB00" w14:textId="16E957D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D5A1B3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D4103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674487" w14:textId="267EB6A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3BDD427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4C4DB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BCCD9B" w14:textId="344D2D1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6D7FE66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B7E21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286FA0" w14:textId="4F68E41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6BD8A1F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C96A9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4F2F6F" w14:textId="7A0A62F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5B6C76E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1BA4D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DB74CA" w14:textId="1E8F82C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64B542E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D46E0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1C3D74" w14:textId="288D4E9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7E6E5D55" w14:textId="5E614F9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68A1FBFD" w14:textId="77777777" w:rsidTr="008158E4">
        <w:trPr>
          <w:trHeight w:val="404"/>
          <w:jc w:val="center"/>
        </w:trPr>
        <w:tc>
          <w:tcPr>
            <w:tcW w:w="1547" w:type="dxa"/>
          </w:tcPr>
          <w:p w14:paraId="1382BAEE" w14:textId="7057722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20</w:t>
            </w:r>
          </w:p>
        </w:tc>
        <w:tc>
          <w:tcPr>
            <w:tcW w:w="1529" w:type="dxa"/>
            <w:vAlign w:val="center"/>
          </w:tcPr>
          <w:p w14:paraId="194A012C" w14:textId="45BA073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39831283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1472" w:type="dxa"/>
            <w:vAlign w:val="center"/>
          </w:tcPr>
          <w:p w14:paraId="471BBE1D" w14:textId="68E09A3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</w:rPr>
              <w:t>тряпка для мытья пола</w:t>
            </w:r>
          </w:p>
        </w:tc>
        <w:tc>
          <w:tcPr>
            <w:tcW w:w="719" w:type="dxa"/>
          </w:tcPr>
          <w:p w14:paraId="3FA256A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E459E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59432B" w14:textId="4058F29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564B099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BB7CF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7279ED" w14:textId="0EB4B49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57B5E56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2ED73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BC4080" w14:textId="3804472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57F2DA6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B11F6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0372AD" w14:textId="180E433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67DE1B4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CA135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531A36" w14:textId="3954DD8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100F248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F8238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214869" w14:textId="5D77FAD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87CD4C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FB362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E39FDE" w14:textId="7B592C9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1A6FF1F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A2DF6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78B235" w14:textId="2A608B1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1FADCC9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8D9E2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597BB0" w14:textId="78F9494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1C9C0C8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98691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EAE002" w14:textId="5703472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4C07E61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123AF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A09B19" w14:textId="646D34A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5DC2CFB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A6D46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6AD6E9" w14:textId="3C2F4D1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16C397C4" w14:textId="5D53D13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667982DA" w14:textId="77777777" w:rsidTr="008158E4">
        <w:trPr>
          <w:trHeight w:val="404"/>
          <w:jc w:val="center"/>
        </w:trPr>
        <w:tc>
          <w:tcPr>
            <w:tcW w:w="1547" w:type="dxa"/>
          </w:tcPr>
          <w:p w14:paraId="3B786CCA" w14:textId="1FB27E0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21</w:t>
            </w:r>
          </w:p>
        </w:tc>
        <w:tc>
          <w:tcPr>
            <w:tcW w:w="1529" w:type="dxa"/>
            <w:vAlign w:val="center"/>
          </w:tcPr>
          <w:p w14:paraId="15F246FE" w14:textId="0B8A337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39835000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0A9A4E4D" w14:textId="7ADE4278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 xml:space="preserve">Очистка размером 25х60 см, длина стержня 1,5-2 м, </w:t>
            </w:r>
            <w:r w:rsidRPr="00BA0DCA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lastRenderedPageBreak/>
              <w:t>металлический.</w:t>
            </w:r>
          </w:p>
        </w:tc>
        <w:tc>
          <w:tcPr>
            <w:tcW w:w="719" w:type="dxa"/>
          </w:tcPr>
          <w:p w14:paraId="14B31BE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42AD8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BA9326" w14:textId="370920B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43A4039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2A5F5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ABF4F7" w14:textId="2298823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7C389BD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BE870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E1919A" w14:textId="024FEDB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3E848C9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11C46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9BB41C" w14:textId="0AA9B8C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471C310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91578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59770E" w14:textId="25D766D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E7833E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6CC55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39289A" w14:textId="2BDA938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3F73689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81113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D797F4" w14:textId="777D93E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4C0F07F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B1D4D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ED36CC" w14:textId="7C3F1FD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6C6FEB6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A65DD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5BEAB4" w14:textId="356B5E3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70D1CF5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0B75A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47D6E0" w14:textId="1EAD3AB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1476D29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796A2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0B4742" w14:textId="25EB4E9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41D4AE2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293C4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B9A0CA" w14:textId="23FA0ED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405A624A" w14:textId="6B9A773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73B1C869" w14:textId="77777777" w:rsidTr="008158E4">
        <w:trPr>
          <w:trHeight w:val="404"/>
          <w:jc w:val="center"/>
        </w:trPr>
        <w:tc>
          <w:tcPr>
            <w:tcW w:w="1547" w:type="dxa"/>
          </w:tcPr>
          <w:p w14:paraId="3D3EE314" w14:textId="3B0F441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22</w:t>
            </w:r>
          </w:p>
        </w:tc>
        <w:tc>
          <w:tcPr>
            <w:tcW w:w="1529" w:type="dxa"/>
            <w:vAlign w:val="center"/>
          </w:tcPr>
          <w:p w14:paraId="309A3BCD" w14:textId="58F666C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44521120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27F4F088" w14:textId="443F0342" w:rsidR="008158E4" w:rsidRPr="00CF1C77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</w:rPr>
              <w:t>дверные замки</w:t>
            </w:r>
          </w:p>
        </w:tc>
        <w:tc>
          <w:tcPr>
            <w:tcW w:w="719" w:type="dxa"/>
          </w:tcPr>
          <w:p w14:paraId="51A842E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1B4C9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BC48B3" w14:textId="1556314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79A09FD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1FF51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3DFD2E" w14:textId="3F091C1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7232C05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0A13E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2694D1" w14:textId="3DAABBF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6376BD2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4461A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27FE3A" w14:textId="2362481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A13A95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541DA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50CAEB" w14:textId="4902B8E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E2AD20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C8F21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8556A9" w14:textId="46FB82F7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D3E99A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99F58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5A8191" w14:textId="2E6E50E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7C96618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28B75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2947ED" w14:textId="250E2DB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3C1C017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70800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B94E67" w14:textId="0BEC71E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5D80FCF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760AB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019032" w14:textId="2386E18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3C7E3F9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5AD79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05B2A5" w14:textId="020E14E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12DBD9F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46476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A32DAD" w14:textId="7E2D1BD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3D1BEF22" w14:textId="7615E190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20D4A778" w14:textId="77777777" w:rsidTr="008158E4">
        <w:trPr>
          <w:trHeight w:val="404"/>
          <w:jc w:val="center"/>
        </w:trPr>
        <w:tc>
          <w:tcPr>
            <w:tcW w:w="1547" w:type="dxa"/>
          </w:tcPr>
          <w:p w14:paraId="2113B9F3" w14:textId="1C8A2DE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23</w:t>
            </w:r>
          </w:p>
        </w:tc>
        <w:tc>
          <w:tcPr>
            <w:tcW w:w="1529" w:type="dxa"/>
            <w:vAlign w:val="center"/>
          </w:tcPr>
          <w:p w14:paraId="0CD17320" w14:textId="406CCC4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472B"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44521180</w:t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5A3A4FEA" w14:textId="05F9CA71" w:rsidR="008158E4" w:rsidRPr="00CF1C77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</w:rPr>
              <w:t>защелки</w:t>
            </w:r>
          </w:p>
        </w:tc>
        <w:tc>
          <w:tcPr>
            <w:tcW w:w="719" w:type="dxa"/>
          </w:tcPr>
          <w:p w14:paraId="5A67FB3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1D809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18B42E" w14:textId="20DAF44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45FF3A0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623FA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C4F8F6" w14:textId="33303E4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0A6A763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45FE8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8FF4AB" w14:textId="6541BBF5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6741703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7B13F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AA3556" w14:textId="10B9119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9A380B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8DAE0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CD0FB0" w14:textId="365AB35D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1CE2A98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8DA21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DFBEE8" w14:textId="5A90193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50EDE50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78D77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ABC0BE" w14:textId="23F010A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25E3886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F4E1D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0E1988" w14:textId="6187AED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4401454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CBBAB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F64E72" w14:textId="45C5E27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17698BB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226FB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2C55A9" w14:textId="0F24466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6274934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4379E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DF23F7" w14:textId="10A7EAE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2E7056A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B9FBF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738009" w14:textId="4805349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1A03DA26" w14:textId="0F3F843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4A91D7BE" w14:textId="77777777" w:rsidTr="008158E4">
        <w:trPr>
          <w:trHeight w:val="404"/>
          <w:jc w:val="center"/>
        </w:trPr>
        <w:tc>
          <w:tcPr>
            <w:tcW w:w="1547" w:type="dxa"/>
          </w:tcPr>
          <w:p w14:paraId="5902E736" w14:textId="75C899AF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24</w:t>
            </w:r>
          </w:p>
        </w:tc>
        <w:tc>
          <w:tcPr>
            <w:tcW w:w="1529" w:type="dxa"/>
            <w:vAlign w:val="center"/>
          </w:tcPr>
          <w:p w14:paraId="5F6CFA5A" w14:textId="29CE3C4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31211221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72CD3292" w14:textId="30B50F0D" w:rsidR="008158E4" w:rsidRPr="00CF1C77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выключатели</w:t>
            </w:r>
          </w:p>
        </w:tc>
        <w:tc>
          <w:tcPr>
            <w:tcW w:w="719" w:type="dxa"/>
          </w:tcPr>
          <w:p w14:paraId="09F47B8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335B9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1A101D" w14:textId="644D3ACB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738A9BC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868ED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E8F2CB" w14:textId="70238AF9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33FF649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C2D9B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B70972" w14:textId="3926E15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7FE62E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24574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F240FF" w14:textId="3E34730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6FB45BB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2EE6B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B41D4E" w14:textId="23563B6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2FA2D4A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C5F21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D4E253" w14:textId="08E58F9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5A407BB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6D61C7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FB4B58" w14:textId="0F0F52BC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59EB6B6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83E6C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86237F" w14:textId="5A38EEA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2F11C3A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8C721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0C7F46" w14:textId="420145E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1FAF7A0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E93AA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7B8CDA" w14:textId="737B156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4F7F4BA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86E1A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D75ABD" w14:textId="0E8B60D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77EF268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A51AE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C0F2CE" w14:textId="5505C31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7C2FA31F" w14:textId="392AE61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996C18" w14:paraId="1C995EA6" w14:textId="77777777" w:rsidTr="008158E4">
        <w:trPr>
          <w:trHeight w:val="404"/>
          <w:jc w:val="center"/>
        </w:trPr>
        <w:tc>
          <w:tcPr>
            <w:tcW w:w="1547" w:type="dxa"/>
          </w:tcPr>
          <w:p w14:paraId="34547D99" w14:textId="5ED2840A" w:rsid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25</w:t>
            </w:r>
          </w:p>
        </w:tc>
        <w:tc>
          <w:tcPr>
            <w:tcW w:w="1529" w:type="dxa"/>
            <w:vAlign w:val="center"/>
          </w:tcPr>
          <w:p w14:paraId="28631DC4" w14:textId="2D0F2051" w:rsidR="008158E4" w:rsidRDefault="008158E4" w:rsidP="008158E4">
            <w:pPr>
              <w:widowControl w:val="0"/>
              <w:jc w:val="center"/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</w:pPr>
            <w:r w:rsidRPr="00DC472B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24311270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1472" w:type="dxa"/>
            <w:vAlign w:val="center"/>
          </w:tcPr>
          <w:p w14:paraId="7D79B11B" w14:textId="38579EEA" w:rsidR="008158E4" w:rsidRPr="00340467" w:rsidRDefault="008158E4" w:rsidP="008158E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каустическая сода</w:t>
            </w:r>
          </w:p>
        </w:tc>
        <w:tc>
          <w:tcPr>
            <w:tcW w:w="719" w:type="dxa"/>
          </w:tcPr>
          <w:p w14:paraId="591A4BE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DDE09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8C4EE5" w14:textId="3AFEB3C3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584319A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3CF9E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BB8B38" w14:textId="3B4B2C7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4DF6AC0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3147C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D8CFFD" w14:textId="7C9A8316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4EA3EA3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5DFAC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B0054A" w14:textId="0D699ABA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2761988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2558E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C79C69" w14:textId="41D0A70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7CA427C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98047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C82849" w14:textId="22F13CF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1BBC14B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7278A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BE5595" w14:textId="578C95C2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475A188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6CDAB2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E5FF88" w14:textId="790EDA11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49D0C49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12F65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88EC69" w14:textId="1780B8B4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403A901B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B736E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E2301E" w14:textId="0CC2D0C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28D0425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8E4B4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5CBCAC" w14:textId="65EB327E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0AFCF919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5ECE816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BF0128" w14:textId="0C9049B8" w:rsidR="008158E4" w:rsidRPr="00996C18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419C19DF" w14:textId="1122B457" w:rsid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  <w:tr w:rsidR="008158E4" w:rsidRPr="008158E4" w14:paraId="16BE9477" w14:textId="77777777" w:rsidTr="008158E4">
        <w:trPr>
          <w:trHeight w:val="404"/>
          <w:jc w:val="center"/>
        </w:trPr>
        <w:tc>
          <w:tcPr>
            <w:tcW w:w="1547" w:type="dxa"/>
          </w:tcPr>
          <w:p w14:paraId="7A191842" w14:textId="7BDF04AF" w:rsid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26</w:t>
            </w:r>
          </w:p>
        </w:tc>
        <w:tc>
          <w:tcPr>
            <w:tcW w:w="1529" w:type="dxa"/>
            <w:vAlign w:val="center"/>
          </w:tcPr>
          <w:p w14:paraId="2FC48840" w14:textId="14784888" w:rsidR="008158E4" w:rsidRDefault="008158E4" w:rsidP="008158E4">
            <w:pPr>
              <w:widowControl w:val="0"/>
              <w:jc w:val="center"/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</w:pPr>
            <w:r w:rsidRPr="00151D81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39831247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  <w:lang w:val="hy-AM"/>
              </w:rPr>
              <w:t>/2</w:t>
            </w:r>
          </w:p>
        </w:tc>
        <w:tc>
          <w:tcPr>
            <w:tcW w:w="1472" w:type="dxa"/>
            <w:vAlign w:val="center"/>
          </w:tcPr>
          <w:p w14:paraId="21ABC4DC" w14:textId="658354DB" w:rsidR="008158E4" w:rsidRPr="00340467" w:rsidRDefault="008158E4" w:rsidP="008158E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3B639F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концентрированное дезинфицирующее средство для ванной комнаты</w:t>
            </w:r>
          </w:p>
        </w:tc>
        <w:tc>
          <w:tcPr>
            <w:tcW w:w="719" w:type="dxa"/>
          </w:tcPr>
          <w:p w14:paraId="1668D46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A8AAD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ABFBF2" w14:textId="37ADC707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20B92CBD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F6164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ED4C74" w14:textId="4DC20799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27AA560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B2C4B3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9ADA4D" w14:textId="0130DA6D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4A38417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336E9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B5A5D9" w14:textId="2F2629F7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6624A87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60D9B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A8428F" w14:textId="498D298E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78011E4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3B217C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0E41C9" w14:textId="52805ABA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212572C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B0202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FEB40E" w14:textId="63CDF099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6E94108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4AB095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4E567A" w14:textId="69651E1E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67414481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EE0060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58548C" w14:textId="3E9131DA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63323CE7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57596A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B04A9D" w14:textId="470DF5C6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7D9A849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DDA8FE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2B3504" w14:textId="71A8CFCB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74388F6F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E39CB8" w14:textId="77777777" w:rsidR="008158E4" w:rsidRPr="0027235A" w:rsidRDefault="008158E4" w:rsidP="008158E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9D94FA" w14:textId="0F002161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  <w:vAlign w:val="center"/>
          </w:tcPr>
          <w:p w14:paraId="1F68E8FA" w14:textId="7B6D2FD7" w:rsidR="008158E4" w:rsidRPr="008158E4" w:rsidRDefault="008158E4" w:rsidP="008158E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 w:rsidRPr="00996C18">
              <w:rPr>
                <w:rFonts w:ascii="GHEA Grapalat" w:hAnsi="GHEA Grapalat"/>
                <w:sz w:val="16"/>
                <w:szCs w:val="16"/>
              </w:rPr>
              <w:t>%</w:t>
            </w:r>
          </w:p>
        </w:tc>
      </w:tr>
    </w:tbl>
    <w:p w14:paraId="71EFB28F" w14:textId="0C851DFE" w:rsidR="00CF1C77" w:rsidRDefault="00CF1C77" w:rsidP="005D5DE2">
      <w:pPr>
        <w:rPr>
          <w:rFonts w:ascii="GHEA Grapalat" w:hAnsi="GHEA Grapalat"/>
          <w:sz w:val="20"/>
          <w:lang w:val="ru-RU"/>
        </w:rPr>
      </w:pPr>
    </w:p>
    <w:p w14:paraId="69DC45DB" w14:textId="4270BF52" w:rsidR="005D5DE2" w:rsidRDefault="005D5DE2" w:rsidP="005D5DE2">
      <w:pPr>
        <w:rPr>
          <w:rFonts w:ascii="GHEA Grapalat" w:hAnsi="GHEA Grapalat"/>
          <w:sz w:val="20"/>
          <w:lang w:val="ru-RU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D5DE2" w:rsidRPr="00395605" w14:paraId="1619DF33" w14:textId="77777777" w:rsidTr="00EE7142">
        <w:trPr>
          <w:jc w:val="center"/>
          <w:ins w:id="1" w:author="Inesa Kocharyan" w:date="2021-05-27T16:29:00Z"/>
        </w:trPr>
        <w:tc>
          <w:tcPr>
            <w:tcW w:w="4536" w:type="dxa"/>
          </w:tcPr>
          <w:p w14:paraId="657C1EC3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D26C9">
              <w:rPr>
                <w:rFonts w:ascii="GHEA Grapalat" w:hAnsi="GHEA Grapalat"/>
                <w:b/>
                <w:lang w:val="ru-RU"/>
              </w:rPr>
              <w:t>ПРОДАВЕЦ</w:t>
            </w:r>
          </w:p>
          <w:p w14:paraId="65B50FD4" w14:textId="77777777" w:rsidR="005D5DE2" w:rsidRPr="00DD26C9" w:rsidRDefault="005D5DE2" w:rsidP="00EE7142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DD26C9">
              <w:rPr>
                <w:rFonts w:ascii="GHEA Grapalat" w:hAnsi="GHEA Grapalat"/>
                <w:lang w:val="ru-RU"/>
              </w:rPr>
              <w:t>______________________</w:t>
            </w:r>
          </w:p>
          <w:p w14:paraId="6E2D34EB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D26C9">
              <w:rPr>
                <w:rFonts w:ascii="GHEA Grapalat" w:hAnsi="GHEA Grapalat"/>
                <w:sz w:val="20"/>
                <w:szCs w:val="20"/>
                <w:lang w:val="ru-RU"/>
              </w:rPr>
              <w:t>/подпись/</w:t>
            </w:r>
          </w:p>
          <w:p w14:paraId="575413B4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ins w:id="2" w:author="Inesa Kocharyan" w:date="2021-05-27T16:29:00Z"/>
                <w:rFonts w:ascii="GHEA Grapalat" w:hAnsi="GHEA Grapalat"/>
                <w:lang w:val="ru-RU"/>
              </w:rPr>
            </w:pPr>
            <w:r w:rsidRPr="00DD26C9">
              <w:rPr>
                <w:rFonts w:ascii="GHEA Grapalat" w:hAnsi="GHEA Grapalat"/>
                <w:lang w:val="ru-RU"/>
              </w:rPr>
              <w:t>М. П.</w:t>
            </w:r>
          </w:p>
        </w:tc>
        <w:tc>
          <w:tcPr>
            <w:tcW w:w="760" w:type="dxa"/>
          </w:tcPr>
          <w:p w14:paraId="4F84D5CD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ins w:id="3" w:author="Inesa Kocharyan" w:date="2021-05-27T16:29:00Z"/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360B0B84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D26C9">
              <w:rPr>
                <w:rFonts w:ascii="GHEA Grapalat" w:hAnsi="GHEA Grapalat"/>
                <w:b/>
                <w:lang w:val="ru-RU"/>
              </w:rPr>
              <w:t>ПОКУПАТЕЛЬ</w:t>
            </w:r>
          </w:p>
          <w:p w14:paraId="60C58BF6" w14:textId="77777777" w:rsidR="005D5DE2" w:rsidRPr="00DD26C9" w:rsidRDefault="005D5DE2" w:rsidP="00EE7142">
            <w:pPr>
              <w:widowControl w:val="0"/>
              <w:jc w:val="center"/>
              <w:rPr>
                <w:rFonts w:ascii="GHEA Grapalat" w:hAnsi="GHEA Grapalat"/>
              </w:rPr>
            </w:pPr>
            <w:r w:rsidRPr="00DD26C9">
              <w:rPr>
                <w:rFonts w:ascii="GHEA Grapalat" w:hAnsi="GHEA Grapalat"/>
              </w:rPr>
              <w:t>______________________</w:t>
            </w:r>
          </w:p>
          <w:p w14:paraId="15974160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26C9">
              <w:rPr>
                <w:rFonts w:ascii="GHEA Grapalat" w:hAnsi="GHEA Grapalat"/>
                <w:sz w:val="20"/>
                <w:szCs w:val="20"/>
              </w:rPr>
              <w:t>/подпись/</w:t>
            </w:r>
          </w:p>
          <w:p w14:paraId="66B3ADA7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ins w:id="4" w:author="Inesa Kocharyan" w:date="2021-05-27T16:29:00Z"/>
                <w:rFonts w:ascii="GHEA Grapalat" w:hAnsi="GHEA Grapalat"/>
              </w:rPr>
            </w:pPr>
            <w:r w:rsidRPr="00DD26C9">
              <w:rPr>
                <w:rFonts w:ascii="GHEA Grapalat" w:hAnsi="GHEA Grapalat"/>
              </w:rPr>
              <w:t>М. П.</w:t>
            </w:r>
          </w:p>
        </w:tc>
      </w:tr>
    </w:tbl>
    <w:p w14:paraId="7A6881AE" w14:textId="77777777" w:rsidR="005D5DE2" w:rsidRDefault="005D5DE2" w:rsidP="005D5DE2">
      <w:pPr>
        <w:widowControl w:val="0"/>
        <w:jc w:val="right"/>
        <w:rPr>
          <w:rFonts w:ascii="GHEA Grapalat" w:hAnsi="GHEA Grapalat"/>
          <w:sz w:val="20"/>
          <w:lang w:val="ru-RU"/>
        </w:rPr>
      </w:pPr>
    </w:p>
    <w:sectPr w:rsidR="005D5DE2" w:rsidSect="00B57232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6C3F3" w14:textId="77777777" w:rsidR="007354F6" w:rsidRDefault="007354F6">
      <w:r>
        <w:separator/>
      </w:r>
    </w:p>
  </w:endnote>
  <w:endnote w:type="continuationSeparator" w:id="0">
    <w:p w14:paraId="71502D13" w14:textId="77777777" w:rsidR="007354F6" w:rsidRDefault="0073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9B061" w14:textId="77777777" w:rsidR="007354F6" w:rsidRDefault="007354F6">
      <w:r>
        <w:separator/>
      </w:r>
    </w:p>
  </w:footnote>
  <w:footnote w:type="continuationSeparator" w:id="0">
    <w:p w14:paraId="7F8846AD" w14:textId="77777777" w:rsidR="007354F6" w:rsidRDefault="007354F6">
      <w:r>
        <w:continuationSeparator/>
      </w:r>
    </w:p>
  </w:footnote>
  <w:footnote w:id="1">
    <w:p w14:paraId="526315DA" w14:textId="77777777" w:rsidR="00DF2093" w:rsidRPr="00CC3898" w:rsidRDefault="00DF2093" w:rsidP="00CF1C77">
      <w:pPr>
        <w:pStyle w:val="af2"/>
        <w:widowControl w:val="0"/>
        <w:jc w:val="both"/>
        <w:rPr>
          <w:lang w:val="ru-RU"/>
        </w:rPr>
      </w:pPr>
      <w:r w:rsidRPr="00CC3898">
        <w:rPr>
          <w:rStyle w:val="af6"/>
          <w:lang w:val="ru-RU"/>
        </w:rPr>
        <w:t>*</w:t>
      </w:r>
      <w:r w:rsidRPr="00CC3898">
        <w:rPr>
          <w:rFonts w:ascii="GHEA Grapalat" w:hAnsi="GHEA Grapalat"/>
          <w:i/>
          <w:lang w:val="ru-RU"/>
        </w:rPr>
        <w:t>Подлежащие уплате суммы представляются в порядке возрастания. ** Если договор заключается на основании части 6 статьи 15 Закона РА "О закупках", то настоящий график заполняется и заключается одновременно с заключаемым между сторонами соглашением в случае предусмотрения финансовых средств, в качестве его неотъемлемой части.</w:t>
      </w:r>
    </w:p>
  </w:footnote>
  <w:footnote w:id="2">
    <w:p w14:paraId="3E4A2164" w14:textId="77777777" w:rsidR="00DF2093" w:rsidRPr="003A28E0" w:rsidRDefault="00DF2093" w:rsidP="00CF1C77">
      <w:pPr>
        <w:widowControl w:val="0"/>
        <w:rPr>
          <w:rFonts w:ascii="GHEA Grapalat" w:hAnsi="GHEA Grapalat"/>
          <w:i/>
          <w:sz w:val="20"/>
          <w:szCs w:val="20"/>
          <w:lang w:val="ru-RU"/>
        </w:rPr>
      </w:pPr>
      <w:r w:rsidRPr="00CC3898">
        <w:rPr>
          <w:rStyle w:val="af6"/>
          <w:sz w:val="20"/>
          <w:szCs w:val="20"/>
          <w:lang w:val="ru-RU"/>
        </w:rPr>
        <w:t>**</w:t>
      </w:r>
      <w:r w:rsidRPr="00CC3898">
        <w:rPr>
          <w:rFonts w:ascii="GHEA Grapalat" w:hAnsi="GHEA Grapalat"/>
          <w:i/>
          <w:sz w:val="20"/>
          <w:szCs w:val="20"/>
          <w:lang w:val="ru-RU"/>
        </w:rPr>
        <w:t>В приглашении суммы отмечаются в процентах, а при заключении договора вместо процента отмечается размер конкретной суммы.</w:t>
      </w:r>
    </w:p>
    <w:p w14:paraId="3CEFC0F6" w14:textId="77777777" w:rsidR="00DF2093" w:rsidRPr="003A28E0" w:rsidRDefault="00DF2093" w:rsidP="00CF1C77">
      <w:pPr>
        <w:widowControl w:val="0"/>
        <w:rPr>
          <w:rFonts w:ascii="GHEA Grapalat" w:hAnsi="GHEA Grapalat"/>
          <w:i/>
          <w:sz w:val="20"/>
          <w:szCs w:val="20"/>
          <w:lang w:val="ru-RU"/>
        </w:rPr>
      </w:pPr>
    </w:p>
    <w:p w14:paraId="54CA69B8" w14:textId="77777777" w:rsidR="00DF2093" w:rsidRPr="003A28E0" w:rsidRDefault="00DF2093" w:rsidP="00CF1C77">
      <w:pPr>
        <w:widowControl w:val="0"/>
        <w:rPr>
          <w:rFonts w:ascii="GHEA Grapalat" w:hAnsi="GHEA Grapalat"/>
          <w:i/>
          <w:sz w:val="20"/>
          <w:szCs w:val="20"/>
          <w:lang w:val="ru-RU"/>
        </w:rPr>
      </w:pPr>
    </w:p>
    <w:p w14:paraId="74469534" w14:textId="77777777" w:rsidR="00DF2093" w:rsidRPr="009B444D" w:rsidRDefault="00DF2093" w:rsidP="00CF1C77">
      <w:pPr>
        <w:widowControl w:val="0"/>
        <w:rPr>
          <w:rFonts w:ascii="GHEA Grapalat" w:hAnsi="GHEA Grapalat"/>
          <w:i/>
          <w:sz w:val="20"/>
          <w:szCs w:val="20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0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23"/>
  </w:num>
  <w:num w:numId="4">
    <w:abstractNumId w:val="20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7"/>
  </w:num>
  <w:num w:numId="11">
    <w:abstractNumId w:val="9"/>
  </w:num>
  <w:num w:numId="12">
    <w:abstractNumId w:val="34"/>
  </w:num>
  <w:num w:numId="13">
    <w:abstractNumId w:val="30"/>
  </w:num>
  <w:num w:numId="14">
    <w:abstractNumId w:val="15"/>
  </w:num>
  <w:num w:numId="15">
    <w:abstractNumId w:val="31"/>
  </w:num>
  <w:num w:numId="16">
    <w:abstractNumId w:val="18"/>
  </w:num>
  <w:num w:numId="17">
    <w:abstractNumId w:val="8"/>
  </w:num>
  <w:num w:numId="18">
    <w:abstractNumId w:val="2"/>
  </w:num>
  <w:num w:numId="19">
    <w:abstractNumId w:val="6"/>
  </w:num>
  <w:num w:numId="20">
    <w:abstractNumId w:val="5"/>
  </w:num>
  <w:num w:numId="21">
    <w:abstractNumId w:val="35"/>
  </w:num>
  <w:num w:numId="22">
    <w:abstractNumId w:val="33"/>
  </w:num>
  <w:num w:numId="23">
    <w:abstractNumId w:val="26"/>
  </w:num>
  <w:num w:numId="24">
    <w:abstractNumId w:val="1"/>
  </w:num>
  <w:num w:numId="25">
    <w:abstractNumId w:val="17"/>
  </w:num>
  <w:num w:numId="26">
    <w:abstractNumId w:val="21"/>
  </w:num>
  <w:num w:numId="27">
    <w:abstractNumId w:val="19"/>
  </w:num>
  <w:num w:numId="28">
    <w:abstractNumId w:val="13"/>
  </w:num>
  <w:num w:numId="29">
    <w:abstractNumId w:val="16"/>
  </w:num>
  <w:num w:numId="30">
    <w:abstractNumId w:val="24"/>
  </w:num>
  <w:num w:numId="31">
    <w:abstractNumId w:val="11"/>
  </w:num>
  <w:num w:numId="32">
    <w:abstractNumId w:val="32"/>
  </w:num>
  <w:num w:numId="33">
    <w:abstractNumId w:val="28"/>
  </w:num>
  <w:num w:numId="34">
    <w:abstractNumId w:val="14"/>
  </w:num>
  <w:num w:numId="35">
    <w:abstractNumId w:val="4"/>
  </w:num>
  <w:num w:numId="36">
    <w:abstractNumId w:val="3"/>
  </w:num>
  <w:num w:numId="37">
    <w:abstractNumId w:val="0"/>
  </w:num>
  <w:num w:numId="38">
    <w:abstractNumId w:val="10"/>
  </w:num>
  <w:num w:numId="39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A2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10CC"/>
    <w:rsid w:val="00012347"/>
    <w:rsid w:val="00012E2C"/>
    <w:rsid w:val="00013093"/>
    <w:rsid w:val="000132F3"/>
    <w:rsid w:val="000134CA"/>
    <w:rsid w:val="00013C24"/>
    <w:rsid w:val="000140B5"/>
    <w:rsid w:val="000149F3"/>
    <w:rsid w:val="00015E32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391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8F0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3E4"/>
    <w:rsid w:val="000A2A18"/>
    <w:rsid w:val="000A37CE"/>
    <w:rsid w:val="000A5B16"/>
    <w:rsid w:val="000A6B75"/>
    <w:rsid w:val="000A72AD"/>
    <w:rsid w:val="000A7528"/>
    <w:rsid w:val="000A7963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41E0"/>
    <w:rsid w:val="000C50BE"/>
    <w:rsid w:val="000C5284"/>
    <w:rsid w:val="000C5A09"/>
    <w:rsid w:val="000C696D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074A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0F7E3F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1DB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4D8"/>
    <w:rsid w:val="00116E47"/>
    <w:rsid w:val="00117020"/>
    <w:rsid w:val="00117964"/>
    <w:rsid w:val="00117B67"/>
    <w:rsid w:val="00117DAA"/>
    <w:rsid w:val="00121F6D"/>
    <w:rsid w:val="00122A6A"/>
    <w:rsid w:val="001242C4"/>
    <w:rsid w:val="00124461"/>
    <w:rsid w:val="00124FB7"/>
    <w:rsid w:val="001260BC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D4C"/>
    <w:rsid w:val="00147F14"/>
    <w:rsid w:val="00150CBE"/>
    <w:rsid w:val="001514D1"/>
    <w:rsid w:val="001515DE"/>
    <w:rsid w:val="00151D81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371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97441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03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C87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29B1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3DF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058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226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903"/>
    <w:rsid w:val="00280E91"/>
    <w:rsid w:val="00281740"/>
    <w:rsid w:val="00281AED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2CF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4ED7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316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6E7B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0467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2FD9"/>
    <w:rsid w:val="00363298"/>
    <w:rsid w:val="00363335"/>
    <w:rsid w:val="00363627"/>
    <w:rsid w:val="00363E98"/>
    <w:rsid w:val="00364C61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771DA"/>
    <w:rsid w:val="00380721"/>
    <w:rsid w:val="00381658"/>
    <w:rsid w:val="00381A2C"/>
    <w:rsid w:val="00381E87"/>
    <w:rsid w:val="0038317B"/>
    <w:rsid w:val="00383931"/>
    <w:rsid w:val="0038400D"/>
    <w:rsid w:val="0038438D"/>
    <w:rsid w:val="00384871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39F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DF2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5C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880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1983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81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77CCA"/>
    <w:rsid w:val="00480162"/>
    <w:rsid w:val="00480FE9"/>
    <w:rsid w:val="004813B3"/>
    <w:rsid w:val="0048293B"/>
    <w:rsid w:val="00483944"/>
    <w:rsid w:val="0048419C"/>
    <w:rsid w:val="00484FED"/>
    <w:rsid w:val="004859E2"/>
    <w:rsid w:val="00485C20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2733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14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09E3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49FD"/>
    <w:rsid w:val="004E52EB"/>
    <w:rsid w:val="004E54F5"/>
    <w:rsid w:val="004E5843"/>
    <w:rsid w:val="004E6792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0DB6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B05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654F"/>
    <w:rsid w:val="00556B9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7B4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3F4C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169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86A"/>
    <w:rsid w:val="005B0DA5"/>
    <w:rsid w:val="005B1797"/>
    <w:rsid w:val="005B18D8"/>
    <w:rsid w:val="005B1CFC"/>
    <w:rsid w:val="005B1DD6"/>
    <w:rsid w:val="005B1E95"/>
    <w:rsid w:val="005B20E7"/>
    <w:rsid w:val="005B2DCB"/>
    <w:rsid w:val="005B3144"/>
    <w:rsid w:val="005B598A"/>
    <w:rsid w:val="005B5BA2"/>
    <w:rsid w:val="005B6B3E"/>
    <w:rsid w:val="005B7350"/>
    <w:rsid w:val="005B7C63"/>
    <w:rsid w:val="005C0096"/>
    <w:rsid w:val="005C0C46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2F7"/>
    <w:rsid w:val="005D1A14"/>
    <w:rsid w:val="005D26DF"/>
    <w:rsid w:val="005D2EDB"/>
    <w:rsid w:val="005D3674"/>
    <w:rsid w:val="005D4D30"/>
    <w:rsid w:val="005D4D37"/>
    <w:rsid w:val="005D5D7D"/>
    <w:rsid w:val="005D5DE2"/>
    <w:rsid w:val="005D6138"/>
    <w:rsid w:val="005D71EF"/>
    <w:rsid w:val="005D71FD"/>
    <w:rsid w:val="005D7325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6E28"/>
    <w:rsid w:val="005F1793"/>
    <w:rsid w:val="005F1873"/>
    <w:rsid w:val="005F1B2A"/>
    <w:rsid w:val="005F1B96"/>
    <w:rsid w:val="005F1DBB"/>
    <w:rsid w:val="005F1F95"/>
    <w:rsid w:val="005F23E2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75B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553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7F4"/>
    <w:rsid w:val="006A626F"/>
    <w:rsid w:val="006A6D19"/>
    <w:rsid w:val="006A75A6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A7"/>
    <w:rsid w:val="006C08B6"/>
    <w:rsid w:val="006C11E0"/>
    <w:rsid w:val="006C1293"/>
    <w:rsid w:val="006C12EC"/>
    <w:rsid w:val="006C135E"/>
    <w:rsid w:val="006C1D25"/>
    <w:rsid w:val="006C1DE9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5EFF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588F"/>
    <w:rsid w:val="006F6413"/>
    <w:rsid w:val="006F6C61"/>
    <w:rsid w:val="006F7D0B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4AF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0A64"/>
    <w:rsid w:val="007210AC"/>
    <w:rsid w:val="00721181"/>
    <w:rsid w:val="00721CBC"/>
    <w:rsid w:val="007224D2"/>
    <w:rsid w:val="007225EF"/>
    <w:rsid w:val="00722665"/>
    <w:rsid w:val="00722FDA"/>
    <w:rsid w:val="00723366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54F6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3D8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13F6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3FA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66A8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4F7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58E4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36E6"/>
    <w:rsid w:val="008242F8"/>
    <w:rsid w:val="00824F68"/>
    <w:rsid w:val="008258A1"/>
    <w:rsid w:val="00826193"/>
    <w:rsid w:val="008264EB"/>
    <w:rsid w:val="00826B05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866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4D5F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9731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38E7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0E15"/>
    <w:rsid w:val="008F2365"/>
    <w:rsid w:val="008F28FE"/>
    <w:rsid w:val="008F2B76"/>
    <w:rsid w:val="008F4407"/>
    <w:rsid w:val="008F527F"/>
    <w:rsid w:val="008F5A7B"/>
    <w:rsid w:val="008F6B74"/>
    <w:rsid w:val="008F7080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63EA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327"/>
    <w:rsid w:val="009A05AC"/>
    <w:rsid w:val="009A171D"/>
    <w:rsid w:val="009A1B95"/>
    <w:rsid w:val="009A2FDE"/>
    <w:rsid w:val="009A30B4"/>
    <w:rsid w:val="009A3187"/>
    <w:rsid w:val="009A3211"/>
    <w:rsid w:val="009A5190"/>
    <w:rsid w:val="009A5836"/>
    <w:rsid w:val="009A73D5"/>
    <w:rsid w:val="009A796C"/>
    <w:rsid w:val="009A7A60"/>
    <w:rsid w:val="009A7E8F"/>
    <w:rsid w:val="009A7F49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464E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3B2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58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92E"/>
    <w:rsid w:val="00AD0AB3"/>
    <w:rsid w:val="00AD0BEB"/>
    <w:rsid w:val="00AD1345"/>
    <w:rsid w:val="00AD1BFE"/>
    <w:rsid w:val="00AD2BE8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0FE"/>
    <w:rsid w:val="00B07345"/>
    <w:rsid w:val="00B07942"/>
    <w:rsid w:val="00B07E76"/>
    <w:rsid w:val="00B11297"/>
    <w:rsid w:val="00B11B38"/>
    <w:rsid w:val="00B12288"/>
    <w:rsid w:val="00B12330"/>
    <w:rsid w:val="00B12C72"/>
    <w:rsid w:val="00B143F1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B91"/>
    <w:rsid w:val="00B52C16"/>
    <w:rsid w:val="00B5319F"/>
    <w:rsid w:val="00B53B93"/>
    <w:rsid w:val="00B53D73"/>
    <w:rsid w:val="00B54C65"/>
    <w:rsid w:val="00B54F63"/>
    <w:rsid w:val="00B553D4"/>
    <w:rsid w:val="00B5713B"/>
    <w:rsid w:val="00B57232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1FFC"/>
    <w:rsid w:val="00B73AB8"/>
    <w:rsid w:val="00B73DE0"/>
    <w:rsid w:val="00B744F6"/>
    <w:rsid w:val="00B75687"/>
    <w:rsid w:val="00B75F40"/>
    <w:rsid w:val="00B7771E"/>
    <w:rsid w:val="00B81504"/>
    <w:rsid w:val="00B81AD3"/>
    <w:rsid w:val="00B81BA2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4F8F"/>
    <w:rsid w:val="00B95FE0"/>
    <w:rsid w:val="00B96B73"/>
    <w:rsid w:val="00B97237"/>
    <w:rsid w:val="00B975FA"/>
    <w:rsid w:val="00B9796D"/>
    <w:rsid w:val="00B97A48"/>
    <w:rsid w:val="00B97D91"/>
    <w:rsid w:val="00BA0DCA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1FE"/>
    <w:rsid w:val="00BC2255"/>
    <w:rsid w:val="00BC256B"/>
    <w:rsid w:val="00BC2938"/>
    <w:rsid w:val="00BC354F"/>
    <w:rsid w:val="00BC3DDE"/>
    <w:rsid w:val="00BC3E66"/>
    <w:rsid w:val="00BC4594"/>
    <w:rsid w:val="00BC4C81"/>
    <w:rsid w:val="00BC6493"/>
    <w:rsid w:val="00BC6807"/>
    <w:rsid w:val="00BC6E1C"/>
    <w:rsid w:val="00BC6EE1"/>
    <w:rsid w:val="00BC6FA9"/>
    <w:rsid w:val="00BC723A"/>
    <w:rsid w:val="00BD0588"/>
    <w:rsid w:val="00BD0D0A"/>
    <w:rsid w:val="00BD1C3A"/>
    <w:rsid w:val="00BD2920"/>
    <w:rsid w:val="00BD3B55"/>
    <w:rsid w:val="00BD4817"/>
    <w:rsid w:val="00BD4D96"/>
    <w:rsid w:val="00BD572E"/>
    <w:rsid w:val="00BD57B2"/>
    <w:rsid w:val="00BD5F94"/>
    <w:rsid w:val="00BD67FD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2FA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1EA4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0F5"/>
    <w:rsid w:val="00C156C3"/>
    <w:rsid w:val="00C15BC3"/>
    <w:rsid w:val="00C16602"/>
    <w:rsid w:val="00C16F3F"/>
    <w:rsid w:val="00C17414"/>
    <w:rsid w:val="00C177F0"/>
    <w:rsid w:val="00C203CF"/>
    <w:rsid w:val="00C207A1"/>
    <w:rsid w:val="00C2151D"/>
    <w:rsid w:val="00C22421"/>
    <w:rsid w:val="00C22476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0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029"/>
    <w:rsid w:val="00CA097A"/>
    <w:rsid w:val="00CA169D"/>
    <w:rsid w:val="00CA1747"/>
    <w:rsid w:val="00CA1C11"/>
    <w:rsid w:val="00CA2083"/>
    <w:rsid w:val="00CA2207"/>
    <w:rsid w:val="00CA30F7"/>
    <w:rsid w:val="00CA35F1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1E5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944"/>
    <w:rsid w:val="00CD7C4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1C77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30B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4214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8E6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07DA"/>
    <w:rsid w:val="00DB1EBE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72B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79D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2093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077ED"/>
    <w:rsid w:val="00E10031"/>
    <w:rsid w:val="00E10BB7"/>
    <w:rsid w:val="00E10EF7"/>
    <w:rsid w:val="00E11283"/>
    <w:rsid w:val="00E12D8D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09A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058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4E09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40A"/>
    <w:rsid w:val="00E85A49"/>
    <w:rsid w:val="00E861DE"/>
    <w:rsid w:val="00E861FF"/>
    <w:rsid w:val="00E878C1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6B92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142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EFD"/>
    <w:rsid w:val="00F04FC3"/>
    <w:rsid w:val="00F05954"/>
    <w:rsid w:val="00F0616C"/>
    <w:rsid w:val="00F0695F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0DDD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AC6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57DC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C04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494B"/>
    <w:rsid w:val="00F85B84"/>
    <w:rsid w:val="00F85CF0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2465"/>
    <w:rsid w:val="00F930CD"/>
    <w:rsid w:val="00F932ED"/>
    <w:rsid w:val="00F939A5"/>
    <w:rsid w:val="00F9448B"/>
    <w:rsid w:val="00F954E8"/>
    <w:rsid w:val="00F964A6"/>
    <w:rsid w:val="00F96621"/>
    <w:rsid w:val="00F968FB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4E70"/>
    <w:rsid w:val="00FB72F4"/>
    <w:rsid w:val="00FB78E7"/>
    <w:rsid w:val="00FB7904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23"/>
    <w:rsid w:val="00FD06E3"/>
    <w:rsid w:val="00FD0747"/>
    <w:rsid w:val="00FD1148"/>
    <w:rsid w:val="00FD1EB4"/>
    <w:rsid w:val="00FD1FAD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3AE9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40D3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ng-binding">
    <w:name w:val="ng-binding"/>
    <w:basedOn w:val="a0"/>
    <w:rsid w:val="000C4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38C46-1CC6-4D15-BCA2-9F6ABD96C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</Pages>
  <Words>4638</Words>
  <Characters>26443</Characters>
  <Application>Microsoft Office Word</Application>
  <DocSecurity>0</DocSecurity>
  <Lines>220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31019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RePack by Diakov</cp:lastModifiedBy>
  <cp:revision>148</cp:revision>
  <cp:lastPrinted>2018-02-16T07:12:00Z</cp:lastPrinted>
  <dcterms:created xsi:type="dcterms:W3CDTF">2023-06-29T08:11:00Z</dcterms:created>
  <dcterms:modified xsi:type="dcterms:W3CDTF">2026-02-17T08:34:00Z</dcterms:modified>
</cp:coreProperties>
</file>